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7EFD7" w14:textId="77777777" w:rsidR="00FD4DDC" w:rsidRPr="00AA31D7" w:rsidRDefault="00FD4DDC" w:rsidP="00FD4DDC">
      <w:pPr>
        <w:jc w:val="center"/>
        <w:rPr>
          <w:b/>
          <w:sz w:val="36"/>
          <w:szCs w:val="36"/>
        </w:rPr>
      </w:pPr>
      <w:r w:rsidRPr="00FD4DDC">
        <w:rPr>
          <w:b/>
          <w:sz w:val="36"/>
          <w:szCs w:val="36"/>
        </w:rPr>
        <w:t>A-I</w:t>
      </w:r>
      <w:r>
        <w:rPr>
          <w:b/>
          <w:sz w:val="28"/>
        </w:rPr>
        <w:t xml:space="preserve"> – </w:t>
      </w:r>
      <w:bookmarkStart w:id="0" w:name="_Hlk19619199"/>
      <w:r w:rsidRPr="00AA31D7">
        <w:rPr>
          <w:b/>
          <w:sz w:val="36"/>
          <w:szCs w:val="36"/>
        </w:rPr>
        <w:t xml:space="preserve">Písemná žádost o akreditaci studijního programu </w:t>
      </w:r>
    </w:p>
    <w:p w14:paraId="2448D716" w14:textId="77777777" w:rsidR="00FD4DDC" w:rsidRDefault="00FD4DDC" w:rsidP="00FD4DDC">
      <w:pPr>
        <w:jc w:val="center"/>
        <w:rPr>
          <w:b/>
          <w:sz w:val="36"/>
          <w:szCs w:val="36"/>
        </w:rPr>
      </w:pPr>
    </w:p>
    <w:p w14:paraId="19702184" w14:textId="77777777" w:rsidR="00FD4DDC" w:rsidRPr="00AA31D7" w:rsidRDefault="00FD4DDC" w:rsidP="00FD4DDC">
      <w:pPr>
        <w:jc w:val="center"/>
        <w:rPr>
          <w:b/>
          <w:sz w:val="36"/>
          <w:szCs w:val="36"/>
        </w:rPr>
      </w:pPr>
    </w:p>
    <w:p w14:paraId="7DC2731B" w14:textId="77777777" w:rsidR="00FD4DDC" w:rsidRPr="00AA31D7" w:rsidRDefault="00FD4DDC" w:rsidP="00FD4DDC">
      <w:pPr>
        <w:jc w:val="center"/>
        <w:rPr>
          <w:b/>
          <w:sz w:val="36"/>
          <w:szCs w:val="36"/>
        </w:rPr>
      </w:pPr>
      <w:r w:rsidRPr="00AA31D7">
        <w:rPr>
          <w:b/>
          <w:sz w:val="36"/>
          <w:szCs w:val="36"/>
        </w:rPr>
        <w:t xml:space="preserve">Fakulta multimediálních komunikací </w:t>
      </w:r>
    </w:p>
    <w:p w14:paraId="27C6CED1" w14:textId="77777777" w:rsidR="00FD4DDC" w:rsidRPr="00AA31D7" w:rsidRDefault="00FD4DDC" w:rsidP="00FD4DDC">
      <w:pPr>
        <w:jc w:val="center"/>
        <w:rPr>
          <w:b/>
          <w:sz w:val="36"/>
          <w:szCs w:val="36"/>
        </w:rPr>
      </w:pPr>
      <w:r w:rsidRPr="00AA31D7">
        <w:rPr>
          <w:b/>
          <w:sz w:val="36"/>
          <w:szCs w:val="36"/>
        </w:rPr>
        <w:t>Univerzita Tomáše Bati Ve Zlíně</w:t>
      </w:r>
    </w:p>
    <w:p w14:paraId="10F8F315" w14:textId="77777777" w:rsidR="00FD4DDC" w:rsidRDefault="00FD4DDC" w:rsidP="00FD4DDC">
      <w:pPr>
        <w:rPr>
          <w:b/>
          <w:sz w:val="36"/>
          <w:szCs w:val="36"/>
        </w:rPr>
      </w:pPr>
    </w:p>
    <w:p w14:paraId="39922739" w14:textId="77777777" w:rsidR="00FD4DDC" w:rsidRPr="00AA31D7" w:rsidRDefault="00FD4DDC" w:rsidP="00FD4DDC">
      <w:pPr>
        <w:rPr>
          <w:b/>
          <w:sz w:val="36"/>
          <w:szCs w:val="36"/>
        </w:rPr>
      </w:pPr>
    </w:p>
    <w:p w14:paraId="36F79132" w14:textId="77777777" w:rsidR="00FD4DDC" w:rsidRPr="00AA31D7" w:rsidRDefault="00FD4DDC" w:rsidP="00FD4DDC">
      <w:pPr>
        <w:jc w:val="center"/>
        <w:rPr>
          <w:b/>
          <w:sz w:val="36"/>
          <w:szCs w:val="36"/>
        </w:rPr>
      </w:pPr>
      <w:r w:rsidRPr="00AA31D7">
        <w:rPr>
          <w:b/>
          <w:sz w:val="36"/>
          <w:szCs w:val="36"/>
        </w:rPr>
        <w:t xml:space="preserve">Oblast vzdělávání Umění </w:t>
      </w:r>
    </w:p>
    <w:p w14:paraId="5289FCAF" w14:textId="77777777" w:rsidR="00FD4DDC" w:rsidRPr="00AA31D7" w:rsidRDefault="00FD4DDC" w:rsidP="00FD4DDC">
      <w:pPr>
        <w:jc w:val="center"/>
        <w:rPr>
          <w:b/>
          <w:sz w:val="36"/>
          <w:szCs w:val="36"/>
        </w:rPr>
      </w:pPr>
      <w:r w:rsidRPr="00AA31D7">
        <w:rPr>
          <w:b/>
          <w:sz w:val="36"/>
          <w:szCs w:val="36"/>
        </w:rPr>
        <w:t>Studijní program Teorie a praxe a</w:t>
      </w:r>
      <w:r>
        <w:rPr>
          <w:b/>
          <w:sz w:val="36"/>
          <w:szCs w:val="36"/>
        </w:rPr>
        <w:t>udiovizuální</w:t>
      </w:r>
      <w:r w:rsidRPr="00AA31D7">
        <w:rPr>
          <w:b/>
          <w:sz w:val="36"/>
          <w:szCs w:val="36"/>
        </w:rPr>
        <w:t xml:space="preserve"> tvorby</w:t>
      </w:r>
    </w:p>
    <w:p w14:paraId="12AFB765" w14:textId="77777777" w:rsidR="00FD4DDC" w:rsidRPr="00AA31D7" w:rsidRDefault="00FD4DDC" w:rsidP="00FD4DDC">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3A428987" wp14:editId="25A2C5C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7A1B4DCB" w14:textId="77777777" w:rsidR="00FD4DDC" w:rsidRDefault="00FD4DDC" w:rsidP="00FD4DDC">
      <w:pPr>
        <w:jc w:val="center"/>
        <w:rPr>
          <w:rFonts w:cs="Arial Narrow"/>
          <w:b/>
          <w:bCs/>
          <w:sz w:val="32"/>
          <w:szCs w:val="32"/>
        </w:rPr>
      </w:pPr>
    </w:p>
    <w:p w14:paraId="0484561E" w14:textId="77777777" w:rsidR="00FD4DDC" w:rsidRDefault="00FD4DDC" w:rsidP="00FD4DDC">
      <w:pPr>
        <w:jc w:val="center"/>
        <w:rPr>
          <w:rFonts w:cs="Arial Narrow"/>
          <w:b/>
          <w:bCs/>
          <w:sz w:val="32"/>
          <w:szCs w:val="32"/>
        </w:rPr>
      </w:pPr>
    </w:p>
    <w:p w14:paraId="63E869A1" w14:textId="77777777" w:rsidR="00FD4DDC" w:rsidRDefault="00FD4DDC" w:rsidP="00FD4DDC">
      <w:pPr>
        <w:jc w:val="center"/>
        <w:rPr>
          <w:rFonts w:cs="Arial Narrow"/>
          <w:b/>
          <w:bCs/>
          <w:sz w:val="32"/>
          <w:szCs w:val="32"/>
        </w:rPr>
      </w:pPr>
    </w:p>
    <w:p w14:paraId="6629302F" w14:textId="77777777" w:rsidR="00FD4DDC" w:rsidRPr="00A61E38" w:rsidRDefault="00FD4DDC" w:rsidP="00FD4DDC">
      <w:pPr>
        <w:jc w:val="center"/>
        <w:rPr>
          <w:rFonts w:cs="Arial Narrow"/>
          <w:b/>
          <w:bCs/>
          <w:sz w:val="32"/>
          <w:szCs w:val="32"/>
        </w:rPr>
      </w:pPr>
    </w:p>
    <w:p w14:paraId="552A6E17" w14:textId="77777777" w:rsidR="00FD4DDC" w:rsidRPr="00A61E38" w:rsidRDefault="00FD4DDC" w:rsidP="00FD4DDC">
      <w:pPr>
        <w:jc w:val="center"/>
        <w:rPr>
          <w:rFonts w:cs="Arial Narrow"/>
          <w:b/>
          <w:bCs/>
          <w:sz w:val="32"/>
          <w:szCs w:val="32"/>
        </w:rPr>
      </w:pPr>
    </w:p>
    <w:p w14:paraId="57CE3B3A" w14:textId="77777777" w:rsidR="00FD4DDC" w:rsidRPr="00A61E38" w:rsidRDefault="00FD4DDC" w:rsidP="00FD4DDC">
      <w:pPr>
        <w:jc w:val="center"/>
        <w:rPr>
          <w:rFonts w:cs="Arial Narrow"/>
          <w:b/>
          <w:bCs/>
          <w:sz w:val="32"/>
          <w:szCs w:val="32"/>
        </w:rPr>
      </w:pPr>
      <w:r w:rsidRPr="00A61E38">
        <w:rPr>
          <w:rFonts w:cs="Arial Narrow"/>
          <w:b/>
          <w:bCs/>
          <w:sz w:val="32"/>
          <w:szCs w:val="32"/>
        </w:rPr>
        <w:t xml:space="preserve"> </w:t>
      </w:r>
    </w:p>
    <w:p w14:paraId="1DC2F5DE" w14:textId="77777777" w:rsidR="00FD4DDC" w:rsidRPr="00AA31D7" w:rsidRDefault="00FD4DDC" w:rsidP="00FD4DDC">
      <w:pPr>
        <w:rPr>
          <w:b/>
          <w:sz w:val="32"/>
          <w:szCs w:val="32"/>
        </w:rPr>
      </w:pPr>
    </w:p>
    <w:p w14:paraId="5B5EF84C" w14:textId="77777777" w:rsidR="00FD4DDC" w:rsidRPr="00AA31D7" w:rsidRDefault="00FD4DDC" w:rsidP="00FD4DDC">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708B276E" wp14:editId="25749EA0">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D70FC2B" w14:textId="77777777" w:rsidR="00C72F0B" w:rsidRPr="00AA31D7" w:rsidRDefault="00C72F0B" w:rsidP="00FD4DDC">
                            <w:pPr>
                              <w:jc w:val="center"/>
                              <w:rPr>
                                <w:b/>
                                <w:sz w:val="32"/>
                                <w:szCs w:val="32"/>
                              </w:rPr>
                            </w:pPr>
                            <w:r w:rsidRPr="00AA31D7">
                              <w:rPr>
                                <w:b/>
                                <w:sz w:val="32"/>
                                <w:szCs w:val="32"/>
                              </w:rPr>
                              <w:t>Zlín</w:t>
                            </w:r>
                          </w:p>
                          <w:p w14:paraId="7286F5F4" w14:textId="77777777" w:rsidR="00C72F0B" w:rsidRPr="00AA31D7" w:rsidRDefault="00C72F0B" w:rsidP="00FD4DDC">
                            <w:pPr>
                              <w:jc w:val="center"/>
                              <w:rPr>
                                <w:b/>
                                <w:sz w:val="32"/>
                                <w:szCs w:val="32"/>
                              </w:rPr>
                            </w:pPr>
                            <w:r w:rsidRPr="00AA31D7">
                              <w:rPr>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08B276E"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7D70FC2B" w14:textId="77777777" w:rsidR="00C72F0B" w:rsidRPr="00AA31D7" w:rsidRDefault="00C72F0B" w:rsidP="00FD4DDC">
                      <w:pPr>
                        <w:jc w:val="center"/>
                        <w:rPr>
                          <w:b/>
                          <w:sz w:val="32"/>
                          <w:szCs w:val="32"/>
                        </w:rPr>
                      </w:pPr>
                      <w:r w:rsidRPr="00AA31D7">
                        <w:rPr>
                          <w:b/>
                          <w:sz w:val="32"/>
                          <w:szCs w:val="32"/>
                        </w:rPr>
                        <w:t>Zlín</w:t>
                      </w:r>
                    </w:p>
                    <w:p w14:paraId="7286F5F4" w14:textId="77777777" w:rsidR="00C72F0B" w:rsidRPr="00AA31D7" w:rsidRDefault="00C72F0B" w:rsidP="00FD4DDC">
                      <w:pPr>
                        <w:jc w:val="center"/>
                        <w:rPr>
                          <w:b/>
                          <w:sz w:val="32"/>
                          <w:szCs w:val="32"/>
                        </w:rPr>
                      </w:pPr>
                      <w:r w:rsidRPr="00AA31D7">
                        <w:rPr>
                          <w:b/>
                          <w:sz w:val="32"/>
                          <w:szCs w:val="32"/>
                        </w:rPr>
                        <w:t>Září 2019</w:t>
                      </w:r>
                    </w:p>
                  </w:txbxContent>
                </v:textbox>
                <w10:wrap type="square"/>
              </v:shape>
            </w:pict>
          </mc:Fallback>
        </mc:AlternateContent>
      </w:r>
    </w:p>
    <w:p w14:paraId="656873B8" w14:textId="77777777" w:rsidR="00FD4DDC" w:rsidRPr="00AA31D7" w:rsidRDefault="00FD4DDC" w:rsidP="00FD4DDC">
      <w:pPr>
        <w:rPr>
          <w:rFonts w:ascii="Tahoma" w:hAnsi="Tahoma" w:cs="Tahoma"/>
          <w:b/>
          <w:color w:val="943634" w:themeColor="accent2" w:themeShade="BF"/>
          <w:sz w:val="32"/>
          <w:szCs w:val="32"/>
        </w:rPr>
      </w:pPr>
    </w:p>
    <w:p w14:paraId="732C3A33" w14:textId="77777777" w:rsidR="00FD4DDC" w:rsidRPr="00AA31D7" w:rsidRDefault="00FD4DDC" w:rsidP="00FD4DDC">
      <w:pPr>
        <w:rPr>
          <w:rFonts w:ascii="Tahoma" w:hAnsi="Tahoma" w:cs="Tahoma"/>
          <w:b/>
          <w:color w:val="943634" w:themeColor="accent2" w:themeShade="BF"/>
          <w:sz w:val="32"/>
          <w:szCs w:val="32"/>
        </w:rPr>
      </w:pPr>
    </w:p>
    <w:p w14:paraId="02C1A700" w14:textId="77777777" w:rsidR="00FD4DDC" w:rsidRPr="00AA31D7" w:rsidRDefault="00FD4DDC" w:rsidP="00FD4DDC">
      <w:pPr>
        <w:rPr>
          <w:rFonts w:ascii="Tahoma" w:hAnsi="Tahoma" w:cs="Tahoma"/>
          <w:b/>
          <w:color w:val="943634" w:themeColor="accent2" w:themeShade="BF"/>
          <w:sz w:val="32"/>
          <w:szCs w:val="32"/>
        </w:rPr>
      </w:pPr>
    </w:p>
    <w:p w14:paraId="5A3050D6" w14:textId="77777777" w:rsidR="00FD4DDC" w:rsidRPr="00AA31D7" w:rsidRDefault="00FD4DDC" w:rsidP="00FD4DDC">
      <w:pPr>
        <w:rPr>
          <w:rFonts w:ascii="Tahoma" w:hAnsi="Tahoma" w:cs="Tahoma"/>
          <w:b/>
          <w:color w:val="943634" w:themeColor="accent2" w:themeShade="BF"/>
          <w:sz w:val="32"/>
          <w:szCs w:val="32"/>
        </w:rPr>
      </w:pPr>
    </w:p>
    <w:p w14:paraId="0A9A1789" w14:textId="77777777" w:rsidR="00FD4DDC" w:rsidRPr="00AA31D7" w:rsidRDefault="00FD4DDC" w:rsidP="00FD4DDC">
      <w:pPr>
        <w:rPr>
          <w:rFonts w:ascii="Tahoma" w:hAnsi="Tahoma" w:cs="Tahoma"/>
          <w:b/>
          <w:color w:val="943634" w:themeColor="accent2" w:themeShade="BF"/>
          <w:sz w:val="32"/>
          <w:szCs w:val="32"/>
        </w:rPr>
      </w:pPr>
    </w:p>
    <w:p w14:paraId="54859B90" w14:textId="77777777" w:rsidR="00FD4DDC" w:rsidRPr="00AA31D7" w:rsidRDefault="00FD4DDC" w:rsidP="00FD4DDC">
      <w:pPr>
        <w:rPr>
          <w:rFonts w:ascii="Tahoma" w:hAnsi="Tahoma" w:cs="Tahoma"/>
          <w:b/>
          <w:color w:val="943634" w:themeColor="accent2" w:themeShade="BF"/>
          <w:sz w:val="32"/>
          <w:szCs w:val="32"/>
        </w:rPr>
      </w:pPr>
    </w:p>
    <w:p w14:paraId="24ADD761" w14:textId="77777777" w:rsidR="00FD4DDC" w:rsidRDefault="00FD4DDC" w:rsidP="00FD4DDC">
      <w:pPr>
        <w:rPr>
          <w:rFonts w:ascii="Tahoma" w:hAnsi="Tahoma" w:cs="Tahoma"/>
          <w:b/>
          <w:color w:val="943634" w:themeColor="accent2" w:themeShade="BF"/>
          <w:sz w:val="36"/>
          <w:szCs w:val="36"/>
        </w:rPr>
      </w:pPr>
    </w:p>
    <w:p w14:paraId="3C2C6594" w14:textId="77777777" w:rsidR="00FD4DDC" w:rsidRDefault="00FD4DDC" w:rsidP="00FD4DDC">
      <w:pPr>
        <w:rPr>
          <w:rFonts w:ascii="Tahoma" w:hAnsi="Tahoma" w:cs="Tahoma"/>
          <w:b/>
          <w:color w:val="943634" w:themeColor="accent2" w:themeShade="BF"/>
          <w:sz w:val="36"/>
          <w:szCs w:val="36"/>
        </w:rPr>
      </w:pPr>
    </w:p>
    <w:p w14:paraId="0E41A13B" w14:textId="77777777" w:rsidR="00FD4DDC" w:rsidRDefault="00FD4DDC" w:rsidP="00FD4DDC">
      <w:pPr>
        <w:rPr>
          <w:rFonts w:ascii="Tahoma" w:hAnsi="Tahoma" w:cs="Tahoma"/>
          <w:b/>
          <w:color w:val="943634" w:themeColor="accent2" w:themeShade="BF"/>
          <w:sz w:val="36"/>
          <w:szCs w:val="36"/>
        </w:rPr>
      </w:pPr>
    </w:p>
    <w:p w14:paraId="06D30C55" w14:textId="77777777" w:rsidR="00FD4DDC" w:rsidRDefault="00FD4DDC" w:rsidP="00FD4DDC"/>
    <w:p w14:paraId="698CDFAF" w14:textId="77777777" w:rsidR="00FD4DDC" w:rsidRDefault="00FD4DDC" w:rsidP="00FD4DDC"/>
    <w:bookmarkEnd w:id="0"/>
    <w:p w14:paraId="5C6E2F5D" w14:textId="77777777" w:rsidR="00FD4DDC" w:rsidRDefault="00FD4DDC" w:rsidP="00FD4DDC"/>
    <w:p w14:paraId="0A1BE71E" w14:textId="77777777" w:rsidR="00FD4DDC" w:rsidRDefault="00FD4DDC" w:rsidP="00FD4DDC"/>
    <w:p w14:paraId="6B7E25B0" w14:textId="77777777" w:rsidR="00FD4DDC" w:rsidRDefault="00FD4DDC" w:rsidP="00FD4DDC"/>
    <w:p w14:paraId="6178CF31" w14:textId="77777777" w:rsidR="00FD4DDC" w:rsidRDefault="00FD4DDC" w:rsidP="00FD4DDC"/>
    <w:p w14:paraId="72B1672F" w14:textId="77777777" w:rsidR="00FD4DDC" w:rsidRDefault="00FD4DDC" w:rsidP="00FD4DDC"/>
    <w:p w14:paraId="1AD074DB" w14:textId="77777777" w:rsidR="00FD4DDC" w:rsidRDefault="00FD4DDC" w:rsidP="00FD4DDC"/>
    <w:p w14:paraId="4A1FB5EC" w14:textId="77777777" w:rsidR="00FD4DDC" w:rsidRDefault="00FD4DDC" w:rsidP="00FD4DDC"/>
    <w:p w14:paraId="3D92F9B3" w14:textId="77777777" w:rsidR="00FD4DDC" w:rsidRDefault="00FD4DDC" w:rsidP="00FD4DDC"/>
    <w:p w14:paraId="4A820F22" w14:textId="77777777" w:rsidR="00FD4DDC" w:rsidRDefault="00FD4DDC" w:rsidP="00FD4DDC"/>
    <w:p w14:paraId="7A8B73A6" w14:textId="77777777" w:rsidR="00FD4DDC" w:rsidRDefault="00FD4DDC" w:rsidP="00FD4DDC"/>
    <w:p w14:paraId="52E0A183" w14:textId="77777777" w:rsidR="00FD4DDC" w:rsidRDefault="00FD4DDC" w:rsidP="00FD4DDC"/>
    <w:p w14:paraId="0EA10253" w14:textId="77777777" w:rsidR="00FD4DDC" w:rsidRDefault="00FD4DDC" w:rsidP="00FD4DDC"/>
    <w:tbl>
      <w:tblPr>
        <w:tblW w:w="9634" w:type="dxa"/>
        <w:tblLook w:val="04A0" w:firstRow="1" w:lastRow="0" w:firstColumn="1" w:lastColumn="0" w:noHBand="0" w:noVBand="1"/>
      </w:tblPr>
      <w:tblGrid>
        <w:gridCol w:w="9634"/>
      </w:tblGrid>
      <w:tr w:rsidR="00FD4DDC" w14:paraId="06016AD0" w14:textId="77777777" w:rsidTr="00FD4DDC">
        <w:tc>
          <w:tcPr>
            <w:tcW w:w="9634" w:type="dxa"/>
            <w:shd w:val="clear" w:color="auto" w:fill="B8CCE4" w:themeFill="accent1" w:themeFillTint="66"/>
          </w:tcPr>
          <w:p w14:paraId="51E2D490" w14:textId="77777777" w:rsidR="00FD4DDC" w:rsidRDefault="00FD4DDC" w:rsidP="00FD4DDC">
            <w:pPr>
              <w:rPr>
                <w:b/>
                <w:sz w:val="28"/>
              </w:rPr>
            </w:pPr>
            <w:r>
              <w:rPr>
                <w:b/>
                <w:sz w:val="28"/>
              </w:rPr>
              <w:lastRenderedPageBreak/>
              <w:t>A-I – Základní informace o žádosti o akreditaci</w:t>
            </w:r>
          </w:p>
        </w:tc>
      </w:tr>
    </w:tbl>
    <w:p w14:paraId="7F6B6083" w14:textId="77777777" w:rsidR="00FD4DDC" w:rsidRDefault="00FD4DDC" w:rsidP="00FD4DDC">
      <w:pPr>
        <w:rPr>
          <w:b/>
          <w:sz w:val="28"/>
        </w:rPr>
      </w:pPr>
    </w:p>
    <w:p w14:paraId="55626F35" w14:textId="77777777" w:rsidR="00FD4DDC" w:rsidRDefault="00FD4DDC" w:rsidP="00FD4DDC">
      <w:pPr>
        <w:rPr>
          <w:b/>
          <w:sz w:val="28"/>
        </w:rPr>
      </w:pPr>
    </w:p>
    <w:p w14:paraId="3C513A91" w14:textId="77777777" w:rsidR="00FD4DDC" w:rsidRDefault="00FD4DDC" w:rsidP="00FD4DDC">
      <w:pPr>
        <w:spacing w:after="240"/>
        <w:rPr>
          <w:b/>
          <w:sz w:val="28"/>
        </w:rPr>
      </w:pPr>
      <w:r>
        <w:rPr>
          <w:b/>
          <w:sz w:val="28"/>
        </w:rPr>
        <w:t>Název vysoké školy: Univerzita Tomáše Bati ve Zlíně</w:t>
      </w:r>
    </w:p>
    <w:p w14:paraId="13409F40" w14:textId="77777777" w:rsidR="00FD4DDC" w:rsidRDefault="00FD4DDC" w:rsidP="00FD4DDC">
      <w:pPr>
        <w:spacing w:after="240"/>
        <w:rPr>
          <w:b/>
          <w:sz w:val="28"/>
        </w:rPr>
      </w:pPr>
      <w:r>
        <w:rPr>
          <w:b/>
          <w:sz w:val="28"/>
        </w:rPr>
        <w:t>Název součásti vysoké školy:</w:t>
      </w:r>
      <w:r>
        <w:rPr>
          <w:b/>
          <w:sz w:val="28"/>
        </w:rPr>
        <w:tab/>
        <w:t>Fakulta multimediálních komunikací</w:t>
      </w:r>
    </w:p>
    <w:p w14:paraId="312A142C" w14:textId="77777777" w:rsidR="00FD4DDC" w:rsidRDefault="00FD4DDC" w:rsidP="00FD4DDC">
      <w:pPr>
        <w:spacing w:after="240"/>
        <w:rPr>
          <w:b/>
          <w:sz w:val="28"/>
        </w:rPr>
      </w:pPr>
      <w:r>
        <w:rPr>
          <w:b/>
          <w:sz w:val="28"/>
        </w:rPr>
        <w:t>Název spolupracující instituce: NE</w:t>
      </w:r>
    </w:p>
    <w:p w14:paraId="36549F1F" w14:textId="77777777" w:rsidR="00FD4DDC" w:rsidRDefault="00FD4DDC" w:rsidP="00FD4DDC">
      <w:pPr>
        <w:spacing w:after="240"/>
        <w:rPr>
          <w:b/>
          <w:sz w:val="28"/>
        </w:rPr>
      </w:pPr>
      <w:r>
        <w:rPr>
          <w:b/>
          <w:sz w:val="28"/>
        </w:rPr>
        <w:t>Název studijního programu: Teorie a praxe audiovizuální tvorby</w:t>
      </w:r>
    </w:p>
    <w:p w14:paraId="67693882" w14:textId="77777777" w:rsidR="00FD4DDC" w:rsidRPr="00E37E3A" w:rsidRDefault="00FD4DDC" w:rsidP="00FD4DDC">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14:paraId="4AA9C1AC" w14:textId="77777777" w:rsidR="00FD4DDC" w:rsidRDefault="00FD4DDC" w:rsidP="00FD4DDC">
      <w:pPr>
        <w:spacing w:after="240"/>
      </w:pPr>
      <w:r>
        <w:rPr>
          <w:b/>
          <w:sz w:val="28"/>
        </w:rPr>
        <w:t xml:space="preserve">Schvalující orgán: </w:t>
      </w:r>
      <w:r w:rsidRPr="002F21A8">
        <w:rPr>
          <w:b/>
          <w:sz w:val="28"/>
        </w:rPr>
        <w:t>Rada pro vnitřní hodnocení UTB</w:t>
      </w:r>
      <w:r>
        <w:t xml:space="preserve"> </w:t>
      </w:r>
    </w:p>
    <w:p w14:paraId="6D77B348" w14:textId="77777777" w:rsidR="00FD4DDC" w:rsidRDefault="00FD4DDC" w:rsidP="00FD4DDC">
      <w:pPr>
        <w:spacing w:after="240"/>
        <w:rPr>
          <w:b/>
          <w:sz w:val="28"/>
        </w:rPr>
      </w:pPr>
      <w:r>
        <w:rPr>
          <w:b/>
          <w:sz w:val="28"/>
        </w:rPr>
        <w:t xml:space="preserve">Datum schválení žádosti: </w:t>
      </w:r>
    </w:p>
    <w:p w14:paraId="2425BC28" w14:textId="27CDB548" w:rsidR="00FD4DDC" w:rsidRDefault="00FD4DDC" w:rsidP="00090C6F">
      <w:pPr>
        <w:pStyle w:val="Normlnweb"/>
        <w:spacing w:before="0" w:beforeAutospacing="0" w:after="0" w:afterAutospacing="0"/>
        <w:rPr>
          <w:rStyle w:val="Hypertextovodkaz"/>
        </w:rPr>
      </w:pPr>
      <w:r w:rsidRPr="00950714">
        <w:rPr>
          <w:b/>
          <w:sz w:val="28"/>
        </w:rPr>
        <w:t xml:space="preserve">Odkaz na elektronickou podobu žádosti: </w:t>
      </w:r>
      <w:r w:rsidRPr="00950714">
        <w:t xml:space="preserve">URL adresa: </w:t>
      </w:r>
      <w:hyperlink r:id="rId9" w:history="1">
        <w:r w:rsidRPr="00950714">
          <w:rPr>
            <w:rStyle w:val="Hypertextovodkaz"/>
          </w:rPr>
          <w:t>https://nas.fmk.utb.cz</w:t>
        </w:r>
      </w:hyperlink>
    </w:p>
    <w:p w14:paraId="19B0600D" w14:textId="0A8419F8" w:rsidR="00090C6F" w:rsidRDefault="00090C6F" w:rsidP="00090C6F">
      <w:pPr>
        <w:pStyle w:val="Normlnweb"/>
        <w:spacing w:before="0" w:beforeAutospacing="0" w:after="0" w:afterAutospacing="0"/>
        <w:rPr>
          <w:sz w:val="22"/>
          <w:szCs w:val="22"/>
        </w:rPr>
      </w:pPr>
      <w:bookmarkStart w:id="1" w:name="_Hlk23854302"/>
      <w:r w:rsidRPr="0057180E">
        <w:t xml:space="preserve">uživatelské jméno: msmt, heslo: </w:t>
      </w:r>
      <w:r w:rsidRPr="0057180E">
        <w:rPr>
          <w:sz w:val="22"/>
          <w:szCs w:val="22"/>
        </w:rPr>
        <w:t xml:space="preserve">3nE6d1w, složka </w:t>
      </w:r>
      <w:r>
        <w:rPr>
          <w:sz w:val="22"/>
          <w:szCs w:val="22"/>
        </w:rPr>
        <w:t>Mgr_Teorie a praxe audiovizuální tvorby</w:t>
      </w:r>
      <w:r w:rsidRPr="0057180E">
        <w:rPr>
          <w:sz w:val="22"/>
          <w:szCs w:val="22"/>
        </w:rPr>
        <w:t>_akreditace 201</w:t>
      </w:r>
      <w:r>
        <w:rPr>
          <w:sz w:val="22"/>
          <w:szCs w:val="22"/>
        </w:rPr>
        <w:t>9</w:t>
      </w:r>
      <w:bookmarkEnd w:id="1"/>
    </w:p>
    <w:p w14:paraId="1A650D0D" w14:textId="77777777" w:rsidR="00090C6F" w:rsidRPr="00267543" w:rsidRDefault="00090C6F" w:rsidP="00090C6F">
      <w:pPr>
        <w:pStyle w:val="Normlnweb"/>
        <w:spacing w:before="0" w:beforeAutospacing="0" w:after="0" w:afterAutospacing="0"/>
        <w:rPr>
          <w:b/>
        </w:rPr>
      </w:pPr>
    </w:p>
    <w:p w14:paraId="56B00CB1" w14:textId="77777777" w:rsidR="00FD4DDC" w:rsidRPr="00950714" w:rsidRDefault="00FD4DDC" w:rsidP="00FD4DDC">
      <w:pPr>
        <w:spacing w:after="240"/>
        <w:rPr>
          <w:b/>
          <w:sz w:val="22"/>
          <w:szCs w:val="22"/>
        </w:rPr>
      </w:pPr>
      <w:bookmarkStart w:id="2" w:name="_Hlk19619322"/>
      <w:r w:rsidRPr="00950714">
        <w:rPr>
          <w:b/>
          <w:sz w:val="22"/>
          <w:szCs w:val="22"/>
        </w:rPr>
        <w:t>Odkazy na relevantní vnitřní předpisy:</w:t>
      </w:r>
    </w:p>
    <w:p w14:paraId="3AE3CB0D" w14:textId="77777777" w:rsidR="00FD4DDC" w:rsidRPr="001658B3" w:rsidRDefault="00FD4DDC" w:rsidP="009305FD">
      <w:pPr>
        <w:widowControl w:val="0"/>
        <w:numPr>
          <w:ilvl w:val="0"/>
          <w:numId w:val="33"/>
        </w:numPr>
        <w:shd w:val="clear" w:color="auto" w:fill="FFFFFF"/>
        <w:tabs>
          <w:tab w:val="left" w:pos="360"/>
        </w:tabs>
        <w:autoSpaceDE w:val="0"/>
        <w:autoSpaceDN w:val="0"/>
        <w:adjustRightInd w:val="0"/>
        <w:ind w:right="5"/>
        <w:contextualSpacing/>
        <w:jc w:val="both"/>
        <w:rPr>
          <w:rFonts w:eastAsiaTheme="minorEastAsia"/>
          <w:sz w:val="22"/>
          <w:szCs w:val="22"/>
        </w:rPr>
      </w:pPr>
      <w:r w:rsidRPr="001658B3">
        <w:rPr>
          <w:spacing w:val="-1"/>
          <w:sz w:val="22"/>
          <w:szCs w:val="22"/>
        </w:rPr>
        <w:t xml:space="preserve">výroční zprávy o činnosti vysoké školy a relevantních součástí vysoké školy za posledních pět let </w:t>
      </w:r>
    </w:p>
    <w:p w14:paraId="5C1A7153" w14:textId="44BC4D3A" w:rsidR="008A2F3C" w:rsidRPr="001658B3" w:rsidRDefault="00FD4DDC" w:rsidP="009305FD">
      <w:pPr>
        <w:widowControl w:val="0"/>
        <w:numPr>
          <w:ilvl w:val="0"/>
          <w:numId w:val="34"/>
        </w:numPr>
        <w:shd w:val="clear" w:color="auto" w:fill="FFFFFF"/>
        <w:tabs>
          <w:tab w:val="left" w:pos="360"/>
        </w:tabs>
        <w:autoSpaceDE w:val="0"/>
        <w:autoSpaceDN w:val="0"/>
        <w:adjustRightInd w:val="0"/>
        <w:ind w:right="5"/>
        <w:contextualSpacing/>
        <w:jc w:val="both"/>
        <w:rPr>
          <w:rFonts w:eastAsiaTheme="minorEastAsia"/>
          <w:sz w:val="22"/>
          <w:szCs w:val="22"/>
        </w:rPr>
      </w:pPr>
      <w:r w:rsidRPr="001658B3">
        <w:rPr>
          <w:spacing w:val="-1"/>
          <w:sz w:val="22"/>
          <w:szCs w:val="22"/>
        </w:rPr>
        <w:t xml:space="preserve">Výroční zprávy o činnosti UTB ve Zlíně </w:t>
      </w:r>
      <w:r w:rsidR="008A2F3C" w:rsidRPr="001658B3">
        <w:rPr>
          <w:spacing w:val="-1"/>
          <w:sz w:val="22"/>
          <w:szCs w:val="22"/>
        </w:rPr>
        <w:t>-</w:t>
      </w:r>
      <w:r w:rsidRPr="001658B3">
        <w:rPr>
          <w:spacing w:val="-1"/>
          <w:sz w:val="22"/>
          <w:szCs w:val="22"/>
        </w:rPr>
        <w:t xml:space="preserve"> </w:t>
      </w:r>
    </w:p>
    <w:p w14:paraId="4FF18903" w14:textId="2562D2D5" w:rsidR="00FD4DDC" w:rsidRPr="001658B3" w:rsidRDefault="006C071B" w:rsidP="008A2F3C">
      <w:pPr>
        <w:widowControl w:val="0"/>
        <w:shd w:val="clear" w:color="auto" w:fill="FFFFFF"/>
        <w:tabs>
          <w:tab w:val="left" w:pos="360"/>
        </w:tabs>
        <w:autoSpaceDE w:val="0"/>
        <w:autoSpaceDN w:val="0"/>
        <w:adjustRightInd w:val="0"/>
        <w:ind w:left="1080" w:right="5"/>
        <w:contextualSpacing/>
        <w:jc w:val="both"/>
        <w:rPr>
          <w:rFonts w:eastAsiaTheme="minorEastAsia"/>
          <w:sz w:val="22"/>
          <w:szCs w:val="22"/>
        </w:rPr>
      </w:pPr>
      <w:hyperlink r:id="rId10" w:history="1">
        <w:r w:rsidR="008A2F3C" w:rsidRPr="001658B3">
          <w:rPr>
            <w:rStyle w:val="Hypertextovodkaz"/>
            <w:rFonts w:eastAsiaTheme="minorEastAsia"/>
            <w:sz w:val="22"/>
            <w:szCs w:val="22"/>
          </w:rPr>
          <w:t>https://www.utb.cz/univerzita/uredni-deska/ruzne/vyrocni-zpravy/</w:t>
        </w:r>
      </w:hyperlink>
    </w:p>
    <w:p w14:paraId="6DC86688" w14:textId="13785B99" w:rsidR="008A2F3C" w:rsidRPr="001658B3" w:rsidRDefault="00FD4DDC" w:rsidP="009305FD">
      <w:pPr>
        <w:widowControl w:val="0"/>
        <w:numPr>
          <w:ilvl w:val="0"/>
          <w:numId w:val="34"/>
        </w:numPr>
        <w:tabs>
          <w:tab w:val="left" w:pos="-720"/>
          <w:tab w:val="left" w:pos="0"/>
        </w:tabs>
        <w:suppressAutoHyphens/>
        <w:autoSpaceDE w:val="0"/>
        <w:autoSpaceDN w:val="0"/>
        <w:jc w:val="both"/>
        <w:rPr>
          <w:spacing w:val="-3"/>
          <w:sz w:val="22"/>
          <w:szCs w:val="22"/>
        </w:rPr>
      </w:pPr>
      <w:r w:rsidRPr="001658B3">
        <w:rPr>
          <w:spacing w:val="-3"/>
          <w:sz w:val="22"/>
          <w:szCs w:val="22"/>
        </w:rPr>
        <w:t xml:space="preserve">Výroční zprávy o činnosti FMK </w:t>
      </w:r>
      <w:r w:rsidR="008A2F3C" w:rsidRPr="001658B3">
        <w:rPr>
          <w:spacing w:val="-3"/>
          <w:sz w:val="22"/>
          <w:szCs w:val="22"/>
        </w:rPr>
        <w:t>-</w:t>
      </w:r>
      <w:r w:rsidRPr="001658B3">
        <w:rPr>
          <w:spacing w:val="-3"/>
          <w:sz w:val="22"/>
          <w:szCs w:val="22"/>
        </w:rPr>
        <w:t xml:space="preserve"> </w:t>
      </w:r>
    </w:p>
    <w:p w14:paraId="00222963" w14:textId="2239D4CC" w:rsidR="00FD4DDC" w:rsidRPr="001658B3" w:rsidRDefault="006C071B" w:rsidP="008A2F3C">
      <w:pPr>
        <w:widowControl w:val="0"/>
        <w:tabs>
          <w:tab w:val="left" w:pos="-720"/>
          <w:tab w:val="left" w:pos="0"/>
        </w:tabs>
        <w:suppressAutoHyphens/>
        <w:autoSpaceDE w:val="0"/>
        <w:autoSpaceDN w:val="0"/>
        <w:ind w:left="1080"/>
        <w:jc w:val="both"/>
        <w:rPr>
          <w:spacing w:val="-3"/>
          <w:sz w:val="22"/>
          <w:szCs w:val="22"/>
        </w:rPr>
      </w:pPr>
      <w:hyperlink r:id="rId11" w:history="1">
        <w:r w:rsidR="008A2F3C" w:rsidRPr="001658B3">
          <w:rPr>
            <w:rStyle w:val="Hypertextovodkaz"/>
            <w:spacing w:val="-3"/>
            <w:sz w:val="22"/>
            <w:szCs w:val="22"/>
          </w:rPr>
          <w:t>https://fmk.utb.cz/o-fakulte/uredni-deska/vyrocni-zpravy/</w:t>
        </w:r>
      </w:hyperlink>
    </w:p>
    <w:p w14:paraId="399A60A8" w14:textId="77777777" w:rsidR="00FD4DDC" w:rsidRPr="001658B3" w:rsidRDefault="00FD4DDC" w:rsidP="009305FD">
      <w:pPr>
        <w:widowControl w:val="0"/>
        <w:numPr>
          <w:ilvl w:val="0"/>
          <w:numId w:val="33"/>
        </w:numPr>
        <w:tabs>
          <w:tab w:val="left" w:pos="-720"/>
          <w:tab w:val="left" w:pos="0"/>
        </w:tabs>
        <w:suppressAutoHyphens/>
        <w:autoSpaceDE w:val="0"/>
        <w:autoSpaceDN w:val="0"/>
        <w:jc w:val="both"/>
        <w:rPr>
          <w:spacing w:val="-3"/>
          <w:sz w:val="22"/>
          <w:szCs w:val="22"/>
        </w:rPr>
      </w:pPr>
      <w:r w:rsidRPr="001658B3">
        <w:rPr>
          <w:spacing w:val="-3"/>
          <w:sz w:val="22"/>
          <w:szCs w:val="22"/>
        </w:rPr>
        <w:t>strategický záměr a každoroční plány realizace strategického záměru vysoké školy a relevantních součástí vysoké školy</w:t>
      </w:r>
    </w:p>
    <w:p w14:paraId="727ACE84" w14:textId="77777777" w:rsidR="00FD4DDC" w:rsidRPr="001658B3" w:rsidRDefault="00FD4DDC" w:rsidP="009305FD">
      <w:pPr>
        <w:widowControl w:val="0"/>
        <w:numPr>
          <w:ilvl w:val="0"/>
          <w:numId w:val="34"/>
        </w:numPr>
        <w:tabs>
          <w:tab w:val="left" w:pos="-720"/>
          <w:tab w:val="left" w:pos="0"/>
        </w:tabs>
        <w:suppressAutoHyphens/>
        <w:autoSpaceDE w:val="0"/>
        <w:autoSpaceDN w:val="0"/>
        <w:jc w:val="both"/>
        <w:rPr>
          <w:spacing w:val="-3"/>
          <w:sz w:val="22"/>
          <w:szCs w:val="22"/>
        </w:rPr>
      </w:pPr>
      <w:r w:rsidRPr="001658B3">
        <w:rPr>
          <w:spacing w:val="-3"/>
          <w:sz w:val="22"/>
          <w:szCs w:val="22"/>
        </w:rPr>
        <w:t xml:space="preserve">Strategický záměr UTB ve Zlíně a Plány realizace Strategického záměru UTB ve Zlíně - </w:t>
      </w:r>
      <w:hyperlink r:id="rId12" w:history="1">
        <w:r w:rsidRPr="001658B3">
          <w:rPr>
            <w:color w:val="0000FF"/>
            <w:spacing w:val="-3"/>
            <w:sz w:val="22"/>
            <w:szCs w:val="22"/>
            <w:u w:val="single"/>
          </w:rPr>
          <w:t>https://www.utb.cz/univerzita/uredni-deska/ruzne/strategicky-zamer/</w:t>
        </w:r>
      </w:hyperlink>
    </w:p>
    <w:p w14:paraId="49CBCA2C" w14:textId="1CB64ED6" w:rsidR="008A2F3C" w:rsidRPr="001658B3" w:rsidRDefault="00FD4DDC" w:rsidP="009305FD">
      <w:pPr>
        <w:widowControl w:val="0"/>
        <w:numPr>
          <w:ilvl w:val="0"/>
          <w:numId w:val="34"/>
        </w:numPr>
        <w:tabs>
          <w:tab w:val="left" w:pos="-720"/>
          <w:tab w:val="left" w:pos="0"/>
        </w:tabs>
        <w:suppressAutoHyphens/>
        <w:autoSpaceDE w:val="0"/>
        <w:autoSpaceDN w:val="0"/>
        <w:rPr>
          <w:color w:val="0000FF"/>
          <w:spacing w:val="-3"/>
          <w:sz w:val="22"/>
          <w:szCs w:val="22"/>
          <w:u w:val="single"/>
        </w:rPr>
      </w:pPr>
      <w:r w:rsidRPr="001658B3">
        <w:rPr>
          <w:spacing w:val="-3"/>
          <w:sz w:val="22"/>
          <w:szCs w:val="22"/>
        </w:rPr>
        <w:t xml:space="preserve">Strategický záměr FMK a Plány realizace Strategického záměru FMK </w:t>
      </w:r>
      <w:r w:rsidR="008A2F3C" w:rsidRPr="001658B3">
        <w:rPr>
          <w:spacing w:val="-3"/>
          <w:sz w:val="22"/>
          <w:szCs w:val="22"/>
        </w:rPr>
        <w:t>-</w:t>
      </w:r>
      <w:r w:rsidRPr="001658B3">
        <w:rPr>
          <w:spacing w:val="-3"/>
          <w:sz w:val="22"/>
          <w:szCs w:val="22"/>
        </w:rPr>
        <w:t xml:space="preserve"> </w:t>
      </w:r>
    </w:p>
    <w:p w14:paraId="6C51A319" w14:textId="785C98A8" w:rsidR="00FD4DDC" w:rsidRPr="001658B3" w:rsidRDefault="006C071B" w:rsidP="008A2F3C">
      <w:pPr>
        <w:widowControl w:val="0"/>
        <w:tabs>
          <w:tab w:val="left" w:pos="-720"/>
          <w:tab w:val="left" w:pos="0"/>
        </w:tabs>
        <w:suppressAutoHyphens/>
        <w:autoSpaceDE w:val="0"/>
        <w:autoSpaceDN w:val="0"/>
        <w:ind w:left="1080"/>
        <w:rPr>
          <w:color w:val="0000FF"/>
          <w:spacing w:val="-3"/>
          <w:sz w:val="22"/>
          <w:szCs w:val="22"/>
          <w:u w:val="single"/>
        </w:rPr>
      </w:pPr>
      <w:hyperlink r:id="rId13" w:history="1">
        <w:r w:rsidR="008A2F3C" w:rsidRPr="001658B3">
          <w:rPr>
            <w:rStyle w:val="Hypertextovodkaz"/>
            <w:spacing w:val="-3"/>
            <w:sz w:val="22"/>
            <w:szCs w:val="22"/>
          </w:rPr>
          <w:t>https://fmk.utb.cz/o-fakulte/uredni-deska/strategicky-zamer/</w:t>
        </w:r>
      </w:hyperlink>
    </w:p>
    <w:bookmarkEnd w:id="2"/>
    <w:p w14:paraId="12EAEDBF" w14:textId="77777777" w:rsidR="00FD4DDC" w:rsidRPr="00950714" w:rsidRDefault="00FD4DDC" w:rsidP="00FD4DDC">
      <w:pPr>
        <w:spacing w:after="240"/>
        <w:rPr>
          <w:b/>
          <w:sz w:val="28"/>
        </w:rPr>
      </w:pPr>
    </w:p>
    <w:p w14:paraId="59AF6F02" w14:textId="690925A7" w:rsidR="00FD4DDC" w:rsidRPr="00950714" w:rsidRDefault="00FD4DDC" w:rsidP="00FD4DDC">
      <w:pPr>
        <w:spacing w:after="240"/>
        <w:rPr>
          <w:b/>
          <w:sz w:val="28"/>
        </w:rPr>
      </w:pPr>
      <w:r w:rsidRPr="00950714">
        <w:rPr>
          <w:b/>
          <w:sz w:val="28"/>
        </w:rPr>
        <w:t xml:space="preserve">ISCED F: </w:t>
      </w:r>
      <w:r w:rsidRPr="00950714">
        <w:rPr>
          <w:b/>
          <w:sz w:val="28"/>
        </w:rPr>
        <w:tab/>
      </w:r>
      <w:r w:rsidR="008A2F3C" w:rsidRPr="00B16C58">
        <w:rPr>
          <w:b/>
          <w:sz w:val="28"/>
        </w:rPr>
        <w:t>0211 Audiovizuální technika a mediální produkce</w:t>
      </w:r>
      <w:r w:rsidRPr="00950714">
        <w:rPr>
          <w:b/>
          <w:sz w:val="28"/>
        </w:rPr>
        <w:t xml:space="preserve"> </w:t>
      </w:r>
      <w:r w:rsidRPr="00950714">
        <w:rPr>
          <w:b/>
          <w:sz w:val="28"/>
        </w:rPr>
        <w:br/>
        <w:t xml:space="preserve">                    </w:t>
      </w:r>
    </w:p>
    <w:p w14:paraId="2AB809E5" w14:textId="4390B0D8" w:rsidR="00542CAB" w:rsidRDefault="00542CAB"/>
    <w:p w14:paraId="20DD2803" w14:textId="21E87C56" w:rsidR="00FD4DDC" w:rsidRDefault="00FD4DDC"/>
    <w:p w14:paraId="6EF6A2B7" w14:textId="06CD3E85" w:rsidR="00FD4DDC" w:rsidRDefault="00FD4DDC"/>
    <w:p w14:paraId="0AE4277F" w14:textId="6DCBE8EF" w:rsidR="00FD4DDC" w:rsidRDefault="00FD4DDC"/>
    <w:p w14:paraId="42B402B3" w14:textId="0ED859D5" w:rsidR="00FD4DDC" w:rsidRDefault="00FD4DDC"/>
    <w:p w14:paraId="1CFAFAD3" w14:textId="63753E34" w:rsidR="00FD4DDC" w:rsidRDefault="00FD4DDC"/>
    <w:p w14:paraId="23E02AA8" w14:textId="69D139BC" w:rsidR="00FD4DDC" w:rsidRDefault="00FD4DDC"/>
    <w:p w14:paraId="1AA0BECF" w14:textId="23C4D90D" w:rsidR="00FD4DDC" w:rsidRDefault="00FD4DDC"/>
    <w:p w14:paraId="51C796FF" w14:textId="70F89537" w:rsidR="00FD4DDC" w:rsidRDefault="00FD4DDC"/>
    <w:p w14:paraId="0B81645B" w14:textId="7DF3B6D2" w:rsidR="00FD4DDC" w:rsidRDefault="00FD4DDC"/>
    <w:p w14:paraId="09B9863C" w14:textId="2D5F6DA9" w:rsidR="00FD4DDC" w:rsidRDefault="00FD4DDC"/>
    <w:p w14:paraId="25EB4963" w14:textId="4E6B18A1" w:rsidR="00FD4DDC" w:rsidRDefault="00FD4DDC"/>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985"/>
      </w:tblGrid>
      <w:tr w:rsidR="00174EC9" w14:paraId="6FA0D246" w14:textId="77777777" w:rsidTr="00680ED1">
        <w:tc>
          <w:tcPr>
            <w:tcW w:w="9531" w:type="dxa"/>
            <w:gridSpan w:val="4"/>
            <w:tcBorders>
              <w:bottom w:val="double" w:sz="4" w:space="0" w:color="auto"/>
            </w:tcBorders>
            <w:shd w:val="clear" w:color="auto" w:fill="BDD6EE"/>
          </w:tcPr>
          <w:p w14:paraId="65184876" w14:textId="771CE632" w:rsidR="00174EC9" w:rsidRDefault="00BA2BB2">
            <w:pPr>
              <w:jc w:val="both"/>
              <w:rPr>
                <w:b/>
                <w:sz w:val="28"/>
              </w:rPr>
            </w:pPr>
            <w:r>
              <w:rPr>
                <w:b/>
                <w:sz w:val="28"/>
              </w:rPr>
              <w:lastRenderedPageBreak/>
              <w:t xml:space="preserve"> </w:t>
            </w:r>
            <w:r w:rsidR="000234D0">
              <w:rPr>
                <w:b/>
                <w:sz w:val="28"/>
              </w:rPr>
              <w:t xml:space="preserve">B-I – </w:t>
            </w:r>
            <w:r w:rsidR="000234D0">
              <w:rPr>
                <w:b/>
                <w:sz w:val="26"/>
                <w:szCs w:val="26"/>
              </w:rPr>
              <w:t>Charakteristika studijního programu</w:t>
            </w:r>
          </w:p>
        </w:tc>
      </w:tr>
      <w:tr w:rsidR="00CF2738" w14:paraId="751F31B7" w14:textId="77777777" w:rsidTr="00680ED1">
        <w:tc>
          <w:tcPr>
            <w:tcW w:w="3168" w:type="dxa"/>
            <w:tcBorders>
              <w:bottom w:val="single" w:sz="2" w:space="0" w:color="auto"/>
            </w:tcBorders>
            <w:shd w:val="clear" w:color="auto" w:fill="F7CAAC"/>
          </w:tcPr>
          <w:p w14:paraId="07AFA77E" w14:textId="77777777" w:rsidR="00CF2738" w:rsidRDefault="00CF2738" w:rsidP="00CF2738">
            <w:pPr>
              <w:jc w:val="both"/>
              <w:rPr>
                <w:b/>
              </w:rPr>
            </w:pPr>
            <w:r>
              <w:rPr>
                <w:b/>
              </w:rPr>
              <w:t>Název studijního programu</w:t>
            </w:r>
          </w:p>
        </w:tc>
        <w:tc>
          <w:tcPr>
            <w:tcW w:w="6363" w:type="dxa"/>
            <w:gridSpan w:val="3"/>
            <w:tcBorders>
              <w:bottom w:val="single" w:sz="2" w:space="0" w:color="auto"/>
            </w:tcBorders>
          </w:tcPr>
          <w:p w14:paraId="78B93B27" w14:textId="77777777" w:rsidR="00CF2738" w:rsidRDefault="001E2CF4" w:rsidP="00E770E5">
            <w:r>
              <w:t>Teorie a praxe a</w:t>
            </w:r>
            <w:r w:rsidR="00F74DF1">
              <w:t>udiovizuální tvorb</w:t>
            </w:r>
            <w:r>
              <w:t>y</w:t>
            </w:r>
          </w:p>
        </w:tc>
      </w:tr>
      <w:tr w:rsidR="00CF2738" w14:paraId="7A420181" w14:textId="77777777" w:rsidTr="00680ED1">
        <w:tc>
          <w:tcPr>
            <w:tcW w:w="3168" w:type="dxa"/>
            <w:tcBorders>
              <w:bottom w:val="single" w:sz="2" w:space="0" w:color="auto"/>
            </w:tcBorders>
            <w:shd w:val="clear" w:color="auto" w:fill="F7CAAC"/>
          </w:tcPr>
          <w:p w14:paraId="48C31EB5" w14:textId="77777777" w:rsidR="00CF2738" w:rsidRDefault="00CF2738" w:rsidP="001C7BAB">
            <w:pPr>
              <w:rPr>
                <w:b/>
              </w:rPr>
            </w:pPr>
            <w:r>
              <w:rPr>
                <w:b/>
              </w:rPr>
              <w:t>Typ studijního programu</w:t>
            </w:r>
          </w:p>
        </w:tc>
        <w:tc>
          <w:tcPr>
            <w:tcW w:w="6363" w:type="dxa"/>
            <w:gridSpan w:val="3"/>
            <w:tcBorders>
              <w:bottom w:val="single" w:sz="2" w:space="0" w:color="auto"/>
            </w:tcBorders>
          </w:tcPr>
          <w:p w14:paraId="007DEEE2" w14:textId="77777777" w:rsidR="00CF2738" w:rsidRDefault="00CF2738" w:rsidP="00CF2738">
            <w:r>
              <w:t>magisterský</w:t>
            </w:r>
          </w:p>
        </w:tc>
      </w:tr>
      <w:tr w:rsidR="00CF2738" w14:paraId="74F72D05" w14:textId="77777777" w:rsidTr="00680ED1">
        <w:tc>
          <w:tcPr>
            <w:tcW w:w="3168" w:type="dxa"/>
            <w:tcBorders>
              <w:bottom w:val="single" w:sz="2" w:space="0" w:color="auto"/>
            </w:tcBorders>
            <w:shd w:val="clear" w:color="auto" w:fill="F7CAAC"/>
          </w:tcPr>
          <w:p w14:paraId="5140B4EA" w14:textId="77777777" w:rsidR="00CF2738" w:rsidRDefault="00CF2738" w:rsidP="001C7BAB">
            <w:pPr>
              <w:rPr>
                <w:b/>
              </w:rPr>
            </w:pPr>
            <w:r>
              <w:rPr>
                <w:b/>
              </w:rPr>
              <w:t>Profil studijního programu</w:t>
            </w:r>
          </w:p>
        </w:tc>
        <w:tc>
          <w:tcPr>
            <w:tcW w:w="6363" w:type="dxa"/>
            <w:gridSpan w:val="3"/>
            <w:tcBorders>
              <w:bottom w:val="single" w:sz="2" w:space="0" w:color="auto"/>
            </w:tcBorders>
          </w:tcPr>
          <w:p w14:paraId="3A694E8C" w14:textId="77777777" w:rsidR="00CF2738" w:rsidRDefault="00CF2738" w:rsidP="00CF2738">
            <w:r>
              <w:t xml:space="preserve">profesně zaměřený </w:t>
            </w:r>
          </w:p>
        </w:tc>
      </w:tr>
      <w:tr w:rsidR="00CF2738" w14:paraId="34267F41" w14:textId="77777777" w:rsidTr="00680ED1">
        <w:tc>
          <w:tcPr>
            <w:tcW w:w="3168" w:type="dxa"/>
            <w:tcBorders>
              <w:bottom w:val="single" w:sz="2" w:space="0" w:color="auto"/>
            </w:tcBorders>
            <w:shd w:val="clear" w:color="auto" w:fill="F7CAAC"/>
          </w:tcPr>
          <w:p w14:paraId="498702B1" w14:textId="77777777" w:rsidR="00CF2738" w:rsidRDefault="00CF2738" w:rsidP="001C7BAB">
            <w:pPr>
              <w:rPr>
                <w:b/>
              </w:rPr>
            </w:pPr>
            <w:r>
              <w:rPr>
                <w:b/>
              </w:rPr>
              <w:t>Forma studia</w:t>
            </w:r>
          </w:p>
        </w:tc>
        <w:tc>
          <w:tcPr>
            <w:tcW w:w="6363" w:type="dxa"/>
            <w:gridSpan w:val="3"/>
            <w:tcBorders>
              <w:bottom w:val="single" w:sz="2" w:space="0" w:color="auto"/>
            </w:tcBorders>
          </w:tcPr>
          <w:p w14:paraId="5B7F0D1A" w14:textId="77777777" w:rsidR="00CF2738" w:rsidRPr="00232CDB" w:rsidRDefault="00CF2738" w:rsidP="00F74DF1">
            <w:r w:rsidRPr="00232CDB">
              <w:t xml:space="preserve">prezenční </w:t>
            </w:r>
          </w:p>
        </w:tc>
      </w:tr>
      <w:tr w:rsidR="00CF2738" w14:paraId="2BCABFE2" w14:textId="77777777" w:rsidTr="00680ED1">
        <w:tc>
          <w:tcPr>
            <w:tcW w:w="3168" w:type="dxa"/>
            <w:tcBorders>
              <w:bottom w:val="single" w:sz="2" w:space="0" w:color="auto"/>
            </w:tcBorders>
            <w:shd w:val="clear" w:color="auto" w:fill="F7CAAC"/>
          </w:tcPr>
          <w:p w14:paraId="43ECAE2A" w14:textId="77777777" w:rsidR="00CF2738" w:rsidRDefault="00CF2738" w:rsidP="001C7BAB">
            <w:pPr>
              <w:rPr>
                <w:b/>
              </w:rPr>
            </w:pPr>
            <w:r>
              <w:rPr>
                <w:b/>
              </w:rPr>
              <w:t>Standardní doba studia</w:t>
            </w:r>
          </w:p>
        </w:tc>
        <w:tc>
          <w:tcPr>
            <w:tcW w:w="6363" w:type="dxa"/>
            <w:gridSpan w:val="3"/>
            <w:tcBorders>
              <w:bottom w:val="single" w:sz="2" w:space="0" w:color="auto"/>
            </w:tcBorders>
          </w:tcPr>
          <w:p w14:paraId="69E25B05" w14:textId="77777777" w:rsidR="00CF2738" w:rsidRDefault="00CF2738" w:rsidP="00CF2738">
            <w:r>
              <w:t>2 roky</w:t>
            </w:r>
          </w:p>
        </w:tc>
      </w:tr>
      <w:tr w:rsidR="00CF2738" w14:paraId="65C6E5BD" w14:textId="77777777" w:rsidTr="00680ED1">
        <w:tc>
          <w:tcPr>
            <w:tcW w:w="3168" w:type="dxa"/>
            <w:tcBorders>
              <w:bottom w:val="single" w:sz="2" w:space="0" w:color="auto"/>
            </w:tcBorders>
            <w:shd w:val="clear" w:color="auto" w:fill="F7CAAC"/>
          </w:tcPr>
          <w:p w14:paraId="1C301E9D" w14:textId="77777777" w:rsidR="00CF2738" w:rsidRDefault="00CF2738" w:rsidP="001C7BAB">
            <w:pPr>
              <w:rPr>
                <w:b/>
              </w:rPr>
            </w:pPr>
            <w:r>
              <w:rPr>
                <w:b/>
              </w:rPr>
              <w:t>Jazyk studia</w:t>
            </w:r>
          </w:p>
        </w:tc>
        <w:tc>
          <w:tcPr>
            <w:tcW w:w="6363" w:type="dxa"/>
            <w:gridSpan w:val="3"/>
            <w:tcBorders>
              <w:bottom w:val="single" w:sz="2" w:space="0" w:color="auto"/>
            </w:tcBorders>
          </w:tcPr>
          <w:p w14:paraId="7D133AE2" w14:textId="77777777" w:rsidR="00CF2738" w:rsidRDefault="00CF2738" w:rsidP="00CF2738">
            <w:r>
              <w:t>český</w:t>
            </w:r>
          </w:p>
        </w:tc>
      </w:tr>
      <w:tr w:rsidR="00CF2738" w14:paraId="029B8452" w14:textId="77777777" w:rsidTr="00680ED1">
        <w:tc>
          <w:tcPr>
            <w:tcW w:w="3168" w:type="dxa"/>
            <w:tcBorders>
              <w:bottom w:val="single" w:sz="2" w:space="0" w:color="auto"/>
            </w:tcBorders>
            <w:shd w:val="clear" w:color="auto" w:fill="F7CAAC"/>
          </w:tcPr>
          <w:p w14:paraId="1A686465" w14:textId="77777777" w:rsidR="00CF2738" w:rsidRDefault="00CF2738" w:rsidP="001C7BAB">
            <w:pPr>
              <w:rPr>
                <w:b/>
              </w:rPr>
            </w:pPr>
            <w:r>
              <w:rPr>
                <w:b/>
              </w:rPr>
              <w:t>Udělovaný akademický titul</w:t>
            </w:r>
          </w:p>
        </w:tc>
        <w:tc>
          <w:tcPr>
            <w:tcW w:w="6363" w:type="dxa"/>
            <w:gridSpan w:val="3"/>
            <w:tcBorders>
              <w:bottom w:val="single" w:sz="2" w:space="0" w:color="auto"/>
            </w:tcBorders>
          </w:tcPr>
          <w:p w14:paraId="31E03D46" w14:textId="77777777" w:rsidR="00CF2738" w:rsidRDefault="00CF2738" w:rsidP="00CF2738">
            <w:r>
              <w:t>magistr umění (MgA.)</w:t>
            </w:r>
          </w:p>
        </w:tc>
      </w:tr>
      <w:tr w:rsidR="00CF2738" w14:paraId="31705A23" w14:textId="77777777" w:rsidTr="00680ED1">
        <w:tc>
          <w:tcPr>
            <w:tcW w:w="3168" w:type="dxa"/>
            <w:tcBorders>
              <w:bottom w:val="single" w:sz="2" w:space="0" w:color="auto"/>
            </w:tcBorders>
            <w:shd w:val="clear" w:color="auto" w:fill="F7CAAC"/>
          </w:tcPr>
          <w:p w14:paraId="232FE1C2" w14:textId="77777777" w:rsidR="00CF2738" w:rsidRDefault="00CF2738" w:rsidP="001C7BAB">
            <w:pPr>
              <w:rPr>
                <w:b/>
              </w:rPr>
            </w:pPr>
            <w:r>
              <w:rPr>
                <w:b/>
              </w:rPr>
              <w:t>Rigorózní řízení</w:t>
            </w:r>
          </w:p>
        </w:tc>
        <w:tc>
          <w:tcPr>
            <w:tcW w:w="1543" w:type="dxa"/>
            <w:tcBorders>
              <w:bottom w:val="single" w:sz="2" w:space="0" w:color="auto"/>
            </w:tcBorders>
          </w:tcPr>
          <w:p w14:paraId="7EF48A25" w14:textId="77777777" w:rsidR="00CF2738" w:rsidRDefault="00CF2738" w:rsidP="00CF2738">
            <w:r>
              <w:t>ne</w:t>
            </w:r>
          </w:p>
        </w:tc>
        <w:tc>
          <w:tcPr>
            <w:tcW w:w="2835" w:type="dxa"/>
            <w:tcBorders>
              <w:bottom w:val="single" w:sz="2" w:space="0" w:color="auto"/>
            </w:tcBorders>
            <w:shd w:val="clear" w:color="auto" w:fill="F7CAAC"/>
          </w:tcPr>
          <w:p w14:paraId="0664A6E7" w14:textId="77777777" w:rsidR="00CF2738" w:rsidRDefault="00CF2738" w:rsidP="00CF2738">
            <w:r>
              <w:t>ne</w:t>
            </w:r>
          </w:p>
        </w:tc>
        <w:tc>
          <w:tcPr>
            <w:tcW w:w="1985" w:type="dxa"/>
            <w:tcBorders>
              <w:bottom w:val="single" w:sz="2" w:space="0" w:color="auto"/>
            </w:tcBorders>
          </w:tcPr>
          <w:p w14:paraId="5E63B053" w14:textId="77777777" w:rsidR="00CF2738" w:rsidRDefault="00CF2738" w:rsidP="00CF2738">
            <w:r>
              <w:t>ne</w:t>
            </w:r>
          </w:p>
        </w:tc>
      </w:tr>
      <w:tr w:rsidR="00CF2738" w14:paraId="35E9348C" w14:textId="77777777" w:rsidTr="00680ED1">
        <w:tc>
          <w:tcPr>
            <w:tcW w:w="3168" w:type="dxa"/>
            <w:tcBorders>
              <w:bottom w:val="single" w:sz="2" w:space="0" w:color="auto"/>
            </w:tcBorders>
            <w:shd w:val="clear" w:color="auto" w:fill="F7CAAC"/>
          </w:tcPr>
          <w:p w14:paraId="3E3EBF77" w14:textId="77777777" w:rsidR="00CF2738" w:rsidRDefault="00CF2738" w:rsidP="001C7BAB">
            <w:pPr>
              <w:rPr>
                <w:b/>
              </w:rPr>
            </w:pPr>
            <w:r>
              <w:rPr>
                <w:b/>
              </w:rPr>
              <w:t>Garant studijního programu</w:t>
            </w:r>
          </w:p>
        </w:tc>
        <w:tc>
          <w:tcPr>
            <w:tcW w:w="6363" w:type="dxa"/>
            <w:gridSpan w:val="3"/>
            <w:tcBorders>
              <w:bottom w:val="single" w:sz="2" w:space="0" w:color="auto"/>
            </w:tcBorders>
          </w:tcPr>
          <w:p w14:paraId="08440E67" w14:textId="77777777" w:rsidR="00CF2738" w:rsidRDefault="00CF2738" w:rsidP="00F74DF1">
            <w:r>
              <w:t>doc. Mg</w:t>
            </w:r>
            <w:r w:rsidR="00F74DF1">
              <w:t>A. Libor Nemeškal, Ph.D.</w:t>
            </w:r>
          </w:p>
        </w:tc>
      </w:tr>
      <w:tr w:rsidR="00CF2738" w14:paraId="79A3144F" w14:textId="77777777" w:rsidTr="00680ED1">
        <w:tc>
          <w:tcPr>
            <w:tcW w:w="3168" w:type="dxa"/>
            <w:tcBorders>
              <w:top w:val="single" w:sz="2" w:space="0" w:color="auto"/>
              <w:left w:val="single" w:sz="2" w:space="0" w:color="auto"/>
              <w:bottom w:val="single" w:sz="2" w:space="0" w:color="auto"/>
              <w:right w:val="single" w:sz="2" w:space="0" w:color="auto"/>
            </w:tcBorders>
            <w:shd w:val="clear" w:color="auto" w:fill="F7CAAC"/>
          </w:tcPr>
          <w:p w14:paraId="4E91C25D" w14:textId="77777777" w:rsidR="00CF2738" w:rsidRDefault="00CF2738" w:rsidP="001C7BAB">
            <w:pPr>
              <w:rPr>
                <w:b/>
              </w:rPr>
            </w:pPr>
            <w:r>
              <w:rPr>
                <w:b/>
              </w:rPr>
              <w:t>Zaměření na přípravu k výkonu regulovaného povolání</w:t>
            </w:r>
          </w:p>
        </w:tc>
        <w:tc>
          <w:tcPr>
            <w:tcW w:w="6363" w:type="dxa"/>
            <w:gridSpan w:val="3"/>
            <w:tcBorders>
              <w:top w:val="single" w:sz="2" w:space="0" w:color="auto"/>
              <w:left w:val="single" w:sz="2" w:space="0" w:color="auto"/>
              <w:bottom w:val="single" w:sz="2" w:space="0" w:color="auto"/>
              <w:right w:val="single" w:sz="2" w:space="0" w:color="auto"/>
            </w:tcBorders>
          </w:tcPr>
          <w:p w14:paraId="48DA4C04" w14:textId="77777777" w:rsidR="00CF2738" w:rsidRDefault="00CF2738" w:rsidP="00CF2738">
            <w:r>
              <w:t>ne</w:t>
            </w:r>
          </w:p>
        </w:tc>
      </w:tr>
      <w:tr w:rsidR="00CF2738" w14:paraId="161BFD86" w14:textId="77777777" w:rsidTr="00680ED1">
        <w:tc>
          <w:tcPr>
            <w:tcW w:w="3168" w:type="dxa"/>
            <w:tcBorders>
              <w:top w:val="single" w:sz="2" w:space="0" w:color="auto"/>
              <w:left w:val="single" w:sz="2" w:space="0" w:color="auto"/>
              <w:bottom w:val="single" w:sz="2" w:space="0" w:color="auto"/>
              <w:right w:val="single" w:sz="2" w:space="0" w:color="auto"/>
            </w:tcBorders>
            <w:shd w:val="clear" w:color="auto" w:fill="F7CAAC"/>
          </w:tcPr>
          <w:p w14:paraId="004F1942" w14:textId="77777777" w:rsidR="00CF2738" w:rsidRDefault="00CF2738" w:rsidP="001C7BAB">
            <w:pPr>
              <w:rPr>
                <w:b/>
              </w:rPr>
            </w:pPr>
            <w:r>
              <w:rPr>
                <w:b/>
              </w:rPr>
              <w:t xml:space="preserve">Zaměření na přípravu odborníků z oblasti bezpečnosti České republiky </w:t>
            </w:r>
          </w:p>
        </w:tc>
        <w:tc>
          <w:tcPr>
            <w:tcW w:w="6363" w:type="dxa"/>
            <w:gridSpan w:val="3"/>
            <w:tcBorders>
              <w:top w:val="single" w:sz="2" w:space="0" w:color="auto"/>
              <w:left w:val="single" w:sz="2" w:space="0" w:color="auto"/>
              <w:bottom w:val="single" w:sz="2" w:space="0" w:color="auto"/>
              <w:right w:val="single" w:sz="2" w:space="0" w:color="auto"/>
            </w:tcBorders>
          </w:tcPr>
          <w:p w14:paraId="7588A482" w14:textId="77777777" w:rsidR="00CF2738" w:rsidRDefault="00CF2738" w:rsidP="00CF2738">
            <w:r>
              <w:t>ne</w:t>
            </w:r>
          </w:p>
        </w:tc>
      </w:tr>
      <w:tr w:rsidR="00CF2738" w14:paraId="3102034C" w14:textId="77777777" w:rsidTr="00680ED1">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AD9CDED" w14:textId="77777777" w:rsidR="00CF2738" w:rsidRDefault="00CF2738" w:rsidP="00CF2738">
            <w:pPr>
              <w:jc w:val="both"/>
              <w:rPr>
                <w:b/>
              </w:rPr>
            </w:pPr>
            <w:r>
              <w:rPr>
                <w:b/>
              </w:rPr>
              <w:t>Uznávací orgán</w:t>
            </w:r>
          </w:p>
        </w:tc>
        <w:tc>
          <w:tcPr>
            <w:tcW w:w="6363" w:type="dxa"/>
            <w:gridSpan w:val="3"/>
            <w:tcBorders>
              <w:top w:val="single" w:sz="2" w:space="0" w:color="auto"/>
              <w:left w:val="single" w:sz="2" w:space="0" w:color="auto"/>
              <w:bottom w:val="single" w:sz="2" w:space="0" w:color="auto"/>
              <w:right w:val="single" w:sz="2" w:space="0" w:color="auto"/>
            </w:tcBorders>
          </w:tcPr>
          <w:p w14:paraId="20BDEB8B" w14:textId="77777777" w:rsidR="00CF2738" w:rsidRDefault="00C20498" w:rsidP="00472848">
            <w:r>
              <w:t xml:space="preserve">Rada pro vnitřní hodnocení </w:t>
            </w:r>
            <w:r w:rsidR="00472848">
              <w:t>UTB ve Zlíně</w:t>
            </w:r>
          </w:p>
        </w:tc>
      </w:tr>
      <w:tr w:rsidR="00174EC9" w14:paraId="3C98160D" w14:textId="77777777" w:rsidTr="00680ED1">
        <w:tc>
          <w:tcPr>
            <w:tcW w:w="9531" w:type="dxa"/>
            <w:gridSpan w:val="4"/>
            <w:tcBorders>
              <w:top w:val="single" w:sz="2" w:space="0" w:color="auto"/>
            </w:tcBorders>
            <w:shd w:val="clear" w:color="auto" w:fill="F7CAAC"/>
          </w:tcPr>
          <w:p w14:paraId="35453F3F" w14:textId="77777777" w:rsidR="00174EC9" w:rsidRDefault="00174EC9">
            <w:pPr>
              <w:jc w:val="both"/>
            </w:pPr>
            <w:r>
              <w:rPr>
                <w:b/>
              </w:rPr>
              <w:t>Oblast(i) vzdělávání a u kombinovaného studijního programu podíl jednotlivých oblastí vzdělávání v %</w:t>
            </w:r>
          </w:p>
        </w:tc>
      </w:tr>
      <w:tr w:rsidR="00174EC9" w14:paraId="28ADA0F3" w14:textId="77777777" w:rsidTr="00680ED1">
        <w:trPr>
          <w:trHeight w:val="742"/>
        </w:trPr>
        <w:tc>
          <w:tcPr>
            <w:tcW w:w="9531" w:type="dxa"/>
            <w:gridSpan w:val="4"/>
            <w:shd w:val="clear" w:color="auto" w:fill="FFFFFF"/>
          </w:tcPr>
          <w:p w14:paraId="3192B31C" w14:textId="77777777" w:rsidR="003619B0" w:rsidRDefault="003619B0" w:rsidP="00CF2738"/>
          <w:p w14:paraId="63EE1076" w14:textId="76AC18EB" w:rsidR="009D02CB" w:rsidRPr="00C854F9" w:rsidRDefault="009D02CB" w:rsidP="009D02CB">
            <w:r>
              <w:t>Oblast vzdělávání Umění</w:t>
            </w:r>
            <w:r w:rsidR="00CA7016">
              <w:t xml:space="preserve"> - </w:t>
            </w:r>
            <w:r w:rsidR="00150FF2">
              <w:t>0211</w:t>
            </w:r>
            <w:r w:rsidR="00FD4DDC">
              <w:t xml:space="preserve"> </w:t>
            </w:r>
            <w:r w:rsidR="00150FF2">
              <w:t>Audiovizuální technika a mediální produkce</w:t>
            </w:r>
            <w:r w:rsidR="007A6CA3">
              <w:t xml:space="preserve"> </w:t>
            </w:r>
            <w:r w:rsidR="007A6CA3" w:rsidRPr="00C854F9">
              <w:t>(100 %)</w:t>
            </w:r>
          </w:p>
          <w:p w14:paraId="3EFA7029" w14:textId="77777777" w:rsidR="00174EC9" w:rsidRDefault="00174EC9"/>
        </w:tc>
      </w:tr>
      <w:tr w:rsidR="00174EC9" w14:paraId="47DB6E9A" w14:textId="77777777" w:rsidTr="00680ED1">
        <w:trPr>
          <w:trHeight w:val="70"/>
        </w:trPr>
        <w:tc>
          <w:tcPr>
            <w:tcW w:w="9531" w:type="dxa"/>
            <w:gridSpan w:val="4"/>
            <w:shd w:val="clear" w:color="auto" w:fill="F7CAAC"/>
          </w:tcPr>
          <w:p w14:paraId="28044BC4" w14:textId="77777777" w:rsidR="00174EC9" w:rsidRDefault="00174EC9">
            <w:r>
              <w:rPr>
                <w:b/>
              </w:rPr>
              <w:t>Cíle studia ve studijním programu</w:t>
            </w:r>
          </w:p>
        </w:tc>
      </w:tr>
      <w:tr w:rsidR="00174EC9" w14:paraId="1933C7F8" w14:textId="77777777" w:rsidTr="00C72F0B">
        <w:trPr>
          <w:trHeight w:val="1402"/>
        </w:trPr>
        <w:tc>
          <w:tcPr>
            <w:tcW w:w="9531" w:type="dxa"/>
            <w:gridSpan w:val="4"/>
            <w:shd w:val="clear" w:color="auto" w:fill="FFFFFF"/>
          </w:tcPr>
          <w:p w14:paraId="482EDFF6" w14:textId="77777777" w:rsidR="007D7927" w:rsidRDefault="007D7927" w:rsidP="00582142">
            <w:pPr>
              <w:ind w:right="57"/>
              <w:jc w:val="both"/>
            </w:pPr>
          </w:p>
          <w:p w14:paraId="4952CE49" w14:textId="13F750AD" w:rsidR="009D02CB" w:rsidRDefault="009D02CB" w:rsidP="009D02CB">
            <w:pPr>
              <w:spacing w:after="120"/>
              <w:ind w:left="57" w:right="57"/>
              <w:jc w:val="both"/>
            </w:pPr>
            <w:r w:rsidRPr="007D7927">
              <w:t>Magisterský studijní program</w:t>
            </w:r>
            <w:r>
              <w:t xml:space="preserve"> </w:t>
            </w:r>
            <w:r w:rsidR="00FB3573">
              <w:t xml:space="preserve">(dále jen „MSP“) </w:t>
            </w:r>
            <w:r w:rsidR="001E2CF4">
              <w:t xml:space="preserve">Teorie a praxe audiovizuální tvorby </w:t>
            </w:r>
            <w:r w:rsidR="00AD62C8">
              <w:t xml:space="preserve">(dále jen „TPAT“) </w:t>
            </w:r>
            <w:r>
              <w:t xml:space="preserve">je z hlediska typu, formy a případného profilu v souladu s posláním a strategickým záměrem vysoké </w:t>
            </w:r>
            <w:proofErr w:type="gramStart"/>
            <w:r>
              <w:t>školy</w:t>
            </w:r>
            <w:r w:rsidR="00FD4DDC">
              <w:t xml:space="preserve"> </w:t>
            </w:r>
            <w:r>
              <w:t>- Plán</w:t>
            </w:r>
            <w:proofErr w:type="gramEnd"/>
            <w:r>
              <w:t xml:space="preserve"> realizace strat</w:t>
            </w:r>
            <w:r w:rsidR="00F74DF1">
              <w:t xml:space="preserve">egického záměru UTB </w:t>
            </w:r>
            <w:r w:rsidR="00AD62C8">
              <w:t xml:space="preserve">ve Zlíně </w:t>
            </w:r>
            <w:r w:rsidR="00F74DF1">
              <w:t>pro rok 2019</w:t>
            </w:r>
            <w:r w:rsidR="00AD62C8" w:rsidRPr="003632BD">
              <w:rPr>
                <w:rFonts w:cs="Calibri"/>
                <w:color w:val="000000"/>
                <w:vertAlign w:val="superscript"/>
              </w:rPr>
              <w:footnoteReference w:id="1"/>
            </w:r>
            <w:r>
              <w:t xml:space="preserve"> a ostatními strategickými dokumenty vysoké školy. N</w:t>
            </w:r>
            <w:r w:rsidRPr="00F77FD3">
              <w:t>avazuje</w:t>
            </w:r>
            <w:r>
              <w:t xml:space="preserve"> primárně </w:t>
            </w:r>
            <w:r w:rsidRPr="00F77FD3">
              <w:t xml:space="preserve">na bakalářský </w:t>
            </w:r>
            <w:r w:rsidR="00AD62C8">
              <w:t xml:space="preserve">studijní program (dále jen „BSP“) </w:t>
            </w:r>
            <w:r w:rsidR="001E2CF4">
              <w:t xml:space="preserve">Teorie a praxe audiovizuální tvorby </w:t>
            </w:r>
            <w:r>
              <w:t>v oblasti Umění</w:t>
            </w:r>
            <w:r w:rsidRPr="00F77FD3">
              <w:t>.</w:t>
            </w:r>
            <w:r w:rsidRPr="007F2CFD">
              <w:t xml:space="preserve"> </w:t>
            </w:r>
            <w:r>
              <w:t xml:space="preserve">Otevírá </w:t>
            </w:r>
            <w:r w:rsidR="00F74DF1">
              <w:t>širší</w:t>
            </w:r>
            <w:r>
              <w:t xml:space="preserve"> možnosti pro profilaci </w:t>
            </w:r>
            <w:r w:rsidR="00F74DF1">
              <w:t>studenta zaměřeného na audiovizuální tvorbu</w:t>
            </w:r>
            <w:r>
              <w:t xml:space="preserve">. Opírá se o zájem uchazečů a </w:t>
            </w:r>
            <w:r w:rsidRPr="007F2CFD">
              <w:rPr>
                <w:iCs/>
              </w:rPr>
              <w:t xml:space="preserve">zaměřuje se na </w:t>
            </w:r>
            <w:r>
              <w:rPr>
                <w:iCs/>
              </w:rPr>
              <w:t xml:space="preserve">další možný </w:t>
            </w:r>
            <w:r w:rsidRPr="007F2CFD">
              <w:t xml:space="preserve">rozvoj </w:t>
            </w:r>
            <w:r>
              <w:t xml:space="preserve">absolventů </w:t>
            </w:r>
            <w:r w:rsidR="00AD62C8">
              <w:t>BSP</w:t>
            </w:r>
            <w:r w:rsidRPr="007F2CFD">
              <w:t>, jejich úspěšné uplatnění v praxi, a to na základě relevance obsahu vzděláván</w:t>
            </w:r>
            <w:r>
              <w:t xml:space="preserve">í a požadavků pracovního trhu. Vzdělávací a tvůrčí činnost vychází ze soudobých poznatků v oblasti </w:t>
            </w:r>
            <w:r w:rsidR="00F74DF1">
              <w:t>filmové a audiovizuální</w:t>
            </w:r>
            <w:r>
              <w:t xml:space="preserve"> praxe, aplikuje </w:t>
            </w:r>
            <w:r w:rsidR="00F74DF1">
              <w:t>tvůrčí</w:t>
            </w:r>
            <w:r>
              <w:t xml:space="preserve"> postupy ověřené v českých i zahraničních </w:t>
            </w:r>
            <w:r w:rsidR="00F74DF1">
              <w:t>filmových, televizních štábech, reklamních agenturách</w:t>
            </w:r>
            <w:r>
              <w:t xml:space="preserve"> apod. a dále je rozvíjí.</w:t>
            </w:r>
          </w:p>
          <w:p w14:paraId="6383BC2F" w14:textId="553C5756" w:rsidR="00F74DF1" w:rsidRDefault="00F74DF1" w:rsidP="00680ED1">
            <w:pPr>
              <w:spacing w:after="120"/>
              <w:ind w:left="40" w:right="34"/>
              <w:jc w:val="both"/>
            </w:pPr>
            <w:r w:rsidRPr="00B93AC6">
              <w:t>P</w:t>
            </w:r>
            <w:r>
              <w:t xml:space="preserve">rofesně zaměřený </w:t>
            </w:r>
            <w:r w:rsidR="00AD62C8">
              <w:t>MSP TPAT</w:t>
            </w:r>
            <w:r w:rsidR="00AD62C8" w:rsidRPr="00B93AC6">
              <w:t xml:space="preserve"> </w:t>
            </w:r>
            <w:r w:rsidRPr="00B93AC6">
              <w:t xml:space="preserve">je zaměřen </w:t>
            </w:r>
            <w:r w:rsidRPr="00F659EC">
              <w:t xml:space="preserve">na </w:t>
            </w:r>
            <w:r>
              <w:t>tvůrčí a odborné</w:t>
            </w:r>
            <w:r w:rsidRPr="00F659EC">
              <w:t xml:space="preserve"> </w:t>
            </w:r>
            <w:r>
              <w:t>znalosti i</w:t>
            </w:r>
            <w:r w:rsidRPr="00F659EC">
              <w:t xml:space="preserve"> dovednosti</w:t>
            </w:r>
            <w:r>
              <w:t xml:space="preserve"> filmařských specializací režie a scenáristiky, kamery, střihu, zvuku, vizuálních efektů a produkce</w:t>
            </w:r>
            <w:r w:rsidRPr="00F659EC">
              <w:t xml:space="preserve">. </w:t>
            </w:r>
            <w:r w:rsidR="00877349">
              <w:t>Magisterské studi</w:t>
            </w:r>
            <w:r w:rsidR="001F38A6">
              <w:t>u</w:t>
            </w:r>
            <w:r w:rsidR="00877349">
              <w:t>m</w:t>
            </w:r>
            <w:r>
              <w:t xml:space="preserve"> umožňuje </w:t>
            </w:r>
            <w:r w:rsidRPr="00F659EC">
              <w:t>student</w:t>
            </w:r>
            <w:r>
              <w:t>ovi</w:t>
            </w:r>
            <w:r w:rsidRPr="00F659EC">
              <w:t xml:space="preserve"> </w:t>
            </w:r>
            <w:r>
              <w:t>přistoupit k vlastní tvůrčí</w:t>
            </w:r>
            <w:r w:rsidRPr="00F659EC">
              <w:t xml:space="preserve"> </w:t>
            </w:r>
            <w:r>
              <w:t>práci v rámci audiovizuálního výstupu s hlubším pochopením a rozvinout při</w:t>
            </w:r>
            <w:r w:rsidRPr="00F659EC">
              <w:t xml:space="preserve"> tvorbě </w:t>
            </w:r>
            <w:r>
              <w:t>praktickou odbornou</w:t>
            </w:r>
            <w:r w:rsidRPr="00F659EC">
              <w:t xml:space="preserve"> </w:t>
            </w:r>
            <w:r>
              <w:t>znalost</w:t>
            </w:r>
            <w:r w:rsidR="006A60C0">
              <w:t xml:space="preserve"> </w:t>
            </w:r>
            <w:r w:rsidRPr="00F659EC">
              <w:t xml:space="preserve">a tvořivost spolu se sebereflexí a osobitým viděním. </w:t>
            </w:r>
            <w:r>
              <w:t>Cílem studia je</w:t>
            </w:r>
            <w:r w:rsidRPr="00F659EC">
              <w:t>, aby studenti oboru získávali teoretická východiska jednotlivých et</w:t>
            </w:r>
            <w:r>
              <w:t>ap odborně zaměřené práce, kterou si</w:t>
            </w:r>
            <w:r w:rsidRPr="00F659EC">
              <w:t xml:space="preserve"> ověřují v praxi při realizaci </w:t>
            </w:r>
            <w:r w:rsidR="004D5F57">
              <w:t xml:space="preserve">náročnějších filmových </w:t>
            </w:r>
            <w:r w:rsidRPr="00F659EC">
              <w:t xml:space="preserve">cvičení. </w:t>
            </w:r>
            <w:r>
              <w:t xml:space="preserve"> Praktická cvičení </w:t>
            </w:r>
            <w:r w:rsidRPr="00F659EC">
              <w:t xml:space="preserve">vedou studenty nejen ke schopnosti zpracovat látku, vést filmový či televizní štáb, ale zejména používat </w:t>
            </w:r>
            <w:r w:rsidR="004D5F57">
              <w:t>odborné znalosti a dovednosti</w:t>
            </w:r>
            <w:r w:rsidRPr="00F659EC">
              <w:t xml:space="preserve"> jako nutnou podmínku možnosti tvůrčího předání lidských </w:t>
            </w:r>
            <w:r>
              <w:t xml:space="preserve">a uměleckých postojů divákovi. </w:t>
            </w:r>
          </w:p>
          <w:p w14:paraId="4FD73CFA" w14:textId="77777777" w:rsidR="009D02CB" w:rsidRDefault="009D02CB" w:rsidP="009D02CB">
            <w:pPr>
              <w:spacing w:after="120"/>
              <w:ind w:left="57" w:right="57"/>
              <w:jc w:val="both"/>
            </w:pPr>
            <w:r w:rsidRPr="007F2CFD">
              <w:t>Studium je realizováno ve formě dvouletého magisterskéh</w:t>
            </w:r>
            <w:r>
              <w:t>o studia a ukončeno státní závěrečnou</w:t>
            </w:r>
            <w:r w:rsidRPr="007F2CFD">
              <w:t xml:space="preserve"> zkouškou.</w:t>
            </w:r>
            <w:r>
              <w:t xml:space="preserve"> Diplomové práce jsou postaveny na teoretických vědomostech a praktických dovednostech v oblasti </w:t>
            </w:r>
            <w:r w:rsidR="00E03B96">
              <w:t xml:space="preserve">tvorby a </w:t>
            </w:r>
            <w:r>
              <w:t xml:space="preserve">řízení </w:t>
            </w:r>
            <w:r w:rsidR="00E03B96">
              <w:t>audiovizuálního díla</w:t>
            </w:r>
            <w:r>
              <w:t xml:space="preserve">. </w:t>
            </w:r>
          </w:p>
          <w:p w14:paraId="0F4B1DDD" w14:textId="0886ED78" w:rsidR="00BF0AD3" w:rsidRDefault="00BF0AD3" w:rsidP="00BF0AD3">
            <w:pPr>
              <w:spacing w:after="120"/>
              <w:ind w:left="57" w:right="57"/>
              <w:jc w:val="both"/>
            </w:pPr>
            <w:r>
              <w:t>FMK, přesněji ateliér Audiovizuální tvorb</w:t>
            </w:r>
            <w:r w:rsidR="00877349">
              <w:t>a</w:t>
            </w:r>
            <w:r w:rsidRPr="004F1913">
              <w:t xml:space="preserve"> </w:t>
            </w:r>
            <w:r>
              <w:t>má za cíl komunikovat</w:t>
            </w:r>
            <w:r w:rsidRPr="004F1913">
              <w:t xml:space="preserve"> s</w:t>
            </w:r>
            <w:r>
              <w:t> filmovými, distributorskými a reklamními společnostmi, televizními subjekty,</w:t>
            </w:r>
            <w:r w:rsidRPr="004F1913">
              <w:t xml:space="preserve"> klastry, profesními </w:t>
            </w:r>
            <w:r>
              <w:t xml:space="preserve">asociacemi, </w:t>
            </w:r>
            <w:r w:rsidRPr="004F1913">
              <w:t xml:space="preserve">nebo dalšími odborníky z praxe, jakými jsou </w:t>
            </w:r>
            <w:r>
              <w:t>producenti</w:t>
            </w:r>
            <w:r w:rsidRPr="004F1913">
              <w:t xml:space="preserve">, </w:t>
            </w:r>
            <w:r>
              <w:t>režiséři a další filmoví specialisté v takových intencích</w:t>
            </w:r>
            <w:r w:rsidRPr="004F1913">
              <w:t xml:space="preserve">, aby </w:t>
            </w:r>
            <w:r>
              <w:t>zajistil profil absolventa odpovídající</w:t>
            </w:r>
            <w:r w:rsidRPr="004F1913">
              <w:t xml:space="preserve"> požadavkům současného trhu</w:t>
            </w:r>
            <w:r>
              <w:t>. Profesní zaměření programu</w:t>
            </w:r>
            <w:r w:rsidR="00874F09">
              <w:t xml:space="preserve"> postavené na výuce zajištěné profesně zdatnými pedagogy a odborníky z praxe</w:t>
            </w:r>
            <w:r>
              <w:t xml:space="preserve"> a povinná praxe v každém ročníku tomu napomůže.</w:t>
            </w:r>
          </w:p>
          <w:p w14:paraId="4FC54EFF" w14:textId="77777777" w:rsidR="009D02CB" w:rsidRPr="007F2CFD" w:rsidRDefault="009D02CB" w:rsidP="009D02CB">
            <w:pPr>
              <w:spacing w:after="120"/>
              <w:ind w:left="57" w:right="57"/>
              <w:jc w:val="both"/>
            </w:pPr>
            <w:r>
              <w:t xml:space="preserve">Do studijního plánu jsou zařazeny studijní předměty vyučované v anglickém jazyce. </w:t>
            </w:r>
            <w:r w:rsidRPr="006E3402">
              <w:t>FMK</w:t>
            </w:r>
            <w:r>
              <w:t xml:space="preserve"> rozvíjí spolupráci s praxí s přihlédnutím k profilu studijních programů </w:t>
            </w:r>
            <w:r w:rsidR="000C1AF8">
              <w:t>z oblasti U</w:t>
            </w:r>
            <w:r>
              <w:t xml:space="preserve">mění. Zahraniční mobility studentů na </w:t>
            </w:r>
            <w:r w:rsidRPr="006E3402">
              <w:t>FMK</w:t>
            </w:r>
            <w:r>
              <w:t xml:space="preserve"> se uskutečňují na 65 partnerských školách, vedle toho je běžná nabídka zahraničních stáží.</w:t>
            </w:r>
          </w:p>
          <w:p w14:paraId="5F7470D0" w14:textId="1651DD03" w:rsidR="009D02CB" w:rsidRPr="000960D8" w:rsidRDefault="00E03B96" w:rsidP="009D02CB">
            <w:pPr>
              <w:spacing w:after="120"/>
              <w:ind w:left="57" w:right="57"/>
              <w:jc w:val="both"/>
            </w:pPr>
            <w:r>
              <w:rPr>
                <w:b/>
              </w:rPr>
              <w:t xml:space="preserve">Program se </w:t>
            </w:r>
            <w:r w:rsidR="009D02CB" w:rsidRPr="000960D8">
              <w:rPr>
                <w:b/>
              </w:rPr>
              <w:t>člení na specializace</w:t>
            </w:r>
            <w:r>
              <w:rPr>
                <w:b/>
              </w:rPr>
              <w:t xml:space="preserve"> </w:t>
            </w:r>
            <w:r w:rsidR="00953C31">
              <w:t xml:space="preserve">Kamera, Produkce, </w:t>
            </w:r>
            <w:r w:rsidR="00953C31" w:rsidRPr="00160164">
              <w:t xml:space="preserve">Režie a scenáristika, Střihová skladba, </w:t>
            </w:r>
            <w:r w:rsidR="00953C31">
              <w:t xml:space="preserve">Vizuální efekty a </w:t>
            </w:r>
            <w:r w:rsidR="00953C31" w:rsidRPr="00160164">
              <w:t>Zvuková skladba</w:t>
            </w:r>
            <w:r w:rsidR="009D02CB" w:rsidRPr="000960D8">
              <w:rPr>
                <w:b/>
              </w:rPr>
              <w:t>.</w:t>
            </w:r>
          </w:p>
          <w:p w14:paraId="1118D626" w14:textId="5FC31E5A" w:rsidR="00953C31" w:rsidDel="009E4C5E" w:rsidRDefault="009E4C5E">
            <w:pPr>
              <w:spacing w:after="120"/>
              <w:ind w:left="57" w:right="57"/>
              <w:jc w:val="both"/>
              <w:rPr>
                <w:del w:id="3" w:author="Ponížilová Hana" w:date="2020-02-13T16:23:00Z"/>
              </w:rPr>
              <w:pPrChange w:id="4" w:author="Ponížilová Hana" w:date="2020-02-13T16:23:00Z">
                <w:pPr>
                  <w:ind w:left="57" w:right="57"/>
                  <w:jc w:val="both"/>
                </w:pPr>
              </w:pPrChange>
            </w:pPr>
            <w:ins w:id="5" w:author="Ponížilová Hana" w:date="2020-02-13T16:20:00Z">
              <w:r w:rsidRPr="003C6D9B">
                <w:lastRenderedPageBreak/>
                <w:t>Přestože by se mohlo z předkládaných studijních plánů zdát, že převažují praktické předměty, je třeba brát v úvahu úzké propojení audiovizuální teorie s realizací praktických cvičení. I předměty typu Audiovizuální praktika či Výrobní praktika studenty připravují jak z ohledu praktický</w:t>
              </w:r>
              <w:r>
                <w:t>ch</w:t>
              </w:r>
              <w:r w:rsidRPr="003C6D9B">
                <w:t xml:space="preserve"> dovedností, tak teoretických znalostí.</w:t>
              </w:r>
              <w:r>
                <w:t xml:space="preserve"> </w:t>
              </w:r>
              <w:r w:rsidRPr="003C6D9B">
                <w:t>Vzhledem k výše uvedenému funkčnímu propojení teorie s audiovizuální praxi jsou naplněny klíčové aspekty programu Teorie a praxe audiovizuální tvorby.</w:t>
              </w:r>
            </w:ins>
            <w:del w:id="6" w:author="Ponížilová Hana" w:date="2020-02-13T16:23:00Z">
              <w:r w:rsidR="00E03B96" w:rsidRPr="00680ED1" w:rsidDel="009E4C5E">
                <w:delText>Místem uskutečňování studijního programu</w:delText>
              </w:r>
              <w:r w:rsidR="00E03B96" w:rsidRPr="00CD6E7E" w:rsidDel="009E4C5E">
                <w:delText xml:space="preserve"> je </w:delText>
              </w:r>
              <w:r w:rsidR="00E03B96" w:rsidRPr="006E3402" w:rsidDel="009E4C5E">
                <w:delText>FMK</w:delText>
              </w:r>
              <w:r w:rsidR="00E03B96" w:rsidRPr="00CD6E7E" w:rsidDel="009E4C5E">
                <w:delText xml:space="preserve"> </w:delText>
              </w:r>
              <w:r w:rsidR="00E03B96" w:rsidDel="009E4C5E">
                <w:delText xml:space="preserve">UTB </w:delText>
              </w:r>
              <w:r w:rsidR="00E03B96" w:rsidRPr="00CD6E7E" w:rsidDel="009E4C5E">
                <w:delText xml:space="preserve">ve Zlíně. </w:delText>
              </w:r>
              <w:r w:rsidR="00BF0AD3" w:rsidRPr="00CD6E7E" w:rsidDel="009E4C5E">
                <w:delText xml:space="preserve">Výuka </w:delText>
              </w:r>
              <w:r w:rsidR="00BF0AD3" w:rsidDel="009E4C5E">
                <w:delText>probíhá ve dvou budovách (budovy</w:delText>
              </w:r>
              <w:r w:rsidR="00BF0AD3" w:rsidRPr="00CD6E7E" w:rsidDel="009E4C5E">
                <w:delText xml:space="preserve"> U4 </w:delText>
              </w:r>
              <w:r w:rsidR="00BF0AD3" w:rsidDel="009E4C5E">
                <w:delText xml:space="preserve">a U44 </w:delText>
              </w:r>
              <w:r w:rsidR="00BF0AD3" w:rsidRPr="00CD6E7E" w:rsidDel="009E4C5E">
                <w:delText xml:space="preserve">na ulici </w:delText>
              </w:r>
              <w:r w:rsidR="00BF0AD3" w:rsidDel="009E4C5E">
                <w:delText>Univerzitní 2431)</w:delText>
              </w:r>
              <w:r w:rsidR="00BF0AD3" w:rsidRPr="00CD6E7E" w:rsidDel="009E4C5E">
                <w:delText xml:space="preserve">. Program </w:delText>
              </w:r>
              <w:r w:rsidR="00BF0AD3" w:rsidDel="009E4C5E">
                <w:delText>Audiovizuální tvorba</w:delText>
              </w:r>
              <w:r w:rsidR="00BF0AD3" w:rsidRPr="00CD6E7E" w:rsidDel="009E4C5E">
                <w:delText xml:space="preserve"> má k dispozici </w:delText>
              </w:r>
              <w:r w:rsidR="00BF0AD3" w:rsidRPr="00AB7B70" w:rsidDel="009E4C5E">
                <w:delText xml:space="preserve">500 m2 </w:delText>
              </w:r>
              <w:r w:rsidR="00BF0AD3" w:rsidRPr="00F659EC" w:rsidDel="009E4C5E">
                <w:delText xml:space="preserve">plochy specializovaných učeben a </w:delText>
              </w:r>
              <w:smartTag w:uri="urn:schemas-microsoft-com:office:smarttags" w:element="metricconverter">
                <w:smartTagPr>
                  <w:attr w:name="ProductID" w:val="170 m2"/>
                </w:smartTagPr>
                <w:r w:rsidR="00BF0AD3" w:rsidRPr="00F659EC" w:rsidDel="009E4C5E">
                  <w:delText>170 m2</w:delText>
                </w:r>
              </w:smartTag>
              <w:r w:rsidR="00BF0AD3" w:rsidDel="009E4C5E">
                <w:delText xml:space="preserve"> plochy</w:delText>
              </w:r>
              <w:r w:rsidR="00BF0AD3" w:rsidRPr="00F659EC" w:rsidDel="009E4C5E">
                <w:delText xml:space="preserve"> televizního studia. </w:delText>
              </w:r>
              <w:r w:rsidR="00BF0AD3" w:rsidDel="009E4C5E">
                <w:delText>Učebny i pracoviště jsou moderně vybaveny, zařízení odpovíd</w:delText>
              </w:r>
              <w:r w:rsidR="000F58DB" w:rsidDel="009E4C5E">
                <w:delText xml:space="preserve">á </w:delText>
              </w:r>
              <w:r w:rsidR="00BF0AD3" w:rsidDel="009E4C5E">
                <w:delText xml:space="preserve"> potřebám studentů zaměřených na audiovizuální tvorbu.</w:delText>
              </w:r>
            </w:del>
          </w:p>
          <w:p w14:paraId="00DC2994" w14:textId="77777777" w:rsidR="00953C31" w:rsidRDefault="00953C31" w:rsidP="00C72F0B">
            <w:pPr>
              <w:ind w:right="57"/>
              <w:jc w:val="both"/>
            </w:pPr>
          </w:p>
        </w:tc>
      </w:tr>
      <w:tr w:rsidR="00174EC9" w14:paraId="5F6C888A" w14:textId="77777777" w:rsidTr="00680ED1">
        <w:trPr>
          <w:trHeight w:val="187"/>
        </w:trPr>
        <w:tc>
          <w:tcPr>
            <w:tcW w:w="9531" w:type="dxa"/>
            <w:gridSpan w:val="4"/>
            <w:shd w:val="clear" w:color="auto" w:fill="F7CAAC"/>
          </w:tcPr>
          <w:p w14:paraId="728B2738" w14:textId="77777777" w:rsidR="00174EC9" w:rsidRDefault="00174EC9">
            <w:pPr>
              <w:jc w:val="both"/>
            </w:pPr>
            <w:r>
              <w:rPr>
                <w:b/>
              </w:rPr>
              <w:lastRenderedPageBreak/>
              <w:t>Profil absolventa studijního programu</w:t>
            </w:r>
          </w:p>
        </w:tc>
      </w:tr>
      <w:tr w:rsidR="009D02CB" w14:paraId="4581B280" w14:textId="77777777" w:rsidTr="00680ED1">
        <w:trPr>
          <w:trHeight w:val="552"/>
        </w:trPr>
        <w:tc>
          <w:tcPr>
            <w:tcW w:w="9531" w:type="dxa"/>
            <w:gridSpan w:val="4"/>
            <w:shd w:val="clear" w:color="auto" w:fill="FFFFFF"/>
          </w:tcPr>
          <w:p w14:paraId="61BEFBA9" w14:textId="77777777" w:rsidR="009D02CB" w:rsidRDefault="009D02CB" w:rsidP="009D02CB"/>
          <w:p w14:paraId="76C960F3" w14:textId="77777777" w:rsidR="009D02CB" w:rsidRDefault="009D02CB" w:rsidP="009D02CB">
            <w:pPr>
              <w:spacing w:after="120"/>
              <w:ind w:left="57" w:right="57"/>
              <w:jc w:val="both"/>
            </w:pPr>
            <w:r>
              <w:rPr>
                <w:b/>
              </w:rPr>
              <w:t>Rámcový p</w:t>
            </w:r>
            <w:r w:rsidRPr="007F2CFD">
              <w:rPr>
                <w:b/>
              </w:rPr>
              <w:t>rofil absolventa:</w:t>
            </w:r>
            <w:r w:rsidRPr="008C7219">
              <w:t xml:space="preserve"> </w:t>
            </w:r>
            <w:r>
              <w:t>A</w:t>
            </w:r>
            <w:r w:rsidRPr="008C7219">
              <w:t>bsolvent</w:t>
            </w:r>
            <w:r w:rsidRPr="007F2CFD">
              <w:rPr>
                <w:b/>
              </w:rPr>
              <w:t xml:space="preserve"> </w:t>
            </w:r>
            <w:r w:rsidR="00953C31" w:rsidRPr="00680ED1">
              <w:t>MSP TPAT</w:t>
            </w:r>
            <w:r w:rsidR="00953C31">
              <w:t xml:space="preserve"> </w:t>
            </w:r>
            <w:r w:rsidRPr="00953C31">
              <w:t>je</w:t>
            </w:r>
            <w:r w:rsidRPr="007F2CFD">
              <w:t xml:space="preserve"> vybaven hlubokými znalostmi postupů a metod v oblasti </w:t>
            </w:r>
            <w:r w:rsidR="00CB3238">
              <w:t xml:space="preserve">filmové tvorby, </w:t>
            </w:r>
            <w:r w:rsidRPr="007F2CFD">
              <w:t>ovládá komplexní znalosti vycházející z</w:t>
            </w:r>
            <w:r>
              <w:t> historie a tradic oboru i současné trendy</w:t>
            </w:r>
            <w:r w:rsidRPr="007F2CFD">
              <w:t xml:space="preserve"> poznání, je schopen kritického porozumění </w:t>
            </w:r>
            <w:r>
              <w:t xml:space="preserve">a reflexe </w:t>
            </w:r>
            <w:r w:rsidRPr="007F2CFD">
              <w:t xml:space="preserve">v uměleckém oboru a originálního využívání a rozvíjení tvůrčího potenciálu. Má zkušenosti z praktického i teoretického přesahu do dalších kreativních oborů. </w:t>
            </w:r>
            <w:r>
              <w:t xml:space="preserve">Zná teoretické koncepce a metody aplikované do </w:t>
            </w:r>
            <w:r w:rsidR="00CB3238">
              <w:t>odborných</w:t>
            </w:r>
            <w:r>
              <w:t xml:space="preserve"> </w:t>
            </w:r>
            <w:r w:rsidR="00CB3238">
              <w:t>filmařských</w:t>
            </w:r>
            <w:r>
              <w:t xml:space="preserve"> postupů a umí s nimi v rámci </w:t>
            </w:r>
            <w:r w:rsidR="00CB3238">
              <w:t>své pozice ve štábu</w:t>
            </w:r>
            <w:r>
              <w:t xml:space="preserve"> pozice pracovat.</w:t>
            </w:r>
          </w:p>
          <w:p w14:paraId="26995353" w14:textId="6539B936" w:rsidR="009D02CB" w:rsidRDefault="009D02CB" w:rsidP="009D02CB">
            <w:pPr>
              <w:spacing w:after="120"/>
              <w:ind w:left="57" w:right="57"/>
              <w:jc w:val="both"/>
              <w:rPr>
                <w:ins w:id="7" w:author="Ponížilová Hana" w:date="2020-02-13T16:23:00Z"/>
              </w:rPr>
            </w:pPr>
            <w:r>
              <w:t>Z</w:t>
            </w:r>
            <w:r w:rsidRPr="007F2CFD">
              <w:t>á</w:t>
            </w:r>
            <w:r>
              <w:t>měrem</w:t>
            </w:r>
            <w:r w:rsidRPr="007F2CFD">
              <w:t xml:space="preserve"> je vybavit studenty i v oblasti kvalitních jazykových znalostí</w:t>
            </w:r>
            <w:r>
              <w:t xml:space="preserve"> především v anglickém jazyce</w:t>
            </w:r>
            <w:r w:rsidRPr="007F2CFD">
              <w:t>, které jim následně umožní najít uplatnění i v</w:t>
            </w:r>
            <w:r>
              <w:t> </w:t>
            </w:r>
            <w:r w:rsidRPr="007F2CFD">
              <w:t>zahraničí</w:t>
            </w:r>
            <w:r>
              <w:t xml:space="preserve">, kde mohou získat nové zkušenosti a přenést je následně do českého prostředí. </w:t>
            </w:r>
            <w:r w:rsidRPr="007F2CFD">
              <w:t>Jejich rozvoj v tomto směr</w:t>
            </w:r>
            <w:r>
              <w:t>u je podporován zařazením předmětů vyučovaných</w:t>
            </w:r>
            <w:r w:rsidRPr="007F2CFD">
              <w:t xml:space="preserve"> v</w:t>
            </w:r>
            <w:r>
              <w:t> </w:t>
            </w:r>
            <w:r w:rsidRPr="007F2CFD">
              <w:t>angličtině</w:t>
            </w:r>
            <w:r>
              <w:t>, zahraničními výjezdy v rámci Erasmu a stážemi v zahraničních kulturních institucích.</w:t>
            </w:r>
            <w:r w:rsidRPr="007F2CFD">
              <w:t xml:space="preserve"> </w:t>
            </w:r>
          </w:p>
          <w:p w14:paraId="72833D02" w14:textId="3547A0E7" w:rsidR="001B1DA4" w:rsidRDefault="001B1DA4" w:rsidP="001B1DA4">
            <w:pPr>
              <w:spacing w:after="120"/>
              <w:ind w:left="57" w:right="57"/>
              <w:jc w:val="both"/>
            </w:pPr>
            <w:ins w:id="8" w:author="Ponížilová Hana" w:date="2020-02-13T16:23:00Z">
              <w:r>
                <w:t xml:space="preserve">Absolventi se stávají součástí filmařské komunity, kterou ateliér Audiovizuální tvorby spoluvytváří, sleduje a získává tak cenné informace o směřování oboru i o uplatnitelnosti. </w:t>
              </w:r>
              <w:r w:rsidRPr="00863E87">
                <w:rPr>
                  <w:b/>
                  <w:bCs/>
                </w:rPr>
                <w:t>Specializační profil absolventa:</w:t>
              </w:r>
              <w:r>
                <w:t xml:space="preserve"> V rámci jedné z níže uvedených specializací je absolvent hlouběji a podrobněji seznámen s historickými, teoretickými a technologickými východisky dané profese. Specializuje se nejen v rovině teoretické, ale také praktické. Tato skutečnost probíhá formou samostatných dílčích cvičení, společných mezioborových cvičení, semestrálních a bakalářských projektů (realizovaných za danou specializaci). Zároveň se předpokládá oborové zaměření v kontextu výběru povinných stáží na odborném pracovišti se zaměřením na k</w:t>
              </w:r>
              <w:r w:rsidRPr="00160164">
                <w:t>amer</w:t>
              </w:r>
              <w:r>
                <w:t>u, p</w:t>
              </w:r>
              <w:r w:rsidRPr="00160164">
                <w:t>rodukc</w:t>
              </w:r>
              <w:r>
                <w:t>i, r</w:t>
              </w:r>
              <w:r w:rsidRPr="00160164">
                <w:t>eži</w:t>
              </w:r>
              <w:r>
                <w:t>i</w:t>
              </w:r>
              <w:r w:rsidRPr="00160164">
                <w:t xml:space="preserve"> a scenáristik</w:t>
              </w:r>
              <w:r>
                <w:t>u, s</w:t>
              </w:r>
              <w:r w:rsidRPr="00160164">
                <w:t>třihov</w:t>
              </w:r>
              <w:r>
                <w:t>ou</w:t>
              </w:r>
              <w:r w:rsidRPr="00160164">
                <w:t xml:space="preserve"> skladb</w:t>
              </w:r>
              <w:r>
                <w:t>u, v</w:t>
              </w:r>
              <w:r w:rsidRPr="00160164">
                <w:t>izuální efekty</w:t>
              </w:r>
              <w:r>
                <w:t xml:space="preserve"> a z</w:t>
              </w:r>
              <w:r w:rsidRPr="00160164">
                <w:t>vukov</w:t>
              </w:r>
              <w:r>
                <w:t>ou</w:t>
              </w:r>
              <w:r w:rsidRPr="00160164">
                <w:t xml:space="preserve"> skladb</w:t>
              </w:r>
              <w:r>
                <w:t>u.</w:t>
              </w:r>
            </w:ins>
          </w:p>
          <w:p w14:paraId="631E532B" w14:textId="0E5CA736" w:rsidR="009D02CB" w:rsidRPr="007F2CFD" w:rsidRDefault="009D02CB" w:rsidP="001B1DA4">
            <w:pPr>
              <w:spacing w:after="120"/>
              <w:ind w:left="57" w:right="57"/>
              <w:jc w:val="both"/>
            </w:pPr>
            <w:r>
              <w:rPr>
                <w:b/>
              </w:rPr>
              <w:t>Odborné z</w:t>
            </w:r>
            <w:r w:rsidRPr="007F2CFD">
              <w:rPr>
                <w:b/>
              </w:rPr>
              <w:t xml:space="preserve">nalosti: </w:t>
            </w:r>
            <w:r w:rsidRPr="007F2CFD">
              <w:t>Forma výuky je optimalizována na základě přednášek povinného teoretického základu, oborových předmětů</w:t>
            </w:r>
            <w:r>
              <w:t xml:space="preserve"> a</w:t>
            </w:r>
            <w:r w:rsidRPr="007F2CFD">
              <w:t xml:space="preserve"> cvičení spojených s konzultací a je podmíněna většino</w:t>
            </w:r>
            <w:r>
              <w:t>vou 80</w:t>
            </w:r>
            <w:r w:rsidRPr="007F2CFD">
              <w:t xml:space="preserve">% účastí studenta na cvičeních a seminářích. </w:t>
            </w:r>
            <w:r>
              <w:t>Student díky teoretickým znalostem r</w:t>
            </w:r>
            <w:r w:rsidRPr="007F2CFD">
              <w:t>ozumí výchozím možnostem a metodám, které se váží k</w:t>
            </w:r>
            <w:r w:rsidR="00CB3238">
              <w:t> audiovizuální praxi, vnímá možnosti</w:t>
            </w:r>
            <w:r w:rsidRPr="007F2CFD">
              <w:t xml:space="preserve"> prolínání a přesahů</w:t>
            </w:r>
            <w:r>
              <w:t xml:space="preserve">. Ty aplikuje při </w:t>
            </w:r>
            <w:r w:rsidR="00CB3238">
              <w:t>tvorbě</w:t>
            </w:r>
            <w:r>
              <w:t>.</w:t>
            </w:r>
            <w:r w:rsidRPr="007F2CFD">
              <w:t xml:space="preserve"> Po celý průběh studia musí mít schopnost optimální aktualizace znalostí v kontextu </w:t>
            </w:r>
            <w:r>
              <w:t>svého zaměření</w:t>
            </w:r>
            <w:r w:rsidRPr="007F2CFD">
              <w:t>. Orientuje se v</w:t>
            </w:r>
            <w:r>
              <w:t xml:space="preserve"> dějinách </w:t>
            </w:r>
            <w:r w:rsidR="00CB3238">
              <w:t xml:space="preserve">filmu a </w:t>
            </w:r>
            <w:r>
              <w:t>umění</w:t>
            </w:r>
            <w:r w:rsidR="00CB3238">
              <w:t xml:space="preserve">, </w:t>
            </w:r>
            <w:r>
              <w:t xml:space="preserve"> současných trendech v</w:t>
            </w:r>
            <w:r w:rsidR="00CB3238">
              <w:t> audiovizi a umění</w:t>
            </w:r>
            <w:r>
              <w:t xml:space="preserve">, </w:t>
            </w:r>
            <w:r w:rsidR="00CB3238">
              <w:t>má představy o finančních nákladech,</w:t>
            </w:r>
            <w:r>
              <w:t xml:space="preserve"> ovládá autorské právo</w:t>
            </w:r>
            <w:ins w:id="9" w:author="Ponížilová Hana" w:date="2020-02-13T16:24:00Z">
              <w:r w:rsidR="001B1DA4">
                <w:t xml:space="preserve"> a základy podnikatelství v oblasti audiovize</w:t>
              </w:r>
              <w:r w:rsidR="001B1DA4" w:rsidRPr="00E66D3C">
                <w:t>.</w:t>
              </w:r>
            </w:ins>
          </w:p>
          <w:p w14:paraId="1D69856B" w14:textId="335ABF11" w:rsidR="009D02CB" w:rsidRPr="007F2CFD" w:rsidRDefault="009D02CB" w:rsidP="009D02CB">
            <w:pPr>
              <w:tabs>
                <w:tab w:val="left" w:pos="9110"/>
              </w:tabs>
              <w:spacing w:after="120"/>
              <w:ind w:left="57" w:right="57"/>
              <w:jc w:val="both"/>
            </w:pPr>
            <w:r>
              <w:rPr>
                <w:b/>
              </w:rPr>
              <w:t>Odborné d</w:t>
            </w:r>
            <w:r w:rsidRPr="007F2CFD">
              <w:rPr>
                <w:b/>
              </w:rPr>
              <w:t>ovednosti:</w:t>
            </w:r>
            <w:r w:rsidRPr="007F2CFD">
              <w:t xml:space="preserve"> Absolvent </w:t>
            </w:r>
            <w:r w:rsidR="00953C31">
              <w:t>MSP TPAT</w:t>
            </w:r>
            <w:r w:rsidRPr="007F2CFD">
              <w:t xml:space="preserve"> získává praxí hlubší a širší dovednosti z</w:t>
            </w:r>
            <w:r w:rsidR="0025422C">
              <w:t> </w:t>
            </w:r>
            <w:r w:rsidRPr="007F2CFD">
              <w:t>oblasti</w:t>
            </w:r>
            <w:r w:rsidR="0025422C">
              <w:t xml:space="preserve"> preprodukce,</w:t>
            </w:r>
            <w:r w:rsidRPr="007F2CFD">
              <w:t xml:space="preserve"> </w:t>
            </w:r>
            <w:r w:rsidR="00CB3238">
              <w:t>produkce a postprodukce</w:t>
            </w:r>
            <w:r w:rsidRPr="007F2CFD">
              <w:t xml:space="preserve"> na úrovni soudobého poznání v oblasti obecných i specializačních disciplín</w:t>
            </w:r>
            <w:r>
              <w:t>, je schopen fundovaně</w:t>
            </w:r>
            <w:r w:rsidRPr="007F2CFD">
              <w:t xml:space="preserve"> teoretické </w:t>
            </w:r>
            <w:r>
              <w:t xml:space="preserve">znalosti </w:t>
            </w:r>
            <w:r w:rsidRPr="007F2CFD">
              <w:t>aplikovat do praktických výstupů</w:t>
            </w:r>
            <w:r>
              <w:t xml:space="preserve">, ovládá </w:t>
            </w:r>
            <w:r w:rsidR="00CB3238">
              <w:t>tvůrčí</w:t>
            </w:r>
            <w:r>
              <w:t>,</w:t>
            </w:r>
            <w:r w:rsidR="00CB3238">
              <w:t xml:space="preserve"> řídící a organizační</w:t>
            </w:r>
            <w:r>
              <w:t xml:space="preserve"> nástroje, je schopen finanční rozvahy</w:t>
            </w:r>
            <w:r w:rsidR="004A2032">
              <w:t xml:space="preserve"> v kontextu s tvorbou audiovizuálního díla</w:t>
            </w:r>
            <w:r w:rsidRPr="007F2CFD">
              <w:t>.</w:t>
            </w:r>
            <w:r>
              <w:t xml:space="preserve"> Předpokládá se u něj schopnost interpretace a prezentace </w:t>
            </w:r>
            <w:r w:rsidR="004A2032">
              <w:t>audiovizuálního</w:t>
            </w:r>
            <w:r>
              <w:t xml:space="preserve"> díla či tvůrčího výkonu, </w:t>
            </w:r>
            <w:r w:rsidR="004A2032">
              <w:t xml:space="preserve">umí verbálně i písemně </w:t>
            </w:r>
            <w:r w:rsidRPr="007F2CFD">
              <w:t xml:space="preserve">vyjádřit </w:t>
            </w:r>
            <w:r>
              <w:t>kritický</w:t>
            </w:r>
            <w:r w:rsidRPr="007F2CFD">
              <w:t xml:space="preserve"> názor opírající se o odbornou zkušenost i his</w:t>
            </w:r>
            <w:r>
              <w:t>torické souvislosti.</w:t>
            </w:r>
            <w:r w:rsidRPr="007F2CFD">
              <w:t xml:space="preserve"> Orientuje se v základních proudech </w:t>
            </w:r>
            <w:r w:rsidR="0025422C">
              <w:t xml:space="preserve">audiovizuální a </w:t>
            </w:r>
            <w:r w:rsidR="004A2032">
              <w:t>filmové tvorby</w:t>
            </w:r>
            <w:r>
              <w:t xml:space="preserve"> </w:t>
            </w:r>
            <w:r w:rsidRPr="007F2CFD">
              <w:t>a současných tendencí</w:t>
            </w:r>
            <w:r>
              <w:t xml:space="preserve"> a umí je aplikovat</w:t>
            </w:r>
            <w:r w:rsidRPr="007F2CFD">
              <w:t>.</w:t>
            </w:r>
            <w:r w:rsidR="00953C31">
              <w:t xml:space="preserve"> </w:t>
            </w:r>
            <w:r w:rsidRPr="007F2CFD">
              <w:t>Uvědomuje si souvislosti estetick</w:t>
            </w:r>
            <w:r>
              <w:t xml:space="preserve">ého i filosofického charakteru </w:t>
            </w:r>
            <w:r w:rsidR="004A2032">
              <w:t xml:space="preserve">audiovizuálního </w:t>
            </w:r>
            <w:r>
              <w:t>uměleckého díla a vyu</w:t>
            </w:r>
            <w:r w:rsidR="004A2032">
              <w:t xml:space="preserve">žívá tyto souvislosti v praxi. Absolvent </w:t>
            </w:r>
            <w:r w:rsidR="00953C31">
              <w:t xml:space="preserve">specializace </w:t>
            </w:r>
            <w:r w:rsidR="004A2032">
              <w:t>Produkce j</w:t>
            </w:r>
            <w:r>
              <w:t xml:space="preserve">e schopen provádět administrativní úkony umožňující rozvíjení profesionální činnosti v oblasti </w:t>
            </w:r>
            <w:r w:rsidR="004A2032">
              <w:t>produkce audiovizuálního díla</w:t>
            </w:r>
            <w:r>
              <w:t xml:space="preserve">, zabezpečit činnost po stránce technologické, </w:t>
            </w:r>
            <w:r w:rsidR="00874F09">
              <w:t xml:space="preserve">organizační, </w:t>
            </w:r>
            <w:r>
              <w:t>finančn</w:t>
            </w:r>
            <w:r w:rsidR="00874F09">
              <w:t>í</w:t>
            </w:r>
            <w:r>
              <w:t>.</w:t>
            </w:r>
          </w:p>
          <w:p w14:paraId="743029D1" w14:textId="0A267A7A" w:rsidR="009D02CB" w:rsidRPr="007F2CFD" w:rsidRDefault="009D02CB" w:rsidP="009D02CB">
            <w:pPr>
              <w:spacing w:after="120"/>
              <w:ind w:left="57" w:right="57"/>
              <w:jc w:val="both"/>
            </w:pPr>
            <w:r>
              <w:rPr>
                <w:b/>
              </w:rPr>
              <w:t>Obecné způsobilosti</w:t>
            </w:r>
            <w:r w:rsidRPr="007F2CFD">
              <w:rPr>
                <w:b/>
              </w:rPr>
              <w:t>:</w:t>
            </w:r>
            <w:r w:rsidR="00874F09">
              <w:t xml:space="preserve"> Absolvent</w:t>
            </w:r>
            <w:r w:rsidRPr="007F2CFD">
              <w:t xml:space="preserve"> </w:t>
            </w:r>
            <w:r w:rsidR="00953C31">
              <w:t xml:space="preserve">MSP TPAT </w:t>
            </w:r>
            <w:r w:rsidR="00874F09">
              <w:t>je vybaven</w:t>
            </w:r>
            <w:r w:rsidRPr="007F2CFD">
              <w:t xml:space="preserve"> odpovídajícími znalostmi i dovednostmi tak, že </w:t>
            </w:r>
            <w:r>
              <w:t>obstojí</w:t>
            </w:r>
            <w:r w:rsidR="00874F09">
              <w:t xml:space="preserve"> jako samostatný</w:t>
            </w:r>
            <w:r w:rsidRPr="007F2CFD">
              <w:t xml:space="preserve"> </w:t>
            </w:r>
            <w:r>
              <w:t>vedoucí</w:t>
            </w:r>
            <w:r w:rsidR="004A2032">
              <w:t xml:space="preserve"> tvůrčí</w:t>
            </w:r>
            <w:r>
              <w:t xml:space="preserve"> pracovníci</w:t>
            </w:r>
            <w:r w:rsidRPr="007F2CFD">
              <w:t xml:space="preserve"> v</w:t>
            </w:r>
            <w:r w:rsidR="004A2032">
              <w:t> </w:t>
            </w:r>
            <w:r w:rsidRPr="007F2CFD">
              <w:t>o</w:t>
            </w:r>
            <w:r w:rsidR="004A2032">
              <w:t>blasti audiovizuální tvorby</w:t>
            </w:r>
            <w:r>
              <w:t xml:space="preserve">. </w:t>
            </w:r>
            <w:r w:rsidR="00874F09">
              <w:t>Je vybaven</w:t>
            </w:r>
            <w:r w:rsidRPr="007F2CFD">
              <w:t xml:space="preserve"> schopností spolupracovat v</w:t>
            </w:r>
            <w:r w:rsidR="004E5C43">
              <w:t>e filmových štábech, vést</w:t>
            </w:r>
            <w:r>
              <w:t xml:space="preserve"> procesy</w:t>
            </w:r>
            <w:r w:rsidR="004E5C43">
              <w:t xml:space="preserve"> preprodukce,</w:t>
            </w:r>
            <w:r>
              <w:t xml:space="preserve"> </w:t>
            </w:r>
            <w:r w:rsidR="004E5C43">
              <w:t xml:space="preserve">realizace a postprodukce </w:t>
            </w:r>
            <w:r w:rsidRPr="007F2CFD">
              <w:t>tvorby.</w:t>
            </w:r>
          </w:p>
          <w:p w14:paraId="76C12FDB" w14:textId="728F3874" w:rsidR="00853202" w:rsidRDefault="00853202" w:rsidP="00680ED1">
            <w:pPr>
              <w:spacing w:after="120"/>
              <w:ind w:left="57" w:right="57"/>
              <w:jc w:val="both"/>
            </w:pPr>
            <w:r>
              <w:rPr>
                <w:b/>
              </w:rPr>
              <w:t>Specifika profesního zaměření oboru:</w:t>
            </w:r>
            <w:r>
              <w:t xml:space="preserve"> V souvislosti s profesním zaměřením oboru je student povinen absolvovat odbornou praxi/stáž v rozsahu 12 týdnů. Do výuky je zařazen předmět Odborníci z praxe, který umožňuje kontinuální výuku rozšiřující spektrum znalostí a pohledů na danou profesi prostřednictvím hostujících odborníků, profesionálů. Předmět Výrobní praktika reflektuje systémem řízené výroby nastavení v praxi.</w:t>
            </w:r>
            <w:r w:rsidR="00953C31">
              <w:t xml:space="preserve"> </w:t>
            </w:r>
            <w:r>
              <w:t>Struktura oborových a mezioborových cvičení posiluje profesní zaměření a zároveň nezbytnost týmové spolupráce. Důležitým cílem ateliéru Audiovizuální tvorba je vazba na profesní organizace, které vysílají podněty</w:t>
            </w:r>
            <w:r w:rsidR="00953C31">
              <w:t>,</w:t>
            </w:r>
            <w:r>
              <w:t xml:space="preserve"> jak lépe připravit studenty pro praxi, prostřednictvím svých odborníků se zapojují do výuky, vytvářejí prostor pro studentské stáže. Nedílnou složkou výuky na FMK je zapojení studentů do fakultních projektů v rámci </w:t>
            </w:r>
            <w:r w:rsidR="00953C31">
              <w:t xml:space="preserve">Komunikační agentury (dále jen </w:t>
            </w:r>
            <w:r w:rsidR="00F40638">
              <w:t>„</w:t>
            </w:r>
            <w:r w:rsidR="00953C31">
              <w:t>KOMAG“)</w:t>
            </w:r>
            <w:r>
              <w:t xml:space="preserve">, ateliér Audiovizuální tvorba pořádá festival studentských filmů RecFest, studenti spolupracují na tzv. FilmLABu během Zlínského filmového festivalu. </w:t>
            </w:r>
          </w:p>
          <w:p w14:paraId="6C55EB5A" w14:textId="6E5820CE" w:rsidR="00853202" w:rsidRPr="00E336DE" w:rsidRDefault="00853202" w:rsidP="001E2CF4">
            <w:pPr>
              <w:spacing w:after="120"/>
              <w:ind w:left="57" w:right="57"/>
              <w:jc w:val="both"/>
            </w:pPr>
            <w:bookmarkStart w:id="10" w:name="_Hlk13561108"/>
            <w:r w:rsidRPr="00132B26">
              <w:rPr>
                <w:b/>
              </w:rPr>
              <w:lastRenderedPageBreak/>
              <w:t>Internacionalizace:</w:t>
            </w:r>
            <w:r>
              <w:rPr>
                <w:b/>
              </w:rPr>
              <w:t xml:space="preserve"> </w:t>
            </w:r>
            <w:r w:rsidRPr="00A700EF">
              <w:t xml:space="preserve">FMK je </w:t>
            </w:r>
            <w:r>
              <w:t xml:space="preserve">aktivním </w:t>
            </w:r>
            <w:r w:rsidRPr="00A700EF">
              <w:t>členem mezinárodních organizací uměleckých vysokých škol ELIA a Cilect</w:t>
            </w:r>
            <w:r>
              <w:rPr>
                <w:b/>
              </w:rPr>
              <w:t xml:space="preserve"> </w:t>
            </w:r>
            <w:r w:rsidRPr="00E336DE">
              <w:t>a k</w:t>
            </w:r>
            <w:r w:rsidRPr="00E336DE">
              <w:rPr>
                <w:rFonts w:cstheme="minorHAnsi"/>
                <w:spacing w:val="-3"/>
              </w:rPr>
              <w:t>aždoročně</w:t>
            </w:r>
            <w:r w:rsidRPr="007D1A8C">
              <w:rPr>
                <w:rFonts w:cstheme="minorHAnsi"/>
                <w:spacing w:val="-3"/>
              </w:rPr>
              <w:t xml:space="preserve"> vysílá své ambasadory na </w:t>
            </w:r>
            <w:r>
              <w:rPr>
                <w:rFonts w:cstheme="minorHAnsi"/>
                <w:spacing w:val="-3"/>
              </w:rPr>
              <w:t xml:space="preserve">společná </w:t>
            </w:r>
            <w:r w:rsidRPr="007D1A8C">
              <w:rPr>
                <w:rFonts w:cstheme="minorHAnsi"/>
                <w:spacing w:val="-3"/>
              </w:rPr>
              <w:t>setkání</w:t>
            </w:r>
            <w:r>
              <w:rPr>
                <w:rFonts w:cstheme="minorHAnsi"/>
                <w:spacing w:val="-3"/>
              </w:rPr>
              <w:t>. Č</w:t>
            </w:r>
            <w:r w:rsidRPr="007D1A8C">
              <w:rPr>
                <w:rFonts w:cstheme="minorHAnsi"/>
                <w:spacing w:val="-3"/>
              </w:rPr>
              <w:t xml:space="preserve">lenství napomáhá rozvoji tvůrčí činnosti a šíření dobrého jména FMK. V rámci soutěže CILECT byly několikrát práce studentů FMK nominovány na úzce výběrovou výstavu prezentující nejlepší výstupy uměleckých škol. </w:t>
            </w:r>
            <w:r w:rsidR="00953C31">
              <w:rPr>
                <w:rFonts w:cstheme="minorHAnsi"/>
                <w:spacing w:val="-3"/>
              </w:rPr>
              <w:t xml:space="preserve">Ateliér </w:t>
            </w:r>
            <w:r>
              <w:rPr>
                <w:rFonts w:cstheme="minorHAnsi"/>
                <w:spacing w:val="-3"/>
              </w:rPr>
              <w:t>Audiovizuální tvorba</w:t>
            </w:r>
            <w:r w:rsidRPr="007D1A8C">
              <w:rPr>
                <w:rFonts w:cstheme="minorHAnsi"/>
                <w:spacing w:val="-3"/>
              </w:rPr>
              <w:t xml:space="preserve"> bude nadále využívat potenciálu zahraničních kontaktů při vzájemné mezinárodní spolupráci v oblasti pedagogické</w:t>
            </w:r>
            <w:r>
              <w:rPr>
                <w:rFonts w:cstheme="minorHAnsi"/>
                <w:spacing w:val="-3"/>
              </w:rPr>
              <w:t>,</w:t>
            </w:r>
            <w:r w:rsidRPr="007D1A8C">
              <w:rPr>
                <w:rFonts w:cstheme="minorHAnsi"/>
                <w:spacing w:val="-3"/>
              </w:rPr>
              <w:t xml:space="preserve"> i při</w:t>
            </w:r>
            <w:r>
              <w:rPr>
                <w:rFonts w:cstheme="minorHAnsi"/>
                <w:spacing w:val="-3"/>
              </w:rPr>
              <w:t xml:space="preserve"> </w:t>
            </w:r>
            <w:r w:rsidRPr="007D1A8C">
              <w:rPr>
                <w:rFonts w:cstheme="minorHAnsi"/>
                <w:spacing w:val="-3"/>
              </w:rPr>
              <w:t>přípravě odborných vědeckých grantů</w:t>
            </w:r>
            <w:r>
              <w:rPr>
                <w:rFonts w:cstheme="minorHAnsi"/>
                <w:spacing w:val="-3"/>
              </w:rPr>
              <w:t xml:space="preserve">. </w:t>
            </w:r>
            <w:r w:rsidRPr="00E336DE">
              <w:rPr>
                <w:rFonts w:cstheme="minorHAnsi"/>
                <w:spacing w:val="-3"/>
              </w:rPr>
              <w:t>Významnou aktivitou je každoroční účast</w:t>
            </w:r>
            <w:r>
              <w:rPr>
                <w:rFonts w:cstheme="minorHAnsi"/>
                <w:spacing w:val="-3"/>
              </w:rPr>
              <w:t xml:space="preserve"> akademiků z</w:t>
            </w:r>
            <w:r w:rsidR="00953C31">
              <w:rPr>
                <w:rFonts w:cstheme="minorHAnsi"/>
                <w:spacing w:val="-3"/>
              </w:rPr>
              <w:t xml:space="preserve"> ateliéru </w:t>
            </w:r>
            <w:r>
              <w:rPr>
                <w:rFonts w:cstheme="minorHAnsi"/>
                <w:spacing w:val="-3"/>
              </w:rPr>
              <w:t>Audiovizuální tvorb</w:t>
            </w:r>
            <w:r w:rsidR="00953C31">
              <w:rPr>
                <w:rFonts w:cstheme="minorHAnsi"/>
                <w:spacing w:val="-3"/>
              </w:rPr>
              <w:t>a</w:t>
            </w:r>
            <w:r w:rsidRPr="00E336DE">
              <w:rPr>
                <w:rFonts w:cstheme="minorHAnsi"/>
                <w:spacing w:val="-3"/>
              </w:rPr>
              <w:t xml:space="preserve"> na </w:t>
            </w:r>
            <w:r w:rsidRPr="00E336DE">
              <w:t>Visegrad Filmfóru.</w:t>
            </w:r>
          </w:p>
          <w:bookmarkEnd w:id="10"/>
          <w:p w14:paraId="3732D335" w14:textId="1D20E7B0" w:rsidR="009D02CB" w:rsidRDefault="009D02CB" w:rsidP="009D02CB">
            <w:pPr>
              <w:spacing w:after="120"/>
              <w:ind w:left="57" w:right="57"/>
              <w:jc w:val="both"/>
              <w:rPr>
                <w:b/>
              </w:rPr>
            </w:pPr>
            <w:r w:rsidRPr="007F2CFD">
              <w:rPr>
                <w:b/>
              </w:rPr>
              <w:t xml:space="preserve">Charakteristika profesí, pro něž je student připravován: </w:t>
            </w:r>
            <w:ins w:id="11" w:author="Ponížilová Hana" w:date="2020-02-13T16:24:00Z">
              <w:r w:rsidR="00BB2122">
                <w:t>Jedná se o profese v oblasti kamery, produkce, režie</w:t>
              </w:r>
              <w:r w:rsidR="00BB2122" w:rsidRPr="006C5152">
                <w:t>,</w:t>
              </w:r>
              <w:r w:rsidR="00BB2122">
                <w:t xml:space="preserve"> scenáristiky, střihu, vizuálních efektů, zvuku, které mají poměrně velkou škálu specializačně zaměřených podskupin. Absolventi MSP budou kvalitně prokazovat svou erudici v oblasti audiovize a filmu na vedoucích pozicích.</w:t>
              </w:r>
            </w:ins>
          </w:p>
          <w:p w14:paraId="1DD04F7B" w14:textId="12651E90" w:rsidR="00896934" w:rsidRDefault="009D02CB" w:rsidP="00BB2122">
            <w:pPr>
              <w:spacing w:after="120"/>
              <w:ind w:left="57" w:right="57"/>
              <w:jc w:val="both"/>
            </w:pPr>
            <w:r>
              <w:rPr>
                <w:b/>
              </w:rPr>
              <w:t xml:space="preserve">Rámcové uplatnění: </w:t>
            </w:r>
            <w:r w:rsidR="00874F09">
              <w:t>Absolvent magisterského studia je vybaven</w:t>
            </w:r>
            <w:r w:rsidRPr="007F2CFD">
              <w:t xml:space="preserve"> znalostmi, dove</w:t>
            </w:r>
            <w:r w:rsidR="00874F09">
              <w:t xml:space="preserve">dnostmi i kompetencemi, které </w:t>
            </w:r>
            <w:r w:rsidRPr="007F2CFD">
              <w:t>m</w:t>
            </w:r>
            <w:r w:rsidR="00874F09">
              <w:t>u</w:t>
            </w:r>
            <w:r w:rsidRPr="007F2CFD">
              <w:t xml:space="preserve"> umožňují nalézt uplatnění </w:t>
            </w:r>
            <w:r w:rsidR="004E5C43">
              <w:t xml:space="preserve">ve filmových štábech, televizních štábech, </w:t>
            </w:r>
            <w:r w:rsidR="004E5C43" w:rsidRPr="00863644">
              <w:t>reklamní</w:t>
            </w:r>
            <w:r w:rsidR="004E5C43">
              <w:t>ch agenturách</w:t>
            </w:r>
            <w:r w:rsidR="00F61EBC">
              <w:t>,</w:t>
            </w:r>
            <w:r w:rsidR="004E5C43">
              <w:t xml:space="preserve"> či může působit jako osvč.</w:t>
            </w:r>
            <w:r w:rsidR="00B65AB3">
              <w:t>,</w:t>
            </w:r>
            <w:r>
              <w:t xml:space="preserve"> a to v tuzemsku i v zahraničí. </w:t>
            </w:r>
          </w:p>
          <w:p w14:paraId="1C3B4977" w14:textId="567DD85F" w:rsidR="00F61EBC" w:rsidRDefault="009D02CB" w:rsidP="00F61EBC">
            <w:pPr>
              <w:ind w:left="38" w:right="36"/>
              <w:jc w:val="both"/>
              <w:rPr>
                <w:b/>
              </w:rPr>
            </w:pPr>
            <w:r w:rsidRPr="00337534">
              <w:rPr>
                <w:b/>
              </w:rPr>
              <w:t>Typické pracovní pozice jsou:</w:t>
            </w:r>
            <w:r>
              <w:rPr>
                <w:b/>
              </w:rPr>
              <w:t xml:space="preserve"> </w:t>
            </w:r>
          </w:p>
          <w:p w14:paraId="297E18DF" w14:textId="77777777" w:rsidR="00F61EBC" w:rsidRDefault="00F61EBC" w:rsidP="00F61EBC">
            <w:pPr>
              <w:ind w:left="38" w:right="36"/>
              <w:jc w:val="both"/>
            </w:pPr>
            <w:r>
              <w:t>Scenárista – tvůrčí pracovník schopný psát krátkometrážní i dlouhometrážní scénáře.</w:t>
            </w:r>
          </w:p>
          <w:p w14:paraId="658CF727" w14:textId="77777777" w:rsidR="00F61EBC" w:rsidRDefault="00F61EBC" w:rsidP="00F61EBC">
            <w:pPr>
              <w:ind w:left="38" w:right="36"/>
              <w:jc w:val="both"/>
            </w:pPr>
            <w:proofErr w:type="gramStart"/>
            <w:r w:rsidRPr="003A3F9F">
              <w:t>Reži</w:t>
            </w:r>
            <w:r>
              <w:t xml:space="preserve">sér </w:t>
            </w:r>
            <w:r w:rsidRPr="003A3F9F">
              <w:t>- tvůrčí</w:t>
            </w:r>
            <w:proofErr w:type="gramEnd"/>
            <w:r w:rsidRPr="003A3F9F">
              <w:t xml:space="preserve"> pracovník schopný vést realizaci</w:t>
            </w:r>
            <w:r>
              <w:t xml:space="preserve"> audiovizuálních děl. </w:t>
            </w:r>
          </w:p>
          <w:p w14:paraId="6BF292B2" w14:textId="77777777" w:rsidR="00F61EBC" w:rsidRPr="003A3F9F" w:rsidRDefault="00F61EBC" w:rsidP="00F61EBC">
            <w:pPr>
              <w:ind w:left="38" w:right="36"/>
              <w:jc w:val="both"/>
            </w:pPr>
            <w:proofErr w:type="gramStart"/>
            <w:r w:rsidRPr="003A3F9F">
              <w:t>Kameraman - tvůrčí</w:t>
            </w:r>
            <w:proofErr w:type="gramEnd"/>
            <w:r w:rsidRPr="003A3F9F">
              <w:t xml:space="preserve"> pracovník schopný zajistit kvalitní </w:t>
            </w:r>
            <w:r>
              <w:t>digitální obrazový výstup.</w:t>
            </w:r>
          </w:p>
          <w:p w14:paraId="53F29659" w14:textId="77777777" w:rsidR="00F61EBC" w:rsidRDefault="00F61EBC" w:rsidP="00F61EBC">
            <w:pPr>
              <w:ind w:left="38" w:right="36"/>
              <w:jc w:val="both"/>
              <w:rPr>
                <w:bCs/>
              </w:rPr>
            </w:pPr>
            <w:proofErr w:type="gramStart"/>
            <w:r w:rsidRPr="003A3F9F">
              <w:rPr>
                <w:bCs/>
              </w:rPr>
              <w:t>Střihač-</w:t>
            </w:r>
            <w:r w:rsidRPr="003A3F9F">
              <w:t xml:space="preserve"> tvůrčí</w:t>
            </w:r>
            <w:proofErr w:type="gramEnd"/>
            <w:r w:rsidRPr="003A3F9F">
              <w:t xml:space="preserve"> pracovník schopný zajistit kvalitní </w:t>
            </w:r>
            <w:r>
              <w:t>s</w:t>
            </w:r>
            <w:r w:rsidRPr="003A3F9F">
              <w:t xml:space="preserve">třihovou </w:t>
            </w:r>
            <w:r>
              <w:t xml:space="preserve">a dramaturgickou </w:t>
            </w:r>
            <w:r w:rsidRPr="003A3F9F">
              <w:t>složku.</w:t>
            </w:r>
          </w:p>
          <w:p w14:paraId="1C7EAC86" w14:textId="77777777" w:rsidR="00F61EBC" w:rsidRPr="003A3F9F" w:rsidRDefault="00F61EBC" w:rsidP="00F61EBC">
            <w:pPr>
              <w:ind w:left="38" w:right="36"/>
              <w:jc w:val="both"/>
            </w:pPr>
            <w:proofErr w:type="gramStart"/>
            <w:r>
              <w:rPr>
                <w:bCs/>
              </w:rPr>
              <w:t>Z</w:t>
            </w:r>
            <w:r w:rsidRPr="003A3F9F">
              <w:rPr>
                <w:bCs/>
              </w:rPr>
              <w:t>vukař -</w:t>
            </w:r>
            <w:r w:rsidRPr="003A3F9F">
              <w:t xml:space="preserve"> tvůrčí</w:t>
            </w:r>
            <w:proofErr w:type="gramEnd"/>
            <w:r w:rsidRPr="003A3F9F">
              <w:t xml:space="preserve"> pracovník schopný zajistit kvalitní audio výstup.</w:t>
            </w:r>
          </w:p>
          <w:p w14:paraId="42AD6280" w14:textId="77777777" w:rsidR="00F61EBC" w:rsidRDefault="00F61EBC" w:rsidP="00F61EBC">
            <w:pPr>
              <w:ind w:left="38" w:right="36"/>
              <w:jc w:val="both"/>
            </w:pPr>
            <w:r>
              <w:t xml:space="preserve">Tvůrce vizuálních efektů – tvůrčí pracovník schopný zajistit obrazovou a trikovou postprodukci audiovizuálního díla. </w:t>
            </w:r>
          </w:p>
          <w:p w14:paraId="10A8AFD4" w14:textId="77777777" w:rsidR="00953C31" w:rsidRDefault="00F61EBC" w:rsidP="00953C31">
            <w:pPr>
              <w:ind w:left="57" w:right="57"/>
              <w:jc w:val="both"/>
            </w:pPr>
            <w:r w:rsidRPr="00E14068">
              <w:t xml:space="preserve">Produkční </w:t>
            </w:r>
            <w:r w:rsidR="003B38FC">
              <w:t>je schopen</w:t>
            </w:r>
            <w:r>
              <w:t xml:space="preserve"> zajistit vývoj, produkci a postprodukci AV díla, organizaci filmových přehlídek a festivalů.</w:t>
            </w:r>
          </w:p>
          <w:p w14:paraId="326E1E00" w14:textId="77777777" w:rsidR="00953C31" w:rsidRPr="00ED1794" w:rsidRDefault="00953C31" w:rsidP="00680ED1">
            <w:pPr>
              <w:ind w:left="57" w:right="57"/>
              <w:jc w:val="both"/>
            </w:pPr>
          </w:p>
        </w:tc>
      </w:tr>
      <w:tr w:rsidR="009D02CB" w14:paraId="5AC94725" w14:textId="77777777" w:rsidTr="00680ED1">
        <w:trPr>
          <w:trHeight w:val="185"/>
        </w:trPr>
        <w:tc>
          <w:tcPr>
            <w:tcW w:w="9531" w:type="dxa"/>
            <w:gridSpan w:val="4"/>
            <w:shd w:val="clear" w:color="auto" w:fill="F7CAAC"/>
          </w:tcPr>
          <w:p w14:paraId="1BA9C3CD" w14:textId="77777777" w:rsidR="009D02CB" w:rsidRPr="00ED322D" w:rsidRDefault="009D02CB" w:rsidP="009D02CB">
            <w:r w:rsidRPr="00ED322D">
              <w:rPr>
                <w:b/>
              </w:rPr>
              <w:lastRenderedPageBreak/>
              <w:t>Pravidla a podmínky pro tvorbu studijních plánů</w:t>
            </w:r>
          </w:p>
        </w:tc>
      </w:tr>
      <w:tr w:rsidR="009D02CB" w14:paraId="2FA8709F" w14:textId="77777777" w:rsidTr="00680ED1">
        <w:trPr>
          <w:trHeight w:val="2651"/>
        </w:trPr>
        <w:tc>
          <w:tcPr>
            <w:tcW w:w="9531" w:type="dxa"/>
            <w:gridSpan w:val="4"/>
            <w:shd w:val="clear" w:color="auto" w:fill="FFFFFF"/>
          </w:tcPr>
          <w:p w14:paraId="76BB2EB4" w14:textId="77777777" w:rsidR="002D085B" w:rsidRDefault="002D085B" w:rsidP="002D085B">
            <w:pPr>
              <w:jc w:val="both"/>
            </w:pPr>
          </w:p>
          <w:p w14:paraId="3F5C9715" w14:textId="77777777" w:rsidR="007D0E9F" w:rsidRPr="002D085B" w:rsidRDefault="00F40638" w:rsidP="00680ED1">
            <w:pPr>
              <w:spacing w:after="120"/>
              <w:jc w:val="both"/>
            </w:pPr>
            <w:r>
              <w:t>MSP TPAT</w:t>
            </w:r>
            <w:r w:rsidR="00F61EBC" w:rsidRPr="002D085B">
              <w:t xml:space="preserve"> je studijní program </w:t>
            </w:r>
            <w:r w:rsidR="00F61EBC">
              <w:t>se specializacemi,</w:t>
            </w:r>
            <w:r w:rsidR="00F61EBC" w:rsidRPr="002D085B">
              <w:t xml:space="preserve"> uskutečňovaný v prezenční formě. Pro každou </w:t>
            </w:r>
            <w:r w:rsidR="00F61EBC">
              <w:t>specializaci</w:t>
            </w:r>
            <w:r w:rsidR="00F61EBC" w:rsidRPr="002D085B">
              <w:t xml:space="preserve"> je určen samostatný studijní plán. Struktura studijního plánu je tvořena kategorií předmětů povinného základu, povinně volitelnými předměty a volitelnými předměty. Studenti si volí dva předměty z jedné skupiny povinně volitelných předmětů, počet volitelných předmětů si stanovuje student</w:t>
            </w:r>
            <w:r w:rsidR="00871451">
              <w:t>, u povinně volitelných předmětů je však stanoven povinný minimální limit.</w:t>
            </w:r>
            <w:r w:rsidR="00F61EBC" w:rsidRPr="002D085B">
              <w:t xml:space="preserve"> </w:t>
            </w:r>
          </w:p>
          <w:p w14:paraId="4318D78E" w14:textId="77777777" w:rsidR="007D0E9F" w:rsidRDefault="007D0E9F" w:rsidP="007D0E9F">
            <w:pPr>
              <w:pStyle w:val="Default"/>
              <w:jc w:val="both"/>
            </w:pPr>
            <w:r>
              <w:rPr>
                <w:sz w:val="20"/>
                <w:szCs w:val="20"/>
              </w:rPr>
              <w:t xml:space="preserve">Ve studijním programu je využíván kreditový systém ECTS představující studijní zátěž 25 až 30 hodin/1kredit. </w:t>
            </w:r>
          </w:p>
          <w:p w14:paraId="2363EDC7" w14:textId="60723877" w:rsidR="00F61EBC" w:rsidRPr="002D085B" w:rsidRDefault="00F61EBC" w:rsidP="00680ED1">
            <w:pPr>
              <w:spacing w:after="120"/>
              <w:jc w:val="both"/>
            </w:pPr>
            <w:r w:rsidRPr="002D085B">
              <w:t xml:space="preserve">Jedna výuková hodina je 50 minut. </w:t>
            </w:r>
            <w:r w:rsidR="00AC30D4">
              <w:t xml:space="preserve">Délka semestru je 14 týdnů rozvrhovaných i nerozvrhovaných aktivit. </w:t>
            </w:r>
            <w:r w:rsidRPr="002D085B">
              <w:t xml:space="preserve">Standardní délka </w:t>
            </w:r>
            <w:r w:rsidR="003F3C93">
              <w:t>magisterského</w:t>
            </w:r>
            <w:r w:rsidR="000851CD">
              <w:t xml:space="preserve"> studia je 2</w:t>
            </w:r>
            <w:r w:rsidRPr="002D085B">
              <w:t xml:space="preserve"> ro</w:t>
            </w:r>
            <w:r w:rsidR="000851CD">
              <w:t>ky, student je povinen získat 12</w:t>
            </w:r>
            <w:r w:rsidRPr="002D085B">
              <w:t>0 kreditů.</w:t>
            </w:r>
            <w:r w:rsidR="00871451">
              <w:rPr>
                <w:color w:val="000000"/>
              </w:rPr>
              <w:t xml:space="preserve"> </w:t>
            </w:r>
            <w:r w:rsidRPr="002D085B">
              <w:rPr>
                <w:color w:val="000000"/>
              </w:rPr>
              <w:t>Studijní plán je tvořen kombinací teoretických</w:t>
            </w:r>
            <w:r>
              <w:rPr>
                <w:color w:val="000000"/>
              </w:rPr>
              <w:t xml:space="preserve"> a praktických předmětů</w:t>
            </w:r>
            <w:r w:rsidRPr="002D085B">
              <w:rPr>
                <w:color w:val="000000"/>
              </w:rPr>
              <w:t xml:space="preserve">. </w:t>
            </w:r>
          </w:p>
          <w:p w14:paraId="5CD7C78B" w14:textId="6C50630E" w:rsidR="009D02CB" w:rsidRDefault="00F61EBC" w:rsidP="00F40638">
            <w:pPr>
              <w:jc w:val="both"/>
            </w:pPr>
            <w:r w:rsidRPr="002D085B">
              <w:rPr>
                <w:color w:val="000000"/>
              </w:rPr>
              <w:t xml:space="preserve">Realizace praktických </w:t>
            </w:r>
            <w:r>
              <w:rPr>
                <w:color w:val="000000"/>
              </w:rPr>
              <w:t xml:space="preserve">uměleckých </w:t>
            </w:r>
            <w:r w:rsidRPr="002D085B">
              <w:rPr>
                <w:color w:val="000000"/>
              </w:rPr>
              <w:t xml:space="preserve">výstupů probíhá v rámci předmětů </w:t>
            </w:r>
            <w:r>
              <w:rPr>
                <w:color w:val="000000"/>
              </w:rPr>
              <w:t>Audiovizuální praktika a Výrobní praktika. Studenti participují i</w:t>
            </w:r>
            <w:r w:rsidRPr="002D085B">
              <w:rPr>
                <w:color w:val="000000"/>
              </w:rPr>
              <w:t xml:space="preserve"> na multioborových projekte</w:t>
            </w:r>
            <w:r>
              <w:rPr>
                <w:color w:val="000000"/>
              </w:rPr>
              <w:t>ch FMK jako je Zl</w:t>
            </w:r>
            <w:r w:rsidR="006F32E6">
              <w:rPr>
                <w:color w:val="000000"/>
              </w:rPr>
              <w:t>i</w:t>
            </w:r>
            <w:r>
              <w:rPr>
                <w:color w:val="000000"/>
              </w:rPr>
              <w:t xml:space="preserve">n Design Week, či </w:t>
            </w:r>
            <w:r w:rsidRPr="002D085B">
              <w:rPr>
                <w:color w:val="000000"/>
              </w:rPr>
              <w:t>dalších celofakultních projekt</w:t>
            </w:r>
            <w:r>
              <w:rPr>
                <w:color w:val="000000"/>
              </w:rPr>
              <w:t>ech</w:t>
            </w:r>
            <w:r w:rsidRPr="002D085B">
              <w:rPr>
                <w:color w:val="000000"/>
              </w:rPr>
              <w:t xml:space="preserve">, </w:t>
            </w:r>
            <w:r>
              <w:rPr>
                <w:color w:val="000000"/>
              </w:rPr>
              <w:t>podílí se na realizaci externích projektů.</w:t>
            </w:r>
            <w:r w:rsidRPr="002D085B">
              <w:rPr>
                <w:color w:val="000000"/>
              </w:rPr>
              <w:t xml:space="preserve"> </w:t>
            </w:r>
            <w:r w:rsidRPr="002D085B">
              <w:t xml:space="preserve">Studijní plán je sestaven tak, aby umožňoval zejména zvládnutí praktických dovedností potřebných k výkonu povolání, podložených získáním nezbytných teoretických znalostí. Současně </w:t>
            </w:r>
            <w:r>
              <w:t xml:space="preserve">studijní plán umožňuje absolvovat </w:t>
            </w:r>
            <w:r w:rsidRPr="00F61EBC">
              <w:t>šestitýdenní</w:t>
            </w:r>
            <w:r w:rsidRPr="002D085B">
              <w:t xml:space="preserve"> stáž v profesionálním prostředí.</w:t>
            </w:r>
          </w:p>
          <w:p w14:paraId="4BA5B89E" w14:textId="6A8A75D8" w:rsidR="00F40638" w:rsidRDefault="00F40638" w:rsidP="00680ED1">
            <w:pPr>
              <w:jc w:val="both"/>
            </w:pPr>
          </w:p>
        </w:tc>
      </w:tr>
      <w:tr w:rsidR="009D02CB" w14:paraId="3EAA5367" w14:textId="77777777" w:rsidTr="00680ED1">
        <w:trPr>
          <w:trHeight w:val="258"/>
        </w:trPr>
        <w:tc>
          <w:tcPr>
            <w:tcW w:w="9531" w:type="dxa"/>
            <w:gridSpan w:val="4"/>
            <w:shd w:val="clear" w:color="auto" w:fill="F7CAAC"/>
          </w:tcPr>
          <w:p w14:paraId="6BF55AD3" w14:textId="77777777" w:rsidR="009D02CB" w:rsidRDefault="009D02CB" w:rsidP="009D02CB">
            <w:r>
              <w:rPr>
                <w:b/>
              </w:rPr>
              <w:t>Podmínky k přijetí ke studiu</w:t>
            </w:r>
          </w:p>
        </w:tc>
      </w:tr>
      <w:tr w:rsidR="009D02CB" w14:paraId="2380E593" w14:textId="77777777" w:rsidTr="00BB2122">
        <w:trPr>
          <w:trHeight w:val="693"/>
        </w:trPr>
        <w:tc>
          <w:tcPr>
            <w:tcW w:w="9531" w:type="dxa"/>
            <w:gridSpan w:val="4"/>
            <w:shd w:val="clear" w:color="auto" w:fill="FFFFFF"/>
          </w:tcPr>
          <w:p w14:paraId="274E6EE9" w14:textId="7D6DDF27" w:rsidR="009D02CB" w:rsidRPr="006F0F43" w:rsidRDefault="009D02CB" w:rsidP="009D02CB">
            <w:pPr>
              <w:spacing w:before="240"/>
              <w:jc w:val="both"/>
            </w:pPr>
            <w:r>
              <w:t xml:space="preserve">Podmínky pro přijetí </w:t>
            </w:r>
            <w:r w:rsidR="0094209D">
              <w:t xml:space="preserve">ke studiu </w:t>
            </w:r>
            <w:r>
              <w:t>stanoví Směrnice děkana k přijímacímu řízení, která je každoročně aktualizována a zveřejňována na úřední desce FMK</w:t>
            </w:r>
            <w:r w:rsidR="0094209D" w:rsidRPr="003632BD">
              <w:rPr>
                <w:rFonts w:cs="Calibri"/>
                <w:color w:val="000000"/>
                <w:vertAlign w:val="superscript"/>
              </w:rPr>
              <w:footnoteReference w:id="2"/>
            </w:r>
            <w:r>
              <w:t xml:space="preserve">. Požadavky pro přijetí </w:t>
            </w:r>
            <w:r w:rsidR="0094209D">
              <w:t xml:space="preserve">ke studiu </w:t>
            </w:r>
            <w:r>
              <w:t xml:space="preserve">jsou zde konkretizovány. </w:t>
            </w:r>
            <w:r w:rsidRPr="006F0F43">
              <w:t>Podmínkou přijetí ke studiu je</w:t>
            </w:r>
            <w:r>
              <w:t xml:space="preserve"> absolvování </w:t>
            </w:r>
            <w:r w:rsidR="0094209D">
              <w:t xml:space="preserve">BSP </w:t>
            </w:r>
            <w:r>
              <w:t>příbuzného studijního programu</w:t>
            </w:r>
            <w:r w:rsidRPr="006F0F43">
              <w:t xml:space="preserve"> </w:t>
            </w:r>
            <w:r>
              <w:t xml:space="preserve">a </w:t>
            </w:r>
            <w:r w:rsidRPr="006F0F43">
              <w:t>úspěšné vykonání přijímací zkoušky.</w:t>
            </w:r>
            <w:r>
              <w:t xml:space="preserve"> </w:t>
            </w:r>
          </w:p>
          <w:p w14:paraId="0701A7FB" w14:textId="77777777" w:rsidR="009D02CB" w:rsidRPr="006F0F43" w:rsidRDefault="009D02CB" w:rsidP="009D02CB">
            <w:pPr>
              <w:spacing w:after="240"/>
              <w:jc w:val="both"/>
            </w:pPr>
            <w:r w:rsidRPr="006F0F43">
              <w:t xml:space="preserve">Přijímací zkouška se skládá </w:t>
            </w:r>
            <w:r w:rsidRPr="00CD6E7E">
              <w:t>ze dvou částí, a to talentové zkoušky a ústní zkoušky.</w:t>
            </w:r>
          </w:p>
          <w:p w14:paraId="6595F8A9" w14:textId="77777777" w:rsidR="009D02CB" w:rsidRPr="006F0F43" w:rsidRDefault="009D02CB" w:rsidP="009D02CB">
            <w:pPr>
              <w:autoSpaceDE w:val="0"/>
              <w:autoSpaceDN w:val="0"/>
              <w:adjustRightInd w:val="0"/>
              <w:jc w:val="both"/>
              <w:rPr>
                <w:b/>
              </w:rPr>
            </w:pPr>
            <w:r w:rsidRPr="006F0F43">
              <w:t xml:space="preserve">a) </w:t>
            </w:r>
            <w:r w:rsidRPr="006F0F43">
              <w:rPr>
                <w:b/>
              </w:rPr>
              <w:t>Talentová zkouška</w:t>
            </w:r>
          </w:p>
          <w:p w14:paraId="4571593D" w14:textId="77777777" w:rsidR="009D02CB" w:rsidRPr="006F0F43" w:rsidRDefault="009D02CB" w:rsidP="009D02CB">
            <w:pPr>
              <w:autoSpaceDE w:val="0"/>
              <w:autoSpaceDN w:val="0"/>
              <w:adjustRightInd w:val="0"/>
              <w:spacing w:after="240"/>
              <w:jc w:val="both"/>
            </w:pPr>
            <w:r w:rsidRPr="006F0F43">
              <w:t>Při talentové zkoušce jsou hodnoceny materiály předložené uchazečem. Hodnotí se tvůrčí vývoj uchazeče (zejména kreativní stránky talentu) v období posledních let, schopnost osobitého myšlení, schopnost realizovat tvůrčí záměry. Uchazeč předkládá přehled tvorby – portfolio</w:t>
            </w:r>
            <w:r>
              <w:t xml:space="preserve"> reflektující jeho tvůrčí aktivity</w:t>
            </w:r>
            <w:r w:rsidRPr="006F0F43">
              <w:t>, které má podobu obrazového a textového materiálu, dále projekt svého magisterského studia z hlediska tvůrčího, v</w:t>
            </w:r>
            <w:r>
              <w:t xml:space="preserve">četně plánovaného </w:t>
            </w:r>
            <w:r w:rsidRPr="006F0F43">
              <w:t xml:space="preserve">zaměření diplomové práce, a to v podobě tištěného textu. </w:t>
            </w:r>
          </w:p>
          <w:p w14:paraId="28795DF1" w14:textId="77777777" w:rsidR="009D02CB" w:rsidRPr="006F0F43" w:rsidRDefault="009D02CB" w:rsidP="009D02CB">
            <w:pPr>
              <w:autoSpaceDE w:val="0"/>
              <w:autoSpaceDN w:val="0"/>
              <w:adjustRightInd w:val="0"/>
              <w:jc w:val="both"/>
            </w:pPr>
            <w:r w:rsidRPr="006F0F43">
              <w:t xml:space="preserve">b) </w:t>
            </w:r>
            <w:r w:rsidRPr="006F0F43">
              <w:rPr>
                <w:b/>
              </w:rPr>
              <w:t>Ústní zkouška</w:t>
            </w:r>
          </w:p>
          <w:p w14:paraId="5315A5CA" w14:textId="77777777" w:rsidR="009D02CB" w:rsidRPr="006F0F43" w:rsidRDefault="009D02CB" w:rsidP="009D02CB">
            <w:pPr>
              <w:autoSpaceDE w:val="0"/>
              <w:autoSpaceDN w:val="0"/>
              <w:adjustRightInd w:val="0"/>
              <w:jc w:val="both"/>
            </w:pPr>
            <w:r w:rsidRPr="006F0F43">
              <w:t>Při ústní zkoušce se hodnotí slovně vyjádřená představa uchazeče o plánu magisterského studia, profesní profil uchazeče a jeho předpoklady pro kreativní týmovou práci.</w:t>
            </w:r>
          </w:p>
          <w:p w14:paraId="2722E71B" w14:textId="37B6B427" w:rsidR="0094209D" w:rsidRDefault="009D02CB" w:rsidP="00680ED1">
            <w:pPr>
              <w:jc w:val="both"/>
            </w:pPr>
            <w:r>
              <w:lastRenderedPageBreak/>
              <w:t>N</w:t>
            </w:r>
            <w:r w:rsidRPr="006F0F43">
              <w:t xml:space="preserve">a základě předložených doplňujících písemných materiálů hodnotí </w:t>
            </w:r>
            <w:r>
              <w:t>komise kompatibilitu</w:t>
            </w:r>
            <w:r w:rsidRPr="006F0F43">
              <w:t xml:space="preserve"> absolvovaného</w:t>
            </w:r>
            <w:r>
              <w:t xml:space="preserve"> </w:t>
            </w:r>
            <w:r w:rsidR="0094209D">
              <w:t>BSP</w:t>
            </w:r>
            <w:r w:rsidRPr="006F0F43">
              <w:t xml:space="preserve"> se studijním programem, do něhož se uchazeč hlásí.</w:t>
            </w:r>
          </w:p>
          <w:p w14:paraId="33E99835" w14:textId="77777777" w:rsidR="009D02CB" w:rsidRDefault="009D02CB" w:rsidP="009D02CB">
            <w:pPr>
              <w:rPr>
                <w:b/>
              </w:rPr>
            </w:pPr>
          </w:p>
        </w:tc>
      </w:tr>
      <w:tr w:rsidR="009D02CB" w14:paraId="05AAF5F3" w14:textId="77777777" w:rsidTr="00680ED1">
        <w:trPr>
          <w:trHeight w:val="268"/>
        </w:trPr>
        <w:tc>
          <w:tcPr>
            <w:tcW w:w="9531" w:type="dxa"/>
            <w:gridSpan w:val="4"/>
            <w:shd w:val="clear" w:color="auto" w:fill="F7CAAC"/>
          </w:tcPr>
          <w:p w14:paraId="22F3FFD9" w14:textId="77777777" w:rsidR="009D02CB" w:rsidRDefault="009D02CB" w:rsidP="009D02CB">
            <w:pPr>
              <w:rPr>
                <w:b/>
              </w:rPr>
            </w:pPr>
            <w:r>
              <w:rPr>
                <w:b/>
              </w:rPr>
              <w:lastRenderedPageBreak/>
              <w:t>Návaznost na další typy studijních programů</w:t>
            </w:r>
          </w:p>
        </w:tc>
      </w:tr>
      <w:tr w:rsidR="009D02CB" w14:paraId="3A9D1D08" w14:textId="77777777" w:rsidTr="00BB2122">
        <w:trPr>
          <w:trHeight w:val="1275"/>
        </w:trPr>
        <w:tc>
          <w:tcPr>
            <w:tcW w:w="9531" w:type="dxa"/>
            <w:gridSpan w:val="4"/>
            <w:shd w:val="clear" w:color="auto" w:fill="FFFFFF"/>
          </w:tcPr>
          <w:p w14:paraId="0AAA1966" w14:textId="2308AE82" w:rsidR="009D02CB" w:rsidRDefault="0094209D" w:rsidP="000851CD">
            <w:pPr>
              <w:spacing w:before="240" w:after="120"/>
              <w:ind w:right="57"/>
              <w:jc w:val="both"/>
            </w:pPr>
            <w:r>
              <w:t>MSP TPAT</w:t>
            </w:r>
            <w:r w:rsidR="00A3725B" w:rsidRPr="00D855FA">
              <w:t xml:space="preserve"> navazuje na </w:t>
            </w:r>
            <w:r w:rsidR="00A3725B" w:rsidRPr="000960D8">
              <w:t>bakalářský studijní program vyučovaný na FMK, dotýká se však dalších tematických okruhů a programů v oblasti Umění, zaměřených na umění, kulturní a kreativní průmysly.</w:t>
            </w:r>
            <w:r w:rsidR="00A3725B">
              <w:t xml:space="preserve"> Pro </w:t>
            </w:r>
            <w:r w:rsidR="00A3725B" w:rsidRPr="000960D8">
              <w:t>absolventy se nabízí možnost pokračovat v doktorském studiu v programu Výtvarná umění.</w:t>
            </w:r>
          </w:p>
        </w:tc>
      </w:tr>
    </w:tbl>
    <w:p w14:paraId="386F9C3A" w14:textId="77777777" w:rsidR="00174EC9" w:rsidRDefault="00174EC9"/>
    <w:p w14:paraId="2CC936D6" w14:textId="27458E4F" w:rsidR="0034061C" w:rsidRDefault="0034061C"/>
    <w:p w14:paraId="685F3372" w14:textId="77777777" w:rsidR="00BB2122" w:rsidRDefault="00BB2122">
      <w:pPr>
        <w:rPr>
          <w:ins w:id="12" w:author="Ponížilová Hana" w:date="2020-02-13T16:27:00Z"/>
        </w:rPr>
      </w:pPr>
      <w:ins w:id="13" w:author="Ponížilová Hana" w:date="2020-02-13T16:27:00Z">
        <w:r>
          <w:br w:type="page"/>
        </w:r>
      </w:ins>
    </w:p>
    <w:tbl>
      <w:tblPr>
        <w:tblW w:w="9781" w:type="dxa"/>
        <w:tblInd w:w="-5" w:type="dxa"/>
        <w:shd w:val="clear" w:color="auto" w:fill="FFFFFF"/>
        <w:tblLayout w:type="fixed"/>
        <w:tblLook w:val="0000" w:firstRow="0" w:lastRow="0" w:firstColumn="0" w:lastColumn="0" w:noHBand="0" w:noVBand="0"/>
      </w:tblPr>
      <w:tblGrid>
        <w:gridCol w:w="2977"/>
        <w:gridCol w:w="851"/>
        <w:gridCol w:w="708"/>
        <w:gridCol w:w="567"/>
        <w:gridCol w:w="2835"/>
        <w:gridCol w:w="614"/>
        <w:gridCol w:w="614"/>
        <w:gridCol w:w="615"/>
      </w:tblGrid>
      <w:tr w:rsidR="002C4245" w14:paraId="23EB44ED" w14:textId="73B95BF8" w:rsidTr="009F7268">
        <w:trPr>
          <w:cantSplit/>
          <w:trHeight w:val="416"/>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290A36E6" w14:textId="29D841C0" w:rsidR="002C4245" w:rsidRPr="00FD4DDC"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2C4245" w:rsidRPr="00E017DC" w14:paraId="400EF4D8" w14:textId="6E841D7C" w:rsidTr="009F7268">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3C005F4" w14:textId="77777777" w:rsidR="002C4245"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5FAF01" w14:textId="77777777" w:rsidR="002C4245" w:rsidRPr="00FD4DDC"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Pr>
                <w:rFonts w:ascii="Times New Roman Bold" w:hAnsi="Times New Roman Bold"/>
                <w:sz w:val="22"/>
              </w:rPr>
              <w:t xml:space="preserve"> </w:t>
            </w:r>
            <w:r w:rsidRPr="00FD4DDC">
              <w:rPr>
                <w:b/>
                <w:sz w:val="22"/>
                <w:szCs w:val="22"/>
              </w:rPr>
              <w:t>Teorie a praxe audiovizuální tvorby</w:t>
            </w:r>
          </w:p>
          <w:p w14:paraId="5D6C0E23" w14:textId="05C97562" w:rsidR="002C4245"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sidRPr="00863E87">
              <w:rPr>
                <w:rFonts w:ascii="Times New Roman Bold" w:hAnsi="Times New Roman Bold"/>
                <w:b/>
                <w:bCs/>
                <w:sz w:val="22"/>
              </w:rPr>
              <w:t>Re</w:t>
            </w:r>
            <w:r w:rsidRPr="00863E87">
              <w:rPr>
                <w:rFonts w:ascii="Times New Roman Bold" w:hAnsi="Times New Roman Bold" w:hint="eastAsia"/>
                <w:b/>
                <w:bCs/>
                <w:sz w:val="22"/>
              </w:rPr>
              <w:t>ž</w:t>
            </w:r>
            <w:r w:rsidRPr="00863E87">
              <w:rPr>
                <w:rFonts w:ascii="Times New Roman Bold" w:hAnsi="Times New Roman Bold"/>
                <w:b/>
                <w:bCs/>
                <w:sz w:val="22"/>
              </w:rPr>
              <w:t>ie a scen</w:t>
            </w:r>
            <w:r w:rsidRPr="00863E87">
              <w:rPr>
                <w:rFonts w:ascii="Times New Roman Bold" w:hAnsi="Times New Roman Bold" w:hint="eastAsia"/>
                <w:b/>
                <w:bCs/>
                <w:sz w:val="22"/>
              </w:rPr>
              <w:t>á</w:t>
            </w:r>
            <w:r w:rsidRPr="00863E87">
              <w:rPr>
                <w:rFonts w:ascii="Times New Roman Bold" w:hAnsi="Times New Roman Bold"/>
                <w:b/>
                <w:bCs/>
                <w:sz w:val="22"/>
              </w:rPr>
              <w:t>ristika</w:t>
            </w:r>
          </w:p>
        </w:tc>
      </w:tr>
      <w:tr w:rsidR="002C4245" w:rsidRPr="00E017DC" w14:paraId="148EFF2A" w14:textId="15674ABB"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6AA9EA2" w14:textId="7BE4DBAF" w:rsidR="002C4245" w:rsidRPr="00863E87"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2C4245" w:rsidRPr="00E017DC" w14:paraId="3C6EA266" w14:textId="4A947741"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CAFE09D" w14:textId="30C7738D" w:rsidR="002C4245"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2C4245" w:rsidRPr="00E017DC" w14:paraId="1D7DCACD" w14:textId="4248C55F"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C89B49" w14:textId="6441313C" w:rsidR="002C4245" w:rsidRDefault="002C4245"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C4245" w14:paraId="3166819C" w14:textId="36FA2E31"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D9D570"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8DE2805" w14:textId="77777777"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DB204E1" w14:textId="77777777"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722D5D" w14:textId="77777777"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4432BEA" w14:textId="77777777"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FF895C3" w14:textId="20936D14"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E962718" w14:textId="0379BE94" w:rsidR="002C4245" w:rsidRDefault="002C4245"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36CACC38" w14:textId="1A4F6938" w:rsidR="002C4245" w:rsidRDefault="00F24844"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0235C5" w14:paraId="1B271AA9" w14:textId="1D093F9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666264" w14:textId="77777777" w:rsidR="00BD2E9A" w:rsidRPr="002C4245" w:rsidRDefault="00BD2E9A"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 xml:space="preserve">Audiovizuální praktika </w:t>
            </w:r>
          </w:p>
          <w:p w14:paraId="448718DC" w14:textId="1D4EDC4E" w:rsidR="00BD2E9A" w:rsidRPr="002C4245" w:rsidRDefault="00BD2E9A"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Režie a scenáristika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D18BF0" w14:textId="3DF03FB1" w:rsidR="00BD2E9A" w:rsidRPr="006A150B"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F22BC3" w14:textId="32429510" w:rsidR="00BD2E9A" w:rsidRPr="006A150B"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85ACCE" w14:textId="77777777" w:rsidR="00BD2E9A" w:rsidRPr="006A150B"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435A4A" w14:textId="5996FCA2" w:rsidR="00BD2E9A" w:rsidRPr="006A150B"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EBA1AC" w14:textId="77777777" w:rsidR="00BD2E9A" w:rsidRPr="006A150B"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A626B0" w14:textId="77777777" w:rsidR="00BD2E9A" w:rsidRPr="000235C5" w:rsidRDefault="00BD2E9A"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6D91CA9" w14:textId="19636FBB" w:rsidR="00BD2E9A" w:rsidRDefault="00AE5823"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62F590A5" w14:textId="522D379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368E60" w14:textId="77777777" w:rsidR="00BD2E9A" w:rsidRPr="002C4245" w:rsidRDefault="00BD2E9A" w:rsidP="008A408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00CF91" w14:textId="13991D13" w:rsidR="00BD2E9A"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27CD95" w14:textId="77777777" w:rsidR="00BD2E9A"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06BA27" w14:textId="77777777" w:rsidR="00BD2E9A" w:rsidRPr="00027E42"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C4A19A" w14:textId="3D176B4B"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rsidR="00AE5823">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78725A" w14:textId="77777777" w:rsidR="00BD2E9A"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C7C5A1" w14:textId="77777777" w:rsidR="00BD2E9A" w:rsidRDefault="00BD2E9A"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BBA7E8A" w14:textId="07872626" w:rsidR="00BD2E9A" w:rsidRDefault="00AE5823" w:rsidP="008A4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2A9DD223" w14:textId="2C95301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BAFE02" w14:textId="77777777" w:rsidR="00F52BFC" w:rsidRPr="002C4245"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AF5410" w14:textId="3DBDCC4B"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38D2A4" w14:textId="0F97B14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F5AC7B" w14:textId="5FDF466F"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E6A86C" w14:textId="5502C85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82ADA"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F0B6B4"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2622EBA" w14:textId="0DD8DDD9"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0FF38D23" w14:textId="3BA7900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34BC8"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CEDA93" w14:textId="5AEA1F7F"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4059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7DAB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4306E8" w14:textId="740C918E" w:rsidR="00BD2E9A" w:rsidRPr="0084136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r w:rsidR="00AE5823">
              <w:t xml:space="preserve"> </w:t>
            </w:r>
            <w:proofErr w:type="gramStart"/>
            <w:r w:rsidR="00AE5823">
              <w:t>50%</w:t>
            </w:r>
            <w:proofErr w:type="gramEnd"/>
            <w:r>
              <w:t>, Mgr. Jana Bébarová</w:t>
            </w:r>
            <w:r w:rsidR="00AE5823">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6CD92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D3BC8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64C48B6" w14:textId="1195304E"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5D6E1163" w14:textId="578E397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7C5C38"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 xml:space="preserve">Teorie a technologie </w:t>
            </w:r>
          </w:p>
          <w:p w14:paraId="0D7A3D41" w14:textId="73D99029"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 xml:space="preserve">Režie a scenáristika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8CA04F" w14:textId="534B7C29"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EECB4C" w14:textId="77777777"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9D8DB" w14:textId="77777777"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136E2" w14:textId="6D6E707F" w:rsidR="00BD2E9A" w:rsidRPr="006D15E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A33019" w14:textId="013E3F3D"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793188" w14:textId="4C0CB82A"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6408CA4" w14:textId="78C4F94A"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30B80D2" w14:textId="7560185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5B9438" w14:textId="5F57801D" w:rsidR="00BD2E9A" w:rsidRPr="002C4245"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51E243" w14:textId="3ADAC52F"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620DD7" w14:textId="75CB5E15"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B9C15A" w14:textId="15E54CCF"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3B8824" w14:textId="2E6E085B"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E29D08" w14:textId="2657B8B1"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EE81D"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2929441"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70A888E7" w14:textId="4C4E429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710C39" w14:textId="1A23623B" w:rsidR="00BD2E9A" w:rsidRPr="002C4245" w:rsidRDefault="00BD2E9A" w:rsidP="001120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EE934B" w14:textId="39CEDF3B"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955AA4" w14:textId="6A3D12C5"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C340D5" w14:textId="440609C6"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B23F1" w14:textId="33DD3015" w:rsidR="00BD2E9A" w:rsidRPr="004D5218"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BE91FD" w14:textId="36B1D496"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F39503" w14:textId="77777777" w:rsidR="00BD2E9A" w:rsidRDefault="00BD2E9A" w:rsidP="001120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15CEDC0" w14:textId="77777777" w:rsidR="00BD2E9A" w:rsidRDefault="00BD2E9A" w:rsidP="001120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6D6F4C4D" w14:textId="1519C24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9DDADB"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E1DFDE" w14:textId="27F8A27E"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563F7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CD565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769549" w14:textId="40DEA24F"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49DC2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8F7458"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83E19D9"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5A79AD53" w14:textId="21725255"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CF1B62" w14:textId="77777777" w:rsidR="00BD2E9A" w:rsidRPr="00F1483C"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5A70B7" w14:textId="51EFFBF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5A30ED2" w14:textId="77777777" w:rsidR="00BD2E9A" w:rsidRPr="00F1483C"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B7C6F2C" w14:textId="550B53A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FC1BF81" w14:textId="77777777" w:rsidR="00BD2E9A" w:rsidRPr="00F1483C"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6DC8D8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62D7F4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9CD38B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2C4245" w14:paraId="265791FD" w14:textId="11054994"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2E473BB" w14:textId="343A774B" w:rsidR="002C4245" w:rsidRDefault="002C4245"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440BBB4E" w14:textId="613892E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8865E3"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B97A2C" w14:textId="79EE28D6"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90D97B"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F401F3"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FB9EF2" w14:textId="38059960"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D7152"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C1349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2690DD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B7F007C" w14:textId="23460F5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1D847E"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70917E" w14:textId="100F27F2"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8A5FB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86101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246027" w14:textId="77777777"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89A689"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C6C4F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1C627B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FD91DEE" w14:textId="39EF2F9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427D34" w14:textId="77777777" w:rsidR="00BD2E9A" w:rsidRPr="002C424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2C4245">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C9D396" w14:textId="27652F4D"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C6F4F8"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B07F8C"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19F334" w14:textId="49D9C833"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93E776"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235DF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800801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C4245" w14:paraId="7FBF9F74" w14:textId="363F48A7"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AD1E54" w14:textId="77777777"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4D2F507" w14:textId="187179F3"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2C4245" w14:paraId="60D3B821" w14:textId="1C0ED687"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048A960" w14:textId="4F656162" w:rsidR="002C4245" w:rsidRDefault="002C4245"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25D0642C" w14:textId="7E96816B"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4BA2A1"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AACFC2" w14:textId="41D3DE48"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F11415"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9C0B7F"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71E4DF" w14:textId="29B915F6"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662D3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E211C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EEFD2E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4081811" w14:textId="017A6826"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9FA8E7" w14:textId="77777777" w:rsidR="00BD2E9A" w:rsidRPr="00776C0F"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1F733E" w14:textId="53AF593C"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94FCBF" w14:textId="664171AE"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B10288" w14:textId="2C57268C"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BAD865" w14:textId="10C9778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C955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CA757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FFA1BE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2C4245" w14:paraId="69C07636" w14:textId="490D12D5"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4EFD9D" w14:textId="77777777"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598573D" w14:textId="7864424E"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2C4245" w:rsidRPr="00021B37" w14:paraId="3AA0004D" w14:textId="10577B2E"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71D5A26" w14:textId="60603DAB"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2C4245" w:rsidRPr="00021B37" w14:paraId="37B3673F" w14:textId="0C180D65"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1C687E7" w14:textId="3D763DAE" w:rsidR="002C4245" w:rsidRDefault="002C4245"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2C4245" w:rsidRPr="00021B37" w14:paraId="770A6A42" w14:textId="085862D7"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88CAD41"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47DFA0DB"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692AD057"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Pr>
          <w:p w14:paraId="2A879131"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2DD9DABF" w14:textId="77777777"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9A991FA" w14:textId="17B18023" w:rsidR="002C4245" w:rsidRDefault="002C4245" w:rsidP="002C424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951ED54" w14:textId="6A927FBF" w:rsidR="002C4245" w:rsidRDefault="002C4245" w:rsidP="00F248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hanging="109"/>
              <w:jc w:val="both"/>
              <w:rPr>
                <w:rFonts w:ascii="Times New Roman Bold" w:hAnsi="Times New Roman Bold"/>
                <w:sz w:val="22"/>
              </w:rPr>
            </w:pPr>
            <w:proofErr w:type="gramStart"/>
            <w:r>
              <w:rPr>
                <w:rFonts w:ascii="Times New Roman Bold" w:hAnsi="Times New Roman Bold"/>
                <w:sz w:val="22"/>
              </w:rPr>
              <w:t>s</w:t>
            </w:r>
            <w:proofErr w:type="gramEnd"/>
            <w:r w:rsidR="00F24844">
              <w:rPr>
                <w:rFonts w:ascii="Times New Roman Bold" w:hAnsi="Times New Roman Bold"/>
                <w:sz w:val="22"/>
              </w:rPr>
              <w:t xml:space="preserve"> s</w:t>
            </w:r>
            <w:r>
              <w:rPr>
                <w:rFonts w:ascii="Times New Roman Bold" w:hAnsi="Times New Roman Bold"/>
                <w:sz w:val="22"/>
              </w:rPr>
              <w:t>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41D4953E" w14:textId="67AB85EA" w:rsidR="002C4245" w:rsidRDefault="002C4245" w:rsidP="002C42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hanging="109"/>
              <w:jc w:val="both"/>
              <w:rPr>
                <w:rFonts w:ascii="Times New Roman Bold" w:hAnsi="Times New Roman Bold"/>
                <w:sz w:val="22"/>
              </w:rPr>
            </w:pPr>
            <w:r>
              <w:rPr>
                <w:rFonts w:ascii="Times New Roman Bold" w:hAnsi="Times New Roman Bold"/>
                <w:sz w:val="22"/>
              </w:rPr>
              <w:t>p</w:t>
            </w:r>
            <w:r w:rsidR="00F24844">
              <w:rPr>
                <w:rFonts w:ascii="Times New Roman Bold" w:hAnsi="Times New Roman Bold"/>
                <w:sz w:val="22"/>
              </w:rPr>
              <w:t>p</w:t>
            </w:r>
            <w:r>
              <w:rPr>
                <w:rFonts w:ascii="Times New Roman Bold" w:hAnsi="Times New Roman Bold"/>
                <w:sz w:val="22"/>
              </w:rPr>
              <w:t>rof. zákl.</w:t>
            </w:r>
          </w:p>
        </w:tc>
      </w:tr>
      <w:tr w:rsidR="00BD2E9A" w14:paraId="71B20894" w14:textId="136E3BC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587EBF" w14:textId="77777777" w:rsidR="00BD2E9A"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132B26">
              <w:t xml:space="preserve">Audiovizuální praktika </w:t>
            </w:r>
          </w:p>
          <w:p w14:paraId="659B4F66" w14:textId="49EABCC4" w:rsidR="00BD2E9A" w:rsidRPr="00132B26"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913A4">
              <w:t xml:space="preserve">Režie a scenáristika </w:t>
            </w:r>
            <w:r>
              <w:t>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41EBC7" w14:textId="0EA8EBC5"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FEDE1B" w14:textId="0E8C0DD1" w:rsidR="00BD2E9A" w:rsidRPr="006A150B"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9B56C0" w14:textId="77777777"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5BCC47" w14:textId="42E21B94"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8B967" w14:textId="77777777"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AD76C4" w14:textId="77777777" w:rsidR="00BD2E9A" w:rsidRPr="000235C5"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6F7E304" w14:textId="18314168" w:rsidR="00BD2E9A" w:rsidRDefault="004A7CE8"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7174025C" w14:textId="6ECCB9E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000BA0" w14:textId="77777777" w:rsidR="00AE5823" w:rsidRPr="006D0F99"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CAEEB0" w14:textId="363E634D"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33AF8D"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E2975A" w14:textId="77777777"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A33207" w14:textId="313BDB9E"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C31ACD"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E7DF73"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F042476" w14:textId="75EF2AF7"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250FB5FF" w14:textId="1CF7AB6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8B7D7C" w14:textId="77777777" w:rsidR="00F52BFC" w:rsidRPr="00C73490"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59AD7A" w14:textId="308A0832"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60FA56" w14:textId="645D34E3"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7086FD" w14:textId="5DD7E021"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F77846" w14:textId="1D7B1D38"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DB92D"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45991C"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4770413" w14:textId="1362577A"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405B5694" w14:textId="44E44A8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C5B48D"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C78E9" w14:textId="6F9E9C8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A76DDD"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2EB4B7"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1558CD" w14:textId="426911E8"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FCB57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CAA651"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50D1AE2" w14:textId="4F8D58C5"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4A855F82" w14:textId="62CCF5C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A862B2" w14:textId="77777777"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0B154E00" w14:textId="57035388"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Režie a scenáristika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5E0E7F" w14:textId="001D5701" w:rsidR="00BD2E9A" w:rsidRPr="00FF076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5EF653" w14:textId="77777777" w:rsidR="00BD2E9A" w:rsidRPr="00FF076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CC656" w14:textId="77777777" w:rsidR="00BD2E9A" w:rsidRPr="00FF076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1B892" w14:textId="1B773590" w:rsidR="00BD2E9A" w:rsidRPr="006D15E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427F06" w14:textId="1F01F528" w:rsidR="00BD2E9A" w:rsidRPr="00FF076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0FD5AF" w14:textId="2926D2EE" w:rsidR="00BD2E9A" w:rsidRPr="00FF0767"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BFE2E3B" w14:textId="608EF5F0" w:rsidR="00BD2E9A" w:rsidRDefault="004A7CE8"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89A7F4F" w14:textId="1140843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ADDC42"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7CE9C" w14:textId="2B1BA835"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EDE93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1A070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8C7C05" w14:textId="474E9C45"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EBBE9" w14:textId="7C5B63EA"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FBA94C" w14:textId="5E6FA6B5"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31C4841" w14:textId="42E24266"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721B48F" w14:textId="1F0CDA8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E69766" w14:textId="1118B787" w:rsidR="00BD2E9A" w:rsidRPr="00C73490" w:rsidRDefault="00BD2E9A" w:rsidP="0011204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B186A" w14:textId="2031F76A" w:rsidR="00BD2E9A" w:rsidRPr="00776C0F"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F49E29" w14:textId="027A5641" w:rsidR="00BD2E9A" w:rsidRPr="00776C0F"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14" w:author="Ponížilová Hana" w:date="2020-02-13T16:28:00Z">
              <w:r w:rsidR="002E72EB">
                <w:t>zk</w:t>
              </w:r>
            </w:ins>
            <w:del w:id="15" w:author="Ponížilová Hana" w:date="2020-02-13T16:28:00Z">
              <w:r w:rsidDel="002E72EB">
                <w:delText>klz</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6443EA" w14:textId="67CC2348" w:rsidR="00BD2E9A" w:rsidRPr="00776C0F"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8E4A9E" w14:textId="4941D706"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D14460" w14:textId="1D7276CC"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38DA76" w14:textId="77777777"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B274820" w14:textId="77777777" w:rsidR="00BD2E9A" w:rsidRDefault="00BD2E9A" w:rsidP="0011204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4BBE97F9" w14:textId="3D06D57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12C41B"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FA0172" w14:textId="298FFF75"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650B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24A38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A23A80" w14:textId="2DCDDD6E"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AB0CC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1604B0"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A38B210"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452BBF7C" w14:textId="7C13FC9B"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9D90299"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5458AF0" w14:textId="2C69B073"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7EFED7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A766EC8" w14:textId="092AC395"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C84EC7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27043B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7E3471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5CEBC9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3ADCB390" w14:textId="0726F269" w:rsidTr="009F7268">
        <w:trPr>
          <w:cantSplit/>
          <w:trHeight w:val="242"/>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C2E6707" w14:textId="0DBFBE71"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r>
      <w:tr w:rsidR="00BD2E9A" w14:paraId="12860803" w14:textId="1B33834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E166FE"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38E348" w14:textId="27D42BBB"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742629"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E8C70A"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28A3CB" w14:textId="771FC8C8"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20A8CB"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84BF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240583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E7BB475" w14:textId="198527E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EE1C0E"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70B11" w14:textId="07754EFC"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307E0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6030E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41F87F" w14:textId="77777777"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E6F867"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D4603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457737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10722B31" w14:textId="49F4C9A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C6D93B"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C73490">
              <w:t>Workshopy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885AAA" w14:textId="2446D3A0"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0B085E"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CEB78"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F234F5" w14:textId="4DB4A10C"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E67718"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73904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EE92BC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6D97020E" w14:textId="6241C497" w:rsidTr="009F7268">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1C75F8" w14:textId="77777777" w:rsidR="00C73490" w:rsidRPr="009D021E"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101FB764" w14:textId="0FE696FE" w:rsidR="00C73490" w:rsidRPr="009D021E"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C73490" w14:paraId="315D8630" w14:textId="2BCB2556" w:rsidTr="009F7268">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B641BF3" w14:textId="468A3662"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10715590" w14:textId="3A910C99"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F1B11B"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245890" w14:textId="2D0FDB78"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65A9D" w14:textId="01FA200E"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AF0BC1" w14:textId="389FA40F"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62D956" w14:textId="1B88646D"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387335"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A8B696"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99D22D2"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7D0FB183" w14:textId="4C4DB8F1"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EC2A36"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1C3C9A" w14:textId="00AC3C6B"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4D9167"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CFCB66"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ADDA0" w14:textId="45EA4A1B"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D5073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8366E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CBCC98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44FD1E8C" w14:textId="518CCB16"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BEB193" w14:textId="77777777"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2157F2EC" w14:textId="08AF1C7D"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C73490" w14:paraId="66B2835F" w14:textId="460EF8BD"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7693C8F" w14:textId="0BC85F53"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C73490" w14:paraId="260C053A" w14:textId="2B4501E2"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165FCF7" w14:textId="2A21F5F8"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C73490" w14:paraId="1C7DA3E4" w14:textId="10A65C9C"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93B8E15" w14:textId="4F3DFAA4"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14:paraId="186BCB1F" w14:textId="5CC6AB6C"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052498"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F5988A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8DB3ED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E057F7D"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F8B4A8"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7374722" w14:textId="0231D6DB"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B09C5F" w14:textId="68ED9388"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4CAB285F" w14:textId="4C94F5D7" w:rsidR="00C73490" w:rsidRDefault="00F24844"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60579230" w14:textId="5D38B20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39AEAE" w14:textId="77777777"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7A5C193C" w14:textId="17DF1BC9"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Režie a scenáristika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40FCBF" w14:textId="4D817292"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2CFF3B" w14:textId="143D3265" w:rsidR="00BD2E9A" w:rsidRPr="006A150B"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485E16" w14:textId="77777777"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4E622A" w14:textId="1A15FD8E" w:rsidR="00BD2E9A" w:rsidRPr="006A150B"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189584"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2C9B89"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313B25A" w14:textId="5699C11F" w:rsidR="00BD2E9A" w:rsidRDefault="004A7CE8"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2E9E7D5" w14:textId="05AE1CC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9016DA" w14:textId="77777777"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C973C0" w14:textId="2140D9E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6A5C52"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4B240" w14:textId="77777777" w:rsidR="00BD2E9A" w:rsidRPr="00027E42"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0548C6" w14:textId="2F840A5B"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rsidR="00AE5823">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C58F6D"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1C049E"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39308B1" w14:textId="02AB0E7A" w:rsidR="00BD2E9A" w:rsidRDefault="004A7CE8"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465C026" w14:textId="3AC10E3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6FA654" w14:textId="77777777" w:rsidR="00BD2E9A" w:rsidRPr="00C73490" w:rsidRDefault="00BD2E9A" w:rsidP="003D49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4CB717" w14:textId="028EE8B2"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18A747" w14:textId="288DAFE1" w:rsidR="00BD2E9A"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D611ED" w14:textId="77777777" w:rsidR="00BD2E9A" w:rsidRPr="00027E42"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7AA7B5" w14:textId="35D88025"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rsidR="00AE5823">
              <w:t>10%</w:t>
            </w:r>
            <w:proofErr w:type="gramEnd"/>
            <w:r w:rsidR="00AE5823">
              <w:t xml:space="preserve">, </w:t>
            </w:r>
            <w:r>
              <w:t xml:space="preserve">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80B932"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4DA954" w14:textId="77777777" w:rsidR="00BD2E9A" w:rsidRDefault="00BD2E9A"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B4B62B9" w14:textId="597EE426" w:rsidR="00BD2E9A" w:rsidRDefault="004A7CE8" w:rsidP="003D49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1B2A6C2C" w14:textId="361707A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78E959"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7E895A53" w14:textId="70EF400B"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Režie a scenáristika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5B3156" w14:textId="1D193E13"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80B4F1" w14:textId="77777777"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AA4F67" w14:textId="77777777" w:rsidR="00BD2E9A" w:rsidRPr="00FF0767"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B4F1B1" w14:textId="7E18BAE9"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A8F3E3" w14:textId="77777777" w:rsidR="00BD2E9A" w:rsidRPr="00BA4AFE"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1042F" w14:textId="77777777" w:rsidR="00BD2E9A" w:rsidRPr="00BA4AFE"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C8D9791" w14:textId="1E0547ED"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5080DE3" w14:textId="4EFC5FD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849971"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F6C81" w14:textId="29482CD9"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F24C49" w14:textId="77777777"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654193" w14:textId="77777777" w:rsidR="00BD2E9A" w:rsidRPr="00776C0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914898" w14:textId="466E6922" w:rsidR="00BD2E9A" w:rsidRDefault="002E72EB"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16" w:author="Ponížilová Hana" w:date="2020-02-13T16:29:00Z">
              <w:r>
                <w:t xml:space="preserve">doc. MgA. Libor Nemeškal, Ph.D., </w:t>
              </w:r>
              <w:proofErr w:type="gramStart"/>
              <w:r>
                <w:t>10%</w:t>
              </w:r>
              <w:proofErr w:type="gramEnd"/>
              <w:r>
                <w:t>, kolektiv pedagogů</w:t>
              </w:r>
            </w:ins>
            <w:del w:id="17" w:author="Ponížilová Hana" w:date="2020-02-13T16:29:00Z">
              <w:r w:rsidR="00BD2E9A" w:rsidDel="002E72EB">
                <w:delText>doc. MgA. Jana Janíková, ArtD.</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9ABECA" w14:textId="77777777" w:rsidR="00BD2E9A" w:rsidDel="00D50618"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6535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2F627A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7613DE5" w14:textId="785C1C5D"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109C336" w14:textId="77777777" w:rsidR="00BD2E9A" w:rsidRPr="00B2344E"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E92D14B" w14:textId="6557B804" w:rsidR="00BD2E9A" w:rsidRPr="00153EFC"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7432EA"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1D220D6" w14:textId="77777777" w:rsidR="00BD2E9A" w:rsidRPr="00153EFC"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54285D0" w14:textId="77777777" w:rsidR="00BD2E9A" w:rsidRPr="00BA4AFE"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4144EC2"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A1E4C4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0B90EC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A072F" w:rsidRPr="009A784A" w14:paraId="77FC7A26" w14:textId="5679A16B" w:rsidTr="00045F51">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33262A3" w14:textId="6B3E615C" w:rsidR="004A072F" w:rsidRPr="00BA4AFE" w:rsidRDefault="004A072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BD2E9A" w14:paraId="73A47515" w14:textId="0EFEC13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E6EDE8" w14:textId="77777777" w:rsidR="00BD2E9A" w:rsidRPr="00CE7D3C"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41988C" w14:textId="0D08F3CC"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8626B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8773D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B10974" w14:textId="53DDFD8C" w:rsidR="00BD2E9A" w:rsidRPr="0084136A" w:rsidRDefault="00AE5823" w:rsidP="004A7C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roofErr w:type="gramStart"/>
            <w:r>
              <w:t>50%</w:t>
            </w:r>
            <w:proofErr w:type="gramEnd"/>
            <w:r w:rsidR="00BD2E9A">
              <w:t>, Mgr. Jana Bébarová</w:t>
            </w:r>
            <w:r>
              <w:t xml:space="preserve">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C49EF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12BB34" w14:textId="77777777" w:rsidR="00BD2E9A" w:rsidRPr="0078310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E46FEB8" w14:textId="3F6D2F9D" w:rsidR="00BD2E9A" w:rsidRPr="00783105" w:rsidRDefault="004A7CE8"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4A7CE8">
              <w:t>ZT</w:t>
            </w:r>
          </w:p>
        </w:tc>
      </w:tr>
      <w:tr w:rsidR="00BD2E9A" w14:paraId="144EA1A6" w14:textId="64A6CB5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2C9F01" w14:textId="77777777" w:rsidR="00BD2E9A" w:rsidRPr="00CE7D3C"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DCA8AD" w14:textId="0C30950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3FE15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B4C76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52C3D6" w14:textId="5AA48250"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2FC78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06574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DD36AB2" w14:textId="55BE4397" w:rsidR="00BD2E9A" w:rsidRDefault="00FA7EFE"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C73490" w14:paraId="771BC4C5" w14:textId="62B1214D"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9A7E3A"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05783E1" w14:textId="47E9443F"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C73490" w:rsidRPr="00FC0C88" w14:paraId="0671B3A2" w14:textId="786B20B5" w:rsidTr="009F7268">
        <w:trPr>
          <w:cantSplit/>
          <w:trHeight w:val="32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0D2B504" w14:textId="40052AAE"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C73490" w:rsidRPr="00FC0C88" w14:paraId="0113D093" w14:textId="6E773EA1" w:rsidTr="009F7268">
        <w:trPr>
          <w:cantSplit/>
          <w:trHeight w:val="287"/>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AAA112" w14:textId="056C120F" w:rsidR="00C73490" w:rsidRPr="00FC0C88"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C73490" w14:paraId="2BEBDED2" w14:textId="7FF20FAB"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0353572"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505066"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8293358"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FA38C16"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0420F06"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147034B" w14:textId="6A50550C"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C560ADF" w14:textId="511A8776"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04501520" w14:textId="5A0D8B65" w:rsidR="00C73490" w:rsidRDefault="00F24844"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28D6AB64" w14:textId="0F4725C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36690A" w14:textId="45F7BC9F"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 </w:t>
            </w:r>
          </w:p>
          <w:p w14:paraId="12CFFA3B" w14:textId="1E362501"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BF580A" w14:textId="21F92588"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A150B8" w14:textId="6E23C4A0" w:rsidR="00BD2E9A" w:rsidRDefault="002C4245"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A2A1ED" w14:textId="67E26A8F"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BA38EF" w14:textId="22BF62A6"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rsidR="00AE5823">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2717C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C8A109" w14:textId="77777777"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781CD4A" w14:textId="02CEEB74" w:rsidR="00BD2E9A" w:rsidRPr="006D0F99" w:rsidRDefault="004A7CE8"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PZ</w:t>
            </w:r>
          </w:p>
        </w:tc>
      </w:tr>
      <w:tr w:rsidR="00BD2E9A" w14:paraId="1EF79535" w14:textId="09AD62F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5FD642"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p w14:paraId="4E79DBFE" w14:textId="2779E556"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Režie a scenáristika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F96FBF" w14:textId="52E7F206"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40CF6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60594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4F17D2" w14:textId="1D9C8A5A"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Jan Gogola</w:t>
            </w:r>
            <w:ins w:id="18" w:author="Ponížilová Hana" w:date="2020-02-14T07:12:00Z">
              <w:r w:rsidR="00D82FD8">
                <w:t xml:space="preserve"> 10 %,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1C841"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7C2DD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BBAFB84" w14:textId="7F33BE26"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5F9CCCC" w14:textId="2F4FE9F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23CEA6" w14:textId="77777777"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BB793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2614A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F47862" w14:textId="77777777"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BB165A" w14:textId="1F87FD64"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5550D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0C03C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7CFA1F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9317E8B" w14:textId="63855686" w:rsidTr="00F24844">
        <w:trPr>
          <w:cantSplit/>
          <w:trHeight w:val="158"/>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B329057"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DD83878" w14:textId="02A4103A"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AFB059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B1191C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30</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C131E31"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47A2AE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DCC7F0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D552BB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0FE172CB" w14:textId="177A1D6A" w:rsidTr="009F7268">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AD055EA"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2C72581" w14:textId="652762D5"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C73490" w14:paraId="4C317B9E" w14:textId="6CF68FF7" w:rsidTr="009F7268">
        <w:trPr>
          <w:trHeight w:val="257"/>
        </w:trPr>
        <w:tc>
          <w:tcPr>
            <w:tcW w:w="9781" w:type="dxa"/>
            <w:gridSpan w:val="8"/>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110D3A73"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3881675"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9 kreditů</w:t>
            </w:r>
          </w:p>
          <w:p w14:paraId="56D267AF"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studijním plánům (min. 60 a více): 74</w:t>
            </w:r>
          </w:p>
          <w:p w14:paraId="60E094F7"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30 a více): 33</w:t>
            </w:r>
          </w:p>
          <w:p w14:paraId="22BFB341"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2F4C9131"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276AD0B4"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praktické stáže v produkční společnosti, filmovém štábu či další instituci odpovídajícího charakteru. Minimální délka stáže je 6 týdnů. </w:t>
            </w:r>
          </w:p>
          <w:p w14:paraId="49FDE938"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75B184AB" w14:textId="2CE8F82A" w:rsidTr="009F7268">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1602EF9" w14:textId="77777777" w:rsidR="00C73490" w:rsidRPr="00680ED1"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0852F8A"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rsidRPr="00B2344E" w14:paraId="0E6AEF43" w14:textId="107D712A" w:rsidTr="009F7268">
        <w:trPr>
          <w:trHeight w:val="112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5ADC0F"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7DB8F09B"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Obsah státních závěrečných zkoušek:</w:t>
            </w:r>
          </w:p>
          <w:p w14:paraId="3AF35D40" w14:textId="77777777" w:rsidR="00C73490" w:rsidRDefault="00C73490" w:rsidP="005C7A59">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Současný </w:t>
            </w:r>
            <w:proofErr w:type="gramStart"/>
            <w:r>
              <w:t>film - příprava</w:t>
            </w:r>
            <w:proofErr w:type="gramEnd"/>
            <w:r>
              <w:t xml:space="preserve"> v rámci předmětů: Současný film 1-3, English Film Club 1, 2 </w:t>
            </w:r>
          </w:p>
          <w:p w14:paraId="254D2C4E" w14:textId="77777777" w:rsidR="00C73490" w:rsidRDefault="00C73490" w:rsidP="005C7A59">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 </w:t>
            </w:r>
          </w:p>
          <w:p w14:paraId="1CA96DD3" w14:textId="4C0BB69F" w:rsidR="00C73490" w:rsidRDefault="00C73490" w:rsidP="004F714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režie a scenáristika 7-9, </w:t>
            </w:r>
            <w:r w:rsidRPr="00FD62AF">
              <w:t xml:space="preserve">Audiovizuální praktika </w:t>
            </w:r>
            <w:r>
              <w:t xml:space="preserve">Režie a scenáristika 7-9, Výrovní praktika 7-0, </w:t>
            </w:r>
            <w:r w:rsidRPr="00FB37AD">
              <w:t>Dramaturgický seminář</w:t>
            </w:r>
            <w:r>
              <w:t xml:space="preserve"> 1-</w:t>
            </w:r>
            <w:r w:rsidR="00FA7EFE">
              <w:t>2</w:t>
            </w:r>
            <w:r>
              <w:t>, Ateliér 7-9</w:t>
            </w:r>
          </w:p>
          <w:p w14:paraId="2AE7080D" w14:textId="40E577CD" w:rsidR="00C73490" w:rsidRDefault="00C73490" w:rsidP="004F25C6">
            <w:pPr>
              <w:pStyle w:val="Odstavecseseznamem"/>
              <w:numPr>
                <w:ilvl w:val="0"/>
                <w:numId w:val="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r w:rsidR="000D2FAF">
              <w:t>diplomové</w:t>
            </w:r>
            <w:r>
              <w:t xml:space="preserve"> práce:</w:t>
            </w:r>
          </w:p>
          <w:p w14:paraId="7C2CB0BD" w14:textId="55528499" w:rsidR="00C73490" w:rsidRDefault="000D2FAF" w:rsidP="000D2FAF">
            <w:pPr>
              <w:pStyle w:val="Odstavecseseznamem"/>
              <w:numPr>
                <w:ilvl w:val="0"/>
                <w:numId w:val="3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87"/>
              <w:jc w:val="both"/>
            </w:pPr>
            <w:r>
              <w:t xml:space="preserve">      </w:t>
            </w:r>
            <w:r w:rsidR="00C73490">
              <w:t xml:space="preserve">Teoretická část téma ve vazbě na specializaci režie a scenáristika </w:t>
            </w:r>
          </w:p>
          <w:p w14:paraId="59853094" w14:textId="533FA78D" w:rsidR="00C73490" w:rsidRPr="005F5335" w:rsidRDefault="000D2FAF" w:rsidP="000D2FAF">
            <w:pPr>
              <w:pStyle w:val="Odstavecseseznamem"/>
              <w:numPr>
                <w:ilvl w:val="0"/>
                <w:numId w:val="3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87"/>
              <w:jc w:val="both"/>
            </w:pPr>
            <w:r>
              <w:t xml:space="preserve">      </w:t>
            </w:r>
            <w:r w:rsidR="00C73490">
              <w:t>Praktická část – režijní či scenáristický počin</w:t>
            </w:r>
          </w:p>
          <w:p w14:paraId="376B1C4B"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C73490" w14:paraId="3B7BD054" w14:textId="23294BE4" w:rsidTr="009F7268">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7698859" w14:textId="77777777" w:rsidR="00C73490" w:rsidRPr="00680ED1"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Dal</w:t>
            </w:r>
            <w:r w:rsidRPr="00680ED1">
              <w:rPr>
                <w:rFonts w:ascii="Times New Roman Bold" w:hAnsi="Times New Roman Bold" w:hint="eastAsia"/>
                <w:b/>
              </w:rPr>
              <w:t>ší</w:t>
            </w:r>
            <w:r w:rsidRPr="00680ED1">
              <w:rPr>
                <w:rFonts w:ascii="Times New Roman Bold" w:hAnsi="Times New Roman Bold"/>
                <w:b/>
              </w:rPr>
              <w:t xml:space="preserve"> studijn</w:t>
            </w:r>
            <w:r w:rsidRPr="00680ED1">
              <w:rPr>
                <w:rFonts w:ascii="Times New Roman Bold" w:hAnsi="Times New Roman Bold" w:hint="eastAsia"/>
                <w:b/>
              </w:rPr>
              <w:t>í</w:t>
            </w:r>
            <w:r w:rsidRPr="00680ED1">
              <w:rPr>
                <w:rFonts w:ascii="Times New Roman Bold" w:hAnsi="Times New Roman Bold"/>
                <w:b/>
              </w:rPr>
              <w:t xml:space="preserve"> povinnosti</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2513583"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4F382B34" w14:textId="007E813D" w:rsidTr="009F7268">
        <w:trPr>
          <w:cantSplit/>
          <w:trHeight w:val="532"/>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AA1647"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3256D65"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1030BFCE"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755BE101" w14:textId="393B069D" w:rsidTr="009F7268">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8DE393E" w14:textId="77777777" w:rsidR="00C73490" w:rsidRPr="00680ED1"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8799860"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2CF1EA7A" w14:textId="5BD750AC" w:rsidTr="009F7268">
        <w:trPr>
          <w:cantSplit/>
          <w:trHeight w:val="68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58666F"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14:paraId="7D5EA462" w14:textId="7C2FAEA4" w:rsidR="00C73490"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19" w:author="Ponížilová Hana" w:date="2020-02-13T16:30:00Z"/>
                <w:b/>
                <w:szCs w:val="24"/>
              </w:rPr>
            </w:pPr>
            <w:r>
              <w:rPr>
                <w:b/>
                <w:szCs w:val="24"/>
              </w:rPr>
              <w:t>Návrhy témat:</w:t>
            </w:r>
          </w:p>
          <w:p w14:paraId="4C4BC13D" w14:textId="45A9BB94" w:rsidR="002E72EB" w:rsidRPr="007F1ED0" w:rsidRDefault="002E72EB" w:rsidP="002E72EB">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ins w:id="20" w:author="Ponížilová Hana" w:date="2020-02-13T16:30:00Z">
              <w:r w:rsidRPr="007F1ED0">
                <w:rPr>
                  <w:szCs w:val="24"/>
                </w:rPr>
                <w:t>Teoretická část:</w:t>
              </w:r>
            </w:ins>
          </w:p>
          <w:p w14:paraId="32D551BE" w14:textId="77777777" w:rsidR="00C73490" w:rsidRPr="00824F75"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824F75">
              <w:rPr>
                <w:szCs w:val="24"/>
              </w:rPr>
              <w:t>Yorgos Lanthimos: specifika režijního stylu.</w:t>
            </w:r>
          </w:p>
          <w:p w14:paraId="3CADAF87" w14:textId="77777777" w:rsidR="00C73490" w:rsidRPr="00824F75"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824F75">
              <w:rPr>
                <w:szCs w:val="24"/>
              </w:rPr>
              <w:t>Pojetí násilí v současném evropském filmu: Gaspar Noé vs. Michael Haneke (případové studie).</w:t>
            </w:r>
          </w:p>
          <w:p w14:paraId="6E33AF26" w14:textId="77777777" w:rsidR="00C73490" w:rsidRPr="00824F75"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824F75">
              <w:rPr>
                <w:szCs w:val="24"/>
              </w:rPr>
              <w:t>Obraz pedofila ve filmu: případové studie Štěstí (2008), Michael (2011), Danielův svět (2015)</w:t>
            </w:r>
          </w:p>
          <w:p w14:paraId="4FD32E3A" w14:textId="77777777" w:rsidR="00C73490" w:rsidRPr="00824F75"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824F75">
              <w:rPr>
                <w:szCs w:val="24"/>
              </w:rPr>
              <w:t>Film mimo kino (volitelný okruh)</w:t>
            </w:r>
          </w:p>
          <w:p w14:paraId="73A156C9" w14:textId="77777777" w:rsidR="00C73490" w:rsidRPr="00824F75"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824F75">
              <w:rPr>
                <w:szCs w:val="24"/>
              </w:rPr>
              <w:t>Tělo a film (volitelný okruh)</w:t>
            </w:r>
          </w:p>
          <w:p w14:paraId="3720D3B4" w14:textId="77777777" w:rsidR="002E72EB" w:rsidRPr="007F1ED0"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jc w:val="both"/>
              <w:rPr>
                <w:ins w:id="21" w:author="Ponížilová Hana" w:date="2020-02-13T16:31:00Z"/>
              </w:rPr>
            </w:pPr>
            <w:ins w:id="22" w:author="Ponížilová Hana" w:date="2020-02-13T16:31:00Z">
              <w:r w:rsidRPr="007F1ED0">
                <w:t>Praktická část:</w:t>
              </w:r>
            </w:ins>
          </w:p>
          <w:p w14:paraId="01668480"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23" w:author="Ponížilová Hana" w:date="2020-02-13T16:31:00Z"/>
              </w:rPr>
            </w:pPr>
            <w:ins w:id="24" w:author="Ponížilová Hana" w:date="2020-02-13T16:31:00Z">
              <w:r>
                <w:t xml:space="preserve">      Audiovizuální dílo nebo soubor audiovizuálních děl v minimální délce 20 minut, režie a scenáristika</w:t>
              </w:r>
            </w:ins>
          </w:p>
          <w:p w14:paraId="54F5C963"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25" w:author="Ponížilová Hana" w:date="2020-02-13T16:31:00Z"/>
              </w:rPr>
            </w:pPr>
          </w:p>
          <w:p w14:paraId="743BBF38" w14:textId="77777777" w:rsidR="002E72EB" w:rsidRPr="000C6237"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26" w:author="Ponížilová Hana" w:date="2020-02-13T16:31:00Z"/>
                <w:b/>
              </w:rPr>
            </w:pPr>
            <w:ins w:id="27" w:author="Ponížilová Hana" w:date="2020-02-13T16:31:00Z">
              <w:r w:rsidRPr="000C6237">
                <w:rPr>
                  <w:b/>
                </w:rPr>
                <w:t xml:space="preserve">   </w:t>
              </w:r>
              <w:r>
                <w:rPr>
                  <w:b/>
                </w:rPr>
                <w:t xml:space="preserve">  </w:t>
              </w:r>
              <w:r w:rsidRPr="000C6237">
                <w:rPr>
                  <w:b/>
                </w:rPr>
                <w:t>Obhájené práce:</w:t>
              </w:r>
            </w:ins>
          </w:p>
          <w:p w14:paraId="3323ADFF"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28" w:author="Ponížilová Hana" w:date="2020-02-13T16:31:00Z"/>
              </w:rPr>
            </w:pPr>
            <w:ins w:id="29" w:author="Ponížilová Hana" w:date="2020-02-13T16:31:00Z">
              <w:r>
                <w:t xml:space="preserve">     Teoretická část: Porušení žánrového stereotypu jako princip autorského filmu. </w:t>
              </w:r>
            </w:ins>
          </w:p>
          <w:p w14:paraId="7AD6E3C7"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57" w:right="57"/>
              <w:jc w:val="both"/>
              <w:rPr>
                <w:ins w:id="30" w:author="Ponížilová Hana" w:date="2020-02-13T16:31:00Z"/>
              </w:rPr>
            </w:pPr>
            <w:ins w:id="31" w:author="Ponížilová Hana" w:date="2020-02-13T16:31:00Z">
              <w:r>
                <w:t xml:space="preserve">     Praktická část: Audiovizuální dílo s pracovním názvem "Máj", délka minimálně 20 min., režie.</w:t>
              </w:r>
            </w:ins>
          </w:p>
          <w:p w14:paraId="20ED48D3"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32" w:author="Ponížilová Hana" w:date="2020-02-13T16:31:00Z"/>
              </w:rPr>
            </w:pPr>
            <w:ins w:id="33" w:author="Ponížilová Hana" w:date="2020-02-13T16:31:00Z">
              <w:r>
                <w:t xml:space="preserve">     Teoretická část: Odezvy surrealismu v podobě aktuálních filmových příběhů. </w:t>
              </w:r>
            </w:ins>
          </w:p>
          <w:p w14:paraId="4A0F801F"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57" w:right="57"/>
              <w:jc w:val="both"/>
              <w:rPr>
                <w:ins w:id="34" w:author="Ponížilová Hana" w:date="2020-02-13T16:31:00Z"/>
              </w:rPr>
            </w:pPr>
            <w:ins w:id="35" w:author="Ponížilová Hana" w:date="2020-02-13T16:31:00Z">
              <w:r>
                <w:t xml:space="preserve">     Praktická část: Hraný film "Možno zajtra", délka minimálně 20 minut, režie.</w:t>
              </w:r>
            </w:ins>
          </w:p>
          <w:p w14:paraId="4FB30B50"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36" w:author="Ponížilová Hana" w:date="2020-02-13T16:31:00Z"/>
              </w:rPr>
            </w:pPr>
            <w:ins w:id="37" w:author="Ponížilová Hana" w:date="2020-02-13T16:31:00Z">
              <w:r>
                <w:t xml:space="preserve">     Teoretická část: Filmem proti tabu. </w:t>
              </w:r>
            </w:ins>
          </w:p>
          <w:p w14:paraId="22C5E50A"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57" w:right="57"/>
              <w:jc w:val="both"/>
              <w:rPr>
                <w:ins w:id="38" w:author="Ponížilová Hana" w:date="2020-02-13T16:31:00Z"/>
              </w:rPr>
            </w:pPr>
            <w:ins w:id="39" w:author="Ponížilová Hana" w:date="2020-02-13T16:31:00Z">
              <w:r>
                <w:t xml:space="preserve">     Praktická část: Scénář pro celovečerní film: Děda, délka minimálně 75 minut.</w:t>
              </w:r>
            </w:ins>
          </w:p>
          <w:p w14:paraId="1CF07678"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40" w:author="Ponížilová Hana" w:date="2020-02-13T16:31:00Z"/>
              </w:rPr>
            </w:pPr>
            <w:ins w:id="41" w:author="Ponížilová Hana" w:date="2020-02-13T16:31:00Z">
              <w:r>
                <w:t xml:space="preserve">     Teoretická část: Záporný protagonista a role antagonisty v žánru thriller. </w:t>
              </w:r>
            </w:ins>
          </w:p>
          <w:p w14:paraId="4FFD9829"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57" w:right="57"/>
              <w:jc w:val="both"/>
              <w:rPr>
                <w:ins w:id="42" w:author="Ponížilová Hana" w:date="2020-02-13T16:31:00Z"/>
              </w:rPr>
            </w:pPr>
            <w:ins w:id="43" w:author="Ponížilová Hana" w:date="2020-02-13T16:31:00Z">
              <w:r>
                <w:t xml:space="preserve">     Praktická část: Audiovizuální dílo nebo tematický soubor audiovizuálních děl, délka minimálně 20 min., režie.</w:t>
              </w:r>
            </w:ins>
          </w:p>
          <w:p w14:paraId="4EC32A12" w14:textId="77777777" w:rsidR="002E72EB" w:rsidRDefault="002E72EB" w:rsidP="002E72E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ins w:id="44" w:author="Ponížilová Hana" w:date="2020-02-13T16:31:00Z"/>
              </w:rPr>
            </w:pPr>
            <w:ins w:id="45" w:author="Ponížilová Hana" w:date="2020-02-13T16:31:00Z">
              <w:r>
                <w:t xml:space="preserve">     Teoretická část: Filmový styl režiséra Steva McQueena. </w:t>
              </w:r>
            </w:ins>
          </w:p>
          <w:p w14:paraId="496A298D" w14:textId="5EAED3E5" w:rsidR="002E72EB" w:rsidRDefault="002E72EB" w:rsidP="002E72EB">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46" w:author="Ponížilová Hana" w:date="2020-02-13T16:31:00Z"/>
                <w:b/>
                <w:szCs w:val="24"/>
              </w:rPr>
            </w:pPr>
            <w:ins w:id="47" w:author="Ponížilová Hana" w:date="2020-02-13T16:31:00Z">
              <w:r>
                <w:t xml:space="preserve"> Praktická část: Audiovizuální dílo nebo tematický soubor audiovizuálních děl, délka minimálně 20 minut</w:t>
              </w:r>
            </w:ins>
          </w:p>
          <w:p w14:paraId="6F845109" w14:textId="20E62EF5" w:rsidR="00C73490"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48" w:author="Ponížilová Hana" w:date="2020-02-13T16:31:00Z"/>
                <w:b/>
                <w:szCs w:val="24"/>
              </w:rPr>
            </w:pPr>
            <w:del w:id="49" w:author="Ponížilová Hana" w:date="2020-02-13T16:31:00Z">
              <w:r w:rsidDel="002E72EB">
                <w:rPr>
                  <w:b/>
                  <w:szCs w:val="24"/>
                </w:rPr>
                <w:delText>Obhájené práce:</w:delText>
              </w:r>
            </w:del>
          </w:p>
          <w:p w14:paraId="4225C31A" w14:textId="39A4402D" w:rsidR="00C73490" w:rsidRPr="00EA3BC1"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50" w:author="Ponížilová Hana" w:date="2020-02-13T16:31:00Z"/>
                <w:szCs w:val="24"/>
              </w:rPr>
            </w:pPr>
            <w:del w:id="51" w:author="Ponížilová Hana" w:date="2020-02-13T16:31:00Z">
              <w:r w:rsidRPr="00EA3BC1" w:rsidDel="002E72EB">
                <w:rPr>
                  <w:szCs w:val="24"/>
                </w:rPr>
                <w:delText>Porušení žánrového stereotypu jako princip autorského filmu</w:delText>
              </w:r>
            </w:del>
          </w:p>
          <w:p w14:paraId="3DBA8799" w14:textId="6D3ED809" w:rsidR="00C73490" w:rsidRPr="00EA3BC1"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52" w:author="Ponížilová Hana" w:date="2020-02-13T16:31:00Z"/>
                <w:szCs w:val="24"/>
              </w:rPr>
            </w:pPr>
            <w:del w:id="53" w:author="Ponížilová Hana" w:date="2020-02-13T16:31:00Z">
              <w:r w:rsidRPr="00EA3BC1" w:rsidDel="002E72EB">
                <w:rPr>
                  <w:szCs w:val="24"/>
                </w:rPr>
                <w:delText>Filmem proti tabu</w:delText>
              </w:r>
            </w:del>
          </w:p>
          <w:p w14:paraId="37F0D98A" w14:textId="610AE6C7" w:rsidR="00C73490" w:rsidRPr="00EA3BC1"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54" w:author="Ponížilová Hana" w:date="2020-02-13T16:31:00Z"/>
                <w:szCs w:val="24"/>
              </w:rPr>
            </w:pPr>
            <w:del w:id="55" w:author="Ponížilová Hana" w:date="2020-02-13T16:31:00Z">
              <w:r w:rsidRPr="00EA3BC1" w:rsidDel="002E72EB">
                <w:rPr>
                  <w:szCs w:val="24"/>
                </w:rPr>
                <w:delText>Odozvy surrealizmu v podobe aktuálních filmových príbehov</w:delText>
              </w:r>
            </w:del>
          </w:p>
          <w:p w14:paraId="2DD65E9F" w14:textId="7A445421" w:rsidR="00C73490" w:rsidRPr="00EA3BC1"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56" w:author="Ponížilová Hana" w:date="2020-02-13T16:31:00Z"/>
                <w:szCs w:val="24"/>
              </w:rPr>
            </w:pPr>
            <w:del w:id="57" w:author="Ponížilová Hana" w:date="2020-02-13T16:31:00Z">
              <w:r w:rsidRPr="00EA3BC1" w:rsidDel="002E72EB">
                <w:rPr>
                  <w:szCs w:val="24"/>
                </w:rPr>
                <w:delText>Český dětský film po roce 1989</w:delText>
              </w:r>
            </w:del>
          </w:p>
          <w:p w14:paraId="13F8CB49" w14:textId="2A5C6F26" w:rsidR="00C73490" w:rsidRPr="00EA3BC1" w:rsidDel="002E72EB" w:rsidRDefault="00C73490"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58" w:author="Ponížilová Hana" w:date="2020-02-13T16:31:00Z"/>
                <w:szCs w:val="24"/>
              </w:rPr>
            </w:pPr>
            <w:del w:id="59" w:author="Ponížilová Hana" w:date="2020-02-13T16:31:00Z">
              <w:r w:rsidRPr="00EA3BC1" w:rsidDel="002E72EB">
                <w:rPr>
                  <w:szCs w:val="24"/>
                </w:rPr>
                <w:delText>Záporný protagonista a role antagonisty v žánru thriller</w:delText>
              </w:r>
            </w:del>
          </w:p>
          <w:p w14:paraId="6E3EC05B"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bl>
    <w:p w14:paraId="7A7211C4" w14:textId="3D54873C" w:rsidR="002E72EB" w:rsidRDefault="002E72EB">
      <w:pPr>
        <w:rPr>
          <w:ins w:id="60" w:author="Ponížilová Hana" w:date="2020-02-13T16:31:00Z"/>
        </w:rPr>
      </w:pPr>
    </w:p>
    <w:tbl>
      <w:tblPr>
        <w:tblW w:w="9781" w:type="dxa"/>
        <w:tblInd w:w="-5" w:type="dxa"/>
        <w:shd w:val="clear" w:color="auto" w:fill="FFFFFF"/>
        <w:tblLayout w:type="fixed"/>
        <w:tblLook w:val="0000" w:firstRow="0" w:lastRow="0" w:firstColumn="0" w:lastColumn="0" w:noHBand="0" w:noVBand="0"/>
      </w:tblPr>
      <w:tblGrid>
        <w:gridCol w:w="3828"/>
        <w:gridCol w:w="5953"/>
      </w:tblGrid>
      <w:tr w:rsidR="00C73490" w:rsidDel="002E72EB" w14:paraId="26861A22" w14:textId="68178214" w:rsidTr="009F7268">
        <w:trPr>
          <w:cantSplit/>
          <w:trHeight w:val="260"/>
          <w:del w:id="61" w:author="Ponížilová Hana" w:date="2020-02-13T16:32:00Z"/>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57BD26DB" w14:textId="614060CA" w:rsidR="00C73490" w:rsidRPr="00680ED1"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62" w:author="Ponížilová Hana" w:date="2020-02-13T16:32:00Z"/>
                <w:rFonts w:ascii="Times New Roman Bold" w:hAnsi="Times New Roman Bold"/>
                <w:b/>
              </w:rPr>
            </w:pPr>
            <w:del w:id="63" w:author="Ponížilová Hana" w:date="2020-02-13T16:32:00Z">
              <w:r w:rsidRPr="00680ED1" w:rsidDel="002E72EB">
                <w:rPr>
                  <w:rFonts w:ascii="Times New Roman Bold" w:hAnsi="Times New Roman Bold"/>
                  <w:b/>
                </w:rPr>
                <w:delText>N</w:delText>
              </w:r>
              <w:r w:rsidRPr="00680ED1" w:rsidDel="002E72EB">
                <w:rPr>
                  <w:rFonts w:ascii="Times New Roman Bold" w:hAnsi="Times New Roman Bold" w:hint="eastAsia"/>
                  <w:b/>
                </w:rPr>
                <w:delText>á</w:delText>
              </w:r>
              <w:r w:rsidRPr="00680ED1" w:rsidDel="002E72EB">
                <w:rPr>
                  <w:rFonts w:ascii="Times New Roman Bold" w:hAnsi="Times New Roman Bold"/>
                  <w:b/>
                </w:rPr>
                <w:delText>vrh t</w:delText>
              </w:r>
              <w:r w:rsidRPr="00680ED1" w:rsidDel="002E72EB">
                <w:rPr>
                  <w:rFonts w:ascii="Times New Roman Bold" w:hAnsi="Times New Roman Bold" w:hint="eastAsia"/>
                  <w:b/>
                </w:rPr>
                <w:delText>é</w:delText>
              </w:r>
              <w:r w:rsidRPr="00680ED1" w:rsidDel="002E72EB">
                <w:rPr>
                  <w:rFonts w:ascii="Times New Roman Bold" w:hAnsi="Times New Roman Bold"/>
                  <w:b/>
                </w:rPr>
                <w:delText>mat rigor</w:delText>
              </w:r>
              <w:r w:rsidRPr="00680ED1" w:rsidDel="002E72EB">
                <w:rPr>
                  <w:rFonts w:ascii="Times New Roman Bold" w:hAnsi="Times New Roman Bold" w:hint="eastAsia"/>
                  <w:b/>
                </w:rPr>
                <w:delText>ó</w:delText>
              </w:r>
              <w:r w:rsidRPr="00680ED1" w:rsidDel="002E72EB">
                <w:rPr>
                  <w:rFonts w:ascii="Times New Roman Bold" w:hAnsi="Times New Roman Bold"/>
                  <w:b/>
                </w:rPr>
                <w:delText>zn</w:delText>
              </w:r>
              <w:r w:rsidRPr="00680ED1" w:rsidDel="002E72EB">
                <w:rPr>
                  <w:rFonts w:ascii="Times New Roman Bold" w:hAnsi="Times New Roman Bold" w:hint="eastAsia"/>
                  <w:b/>
                </w:rPr>
                <w:delText>í</w:delText>
              </w:r>
              <w:r w:rsidRPr="00680ED1" w:rsidDel="002E72EB">
                <w:rPr>
                  <w:rFonts w:ascii="Times New Roman Bold" w:hAnsi="Times New Roman Bold"/>
                  <w:b/>
                </w:rPr>
                <w:delText>ch prac</w:delText>
              </w:r>
              <w:r w:rsidRPr="00680ED1" w:rsidDel="002E72EB">
                <w:rPr>
                  <w:rFonts w:ascii="Times New Roman Bold" w:hAnsi="Times New Roman Bold" w:hint="eastAsia"/>
                  <w:b/>
                </w:rPr>
                <w:delText>í</w:delText>
              </w:r>
              <w:r w:rsidRPr="00680ED1" w:rsidDel="002E72EB">
                <w:rPr>
                  <w:rFonts w:ascii="Times New Roman Bold" w:hAnsi="Times New Roman Bold"/>
                  <w:b/>
                </w:rPr>
                <w:delText xml:space="preserve"> a</w:delText>
              </w:r>
              <w:r w:rsidRPr="00680ED1" w:rsidDel="002E72EB">
                <w:rPr>
                  <w:rFonts w:ascii="Times New Roman Bold" w:hAnsi="Times New Roman Bold" w:hint="eastAsia"/>
                  <w:b/>
                </w:rPr>
                <w:delText> </w:delText>
              </w:r>
              <w:r w:rsidRPr="00680ED1" w:rsidDel="002E72EB">
                <w:rPr>
                  <w:rFonts w:ascii="Times New Roman Bold" w:hAnsi="Times New Roman Bold"/>
                  <w:b/>
                </w:rPr>
                <w:delText>t</w:delText>
              </w:r>
              <w:r w:rsidRPr="00680ED1" w:rsidDel="002E72EB">
                <w:rPr>
                  <w:rFonts w:ascii="Times New Roman Bold" w:hAnsi="Times New Roman Bold" w:hint="eastAsia"/>
                  <w:b/>
                </w:rPr>
                <w:delText>é</w:delText>
              </w:r>
              <w:r w:rsidRPr="00680ED1" w:rsidDel="002E72EB">
                <w:rPr>
                  <w:rFonts w:ascii="Times New Roman Bold" w:hAnsi="Times New Roman Bold"/>
                  <w:b/>
                </w:rPr>
                <w:delText>mata obh</w:delText>
              </w:r>
              <w:r w:rsidRPr="00680ED1" w:rsidDel="002E72EB">
                <w:rPr>
                  <w:rFonts w:ascii="Times New Roman Bold" w:hAnsi="Times New Roman Bold" w:hint="eastAsia"/>
                  <w:b/>
                </w:rPr>
                <w:delText>á</w:delText>
              </w:r>
              <w:r w:rsidRPr="00680ED1" w:rsidDel="002E72EB">
                <w:rPr>
                  <w:rFonts w:ascii="Times New Roman Bold" w:hAnsi="Times New Roman Bold"/>
                  <w:b/>
                </w:rPr>
                <w:delText>jen</w:delText>
              </w:r>
              <w:r w:rsidRPr="00680ED1" w:rsidDel="002E72EB">
                <w:rPr>
                  <w:rFonts w:ascii="Times New Roman Bold" w:hAnsi="Times New Roman Bold" w:hint="eastAsia"/>
                  <w:b/>
                </w:rPr>
                <w:delText>ý</w:delText>
              </w:r>
              <w:r w:rsidRPr="00680ED1" w:rsidDel="002E72EB">
                <w:rPr>
                  <w:rFonts w:ascii="Times New Roman Bold" w:hAnsi="Times New Roman Bold"/>
                  <w:b/>
                </w:rPr>
                <w:delText>ch prac</w:delText>
              </w:r>
              <w:r w:rsidRPr="00680ED1" w:rsidDel="002E72EB">
                <w:rPr>
                  <w:rFonts w:ascii="Times New Roman Bold" w:hAnsi="Times New Roman Bold" w:hint="eastAsia"/>
                  <w:b/>
                </w:rPr>
                <w:delText>í</w:delText>
              </w:r>
            </w:del>
          </w:p>
        </w:tc>
        <w:tc>
          <w:tcPr>
            <w:tcW w:w="5953"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903C9A6" w14:textId="7DCE22BC"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64" w:author="Ponížilová Hana" w:date="2020-02-13T16:32:00Z"/>
              </w:rPr>
            </w:pPr>
          </w:p>
        </w:tc>
      </w:tr>
      <w:tr w:rsidR="00C73490" w:rsidRPr="00A15E5E" w:rsidDel="002E72EB" w14:paraId="2EE4F146" w14:textId="30ECEDE8" w:rsidTr="009F7268">
        <w:trPr>
          <w:cantSplit/>
          <w:trHeight w:val="548"/>
          <w:del w:id="65" w:author="Ponížilová Hana" w:date="2020-02-13T16:32:00Z"/>
        </w:trPr>
        <w:tc>
          <w:tcPr>
            <w:tcW w:w="9781"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0E17A" w14:textId="7403F2B2"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66" w:author="Ponížilová Hana" w:date="2020-02-13T16:32:00Z"/>
              </w:rPr>
            </w:pPr>
          </w:p>
          <w:p w14:paraId="242702C1" w14:textId="56829631"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67" w:author="Ponížilová Hana" w:date="2020-02-13T16:32:00Z"/>
              </w:rPr>
            </w:pPr>
            <w:del w:id="68" w:author="Ponížilová Hana" w:date="2020-02-13T16:32:00Z">
              <w:r w:rsidDel="002E72EB">
                <w:delText xml:space="preserve"> NE</w:delText>
              </w:r>
            </w:del>
          </w:p>
          <w:p w14:paraId="60CA904B" w14:textId="6AC8B5A2"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69" w:author="Ponížilová Hana" w:date="2020-02-13T16:32:00Z"/>
              </w:rPr>
            </w:pPr>
          </w:p>
        </w:tc>
      </w:tr>
      <w:tr w:rsidR="00C73490" w:rsidDel="002E72EB" w14:paraId="23F904D6" w14:textId="761EE1A1" w:rsidTr="009F7268">
        <w:trPr>
          <w:cantSplit/>
          <w:trHeight w:val="257"/>
          <w:del w:id="70" w:author="Ponížilová Hana" w:date="2020-02-13T16:32:00Z"/>
        </w:trPr>
        <w:tc>
          <w:tcPr>
            <w:tcW w:w="382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008E937" w14:textId="1B94FA6E" w:rsidR="00C73490" w:rsidRPr="00680ED1"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71" w:author="Ponížilová Hana" w:date="2020-02-13T16:32:00Z"/>
                <w:rFonts w:ascii="Times New Roman Bold" w:hAnsi="Times New Roman Bold"/>
                <w:b/>
              </w:rPr>
            </w:pPr>
            <w:del w:id="72" w:author="Ponížilová Hana" w:date="2020-02-13T16:32:00Z">
              <w:r w:rsidDel="002E72EB">
                <w:rPr>
                  <w:rFonts w:ascii="Times New Roman Bold" w:hAnsi="Times New Roman Bold"/>
                </w:rPr>
                <w:delText xml:space="preserve"> </w:delText>
              </w:r>
              <w:r w:rsidRPr="00680ED1" w:rsidDel="002E72EB">
                <w:rPr>
                  <w:rFonts w:ascii="Times New Roman Bold" w:hAnsi="Times New Roman Bold"/>
                  <w:b/>
                </w:rPr>
                <w:delText>Sou</w:delText>
              </w:r>
              <w:r w:rsidRPr="00680ED1" w:rsidDel="002E72EB">
                <w:rPr>
                  <w:rFonts w:ascii="Times New Roman Bold" w:hAnsi="Times New Roman Bold" w:hint="eastAsia"/>
                  <w:b/>
                </w:rPr>
                <w:delText>čá</w:delText>
              </w:r>
              <w:r w:rsidRPr="00680ED1" w:rsidDel="002E72EB">
                <w:rPr>
                  <w:rFonts w:ascii="Times New Roman Bold" w:hAnsi="Times New Roman Bold"/>
                  <w:b/>
                </w:rPr>
                <w:delText>sti SRZ a jejich obsah</w:delText>
              </w:r>
            </w:del>
          </w:p>
        </w:tc>
        <w:tc>
          <w:tcPr>
            <w:tcW w:w="5953"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4FF615A" w14:textId="3D580E06"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73" w:author="Ponížilová Hana" w:date="2020-02-13T16:32:00Z"/>
              </w:rPr>
            </w:pPr>
          </w:p>
        </w:tc>
      </w:tr>
      <w:tr w:rsidR="00C73490" w:rsidRPr="00A15E5E" w:rsidDel="002E72EB" w14:paraId="555BED2D" w14:textId="2465DBDE" w:rsidTr="009F7268">
        <w:trPr>
          <w:cantSplit/>
          <w:trHeight w:val="476"/>
          <w:del w:id="74" w:author="Ponížilová Hana" w:date="2020-02-13T16:32:00Z"/>
        </w:trPr>
        <w:tc>
          <w:tcPr>
            <w:tcW w:w="9781"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3FC18F" w14:textId="19C2DB72"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75" w:author="Ponížilová Hana" w:date="2020-02-13T16:32:00Z"/>
              </w:rPr>
            </w:pPr>
          </w:p>
          <w:p w14:paraId="5EF1446B" w14:textId="636964ED"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76" w:author="Ponížilová Hana" w:date="2020-02-13T16:32:00Z"/>
              </w:rPr>
            </w:pPr>
            <w:del w:id="77" w:author="Ponížilová Hana" w:date="2020-02-13T16:32:00Z">
              <w:r w:rsidDel="002E72EB">
                <w:delText xml:space="preserve"> NE</w:delText>
              </w:r>
            </w:del>
          </w:p>
          <w:p w14:paraId="2EBFACAC" w14:textId="5D51C0FF" w:rsidR="00C73490" w:rsidDel="002E72EB"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78" w:author="Ponížilová Hana" w:date="2020-02-13T16:32:00Z"/>
              </w:rPr>
            </w:pPr>
          </w:p>
        </w:tc>
      </w:tr>
    </w:tbl>
    <w:p w14:paraId="132CCA7B" w14:textId="6427042C" w:rsidR="003619B0" w:rsidDel="002E72EB" w:rsidRDefault="003619B0">
      <w:pPr>
        <w:rPr>
          <w:del w:id="79" w:author="Ponížilová Hana" w:date="2020-02-13T16:32:00Z"/>
        </w:rPr>
      </w:pPr>
    </w:p>
    <w:p w14:paraId="6AC5D8F1" w14:textId="77777777" w:rsidR="008E139B" w:rsidRDefault="008E139B">
      <w:del w:id="80" w:author="Ponížilová Hana" w:date="2020-02-13T16:32:00Z">
        <w:r w:rsidDel="002E72EB">
          <w:br w:type="page"/>
        </w:r>
      </w:del>
    </w:p>
    <w:tbl>
      <w:tblPr>
        <w:tblW w:w="9781" w:type="dxa"/>
        <w:tblInd w:w="-5" w:type="dxa"/>
        <w:shd w:val="clear" w:color="auto" w:fill="FFFFFF"/>
        <w:tblLayout w:type="fixed"/>
        <w:tblLook w:val="0000" w:firstRow="0" w:lastRow="0" w:firstColumn="0" w:lastColumn="0" w:noHBand="0" w:noVBand="0"/>
      </w:tblPr>
      <w:tblGrid>
        <w:gridCol w:w="2977"/>
        <w:gridCol w:w="851"/>
        <w:gridCol w:w="708"/>
        <w:gridCol w:w="567"/>
        <w:gridCol w:w="2694"/>
        <w:gridCol w:w="661"/>
        <w:gridCol w:w="661"/>
        <w:gridCol w:w="662"/>
      </w:tblGrid>
      <w:tr w:rsidR="00C73490" w14:paraId="682B5C8A" w14:textId="2C738CD1" w:rsidTr="009F7268">
        <w:trPr>
          <w:cantSplit/>
          <w:trHeight w:val="42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67EDF388" w14:textId="3FDF0B6B" w:rsidR="00C73490" w:rsidRPr="00FD4DDC"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C73490" w:rsidRPr="00E017DC" w14:paraId="5D1C16F7" w14:textId="2EA49ECB" w:rsidTr="009F7268">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28A1743" w14:textId="77777777" w:rsidR="00C73490"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63A1AC" w14:textId="77777777" w:rsidR="00C73490" w:rsidRPr="00FD4DDC"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Pr>
                <w:rFonts w:ascii="Times New Roman Bold" w:hAnsi="Times New Roman Bold"/>
                <w:sz w:val="22"/>
              </w:rPr>
              <w:t xml:space="preserve"> </w:t>
            </w:r>
            <w:r w:rsidRPr="00FD4DDC">
              <w:rPr>
                <w:b/>
                <w:sz w:val="22"/>
                <w:szCs w:val="22"/>
              </w:rPr>
              <w:t>Teorie a praxe audiovizuální tvorby</w:t>
            </w:r>
          </w:p>
          <w:p w14:paraId="7C6CAB48" w14:textId="4B3E1E4C" w:rsidR="00C73490"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Kamera</w:t>
            </w:r>
          </w:p>
        </w:tc>
      </w:tr>
      <w:tr w:rsidR="00C73490" w:rsidRPr="00E017DC" w14:paraId="26A0C776" w14:textId="6FF3EBAE"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BA55C3B" w14:textId="491CE893" w:rsidR="00C73490" w:rsidRPr="00863E87"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C73490" w:rsidRPr="00E017DC" w14:paraId="78E22E9C" w14:textId="11D0448A"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DE21468" w14:textId="6E6654D1" w:rsidR="00C73490"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C73490" w:rsidRPr="00E017DC" w14:paraId="152E8CB8" w14:textId="6535D569"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D491242" w14:textId="29DBA60D" w:rsidR="00C73490" w:rsidRDefault="00C73490" w:rsidP="007272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14:paraId="547ED050" w14:textId="574E4425"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5D924F1"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66B10EF"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475836E"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3FEE4D"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EA5C38E"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4C18A5" w14:textId="0F928024"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5A47BC" w14:textId="04F0588F"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709914EF" w14:textId="13822B7D"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BD2E9A" w:rsidRPr="000235C5" w14:paraId="786EF3A8" w14:textId="3BC4F85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B8C29D" w14:textId="77777777"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200A5ED0" w14:textId="7945E2B1"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Kamera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E40B8F" w14:textId="56954F4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C370D" w14:textId="65F0C4F3" w:rsidR="00BD2E9A" w:rsidRPr="006A150B"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F8E036" w14:textId="4E4E54F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BE6670" w14:textId="0065A76E"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CA2F7" w14:textId="7777777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B4B41F" w14:textId="77777777" w:rsidR="00BD2E9A" w:rsidRPr="000235C5"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E7790C0" w14:textId="6CEFE850" w:rsidR="00BD2E9A" w:rsidRDefault="004A7CE8"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7287F15C" w14:textId="1BF8CE4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867189" w14:textId="5FB72285"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BE7833" w14:textId="551BBDA3"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1617CB" w14:textId="1B1E29A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9B835E" w14:textId="15C9228B"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390F4B" w14:textId="4AFB6E5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0C5F74"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B6A940"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30D1F14" w14:textId="20A9107F"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66A75FCF" w14:textId="196E141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4352F3" w14:textId="6741E132" w:rsidR="00F52BFC" w:rsidRPr="00C73490"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D2304A" w14:textId="50FB34A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932B98" w14:textId="0207C18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FC6693" w14:textId="2B718E4F"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F7CEB8" w14:textId="5EED6408"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C26752"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02A602"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F057752" w14:textId="39A1789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3380C687" w14:textId="7FBF4AC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13742C" w14:textId="54FB258A"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5C8C03" w14:textId="15A79568"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740243" w14:textId="30001C8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7C6DE" w14:textId="60E25170"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CA0F5D" w14:textId="6C4ED08A"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BC3463"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26607"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8A45A6E" w14:textId="68AC282E"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7EBA0CB0" w14:textId="042E195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46BEFE" w14:textId="77777777"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6E4CF46B" w14:textId="699A2A6E"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Kamera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49A2BC" w14:textId="7639AA2E"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F4D57F" w14:textId="5D92C3FC"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AF42C1" w14:textId="533A7AE1"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A0A2E2" w14:textId="3F3F11A1" w:rsidR="00BD2E9A" w:rsidRPr="006D15E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95777E" w14:textId="47D7F303"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5E9E0" w14:textId="42928A90"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78EB6E1" w14:textId="424056D3" w:rsidR="00BD2E9A" w:rsidRDefault="004A7CE8"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DBD9B24" w14:textId="390AD03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C2E458" w14:textId="5370644F"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BEE35B" w14:textId="05EB87D4"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24D64C" w14:textId="0FA463AD"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3E2350" w14:textId="35F83F62"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DD8EA6" w14:textId="452A5B7B"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6674C" w14:textId="445DFA15"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A5A528" w14:textId="7777777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EE3DA20" w14:textId="7777777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415F72A3" w14:textId="3633E44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8C1539" w14:textId="7260F5F9"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16F5E3" w14:textId="44B6EFF1"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E3D88F" w14:textId="4312EE89"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7D0A5" w14:textId="22C4103F"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0C3CF5" w14:textId="5D454C18"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8B55E0"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6A482C" w14:textId="7777777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FC94BEF" w14:textId="7777777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199A54FF" w14:textId="68730F5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5C5BB" w14:textId="3BF2CF45"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FF7246" w14:textId="11BE65DC"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CFAB05" w14:textId="094DDCC6"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E08C25" w14:textId="344202C3"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6D6387" w14:textId="2F85C281" w:rsidR="00BD2E9A" w:rsidRPr="00D46036"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8FF4CD"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AF569C"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120CF88" w14:textId="7931BA33" w:rsidR="00BD2E9A" w:rsidRDefault="00F52BFC"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07DB12F1" w14:textId="02C65419"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0BB8890" w14:textId="759D6C98" w:rsidR="00BD2E9A" w:rsidRPr="00F1483C"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572D28E" w14:textId="1CF55D4A"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046E0C"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1FEA1BF" w14:textId="669F4D9A"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08FD8A2"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97673D4"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046669A"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D9505B2"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C73490" w14:paraId="0F9C72E9" w14:textId="29084380"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D125B12" w14:textId="309F9655"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06F913BB" w14:textId="043C85A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F0FD54"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33718E" w14:textId="0527C68E"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98401B"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E03EBF"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D417A7" w14:textId="69877CA5"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9C3BA9"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A97BA4"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0E00F6B"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0972A90" w14:textId="4EBC34B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76AC8D"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C658DE" w14:textId="2620105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4C069A"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62680"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1FCD32" w14:textId="77777777"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0FE90E"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6C9B8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54031B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37E9238" w14:textId="2ABF36E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48A9B5"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A364F6" w14:textId="4453BBF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6513E6"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B932ED"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E375CF" w14:textId="15096AB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2B3328"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65EC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4A93EF1"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6890A94D" w14:textId="6BE057EC"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3AC057"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899F7AA" w14:textId="73F17A28"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C73490" w14:paraId="1474874A" w14:textId="65BF0335"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BEAE8E9" w14:textId="5E6B4D94"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7E3E79F5" w14:textId="2DF618A0"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76E9D0"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F4B8CA" w14:textId="6A600A05"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61EA42"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64CDC2"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362E8B" w14:textId="7BFE3B9A"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464A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B5886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51B6DD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14FE536" w14:textId="1851C865"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D9A22B"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2F1054" w14:textId="4EA335A2"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925602" w14:textId="41141BB3"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FA6F5B" w14:textId="6F652183"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8ECDB9" w14:textId="4D752743"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771FFB"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1297A2"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48184C4"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1AD4713B" w14:textId="47CEFDE9"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180708"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6AEFC203" w14:textId="28D25F7A"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C73490" w:rsidRPr="00021B37" w14:paraId="5CB58BEF" w14:textId="0AF2DC49"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1F9A547" w14:textId="49EB0DD4"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C73490" w:rsidRPr="00021B37" w14:paraId="3F4CCCFF" w14:textId="01465696"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274580B" w14:textId="63D926D6"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rsidRPr="00021B37" w14:paraId="444DFDCC" w14:textId="44623D2B"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0611B65"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2864B37B"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3A463B98"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Pr>
          <w:p w14:paraId="33690A24"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Pr>
          <w:p w14:paraId="5FB6CB56"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Pr>
          <w:p w14:paraId="02A38E4B" w14:textId="67FBF875" w:rsidR="00C73490" w:rsidRDefault="00C73490" w:rsidP="00C7349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Pr>
          <w:p w14:paraId="579683E0" w14:textId="2E072C54"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0D1B50FD"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07D16F2E" w14:textId="0C7C06BE"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BD2E9A" w14:paraId="39F68683" w14:textId="08A2E6B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85F383"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132B26">
              <w:t xml:space="preserve">Audiovizuální praktika </w:t>
            </w:r>
          </w:p>
          <w:p w14:paraId="7F0E4848" w14:textId="6675FD5E" w:rsidR="00BD2E9A" w:rsidRPr="00132B2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Kamera</w:t>
            </w:r>
            <w:r w:rsidRPr="006913A4">
              <w:t xml:space="preserve"> </w:t>
            </w:r>
            <w:r>
              <w:t>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F7F5CE" w14:textId="16762C4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9DBF39" w14:textId="30917C05" w:rsidR="00BD2E9A" w:rsidRPr="006A150B" w:rsidRDefault="002C4245"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BDA9F3" w14:textId="5287A5CA"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2DAA9F" w14:textId="64BAA149"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MartinŠtěpánek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F73E73" w14:textId="7777777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238D74" w14:textId="77777777" w:rsidR="00BD2E9A" w:rsidRPr="000235C5"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C78E9DE" w14:textId="61B45118"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2C22CC86" w14:textId="75B0D41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33498"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557F5D" w14:textId="4658211A"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03EBF3" w14:textId="2C956DF8"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7FA8F6" w14:textId="0E31D328"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4F08E6" w14:textId="1881558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154B13"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E0AD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BC68773" w14:textId="12F9D16E"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0BDA8D50" w14:textId="2A4706B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0CF22B" w14:textId="77777777" w:rsidR="00F52BFC" w:rsidRPr="00C73490"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B32C04" w14:textId="58F338B9"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C91D6" w14:textId="3A81C78C"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63864C" w14:textId="325E42DC"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23FD5B" w14:textId="7CCF1D76"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BB6D8B"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662D0A"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1D88BD2" w14:textId="3482789B"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4EF62607" w14:textId="6B78B0C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6BDDC6"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27D91B" w14:textId="2ED2F2B0"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C0DB64" w14:textId="7006244A"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D6B76" w14:textId="5EBDA6E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D97974" w14:textId="0B6CD0C7"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51E7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EDECC"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021E889" w14:textId="7AD15C60"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61ACA811" w14:textId="7FE2831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4021D0"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541DC64A" w14:textId="48DBC5CD"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Kamera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4CE65E" w14:textId="3D9D5FD1"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2E63B0" w14:textId="34DC5AC4"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B331FB" w14:textId="0F70234A"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9111E5" w14:textId="4EBB21BB" w:rsidR="00BD2E9A" w:rsidRPr="006D15E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68625F" w14:textId="0ADA934D"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92AABB" w14:textId="7E51B468"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FCC19D2" w14:textId="4E7F669D"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A6CF8F7" w14:textId="4407488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B86FBD"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A37E27" w14:textId="514647A1"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2B6580" w14:textId="78A5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E1B658" w14:textId="32A35BD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1D1574" w14:textId="0D0EE38D"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CCC18F" w14:textId="2F3A005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2A4A30" w14:textId="015B8640"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677636C" w14:textId="291CF842"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0603715" w14:textId="0D2E1F6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6E22F4" w14:textId="3D9C2896"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FCBAD" w14:textId="20C1333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7567F1" w14:textId="0690C04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81" w:author="Ponížilová Hana" w:date="2020-02-13T16:33:00Z">
              <w:r w:rsidR="002E72EB">
                <w:t>zk</w:t>
              </w:r>
            </w:ins>
            <w:del w:id="82" w:author="Ponížilová Hana" w:date="2020-02-13T16:33:00Z">
              <w:r w:rsidDel="002E72EB">
                <w:delText>klz</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2155F3" w14:textId="418380B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EB3D78" w14:textId="568BE1E8"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1F78B"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A245E5"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D773484"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7A2BA5FE" w14:textId="2126891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97FA4B"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69CB90" w14:textId="1D5B1F9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B3359E" w14:textId="77380FCD"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1CDFB1" w14:textId="260A6630"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E555A" w14:textId="0F3C5E49"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Monika Hasan, BA (Hons)</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DD458C"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C1DC41"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E6608BA" w14:textId="20392248" w:rsidR="00BD2E9A" w:rsidRDefault="00F52BFC"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6303C4A4" w14:textId="0B69AB74"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78BEF31" w14:textId="77777777" w:rsidR="00BD2E9A" w:rsidRDefault="00BD2E9A" w:rsidP="001F38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E64169F" w14:textId="49E58D71" w:rsidR="00BD2E9A" w:rsidRPr="00027E42"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0C4BA49"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62B6B45" w14:textId="6A74BFEB" w:rsidR="00BD2E9A" w:rsidRPr="00027E42"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ABF0D83"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E760D17"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1E11587"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FE3397C"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4AD3B1C8" w14:textId="7B213AA9" w:rsidTr="00C73490">
        <w:trPr>
          <w:cantSplit/>
          <w:trHeight w:val="242"/>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4D465E6" w14:textId="217134DE"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r>
      <w:tr w:rsidR="00BD2E9A" w14:paraId="3F6F1050" w14:textId="2355EFD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5810F6" w14:textId="77777777" w:rsidR="00BD2E9A" w:rsidRPr="00C73490"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8F75E5" w14:textId="194729D6" w:rsidR="00BD2E9A" w:rsidRPr="0013183D"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AACBCC" w14:textId="77777777" w:rsidR="00BD2E9A" w:rsidRPr="0013183D"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5949D2" w14:textId="77777777" w:rsidR="00BD2E9A" w:rsidRPr="0013183D"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71C8BF" w14:textId="2C471497" w:rsidR="00BD2E9A" w:rsidRPr="00D46036"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EF77E" w14:textId="77777777" w:rsidR="00BD2E9A" w:rsidRPr="0013183D"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D967C7"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2DDCE70"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E395148" w14:textId="02456A4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D1B0CB" w14:textId="77777777" w:rsidR="00BD2E9A" w:rsidRPr="00C73490"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782C84" w14:textId="1ABAA100"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50BCD0"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850E0"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F38EFF" w14:textId="77777777" w:rsidR="00BD2E9A" w:rsidRPr="00D46036"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19C82" w14:textId="77777777" w:rsidR="00BD2E9A" w:rsidRPr="0013183D"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9E1932"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C0B7D4A"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23608DC" w14:textId="1FD242A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F000E3" w14:textId="77777777" w:rsidR="00BD2E9A" w:rsidRPr="00C73490"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C73490">
              <w:t>Workshopy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5ED41D" w14:textId="34F012CA"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C3999" w14:textId="77777777" w:rsidR="00BD2E9A" w:rsidRPr="00976C6F"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3A6CFC" w14:textId="77777777" w:rsidR="00BD2E9A" w:rsidRPr="00976C6F"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73E78C" w14:textId="341C1450"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86C432" w14:textId="77777777" w:rsidR="00BD2E9A" w:rsidRPr="009A784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217FF0"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0539EB6"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3284901B" w14:textId="02FCA61B" w:rsidTr="00C73490">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7D06FF" w14:textId="77777777" w:rsidR="00C73490" w:rsidRPr="009D021E" w:rsidRDefault="00C73490"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317D0232" w14:textId="7F8250FB" w:rsidR="00C73490" w:rsidRPr="009D021E" w:rsidRDefault="00C73490"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C73490" w14:paraId="6B586B37" w14:textId="23CA0E56" w:rsidTr="00C73490">
        <w:trPr>
          <w:cantSplit/>
          <w:trHeight w:val="338"/>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994BF61" w14:textId="4C883C73" w:rsidR="00C73490" w:rsidRDefault="00C73490"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4A8F9757" w14:textId="7A7EA04F"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160BA6"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C9C414" w14:textId="323E6EC0"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743F3C" w14:textId="44002100"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A9FF6" w14:textId="73C0F98C"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C77EEE" w14:textId="47A8C796"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5D2CED"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917057"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6D9001E"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2D47A43" w14:textId="2DE65DD6"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DC75D" w14:textId="77777777" w:rsidR="00BD2E9A" w:rsidRPr="007165A5"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C5FDB3" w14:textId="3B544DD7" w:rsidR="00BD2E9A" w:rsidRPr="007165A5"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27761" w14:textId="77777777" w:rsidR="00BD2E9A" w:rsidRPr="007165A5"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CA62F4" w14:textId="77777777" w:rsidR="00BD2E9A" w:rsidRPr="007165A5"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30EFC" w14:textId="3A662601" w:rsidR="00BD2E9A" w:rsidRPr="007165A5"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2B7BB"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F6724"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9AA9389"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482DE43B" w14:textId="1FEAE2D6"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9E1936" w14:textId="77777777" w:rsidR="00C73490" w:rsidRDefault="00C73490"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110CED28" w14:textId="0239ED36" w:rsidR="00C73490" w:rsidRDefault="00C73490"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C73490" w14:paraId="53B19F11" w14:textId="37F2E0F6" w:rsidTr="00C73490">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BAD1781" w14:textId="0ED78498"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C73490" w14:paraId="33600797" w14:textId="3A6B9D69" w:rsidTr="00C73490">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D828E33" w14:textId="692EF05B"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C73490" w14:paraId="2F21D610" w14:textId="24961831" w:rsidTr="00C73490">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D2AC53A" w14:textId="0EAEDAC1"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14:paraId="0B6BE447" w14:textId="5CDD091A"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01DED51"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7261D88"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C47D3D4"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A965BA9"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5472EC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6D932BF" w14:textId="2E136AB5"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57CAFAA" w14:textId="7CE64D01"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26B30BC7" w14:textId="2A251899"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BD2E9A" w14:paraId="666ECEA7" w14:textId="3DD7A94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7210DF"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45213143" w14:textId="615E0852"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Kamera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6BBD65" w14:textId="1F58A8E3"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4D8E4E" w14:textId="5CBBD03E" w:rsidR="00BD2E9A" w:rsidRPr="006A150B" w:rsidRDefault="002C4245"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590C2C" w14:textId="689596DB"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34B28C" w14:textId="19F9C3A1"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B2986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8D5E7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15852C42" w14:textId="32C4F8B6"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48081ED" w14:textId="30FFAD4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FAD66D"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00F3CF" w14:textId="3F4F262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96085F" w14:textId="0FB62B51"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CBD285" w14:textId="0ADCDACF"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05B97F" w14:textId="1E71A9E7"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MgA.Lubomír Konečný</w:t>
            </w:r>
            <w:r w:rsidR="00AE5823">
              <w:t xml:space="preserve"> 50%</w:t>
            </w:r>
            <w:r>
              <w:t xml:space="preserve">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AA3CB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E9056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BA84E32" w14:textId="12B66E17"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7CE848F" w14:textId="62CCAB3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054E92"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3F90D" w14:textId="20439291"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96428A" w14:textId="6D7F2705"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36CC5" w14:textId="0ECDC595"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F083BB" w14:textId="4DB420A5"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AE5823">
              <w:t xml:space="preserve"> </w:t>
            </w:r>
            <w:proofErr w:type="gramStart"/>
            <w:r w:rsidR="00AE5823">
              <w:t>10%</w:t>
            </w:r>
            <w:proofErr w:type="gramEnd"/>
            <w:r>
              <w:t xml:space="preserve">, kolektiv pedagogů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FA5F5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7A415"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0D1D2D2" w14:textId="16522E4B"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2FE42120" w14:textId="6C919AB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C02E01"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Teorie a technologie oboru Kamera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B19DDA" w14:textId="6FA4C98A"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018497" w14:textId="7CB56968"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8913D" w14:textId="642B35E8"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F898B8" w14:textId="5B86F4F0"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07903B"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34E28D"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8E8D21E" w14:textId="7F15AE0F"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133E08F1" w14:textId="06D1A3F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D7A3A9"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AE7ED6" w14:textId="712D7F7E"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44958F" w14:textId="3D761769"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2A632B" w14:textId="4AADF901"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B48C2" w14:textId="635157E6" w:rsidR="00BD2E9A" w:rsidRDefault="002E72EB"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83" w:author="Ponížilová Hana" w:date="2020-02-13T16:33:00Z">
              <w:r>
                <w:t xml:space="preserve">doc. MgA. Libor Nemeškal, Ph.D. </w:t>
              </w:r>
              <w:proofErr w:type="gramStart"/>
              <w:r>
                <w:t>10%</w:t>
              </w:r>
              <w:proofErr w:type="gramEnd"/>
              <w:r>
                <w:t>, kolektiv pedagogů</w:t>
              </w:r>
            </w:ins>
            <w:del w:id="84" w:author="Ponížilová Hana" w:date="2020-02-13T16:33:00Z">
              <w:r w:rsidR="00BD2E9A" w:rsidDel="002E72EB">
                <w:delText>doc. MgA. Jana Janíková, ArtD.</w:delText>
              </w:r>
            </w:del>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92EFAD" w14:textId="77777777" w:rsidR="00BD2E9A" w:rsidDel="00D50618"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01985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338AFC44"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46427F0E" w14:textId="75FC7A84"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DE9B607" w14:textId="77777777" w:rsidR="00BD2E9A" w:rsidRPr="00B2344E"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9F91864" w14:textId="344EF376"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42972BF"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523C8A0" w14:textId="06A671D3"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8D487A8"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C64F03A"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760C3C1"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1F5148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rsidRPr="009A784A" w14:paraId="2C4EE214" w14:textId="6221ABE7" w:rsidTr="00C73490">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0CC988E" w14:textId="2360091B" w:rsidR="00C73490" w:rsidRPr="00BA4AFE"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BD2E9A" w14:paraId="30D01403" w14:textId="04055F0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43EB76" w14:textId="77777777" w:rsidR="00BD2E9A" w:rsidRPr="00CE7D3C"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ACFF4E" w14:textId="0B6F8D93"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CB53B1"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56669F"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6B798" w14:textId="298C4318" w:rsidR="00BD2E9A" w:rsidRPr="0084136A" w:rsidRDefault="00AE5823"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roofErr w:type="gramStart"/>
            <w:r>
              <w:t>50%</w:t>
            </w:r>
            <w:proofErr w:type="gramEnd"/>
            <w:r w:rsidR="00BD2E9A">
              <w:t>, Mgr. Jana Bébarová</w:t>
            </w:r>
            <w:r>
              <w:t xml:space="preserve"> 50%</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BE074D"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2B00F1" w14:textId="77777777" w:rsidR="00BD2E9A" w:rsidRPr="00783105"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5D1C1292" w14:textId="24E6E9A9" w:rsidR="00BD2E9A" w:rsidRPr="004A7CE8" w:rsidRDefault="004A7CE8"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A7CE8">
              <w:t>ZT</w:t>
            </w:r>
          </w:p>
        </w:tc>
      </w:tr>
      <w:tr w:rsidR="00BD2E9A" w14:paraId="5D044E02" w14:textId="1901424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9C97AC" w14:textId="77777777" w:rsidR="00BD2E9A" w:rsidRPr="00CE7D3C"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73807E" w14:textId="273F0E9A"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1547E7"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743280"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C21A36" w14:textId="394259B9"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746EEC"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D01D64"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6057A1EF" w14:textId="0408B3EF" w:rsidR="00BD2E9A" w:rsidRDefault="00FA7EFE" w:rsidP="00FA7E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PZ</w:t>
            </w:r>
          </w:p>
        </w:tc>
      </w:tr>
      <w:tr w:rsidR="00C73490" w14:paraId="12C9F102" w14:textId="1CEC445D" w:rsidTr="00C73490">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E19E78"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2F0764E6" w14:textId="03894A33"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C73490" w:rsidRPr="00FC0C88" w14:paraId="070BCA3E" w14:textId="49B69F79" w:rsidTr="00C73490">
        <w:trPr>
          <w:cantSplit/>
          <w:trHeight w:val="219"/>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E10CF94" w14:textId="465249CA"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F24844" w:rsidRPr="00FC0C88" w14:paraId="2824918B" w14:textId="65F84CCF" w:rsidTr="00045F51">
        <w:trPr>
          <w:cantSplit/>
          <w:trHeight w:val="237"/>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1A79EB5" w14:textId="4CFDA84A" w:rsidR="00F24844" w:rsidRPr="00FC0C88" w:rsidRDefault="00F24844"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F24844" w14:paraId="091B0128" w14:textId="168042C0"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DF056C4" w14:textId="77777777" w:rsidR="00F24844" w:rsidRDefault="00F24844" w:rsidP="00F248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83D6BCE" w14:textId="77777777"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75D8611" w14:textId="77777777"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9ED17E9" w14:textId="77777777"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69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7BB2866" w14:textId="77777777"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09BA54" w14:textId="263A2A3D"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6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A3E0A3A" w14:textId="7BA568A2"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62" w:type="dxa"/>
            <w:tcBorders>
              <w:top w:val="single" w:sz="4" w:space="0" w:color="000000"/>
              <w:left w:val="single" w:sz="4" w:space="0" w:color="000000"/>
              <w:bottom w:val="single" w:sz="4" w:space="0" w:color="000000"/>
              <w:right w:val="single" w:sz="4" w:space="0" w:color="000000"/>
            </w:tcBorders>
            <w:shd w:val="clear" w:color="auto" w:fill="F7CAAC"/>
          </w:tcPr>
          <w:p w14:paraId="518D6DAE" w14:textId="13AC0158" w:rsidR="00F24844" w:rsidRDefault="00F24844" w:rsidP="00F248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BD2E9A" w14:paraId="6E7AE4F5" w14:textId="39B59ED1" w:rsidTr="00F24844">
        <w:trPr>
          <w:cantSplit/>
          <w:trHeight w:val="257"/>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0803D7" w14:textId="02557FA2"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 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8844AC" w14:textId="129D61BE"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BF2DD0" w14:textId="5F76DCC1" w:rsidR="00BD2E9A" w:rsidRDefault="002C4245"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D484C" w14:textId="2DD8C474" w:rsidR="00BD2E9A" w:rsidRPr="00027E42"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FAB0FF" w14:textId="531E5788" w:rsidR="00BD2E9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rsidR="00BD2E9A">
              <w:t xml:space="preserve"> MgA.Lubomír Konečný</w:t>
            </w:r>
            <w:r>
              <w:t xml:space="preserve"> 50%</w:t>
            </w:r>
            <w:r w:rsidR="00BD2E9A">
              <w:t xml:space="preserve"> </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651FCD"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81A3F0" w14:textId="77777777"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079A779E" w14:textId="44276408" w:rsidR="00BD2E9A" w:rsidRPr="006D0F99" w:rsidRDefault="004A7CE8" w:rsidP="00FA7E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16FC3A08" w14:textId="4BEBAB02" w:rsidTr="00F24844">
        <w:trPr>
          <w:cantSplit/>
          <w:trHeight w:val="257"/>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AE82BC" w14:textId="77777777"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Kamera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DA70B0" w14:textId="44B3CF30"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21FCAA" w14:textId="5D8AC4CA"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E6A873" w14:textId="04FB159A"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D92170" w14:textId="544153E9"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ins w:id="85" w:author="Ponížilová Hana" w:date="2020-02-14T07:13:00Z">
              <w:r w:rsidR="00D82FD8">
                <w:t>,</w:t>
              </w:r>
            </w:ins>
            <w:ins w:id="86" w:author="Ponížilová Hana" w:date="2020-02-13T16:34:00Z">
              <w:r w:rsidR="002E72EB">
                <w:t xml:space="preserve"> </w:t>
              </w:r>
              <w:proofErr w:type="gramStart"/>
              <w:r w:rsidR="002E72EB">
                <w:t>10%</w:t>
              </w:r>
              <w:proofErr w:type="gramEnd"/>
              <w:r w:rsidR="002E72EB">
                <w:t>, kolektiv pedagogů</w:t>
              </w:r>
            </w:ins>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E4A17A"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138C5A"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2B0C57ED" w14:textId="463F933F" w:rsidR="00BD2E9A" w:rsidRDefault="004A7CE8"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A34E85E" w14:textId="1395DDAA" w:rsidTr="00F24844">
        <w:trPr>
          <w:cantSplit/>
          <w:trHeight w:val="33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4AF682" w14:textId="77777777" w:rsidR="00BD2E9A" w:rsidRPr="006D0F99"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FBC83"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F948E"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02D071" w14:textId="29AD39F8" w:rsidR="00BD2E9A" w:rsidRPr="00027E42"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6BDB6E"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p w14:paraId="44037C7B" w14:textId="6A040CCC"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B5712"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D825F5"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FFFFFF"/>
          </w:tcPr>
          <w:p w14:paraId="77658FEE"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3A5FA01" w14:textId="0E4FA11D" w:rsidTr="00F24844">
        <w:trPr>
          <w:cantSplit/>
          <w:trHeight w:val="227"/>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AC3391D" w14:textId="77777777" w:rsidR="00BD2E9A" w:rsidRDefault="00BD2E9A"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E72D4A4"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6547FE1"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2BAAE96" w14:textId="5C3CF5C4"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6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EC86DC9"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A2881D3"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F095244"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FE48E8F" w14:textId="77777777" w:rsidR="00BD2E9A" w:rsidRDefault="00BD2E9A" w:rsidP="00B0791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185B0997" w14:textId="1E3DC032" w:rsidTr="00C73490">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174E995"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202F323" w14:textId="77CC959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C73490" w14:paraId="0B42E77B" w14:textId="06366FAB" w:rsidTr="00C73490">
        <w:trPr>
          <w:trHeight w:val="257"/>
        </w:trPr>
        <w:tc>
          <w:tcPr>
            <w:tcW w:w="9781" w:type="dxa"/>
            <w:gridSpan w:val="8"/>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24016A69"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655BFBE2"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9 kreditů</w:t>
            </w:r>
          </w:p>
          <w:p w14:paraId="14DB00B8"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studijním plánům (min. 60 a více): 74</w:t>
            </w:r>
          </w:p>
          <w:p w14:paraId="30B750BC"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30 a více): 33</w:t>
            </w:r>
          </w:p>
          <w:p w14:paraId="03A1177D"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560ECC0F"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10B73764"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praktické stáže v produkční společnosti, filmovém štábu či další instituci odpovídajícího charakteru. Minimální délka stáže je 6 týdnů. </w:t>
            </w:r>
          </w:p>
          <w:p w14:paraId="7166A073"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179C49FA" w14:textId="092657DD" w:rsidTr="00C73490">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0B70DE9" w14:textId="77777777" w:rsidR="00C73490" w:rsidRPr="00680ED1"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F0564F8"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rsidRPr="00B2344E" w14:paraId="603C2EDE" w14:textId="2CFF53F7" w:rsidTr="00C73490">
        <w:trPr>
          <w:trHeight w:val="112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5B0FA7"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14747168" w14:textId="77777777" w:rsidR="00C73490" w:rsidRDefault="00C73490" w:rsidP="00DA38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Obsah státních závěrečných zkoušek:</w:t>
            </w:r>
          </w:p>
          <w:p w14:paraId="522F604C" w14:textId="77777777" w:rsidR="00C73490" w:rsidRDefault="00C73490" w:rsidP="009305FD">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Současný </w:t>
            </w:r>
            <w:proofErr w:type="gramStart"/>
            <w:r>
              <w:t>film - příprava</w:t>
            </w:r>
            <w:proofErr w:type="gramEnd"/>
            <w:r>
              <w:t xml:space="preserve"> v rámci předmětů: Současný film 1-3, English Film Club 1,2 </w:t>
            </w:r>
          </w:p>
          <w:p w14:paraId="7E8E2251" w14:textId="77777777" w:rsidR="00C73490" w:rsidRDefault="00C73490" w:rsidP="009305FD">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 </w:t>
            </w:r>
          </w:p>
          <w:p w14:paraId="2DC76E0B" w14:textId="7C61D4FE" w:rsidR="00C73490" w:rsidRDefault="00C73490" w:rsidP="003A7FB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134"/>
            </w:pPr>
            <w:r>
              <w:t xml:space="preserve">příprava v rámci předmětů: Teorie a technologie kamera 7-9, </w:t>
            </w:r>
            <w:r w:rsidRPr="00FD62AF">
              <w:t xml:space="preserve">Audiovizuální praktika </w:t>
            </w:r>
            <w:r>
              <w:t xml:space="preserve">Kamera 7-9, Výrovní praktika 7-0, </w:t>
            </w:r>
            <w:r w:rsidRPr="00FB37AD">
              <w:t>Dramaturgický seminář</w:t>
            </w:r>
            <w:r>
              <w:t xml:space="preserve"> 1-</w:t>
            </w:r>
            <w:r w:rsidR="00FA7EFE">
              <w:t>2</w:t>
            </w:r>
            <w:r>
              <w:t>, Ateliér 7-9</w:t>
            </w:r>
          </w:p>
          <w:p w14:paraId="56D57622" w14:textId="43AF0FB2" w:rsidR="00C73490" w:rsidRDefault="00C73490" w:rsidP="009305FD">
            <w:pPr>
              <w:pStyle w:val="Odstavecseseznamem"/>
              <w:numPr>
                <w:ilvl w:val="0"/>
                <w:numId w:val="3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r w:rsidR="003A7FBD">
              <w:t>diplomové</w:t>
            </w:r>
            <w:r>
              <w:t xml:space="preserve"> práce:</w:t>
            </w:r>
          </w:p>
          <w:p w14:paraId="5621E3E5" w14:textId="77777777" w:rsidR="00C73490" w:rsidRDefault="00C73490" w:rsidP="003A7FBD">
            <w:pPr>
              <w:pStyle w:val="Odstavecseseznamem"/>
              <w:numPr>
                <w:ilvl w:val="0"/>
                <w:numId w:val="3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22"/>
              <w:jc w:val="both"/>
            </w:pPr>
            <w:r>
              <w:t xml:space="preserve">Teoretická část téma ve vazbě na specializaci Kamera </w:t>
            </w:r>
          </w:p>
          <w:p w14:paraId="6D30B775" w14:textId="77777777" w:rsidR="00C73490" w:rsidRPr="005F5335" w:rsidRDefault="00C73490" w:rsidP="003A7FBD">
            <w:pPr>
              <w:pStyle w:val="Odstavecseseznamem"/>
              <w:numPr>
                <w:ilvl w:val="0"/>
                <w:numId w:val="3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22"/>
              <w:jc w:val="both"/>
            </w:pPr>
            <w:r>
              <w:t>Praktická část – obrazový audiovizuální počin</w:t>
            </w:r>
          </w:p>
          <w:p w14:paraId="5A44E459"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C73490" w14:paraId="3112E18D" w14:textId="1FF91E53" w:rsidTr="00C73490">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FDED36F" w14:textId="718019B0" w:rsidR="00C73490" w:rsidRDefault="00C73490" w:rsidP="009F2A8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 xml:space="preserve"> </w:t>
            </w:r>
            <w:r w:rsidRPr="004D5218">
              <w:rPr>
                <w:rFonts w:ascii="Times New Roman Bold" w:hAnsi="Times New Roman Bold"/>
                <w:b/>
              </w:rPr>
              <w:t>Další studijní povinnosti</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30D1086"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7B09D649" w14:textId="173FAB44" w:rsidTr="00C73490">
        <w:trPr>
          <w:cantSplit/>
          <w:trHeight w:val="532"/>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D9C834"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74E22CE2"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009A073B"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4A35DECC" w14:textId="30140667" w:rsidTr="00C73490">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36EB9BD" w14:textId="77777777" w:rsidR="00C73490" w:rsidRPr="00680ED1"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B465817"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C73490" w14:paraId="64616A07" w14:textId="24AE31F4" w:rsidTr="00C73490">
        <w:trPr>
          <w:cantSplit/>
          <w:trHeight w:val="68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3E2CE6"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14:paraId="1E4D56E9" w14:textId="4229584D" w:rsidR="00C7349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87" w:author="Ponížilová Hana" w:date="2020-02-13T16:35:00Z"/>
                <w:b/>
                <w:szCs w:val="24"/>
              </w:rPr>
            </w:pPr>
            <w:r>
              <w:rPr>
                <w:b/>
                <w:szCs w:val="24"/>
              </w:rPr>
              <w:t>Návrhy témat:</w:t>
            </w:r>
          </w:p>
          <w:p w14:paraId="472D573E" w14:textId="751F64B4" w:rsidR="007F1ED0" w:rsidRPr="007F1ED0" w:rsidRDefault="007F1ED0" w:rsidP="007F1ED0">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ins w:id="88" w:author="Ponížilová Hana" w:date="2020-02-13T16:35:00Z">
              <w:r>
                <w:rPr>
                  <w:szCs w:val="24"/>
                </w:rPr>
                <w:t>Teoretická část:</w:t>
              </w:r>
            </w:ins>
          </w:p>
          <w:p w14:paraId="180BFCF1" w14:textId="77777777" w:rsidR="00C73490" w:rsidRPr="00907F03"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907F03">
              <w:rPr>
                <w:szCs w:val="24"/>
              </w:rPr>
              <w:t>Využití přirozeného denního světla a jeho vlastnosti v různých zeměpisných šířkách</w:t>
            </w:r>
          </w:p>
          <w:p w14:paraId="1EF36A4B" w14:textId="77777777" w:rsidR="00C73490" w:rsidRPr="00907F03"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907F03">
              <w:rPr>
                <w:szCs w:val="24"/>
              </w:rPr>
              <w:t>Rozbor kompozice, světla, barevnosti díla malíře dle libovolného výběru</w:t>
            </w:r>
          </w:p>
          <w:p w14:paraId="7B417052" w14:textId="77777777" w:rsidR="00C73490" w:rsidRPr="00907F03"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907F03">
              <w:rPr>
                <w:szCs w:val="24"/>
              </w:rPr>
              <w:t xml:space="preserve">Emmanuel </w:t>
            </w:r>
            <w:proofErr w:type="gramStart"/>
            <w:r w:rsidRPr="00907F03">
              <w:rPr>
                <w:szCs w:val="24"/>
              </w:rPr>
              <w:t>Lubezki - Rozbor</w:t>
            </w:r>
            <w:proofErr w:type="gramEnd"/>
            <w:r w:rsidRPr="00907F03">
              <w:rPr>
                <w:szCs w:val="24"/>
              </w:rPr>
              <w:t xml:space="preserve"> a srovnání filmů Gravity, Birdmann a The Revenant</w:t>
            </w:r>
          </w:p>
          <w:p w14:paraId="187EF905" w14:textId="77777777" w:rsidR="00C7349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907F03">
              <w:rPr>
                <w:szCs w:val="24"/>
              </w:rPr>
              <w:t>Dokumentární film (volitelný okruh)</w:t>
            </w:r>
          </w:p>
          <w:p w14:paraId="310BBA78" w14:textId="7FA41EB1" w:rsidR="00C73490" w:rsidRPr="007F1ED0" w:rsidRDefault="00C73490" w:rsidP="007F1ED0">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pPr>
            <w:r w:rsidRPr="00A70DB1">
              <w:rPr>
                <w:szCs w:val="24"/>
              </w:rPr>
              <w:t>Volitelné téma z oboru vizuálních a filmových studií</w:t>
            </w:r>
          </w:p>
          <w:p w14:paraId="25CAC97E" w14:textId="77777777" w:rsidR="007F1ED0" w:rsidRPr="00452C1A" w:rsidRDefault="007F1ED0" w:rsidP="007F1ED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284"/>
              <w:jc w:val="both"/>
              <w:rPr>
                <w:ins w:id="89" w:author="Ponížilová Hana" w:date="2020-02-13T16:36:00Z"/>
              </w:rPr>
            </w:pPr>
            <w:ins w:id="90" w:author="Ponížilová Hana" w:date="2020-02-13T16:36:00Z">
              <w:r w:rsidRPr="00452C1A">
                <w:t>Praktická část:</w:t>
              </w:r>
            </w:ins>
          </w:p>
          <w:p w14:paraId="6FA0BD17"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91" w:author="Ponížilová Hana" w:date="2020-02-13T16:36:00Z"/>
              </w:rPr>
            </w:pPr>
            <w:ins w:id="92" w:author="Ponížilová Hana" w:date="2020-02-13T16:36:00Z">
              <w:r>
                <w:t xml:space="preserve">      Audiovizuální dílo nebo soubor audiovizuálních děl v minimální délce 20 minut, kamera</w:t>
              </w:r>
            </w:ins>
          </w:p>
          <w:p w14:paraId="0482FECA" w14:textId="77777777" w:rsidR="007F1ED0" w:rsidRDefault="007F1ED0" w:rsidP="007F1ED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93" w:author="Ponížilová Hana" w:date="2020-02-13T16:36:00Z"/>
                <w:rFonts w:ascii="Times New Roman Bold" w:hAnsi="Times New Roman Bold"/>
                <w:b/>
              </w:rPr>
            </w:pPr>
          </w:p>
          <w:p w14:paraId="3075405C" w14:textId="77777777" w:rsidR="007F1ED0" w:rsidRDefault="007F1ED0" w:rsidP="007F1ED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94" w:author="Ponížilová Hana" w:date="2020-02-13T16:36:00Z"/>
                <w:rFonts w:ascii="Times New Roman Bold" w:hAnsi="Times New Roman Bold"/>
                <w:b/>
              </w:rPr>
            </w:pPr>
            <w:ins w:id="95" w:author="Ponížilová Hana" w:date="2020-02-13T16:36:00Z">
              <w:r>
                <w:rPr>
                  <w:rFonts w:ascii="Times New Roman Bold" w:hAnsi="Times New Roman Bold"/>
                  <w:b/>
                </w:rPr>
                <w:t xml:space="preserve">     Obhájené práce:</w:t>
              </w:r>
            </w:ins>
          </w:p>
          <w:p w14:paraId="1D32CD02"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96" w:author="Ponížilová Hana" w:date="2020-02-13T16:36:00Z"/>
              </w:rPr>
            </w:pPr>
            <w:ins w:id="97" w:author="Ponížilová Hana" w:date="2020-02-13T16:36:00Z">
              <w:r>
                <w:t xml:space="preserve">     Teoretická část: Praktické rozdělení profesí kamerového štábu na natáčení. </w:t>
              </w:r>
            </w:ins>
          </w:p>
          <w:p w14:paraId="40EF996C"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jc w:val="both"/>
              <w:rPr>
                <w:ins w:id="98" w:author="Ponížilová Hana" w:date="2020-02-13T16:36:00Z"/>
              </w:rPr>
            </w:pPr>
            <w:ins w:id="99" w:author="Ponížilová Hana" w:date="2020-02-13T16:36:00Z">
              <w:r>
                <w:t xml:space="preserve">     Praktická část: "Posedlost", dokument, délka 25 minut, kamera.</w:t>
              </w:r>
            </w:ins>
          </w:p>
          <w:p w14:paraId="42DD99F4"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00" w:author="Ponížilová Hana" w:date="2020-02-13T16:36:00Z"/>
              </w:rPr>
            </w:pPr>
            <w:ins w:id="101" w:author="Ponížilová Hana" w:date="2020-02-13T16:36:00Z">
              <w:r>
                <w:t xml:space="preserve">     Teoretická část: Výzkum barevného řešení obrazu vzhledem k filmovým žánrům. </w:t>
              </w:r>
            </w:ins>
          </w:p>
          <w:p w14:paraId="4A67F7B0"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jc w:val="both"/>
              <w:rPr>
                <w:ins w:id="102" w:author="Ponížilová Hana" w:date="2020-02-13T16:36:00Z"/>
              </w:rPr>
            </w:pPr>
            <w:ins w:id="103" w:author="Ponížilová Hana" w:date="2020-02-13T16:36:00Z">
              <w:r>
                <w:t xml:space="preserve">     Praktická část: Audiovizuální dílo nebo tematický soubor audiovizuálních děl, délka minimálně 20 min., kamera.</w:t>
              </w:r>
            </w:ins>
          </w:p>
          <w:p w14:paraId="1195F0CF"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04" w:author="Ponížilová Hana" w:date="2020-02-13T16:36:00Z"/>
              </w:rPr>
            </w:pPr>
            <w:ins w:id="105" w:author="Ponížilová Hana" w:date="2020-02-13T16:36:00Z">
              <w:r>
                <w:t xml:space="preserve">     Teoretická část: Různorodost záznamových kamerových systémů. </w:t>
              </w:r>
            </w:ins>
          </w:p>
          <w:p w14:paraId="4043EED2"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jc w:val="both"/>
              <w:rPr>
                <w:ins w:id="106" w:author="Ponížilová Hana" w:date="2020-02-13T16:36:00Z"/>
              </w:rPr>
            </w:pPr>
            <w:ins w:id="107" w:author="Ponížilová Hana" w:date="2020-02-13T16:36:00Z">
              <w:r>
                <w:t xml:space="preserve">     Praktická část: Audiovizuální dílo nebo tematický soubor audiovizuálních děl, délka minimálně 20 min., kamera.</w:t>
              </w:r>
            </w:ins>
          </w:p>
          <w:p w14:paraId="092DBBEB"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hanging="284"/>
              <w:jc w:val="both"/>
              <w:rPr>
                <w:ins w:id="108" w:author="Ponížilová Hana" w:date="2020-02-13T16:36:00Z"/>
              </w:rPr>
            </w:pPr>
            <w:ins w:id="109" w:author="Ponížilová Hana" w:date="2020-02-13T16:36:00Z">
              <w:r>
                <w:t xml:space="preserve">     Teoretická část: Emmanuel Lubezki a jeho spolupráce s režiséry Terrencem Malickem, Alejandrem Gonzálezem   Inárrituem a Alfonsem Cuarónem. </w:t>
              </w:r>
            </w:ins>
          </w:p>
          <w:p w14:paraId="3A8EE0BE"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jc w:val="both"/>
              <w:rPr>
                <w:ins w:id="110" w:author="Ponížilová Hana" w:date="2020-02-13T16:36:00Z"/>
              </w:rPr>
            </w:pPr>
            <w:ins w:id="111" w:author="Ponížilová Hana" w:date="2020-02-13T16:36:00Z">
              <w:r>
                <w:t xml:space="preserve">     Praktická část: Audiovizuální dílo nebo tematický soubor audiovizuálních děl, délka min. 20 minut, kamera.</w:t>
              </w:r>
            </w:ins>
          </w:p>
          <w:p w14:paraId="16509F9C"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12" w:author="Ponížilová Hana" w:date="2020-02-13T16:36:00Z"/>
              </w:rPr>
            </w:pPr>
            <w:ins w:id="113" w:author="Ponížilová Hana" w:date="2020-02-13T16:36:00Z">
              <w:r>
                <w:t xml:space="preserve">     Teoretická část: Problematika snímání nejmodernějšími digitálními kamerami s klasickými analogovými objektivy</w:t>
              </w:r>
            </w:ins>
          </w:p>
          <w:p w14:paraId="2E07DB32" w14:textId="77777777" w:rsidR="007F1ED0" w:rsidRDefault="007F1ED0" w:rsidP="007F1ED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14" w:author="Ponížilová Hana" w:date="2020-02-13T16:36:00Z"/>
              </w:rPr>
            </w:pPr>
            <w:ins w:id="115" w:author="Ponížilová Hana" w:date="2020-02-13T16:36:00Z">
              <w:r>
                <w:t xml:space="preserve">     Praktická část: Audiovizuální dílo nebo tematický soubor audiovizuálních děl, délka minimálně 20 min., kamera.</w:t>
              </w:r>
            </w:ins>
          </w:p>
          <w:p w14:paraId="29FD4EB5" w14:textId="4FF4EF23" w:rsidR="00C73490"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16" w:author="Ponížilová Hana" w:date="2020-02-13T16:36:00Z"/>
                <w:b/>
                <w:szCs w:val="24"/>
              </w:rPr>
            </w:pPr>
            <w:del w:id="117" w:author="Ponížilová Hana" w:date="2020-02-13T16:36:00Z">
              <w:r w:rsidDel="007F1ED0">
                <w:rPr>
                  <w:b/>
                  <w:szCs w:val="24"/>
                </w:rPr>
                <w:delText>Obhájené práce:</w:delText>
              </w:r>
            </w:del>
          </w:p>
          <w:p w14:paraId="75C149AC" w14:textId="54BFB83C" w:rsidR="00C73490"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18" w:author="Ponížilová Hana" w:date="2020-02-13T16:36:00Z"/>
                <w:szCs w:val="24"/>
              </w:rPr>
            </w:pPr>
            <w:del w:id="119" w:author="Ponížilová Hana" w:date="2020-02-13T16:36:00Z">
              <w:r w:rsidDel="007F1ED0">
                <w:delText>Lubezki a jeho spolupráce s Malickem, Inarrituem a Cuarónem</w:delText>
              </w:r>
              <w:r w:rsidRPr="00907F03" w:rsidDel="007F1ED0">
                <w:rPr>
                  <w:szCs w:val="24"/>
                </w:rPr>
                <w:delText xml:space="preserve"> </w:delText>
              </w:r>
            </w:del>
          </w:p>
          <w:p w14:paraId="1334361C" w14:textId="0D667181" w:rsidR="00C73490"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20" w:author="Ponížilová Hana" w:date="2020-02-13T16:36:00Z"/>
                <w:szCs w:val="24"/>
              </w:rPr>
            </w:pPr>
            <w:del w:id="121" w:author="Ponížilová Hana" w:date="2020-02-13T16:36:00Z">
              <w:r w:rsidRPr="00907F03" w:rsidDel="007F1ED0">
                <w:rPr>
                  <w:szCs w:val="24"/>
                </w:rPr>
                <w:delText>Problematika snímání nejmodernějšími digitálními kamerami s klasickými analogovými objektivy</w:delText>
              </w:r>
            </w:del>
          </w:p>
          <w:p w14:paraId="550C95EE" w14:textId="2E1D0887" w:rsidR="00C73490"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22" w:author="Ponížilová Hana" w:date="2020-02-13T16:36:00Z"/>
                <w:szCs w:val="24"/>
              </w:rPr>
            </w:pPr>
            <w:del w:id="123" w:author="Ponížilová Hana" w:date="2020-02-13T16:36:00Z">
              <w:r w:rsidDel="007F1ED0">
                <w:rPr>
                  <w:szCs w:val="24"/>
                </w:rPr>
                <w:delText>Různorodost záznamových kamerových systémů</w:delText>
              </w:r>
            </w:del>
          </w:p>
          <w:p w14:paraId="5EE0A96B" w14:textId="794BCDE0" w:rsidR="00C73490"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24" w:author="Ponížilová Hana" w:date="2020-02-13T16:36:00Z"/>
                <w:szCs w:val="24"/>
              </w:rPr>
            </w:pPr>
            <w:del w:id="125" w:author="Ponížilová Hana" w:date="2020-02-13T16:36:00Z">
              <w:r w:rsidDel="007F1ED0">
                <w:rPr>
                  <w:szCs w:val="24"/>
                </w:rPr>
                <w:delText>Obrazové řešení filmů Gerry, Slon a Poslední dny režiséra Guse Van Santa</w:delText>
              </w:r>
            </w:del>
          </w:p>
          <w:p w14:paraId="6BD06587" w14:textId="0A98DFB5" w:rsidR="00C73490" w:rsidRPr="00907F03" w:rsidDel="007F1ED0" w:rsidRDefault="00C73490" w:rsidP="00B0791A">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26" w:author="Ponížilová Hana" w:date="2020-02-13T16:36:00Z"/>
                <w:szCs w:val="24"/>
              </w:rPr>
            </w:pPr>
            <w:del w:id="127" w:author="Ponížilová Hana" w:date="2020-02-13T16:36:00Z">
              <w:r w:rsidDel="007F1ED0">
                <w:rPr>
                  <w:szCs w:val="24"/>
                </w:rPr>
                <w:delText>Výzkum barevného řešení obrazu vzhledem k filmovým žánrům</w:delText>
              </w:r>
            </w:del>
          </w:p>
          <w:p w14:paraId="49BF1354" w14:textId="77777777" w:rsidR="00C7349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r w:rsidR="00C73490" w:rsidDel="007F1ED0" w14:paraId="614AE19E" w14:textId="7068F0A9" w:rsidTr="00C73490">
        <w:trPr>
          <w:cantSplit/>
          <w:trHeight w:val="445"/>
          <w:del w:id="128" w:author="Ponížilová Hana" w:date="2020-02-13T16:36: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082D6E01" w14:textId="617A3139" w:rsidR="00C73490" w:rsidRPr="00680ED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29" w:author="Ponížilová Hana" w:date="2020-02-13T16:36:00Z"/>
                <w:rFonts w:ascii="Times New Roman Bold" w:hAnsi="Times New Roman Bold"/>
                <w:b/>
              </w:rPr>
            </w:pPr>
            <w:del w:id="130" w:author="Ponížilová Hana" w:date="2020-02-13T16:36:00Z">
              <w:r w:rsidRPr="00680ED1" w:rsidDel="007F1ED0">
                <w:rPr>
                  <w:rFonts w:ascii="Times New Roman Bold" w:hAnsi="Times New Roman Bold"/>
                  <w:b/>
                </w:rPr>
                <w:delText>N</w:delText>
              </w:r>
              <w:r w:rsidRPr="00680ED1" w:rsidDel="007F1ED0">
                <w:rPr>
                  <w:rFonts w:ascii="Times New Roman Bold" w:hAnsi="Times New Roman Bold" w:hint="eastAsia"/>
                  <w:b/>
                </w:rPr>
                <w:delText>á</w:delText>
              </w:r>
              <w:r w:rsidRPr="00680ED1" w:rsidDel="007F1ED0">
                <w:rPr>
                  <w:rFonts w:ascii="Times New Roman Bold" w:hAnsi="Times New Roman Bold"/>
                  <w:b/>
                </w:rPr>
                <w:delText>vrh t</w:delText>
              </w:r>
              <w:r w:rsidRPr="00680ED1" w:rsidDel="007F1ED0">
                <w:rPr>
                  <w:rFonts w:ascii="Times New Roman Bold" w:hAnsi="Times New Roman Bold" w:hint="eastAsia"/>
                  <w:b/>
                </w:rPr>
                <w:delText>é</w:delText>
              </w:r>
              <w:r w:rsidRPr="00680ED1" w:rsidDel="007F1ED0">
                <w:rPr>
                  <w:rFonts w:ascii="Times New Roman Bold" w:hAnsi="Times New Roman Bold"/>
                  <w:b/>
                </w:rPr>
                <w:delText>mat rigor</w:delText>
              </w:r>
              <w:r w:rsidRPr="00680ED1" w:rsidDel="007F1ED0">
                <w:rPr>
                  <w:rFonts w:ascii="Times New Roman Bold" w:hAnsi="Times New Roman Bold" w:hint="eastAsia"/>
                  <w:b/>
                </w:rPr>
                <w:delText>ó</w:delText>
              </w:r>
              <w:r w:rsidRPr="00680ED1" w:rsidDel="007F1ED0">
                <w:rPr>
                  <w:rFonts w:ascii="Times New Roman Bold" w:hAnsi="Times New Roman Bold"/>
                  <w:b/>
                </w:rPr>
                <w:delText>zn</w:delText>
              </w:r>
              <w:r w:rsidRPr="00680ED1" w:rsidDel="007F1ED0">
                <w:rPr>
                  <w:rFonts w:ascii="Times New Roman Bold" w:hAnsi="Times New Roman Bold" w:hint="eastAsia"/>
                  <w:b/>
                </w:rPr>
                <w:delText>í</w:delText>
              </w:r>
              <w:r w:rsidRPr="00680ED1" w:rsidDel="007F1ED0">
                <w:rPr>
                  <w:rFonts w:ascii="Times New Roman Bold" w:hAnsi="Times New Roman Bold"/>
                  <w:b/>
                </w:rPr>
                <w:delText>ch prac</w:delText>
              </w:r>
              <w:r w:rsidRPr="00680ED1" w:rsidDel="007F1ED0">
                <w:rPr>
                  <w:rFonts w:ascii="Times New Roman Bold" w:hAnsi="Times New Roman Bold" w:hint="eastAsia"/>
                  <w:b/>
                </w:rPr>
                <w:delText>í</w:delText>
              </w:r>
              <w:r w:rsidRPr="00680ED1" w:rsidDel="007F1ED0">
                <w:rPr>
                  <w:rFonts w:ascii="Times New Roman Bold" w:hAnsi="Times New Roman Bold"/>
                  <w:b/>
                </w:rPr>
                <w:delText xml:space="preserve"> a</w:delText>
              </w:r>
              <w:r w:rsidRPr="00680ED1" w:rsidDel="007F1ED0">
                <w:rPr>
                  <w:rFonts w:ascii="Times New Roman Bold" w:hAnsi="Times New Roman Bold" w:hint="eastAsia"/>
                  <w:b/>
                </w:rPr>
                <w:delText> </w:delText>
              </w:r>
              <w:r w:rsidRPr="00680ED1" w:rsidDel="007F1ED0">
                <w:rPr>
                  <w:rFonts w:ascii="Times New Roman Bold" w:hAnsi="Times New Roman Bold"/>
                  <w:b/>
                </w:rPr>
                <w:delText>t</w:delText>
              </w:r>
              <w:r w:rsidRPr="00680ED1" w:rsidDel="007F1ED0">
                <w:rPr>
                  <w:rFonts w:ascii="Times New Roman Bold" w:hAnsi="Times New Roman Bold" w:hint="eastAsia"/>
                  <w:b/>
                </w:rPr>
                <w:delText>é</w:delText>
              </w:r>
              <w:r w:rsidRPr="00680ED1" w:rsidDel="007F1ED0">
                <w:rPr>
                  <w:rFonts w:ascii="Times New Roman Bold" w:hAnsi="Times New Roman Bold"/>
                  <w:b/>
                </w:rPr>
                <w:delText>mata obh</w:delText>
              </w:r>
              <w:r w:rsidRPr="00680ED1" w:rsidDel="007F1ED0">
                <w:rPr>
                  <w:rFonts w:ascii="Times New Roman Bold" w:hAnsi="Times New Roman Bold" w:hint="eastAsia"/>
                  <w:b/>
                </w:rPr>
                <w:delText>á</w:delText>
              </w:r>
              <w:r w:rsidRPr="00680ED1" w:rsidDel="007F1ED0">
                <w:rPr>
                  <w:rFonts w:ascii="Times New Roman Bold" w:hAnsi="Times New Roman Bold"/>
                  <w:b/>
                </w:rPr>
                <w:delText>jen</w:delText>
              </w:r>
              <w:r w:rsidRPr="00680ED1" w:rsidDel="007F1ED0">
                <w:rPr>
                  <w:rFonts w:ascii="Times New Roman Bold" w:hAnsi="Times New Roman Bold" w:hint="eastAsia"/>
                  <w:b/>
                </w:rPr>
                <w:delText>ý</w:delText>
              </w:r>
              <w:r w:rsidRPr="00680ED1" w:rsidDel="007F1ED0">
                <w:rPr>
                  <w:rFonts w:ascii="Times New Roman Bold" w:hAnsi="Times New Roman Bold"/>
                  <w:b/>
                </w:rPr>
                <w:delText>ch prac</w:delText>
              </w:r>
              <w:r w:rsidRPr="00680ED1" w:rsidDel="007F1ED0">
                <w:rPr>
                  <w:rFonts w:ascii="Times New Roman Bold" w:hAnsi="Times New Roman Bold" w:hint="eastAsia"/>
                  <w:b/>
                </w:rPr>
                <w:delText>í</w:delText>
              </w:r>
            </w:del>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5CFB572A" w14:textId="27BF493A" w:rsidR="00C73490"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131" w:author="Ponížilová Hana" w:date="2020-02-13T16:36:00Z"/>
              </w:rPr>
            </w:pPr>
          </w:p>
        </w:tc>
      </w:tr>
      <w:tr w:rsidR="00C73490" w:rsidRPr="00A15E5E" w:rsidDel="007F1ED0" w14:paraId="3F10257A" w14:textId="24661FEE" w:rsidTr="00C73490">
        <w:trPr>
          <w:cantSplit/>
          <w:trHeight w:val="548"/>
          <w:del w:id="132" w:author="Ponížilová Hana" w:date="2020-02-13T16:36:00Z"/>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178A65" w14:textId="04E58540" w:rsidR="00C73490" w:rsidRPr="00680ED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33" w:author="Ponížilová Hana" w:date="2020-02-13T16:36:00Z"/>
                <w:b/>
              </w:rPr>
            </w:pPr>
          </w:p>
          <w:p w14:paraId="7D2503DA" w14:textId="4667CE78" w:rsidR="00C73490" w:rsidRPr="00684F3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34" w:author="Ponížilová Hana" w:date="2020-02-13T16:36:00Z"/>
              </w:rPr>
            </w:pPr>
            <w:del w:id="135" w:author="Ponížilová Hana" w:date="2020-02-13T16:36:00Z">
              <w:r w:rsidRPr="00680ED1" w:rsidDel="007F1ED0">
                <w:rPr>
                  <w:b/>
                </w:rPr>
                <w:delText xml:space="preserve"> </w:delText>
              </w:r>
              <w:r w:rsidRPr="00684F31" w:rsidDel="007F1ED0">
                <w:delText>NE</w:delText>
              </w:r>
            </w:del>
          </w:p>
          <w:p w14:paraId="4459F6A1" w14:textId="1768A3F1" w:rsidR="00C73490" w:rsidRPr="00680ED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36" w:author="Ponížilová Hana" w:date="2020-02-13T16:36:00Z"/>
                <w:b/>
              </w:rPr>
            </w:pPr>
          </w:p>
        </w:tc>
      </w:tr>
      <w:tr w:rsidR="00C73490" w:rsidDel="007F1ED0" w14:paraId="3EABB463" w14:textId="70E5E6A3" w:rsidTr="00C73490">
        <w:trPr>
          <w:cantSplit/>
          <w:trHeight w:val="257"/>
          <w:del w:id="137" w:author="Ponížilová Hana" w:date="2020-02-13T16:36: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97A848C" w14:textId="504DCC6B" w:rsidR="00C73490" w:rsidRPr="00680ED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38" w:author="Ponížilová Hana" w:date="2020-02-13T16:36:00Z"/>
                <w:rFonts w:ascii="Times New Roman Bold" w:hAnsi="Times New Roman Bold"/>
                <w:b/>
              </w:rPr>
            </w:pPr>
            <w:del w:id="139" w:author="Ponížilová Hana" w:date="2020-02-13T16:36:00Z">
              <w:r w:rsidRPr="00680ED1" w:rsidDel="007F1ED0">
                <w:rPr>
                  <w:rFonts w:ascii="Times New Roman Bold" w:hAnsi="Times New Roman Bold"/>
                  <w:b/>
                </w:rPr>
                <w:delText xml:space="preserve"> Sou</w:delText>
              </w:r>
              <w:r w:rsidRPr="00680ED1" w:rsidDel="007F1ED0">
                <w:rPr>
                  <w:rFonts w:ascii="Times New Roman Bold" w:hAnsi="Times New Roman Bold" w:hint="eastAsia"/>
                  <w:b/>
                </w:rPr>
                <w:delText>čá</w:delText>
              </w:r>
              <w:r w:rsidRPr="00680ED1" w:rsidDel="007F1ED0">
                <w:rPr>
                  <w:rFonts w:ascii="Times New Roman Bold" w:hAnsi="Times New Roman Bold"/>
                  <w:b/>
                </w:rPr>
                <w:delText>sti SRZ a jejich obsah</w:delText>
              </w:r>
            </w:del>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58DCD0D" w14:textId="53A80C1F" w:rsidR="00C73490" w:rsidRPr="00680ED1"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140" w:author="Ponížilová Hana" w:date="2020-02-13T16:36:00Z"/>
                <w:b/>
              </w:rPr>
            </w:pPr>
          </w:p>
        </w:tc>
      </w:tr>
      <w:tr w:rsidR="00C73490" w:rsidRPr="00A15E5E" w:rsidDel="007F1ED0" w14:paraId="6FDB5921" w14:textId="242533E7" w:rsidTr="00C73490">
        <w:trPr>
          <w:cantSplit/>
          <w:trHeight w:val="476"/>
          <w:del w:id="141" w:author="Ponížilová Hana" w:date="2020-02-13T16:36:00Z"/>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895832" w14:textId="3ECDF234" w:rsidR="00C73490"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2" w:author="Ponížilová Hana" w:date="2020-02-13T16:36:00Z"/>
              </w:rPr>
            </w:pPr>
          </w:p>
          <w:p w14:paraId="7E092ECE" w14:textId="7DD17972" w:rsidR="00C73490"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3" w:author="Ponížilová Hana" w:date="2020-02-13T16:36:00Z"/>
              </w:rPr>
            </w:pPr>
            <w:del w:id="144" w:author="Ponížilová Hana" w:date="2020-02-13T16:36:00Z">
              <w:r w:rsidDel="007F1ED0">
                <w:delText xml:space="preserve"> NE</w:delText>
              </w:r>
            </w:del>
          </w:p>
          <w:p w14:paraId="2C3DF340" w14:textId="682D1255" w:rsidR="00C73490" w:rsidDel="007F1ED0" w:rsidRDefault="00C73490" w:rsidP="00B079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45" w:author="Ponížilová Hana" w:date="2020-02-13T16:36:00Z"/>
              </w:rPr>
            </w:pPr>
          </w:p>
        </w:tc>
      </w:tr>
    </w:tbl>
    <w:p w14:paraId="4CF72EC3" w14:textId="77777777" w:rsidR="00A33353" w:rsidRDefault="00A33353" w:rsidP="00F13D5C"/>
    <w:tbl>
      <w:tblPr>
        <w:tblW w:w="9781" w:type="dxa"/>
        <w:tblInd w:w="-5" w:type="dxa"/>
        <w:shd w:val="clear" w:color="auto" w:fill="FFFFFF"/>
        <w:tblLayout w:type="fixed"/>
        <w:tblLook w:val="0000" w:firstRow="0" w:lastRow="0" w:firstColumn="0" w:lastColumn="0" w:noHBand="0" w:noVBand="0"/>
      </w:tblPr>
      <w:tblGrid>
        <w:gridCol w:w="2977"/>
        <w:gridCol w:w="851"/>
        <w:gridCol w:w="708"/>
        <w:gridCol w:w="567"/>
        <w:gridCol w:w="2835"/>
        <w:gridCol w:w="614"/>
        <w:gridCol w:w="614"/>
        <w:gridCol w:w="615"/>
      </w:tblGrid>
      <w:tr w:rsidR="00C73490" w14:paraId="1EDE28FA" w14:textId="40BED39D" w:rsidTr="009F7268">
        <w:trPr>
          <w:cantSplit/>
          <w:trHeight w:val="42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73C91309" w14:textId="6243229E" w:rsidR="00C73490" w:rsidRPr="00FD4DDC" w:rsidRDefault="00C73490"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C73490" w:rsidRPr="00E017DC" w14:paraId="349EE015" w14:textId="03EC3AC8" w:rsidTr="009F7268">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BD6CD45" w14:textId="77777777" w:rsidR="00C73490" w:rsidRDefault="00C73490"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E91A7E" w14:textId="77777777" w:rsidR="00C73490" w:rsidRPr="00FD4DDC" w:rsidRDefault="00C73490"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Pr>
                <w:rFonts w:ascii="Times New Roman Bold" w:hAnsi="Times New Roman Bold"/>
                <w:sz w:val="22"/>
              </w:rPr>
              <w:t xml:space="preserve"> </w:t>
            </w:r>
            <w:r w:rsidRPr="00FD4DDC">
              <w:rPr>
                <w:b/>
                <w:sz w:val="22"/>
                <w:szCs w:val="22"/>
              </w:rPr>
              <w:t>Teorie a praxe audiovizuální tvorby</w:t>
            </w:r>
          </w:p>
          <w:p w14:paraId="1897BD89" w14:textId="72AA5A58" w:rsidR="00C73490" w:rsidRDefault="00C73490"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Střihová skladba</w:t>
            </w:r>
          </w:p>
        </w:tc>
      </w:tr>
      <w:tr w:rsidR="00C73490" w:rsidRPr="00E017DC" w14:paraId="0984EBB0" w14:textId="104EF110"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F82A072" w14:textId="0BAAD9DA" w:rsidR="00C73490" w:rsidRPr="00863E87" w:rsidRDefault="00C73490"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C73490" w:rsidRPr="00E017DC" w14:paraId="339D6DF5" w14:textId="115200A5"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1EF7B82" w14:textId="616D96C4" w:rsidR="00C73490" w:rsidRDefault="00C73490"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C73490" w:rsidRPr="00E017DC" w14:paraId="6B2C0EEE" w14:textId="2B61DB3B" w:rsidTr="009F7268">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4243854" w14:textId="07550DDB" w:rsidR="00C73490" w:rsidRDefault="00C73490"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14:paraId="5CEE1A1E" w14:textId="5C91DCCF"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445BA39"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05D6A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507A1A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D0475F"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14EF5F4"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D3E87CE" w14:textId="6D61EA23"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ECAE78" w14:textId="66F7F114"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62D0D96C" w14:textId="0700A92B" w:rsidR="00C73490" w:rsidRDefault="00F24844"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0235C5" w14:paraId="4B1C8D9B" w14:textId="0131F77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B877F9" w14:textId="77777777"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356CD9A6" w14:textId="250E2BF1"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Střihová skladba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E68C99" w14:textId="1A24FDBB"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AC9483" w14:textId="27C2F1F1" w:rsidR="00BD2E9A" w:rsidRPr="006A150B"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CA31A4" w14:textId="555DAF80"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DF486E" w14:textId="7A7BBD00"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EA745C" w14:textId="7777777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7EC370" w14:textId="77777777" w:rsidR="00BD2E9A" w:rsidRPr="000235C5"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4EFC4BB" w14:textId="7C53DA5A" w:rsidR="00BD2E9A" w:rsidRDefault="004A7CE8"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32887478" w14:textId="2D5B29B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715F0F"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587D92" w14:textId="656E8D55"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D60993" w14:textId="3C869663"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3A4DCD" w14:textId="59BB4ABE"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379FC5" w14:textId="5ABEC9F9"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F91FB6"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42461C"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D5CAA40" w14:textId="00C9F633"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27444A03" w14:textId="06FC1F6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E8E055" w14:textId="77777777" w:rsidR="00F52BFC" w:rsidRPr="00C73490"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F2F451" w14:textId="37695750"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93C6A8" w14:textId="36CA809B"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38DEFD" w14:textId="54C46895"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CF8673" w14:textId="00C99C42"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5AAE5"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59C0BF"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14CCD0B" w14:textId="481CBCA9"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72B8C28F" w14:textId="4A62DBB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D81ADA"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8AD4CA" w14:textId="544B0CAF"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12410C" w14:textId="13D052C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5636E9" w14:textId="2FF2FFB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D20DA" w14:textId="2731AAF2"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82025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0B7D2"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D92CDB9" w14:textId="03128922"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60BACCD6" w14:textId="13EB036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2CFE14" w14:textId="77777777"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350CEEE5" w14:textId="5EDF5782"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Střihová skladba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35A646" w14:textId="7C640F26"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38B887" w14:textId="3604DA3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0BD881" w14:textId="3893685E"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7D8EF3" w14:textId="793393E0" w:rsidR="00BD2E9A" w:rsidRPr="006D15E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E1E210" w14:textId="71F239AC"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A34DD" w14:textId="749B80C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9EF68E8" w14:textId="26E65F51" w:rsidR="00BD2E9A" w:rsidRDefault="004A7CE8"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08AC97F7" w14:textId="30984CD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533C5F" w14:textId="462F7D19" w:rsidR="00BD2E9A" w:rsidRPr="00C73490" w:rsidRDefault="00BD2E9A" w:rsidP="0039657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3FEC78" w14:textId="26DEF33D"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5F76E8" w14:textId="522625C1"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618EC7" w14:textId="1C83389A"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AF42BC" w14:textId="56EC86FC"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9FE2FC" w14:textId="5685F00C" w:rsidR="00BD2E9A" w:rsidRPr="00FF0767"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D3E2B3" w14:textId="77777777"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DC9D084" w14:textId="77777777" w:rsidR="00BD2E9A" w:rsidRDefault="00BD2E9A" w:rsidP="003965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DFCFCF4" w14:textId="2251391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AC6493" w14:textId="317E5136"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9B504A" w14:textId="654A315A"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640E83" w14:textId="596228D9"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8D7314" w14:textId="3787BF9E"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4CF03" w14:textId="4F66532D"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066C98" w14:textId="17D13ED4"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810080" w14:textId="55FE4CB2"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106DDE0" w14:textId="7777777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2C958B3" w14:textId="1F7AA3A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5123AD" w14:textId="77777777" w:rsidR="00BD2E9A" w:rsidRPr="00C73490"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D2A04E" w14:textId="39FAE3E6"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C9EF1" w14:textId="66F07419"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4A256C" w14:textId="4E331901"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8A579C" w14:textId="4ABCF594" w:rsidR="00BD2E9A" w:rsidRPr="00D46036"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4FB811"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552716"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EE5303C" w14:textId="0C631F07" w:rsidR="00BD2E9A" w:rsidRDefault="00F52BFC"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2ECE190B" w14:textId="79783D38"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15C9F78" w14:textId="77777777" w:rsidR="00BD2E9A" w:rsidRPr="00F1483C"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95EB3A3" w14:textId="1B6A58F2"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11E1D34"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B531514" w14:textId="77777777"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23</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D5C7B27"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FED6DAB"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295258C"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4D17BDE"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C73490" w14:paraId="22DCFD96" w14:textId="4389A421"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26A4D79" w14:textId="0B6F0F49"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2D2EDDC5" w14:textId="132AD96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F92F8C"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A1CF58" w14:textId="7EFB6F65"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9C59BA"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2B3107"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04A811" w14:textId="3B6A4F5A"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B07BCE"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8A496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DE1F71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C91FC15" w14:textId="10D1F91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FE90E0"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08D810" w14:textId="455814C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55ACDE"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D565F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B579BE" w14:textId="77777777"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0C2CA9"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1A49E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24CB97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54C5641" w14:textId="3473341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809150"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C73490">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53822E" w14:textId="5C9D668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B5E990"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CE24C3"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651273" w14:textId="4E261CA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8195CD"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5CB30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2A127F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3DA48589" w14:textId="3B8847D7"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6A7BC9"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7638D3A7" w14:textId="751B968C"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C73490" w14:paraId="00CE8A72" w14:textId="7D1C919E"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C0B6697" w14:textId="25BD080C"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2315FCED" w14:textId="6C6B82FF"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A1DF5B"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02526A" w14:textId="4C180944"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20A63B"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95EF16"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020E0A" w14:textId="1B7DA5A6"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E1509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DDFBE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38D702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9604EAC" w14:textId="1414DB18"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94DD6D"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FF6374" w14:textId="04016209"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975692" w14:textId="4CD7E66E"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E0FB94" w14:textId="2466D9C6"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201CC2" w14:textId="19FBD39E"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FBF699"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30274C"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F25E77B"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52E65818" w14:textId="6C2E49A0"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3BF356" w14:textId="7777777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6CB675A" w14:textId="35F2FD30"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C73490" w:rsidRPr="00021B37" w14:paraId="301133A8" w14:textId="0448B4A7"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4470CAF" w14:textId="75DF5B09"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C73490" w:rsidRPr="00021B37" w14:paraId="1683DE4B" w14:textId="64BE813F"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B712879" w14:textId="3B4A46A9"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rsidRPr="00021B37" w14:paraId="74773548" w14:textId="3F2A9AF3"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BF3B24B"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2F0BD94A"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49BB0E4"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Pr>
          <w:p w14:paraId="13DDFFD6"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46AC6286"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5E4C87D8" w14:textId="61B1F321" w:rsidR="00C73490" w:rsidRDefault="00C73490" w:rsidP="00C7349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39044927" w14:textId="78A76C61" w:rsidR="00C73490" w:rsidRPr="00680ED1"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14"/>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608732D1" w14:textId="49F5CA2A"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14"/>
            </w:pPr>
            <w:r>
              <w:rPr>
                <w:rFonts w:ascii="Times New Roman Bold" w:hAnsi="Times New Roman Bold"/>
                <w:sz w:val="22"/>
              </w:rPr>
              <w:t>prof. zákl.</w:t>
            </w:r>
          </w:p>
        </w:tc>
      </w:tr>
      <w:tr w:rsidR="00BD2E9A" w14:paraId="791DD639" w14:textId="3DB57443"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677F0C6"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1C43FC60" w14:textId="0E1C15AB"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Střihová skladba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5B408" w14:textId="1C7F2FD6"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4889D8" w14:textId="3EF904BB"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DD15E3" w14:textId="774F2D2C"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9D66F4" w14:textId="634974F8"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 xml:space="preserve">doc. MgA. Libor Nemeškal, Ph.D.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836F09" w14:textId="7777777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47A8A7" w14:textId="77777777" w:rsidR="00BD2E9A" w:rsidRPr="000235C5"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539FD3D" w14:textId="095A7608"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5E4907CF" w14:textId="4CB4F144"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8B03475"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D927C5" w14:textId="57ED7116"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7A468" w14:textId="5B6176EE"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AFCBB" w14:textId="6DE84AA6"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39B9C6" w14:textId="77B3191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98B30E"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19D68F"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4988AF4" w14:textId="63ABCE50"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61E01501" w14:textId="7B1796E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2BD8490" w14:textId="77777777" w:rsidR="00F52BFC" w:rsidRPr="00C73490"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936586" w14:textId="79F5ABF6"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AA9E05" w14:textId="66B64C3C"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7D0593" w14:textId="2374D543"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4BB77D" w14:textId="18697156"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CAFD25"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5E39E6"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304AA61" w14:textId="6D97D655"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5BD12CB2" w14:textId="7509275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C92A924" w14:textId="77777777" w:rsidR="00AE5823" w:rsidRPr="00C73490"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6FCBDA" w14:textId="1997BA22"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EC5B1D" w14:textId="5F93DAEA"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0371C" w14:textId="70DB083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2D163A" w14:textId="13392CA5"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BA96B3"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340C86"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B367E0E" w14:textId="048CC5E0"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59429C8E" w14:textId="748ED64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5CB87594"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02AC9577" w14:textId="225CC9DA"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Střihová skladba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EE9FD1" w14:textId="10409C51"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5E780" w14:textId="26F0EFE9"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EEA6D" w14:textId="51B2A0F5"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B411AA" w14:textId="32D3C386" w:rsidR="00BD2E9A" w:rsidRPr="006D15E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169E32" w14:textId="0CA857E5"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BFAC52" w14:textId="31409A93"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6BFFB27" w14:textId="04E8C3D7"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EB932F7" w14:textId="2E12BD0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B7CDA76"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D5C9C5" w14:textId="646C201D"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AA496F" w14:textId="1489758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CFEA03" w14:textId="69BA8F2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5141E4" w14:textId="0100BA6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59A8A4" w14:textId="2E43A2A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A742C4" w14:textId="5ADB6878"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FEB197A" w14:textId="120A4FA0"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B04B658" w14:textId="193D25E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38FB160" w14:textId="19B04D69"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945112" w14:textId="0D0BBEDE"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F6E4EC" w14:textId="6A287A75"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146" w:author="Ponížilová Hana" w:date="2020-02-13T16:39:00Z">
              <w:r w:rsidR="00A05E02">
                <w:t>zk</w:t>
              </w:r>
            </w:ins>
            <w:del w:id="147" w:author="Ponížilová Hana" w:date="2020-02-13T16:39:00Z">
              <w:r w:rsidDel="00A05E02">
                <w:delText>klz</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B91338" w14:textId="0B619A8E"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230AE2" w14:textId="2391D3A5"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655B2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664227"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9E4CF4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539D71B" w14:textId="39F1FE3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1E51ECD"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DB559F" w14:textId="772D1926"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70829D" w14:textId="70E9DCF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4FA750" w14:textId="3FD6781C"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27FA7" w14:textId="13FCE422"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78107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1CAD87"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3B248C5" w14:textId="4C3DE234" w:rsidR="00BD2E9A" w:rsidRDefault="00F52BFC"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6B712D04" w14:textId="399E574D"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6FDF018" w14:textId="77777777" w:rsidR="00BD2E9A" w:rsidRDefault="00BD2E9A" w:rsidP="001F38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6F06E8E" w14:textId="3CF33FF5" w:rsidR="00BD2E9A" w:rsidRPr="00027E42"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0CE335F"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95B207" w14:textId="28F6A020" w:rsidR="00BD2E9A" w:rsidRPr="00027E42"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6DBB3AC"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588B45C"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87C1653"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A88057C" w14:textId="77777777" w:rsidR="00BD2E9A" w:rsidRDefault="00BD2E9A" w:rsidP="001F38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6D69B0D0" w14:textId="1F4717BA" w:rsidTr="009F7268">
        <w:trPr>
          <w:cantSplit/>
          <w:trHeight w:val="242"/>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565FE76" w14:textId="4A00251B"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r>
      <w:tr w:rsidR="00BD2E9A" w14:paraId="1CE8FA7B" w14:textId="34DF97B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0AB10A63"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E81DF4" w14:textId="4D93F078"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D1F701"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DA146"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20F84F" w14:textId="4EEAB140"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E2CE88"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1A1D7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0CBE65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961947A" w14:textId="2950DE3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30DE0698" w14:textId="77777777" w:rsidR="00BD2E9A" w:rsidRPr="00C7349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AFBAC0" w14:textId="3938112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9C472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631A4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F417F2" w14:textId="77777777"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477172"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D7E46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E6AB84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7A7A9312" w14:textId="7F2D6E1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F89DABB" w14:textId="77777777" w:rsidR="00BD2E9A" w:rsidRPr="00354F10"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D72DB">
              <w:t xml:space="preserve">Workshopy </w:t>
            </w:r>
            <w:r>
              <w:t>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992854" w14:textId="3EFCEF90"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ACE3AE"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A7306C"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F99180" w14:textId="67C89B7B"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4FB56B"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EF7C2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CE6A56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70DDDD52" w14:textId="0763D4CF" w:rsidTr="009F7268">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5D3241" w14:textId="77777777" w:rsidR="00C73490" w:rsidRPr="009D021E"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1BE7B6C2" w14:textId="155DD4F0" w:rsidR="00C73490" w:rsidRPr="009D021E"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C73490" w14:paraId="024BE3BF" w14:textId="235AF4BD" w:rsidTr="009F7268">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36BBC57" w14:textId="739A7141"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25892B34" w14:textId="072552F7" w:rsidTr="00F24844">
        <w:trPr>
          <w:cantSplit/>
          <w:trHeight w:val="20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6CD52D"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3B016E" w14:textId="06A7A0D8"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B2C0E3" w14:textId="04C4AEBF"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9E9BD6" w14:textId="60BDD244"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CD0C47" w14:textId="79C7DCB9"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gramStart"/>
            <w:r>
              <w:t>Zelinský,CSc.</w:t>
            </w:r>
            <w:proofErr w:type="gramEnd"/>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5CC7B9"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E37D3E"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p w14:paraId="3666EC6F" w14:textId="1CCDE554"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DEC7CDC"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768D3BD0" w14:textId="347EE76D" w:rsidTr="00F24844">
        <w:trPr>
          <w:cantSplit/>
          <w:trHeight w:val="20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4B2B4E"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918C4" w14:textId="406133FD"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C7F157"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828427"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49513" w14:textId="2C334AC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7C9A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000D0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p w14:paraId="5BEEE327" w14:textId="2F487011"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38122D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C73490" w14:paraId="0F741B68" w14:textId="0C21FDE1" w:rsidTr="009F7268">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2E36DC" w14:textId="77777777"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0F155292" w14:textId="63FB5310" w:rsidR="00C73490" w:rsidRDefault="00C73490"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C73490" w14:paraId="29144D94" w14:textId="400D567F"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BC2D76" w14:textId="2E873816"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C73490" w14:paraId="56F6B6EA" w14:textId="0028F438"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2DAE7C" w14:textId="27AE8E3A"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C73490" w14:paraId="5224534F" w14:textId="798B8FFB"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A1F7C9A" w14:textId="7B66A897" w:rsidR="00C73490" w:rsidRDefault="00C73490"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C73490" w14:paraId="25BF456C" w14:textId="24FC19DB"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69CDBBC" w14:textId="77777777" w:rsidR="00C73490" w:rsidRDefault="00C73490" w:rsidP="00C7349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A69390"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377D41A"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710CCA6"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A87E907" w14:textId="77777777"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037A87" w14:textId="6B11C669"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F803D5F" w14:textId="22F985A1" w:rsidR="00C73490" w:rsidRDefault="00C73490"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7678AE69" w14:textId="599E520D" w:rsidR="00C73490" w:rsidRDefault="00F24844" w:rsidP="00C7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BD2E9A" w14:paraId="2A7441A7" w14:textId="0EC7F9C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41A6C9"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Audiovizuální praktika </w:t>
            </w:r>
          </w:p>
          <w:p w14:paraId="35D706E5" w14:textId="1601ACB1"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Střihová skladba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303DAF" w14:textId="79E00314"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BB28C7" w14:textId="0E3A865F"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86211" w14:textId="5ABF0B95"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76DEC0" w14:textId="594ACCC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doc. MgA. Libor Nemeškal,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4C248B"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22DC8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8C5A55A" w14:textId="2F003904"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CA05242" w14:textId="41653CA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076621"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E5DE40" w14:textId="5723D690"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C040E" w14:textId="04C2E05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847FE1" w14:textId="62A82791"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31138D" w14:textId="39D9EE0F"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xml:space="preserve"> MgA.Lubomír Konečný</w:t>
            </w:r>
            <w:r w:rsidR="00AE5823">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C7B9C0"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2DD710"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3D55731" w14:textId="067DCC30"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0FCB2619" w14:textId="0A7EE24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8098D4"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73B13E" w14:textId="1E76B56B"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636228" w14:textId="3BA7435B"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B948B6" w14:textId="2F5A8EC0"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274017" w14:textId="4CB80D7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D28141"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57EB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0BC3BE0" w14:textId="79F0B3EE"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6E520BA5" w14:textId="1051D80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A0F363" w14:textId="77777777"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Teorie a technologie </w:t>
            </w:r>
          </w:p>
          <w:p w14:paraId="7F814AF8" w14:textId="7EA86E6B" w:rsidR="00BD2E9A" w:rsidRPr="00C7349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Střihová skladba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260DA6" w14:textId="083C6FAB"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E64F07" w14:textId="7D6E5B03"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72A274" w14:textId="45ED1F7F"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CEE6A1" w14:textId="4BE89E83"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726197"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16CA0B"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ED9E567" w14:textId="700D3582"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05E02" w14:paraId="341DAC47" w14:textId="78427E3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959853" w14:textId="77777777" w:rsidR="00A05E02" w:rsidRPr="00C73490"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018AD5" w14:textId="43BDAA3A" w:rsidR="00A05E02" w:rsidRPr="00776C0F"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37EFAF" w14:textId="334B0616" w:rsidR="00A05E02" w:rsidRPr="00776C0F"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F2F267" w14:textId="79BB3A17" w:rsidR="00A05E02" w:rsidRPr="00776C0F"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4A2D7D" w14:textId="3AEBF52F"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148" w:author="Ponížilová Hana" w:date="2020-02-13T16:39:00Z">
              <w:r>
                <w:t xml:space="preserve">doc. MgA. Libor Nemeškal, Ph.D., </w:t>
              </w:r>
              <w:proofErr w:type="gramStart"/>
              <w:r>
                <w:t>10%</w:t>
              </w:r>
              <w:proofErr w:type="gramEnd"/>
              <w:r>
                <w:t>, kolektiv pedagogů</w:t>
              </w:r>
            </w:ins>
            <w:del w:id="149" w:author="Ponížilová Hana" w:date="2020-02-13T16:39:00Z">
              <w:r w:rsidDel="00FC08A2">
                <w:delText xml:space="preserve">doc. MgA. Libor Nemeškal, Ph.D. </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BFE69B" w14:textId="77777777" w:rsidR="00A05E02" w:rsidDel="00D50618"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FEAC1D"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9F160CC"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A05E02" w14:paraId="1D738F5E" w14:textId="2C1B30FA"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166EE2A" w14:textId="77777777" w:rsidR="00A05E02" w:rsidRPr="00B2344E"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4CBC150" w14:textId="33219ED7" w:rsidR="00A05E02" w:rsidRPr="00153EFC"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7C3DDDF" w14:textId="77777777" w:rsidR="00A05E02" w:rsidRPr="009A784A"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0239C9C" w14:textId="4B5FF0EC" w:rsidR="00A05E02" w:rsidRPr="00153EFC"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13BFC64" w14:textId="77777777" w:rsidR="00A05E02" w:rsidRPr="00BA4AFE"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54E5B81" w14:textId="77777777" w:rsidR="00A05E02" w:rsidRPr="009A784A"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A1908CE"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A32A982"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A05E02" w:rsidRPr="009A784A" w14:paraId="13C6E0F7" w14:textId="749DAD06" w:rsidTr="009F7268">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003C659" w14:textId="1206761C" w:rsidR="00A05E02" w:rsidRPr="00BA4AFE"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A05E02" w14:paraId="2728BEAA" w14:textId="0BDD384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B1284A" w14:textId="77777777" w:rsidR="00A05E02" w:rsidRPr="00CE7D3C"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73490">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638070" w14:textId="77AFF00B"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3358F"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6A85DE"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72F3BD" w14:textId="582A9021" w:rsidR="00A05E02" w:rsidRPr="0084136A"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FD7FA3"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167238" w14:textId="77777777" w:rsidR="00A05E02" w:rsidRPr="00783105"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0C3A2A7" w14:textId="15F8DBB0" w:rsidR="00A05E02" w:rsidRPr="004A7CE8"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A7CE8">
              <w:t>ZT</w:t>
            </w:r>
          </w:p>
        </w:tc>
      </w:tr>
      <w:tr w:rsidR="00A05E02" w14:paraId="5DC82A41" w14:textId="2C43AB5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273E06" w14:textId="77777777" w:rsidR="00A05E02" w:rsidRPr="00CE7D3C"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8343D9" w14:textId="060B5A8F"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CEA33C"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5938F8"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EB6BD2" w14:textId="188F86D9"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941614"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1FDF59"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B123906" w14:textId="50B0F8A6"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PZ</w:t>
            </w:r>
          </w:p>
        </w:tc>
      </w:tr>
      <w:tr w:rsidR="00A05E02" w14:paraId="4418ACB6" w14:textId="45226908" w:rsidTr="00911E56">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FAD799"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22DE2E0"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p w14:paraId="5424272E"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p>
        </w:tc>
      </w:tr>
      <w:tr w:rsidR="00A05E02" w:rsidRPr="00FC0C88" w14:paraId="6D2A7529" w14:textId="09FFF04C" w:rsidTr="00911E56">
        <w:trPr>
          <w:cantSplit/>
          <w:trHeight w:val="159"/>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AB24C41" w14:textId="5495EAFA"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A05E02" w:rsidRPr="00FC0C88" w14:paraId="1F3D4CC5" w14:textId="65243FBD" w:rsidTr="00911E56">
        <w:trPr>
          <w:cantSplit/>
          <w:trHeight w:val="191"/>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AAE259B" w14:textId="4100F735" w:rsidR="00A05E02" w:rsidRPr="00FC0C88"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A05E02" w14:paraId="49A6F316" w14:textId="45E56D05"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DB6F08B"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36C935"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6D1BF62"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7A7F73B"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1C46A1A"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7272EDA" w14:textId="3EA20169"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3D3F01" w14:textId="376678F5"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0D943E1F" w14:textId="4530811E"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A05E02" w14:paraId="44205FA7" w14:textId="0B1FF4E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E44DA" w14:textId="696B8BE9"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 </w:t>
            </w:r>
          </w:p>
          <w:p w14:paraId="24C87839" w14:textId="4307993B" w:rsidR="00A05E02" w:rsidRPr="006D0F99"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B8E565" w14:textId="6E20EBF2"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45207F" w14:textId="5CEA6EA6"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FC6295" w14:textId="54A7E1CB" w:rsidR="00A05E02" w:rsidRPr="00027E4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52DBFA" w14:textId="3E7C1448"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xml:space="preserve">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DD085"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58231" w14:textId="77777777" w:rsidR="00A05E02" w:rsidRPr="006D0F99"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403A40D" w14:textId="007F2504" w:rsidR="00A05E02" w:rsidRPr="006D0F99"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A05E02" w14:paraId="2F3536EA" w14:textId="7AB967E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0258F2" w14:textId="77777777" w:rsidR="00A05E02" w:rsidRPr="006D0F99"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Střihová skladba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1AF622" w14:textId="643BC0AE"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1555C" w14:textId="43305F68"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4908C" w14:textId="03B4BF16"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FA3ACD" w14:textId="269CCBFE"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ins w:id="150" w:author="Ponížilová Hana" w:date="2020-02-13T16:39:00Z">
              <w:r>
                <w:t xml:space="preserve"> </w:t>
              </w:r>
              <w:proofErr w:type="gramStart"/>
              <w:r>
                <w:t>10%</w:t>
              </w:r>
              <w:proofErr w:type="gramEnd"/>
              <w:r>
                <w:t>, kolektiv pedagogů</w:t>
              </w:r>
            </w:ins>
            <w:r>
              <w:t xml:space="preserve">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AEB28C"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048A2A"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5D3F950" w14:textId="05863A62"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05E02" w14:paraId="42D8AED1" w14:textId="2010373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8877B1" w14:textId="77777777" w:rsidR="00A05E02" w:rsidRPr="006D0F99"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47C1F"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A7B4A"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58B168" w14:textId="2324F7A3" w:rsidR="00A05E02" w:rsidRPr="00027E4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AAF5C" w14:textId="780D2C1B"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462854"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85D211"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9235249"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A05E02" w14:paraId="77B6D5E0" w14:textId="4B18866C" w:rsidTr="00F24844">
        <w:trPr>
          <w:cantSplit/>
          <w:trHeight w:val="164"/>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DB75D33" w14:textId="39974B66"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E7F15C3" w14:textId="7C34699C"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C72C86E"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A80280F" w14:textId="01C4728C"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18DAA49"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2CA5609"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75374DC"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6E9B727" w14:textId="77777777" w:rsidR="00A05E02" w:rsidRDefault="00A05E02" w:rsidP="00A05E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A05E02" w14:paraId="71B4D1A3" w14:textId="4F240572" w:rsidTr="00911E56">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E5CE464"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3F1BBAF" w14:textId="76BCE8AA"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A05E02" w14:paraId="2EA8B2DD" w14:textId="5BB9F72C" w:rsidTr="00911E56">
        <w:trPr>
          <w:trHeight w:val="257"/>
        </w:trPr>
        <w:tc>
          <w:tcPr>
            <w:tcW w:w="9781" w:type="dxa"/>
            <w:gridSpan w:val="8"/>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02F00AB5"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DD771B5"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9 kreditů</w:t>
            </w:r>
          </w:p>
          <w:p w14:paraId="5D32102F"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studijním plánům (min. 60 a více): 74</w:t>
            </w:r>
          </w:p>
          <w:p w14:paraId="64A3CD57"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30 a více): 33</w:t>
            </w:r>
          </w:p>
          <w:p w14:paraId="7B095C84"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312F32F5"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7AC2B658"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praktické stáže v produkční společnosti, filmovém štábu či další instituci odpovídajícího charakteru. Minimální délka stáže je 6 týdnů. </w:t>
            </w:r>
          </w:p>
          <w:p w14:paraId="084C4195"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A05E02" w14:paraId="709E6D83" w14:textId="707CA880" w:rsidTr="00911E56">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8E2A533" w14:textId="77777777" w:rsidR="00A05E02" w:rsidRPr="00680ED1"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9591941"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A05E02" w:rsidRPr="00B2344E" w14:paraId="64EE94E8" w14:textId="6A2ABC09" w:rsidTr="00911E56">
        <w:trPr>
          <w:trHeight w:val="112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EAF6E8"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700EEDCE"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Obsah státních závěrečných zkoušek:</w:t>
            </w:r>
          </w:p>
          <w:p w14:paraId="07C5FBA3" w14:textId="77777777" w:rsidR="00A05E02" w:rsidRDefault="00A05E02" w:rsidP="00A05E02">
            <w:pPr>
              <w:pStyle w:val="Odstavecseseznamem"/>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firstLine="21"/>
              <w:jc w:val="both"/>
            </w:pPr>
            <w:r>
              <w:t xml:space="preserve">Současný </w:t>
            </w:r>
            <w:proofErr w:type="gramStart"/>
            <w:r>
              <w:t>film - příprava</w:t>
            </w:r>
            <w:proofErr w:type="gramEnd"/>
            <w:r>
              <w:t xml:space="preserve"> v rámci předmětů: Současný film 1-3, English Film Club 1,2 </w:t>
            </w:r>
          </w:p>
          <w:p w14:paraId="5153632C" w14:textId="77777777" w:rsidR="00A05E02" w:rsidRDefault="00A05E02" w:rsidP="00A05E02">
            <w:pPr>
              <w:pStyle w:val="Odstavecseseznamem"/>
              <w:numPr>
                <w:ilvl w:val="0"/>
                <w:numId w:val="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firstLine="21"/>
              <w:jc w:val="both"/>
            </w:pPr>
            <w:r>
              <w:t xml:space="preserve">Teorie a technologie oboru – </w:t>
            </w:r>
          </w:p>
          <w:p w14:paraId="0710695A" w14:textId="1E8AA7A4"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Střihová skladba 7-9, </w:t>
            </w:r>
            <w:r w:rsidRPr="00FD62AF">
              <w:t xml:space="preserve">Audiovizuální praktika </w:t>
            </w:r>
            <w:r>
              <w:t xml:space="preserve">Střihová skladba 7-9, Výrovní praktika 7-0, </w:t>
            </w:r>
            <w:r w:rsidRPr="00FB37AD">
              <w:t>Dramaturgický seminář</w:t>
            </w:r>
            <w:r>
              <w:t xml:space="preserve"> 1-2, Ateliér 7-9</w:t>
            </w:r>
          </w:p>
          <w:p w14:paraId="1BA6576C" w14:textId="0396326A"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firstLine="284"/>
              <w:jc w:val="both"/>
            </w:pPr>
            <w:r>
              <w:t xml:space="preserve">   3.   Obhajoba diplomové práce:</w:t>
            </w:r>
          </w:p>
          <w:p w14:paraId="577486C6" w14:textId="5C6B7DBE" w:rsidR="00A05E02"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 -      Teoretická část téma ve vazbě na specializaci Střihová skladba </w:t>
            </w:r>
          </w:p>
          <w:p w14:paraId="2C635124" w14:textId="22C3BDE3" w:rsidR="00A05E02" w:rsidRPr="005F5335"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 xml:space="preserve"> -      Praktická část – střihová skladba audiovizuálního díla</w:t>
            </w:r>
          </w:p>
          <w:p w14:paraId="047C94FE"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A05E02" w14:paraId="699F6E8F" w14:textId="3A6C8115" w:rsidTr="00911E56">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FD3675E" w14:textId="1B05A4DE" w:rsidR="00A05E02" w:rsidRPr="00680ED1"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4D5218">
              <w:rPr>
                <w:rFonts w:ascii="Times New Roman Bold" w:hAnsi="Times New Roman Bold"/>
                <w:b/>
              </w:rPr>
              <w:t>Další studijní povinnosti</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FA0CDEE"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A05E02" w14:paraId="6CF85815" w14:textId="0709125C" w:rsidTr="00911E56">
        <w:trPr>
          <w:cantSplit/>
          <w:trHeight w:val="532"/>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690EBB"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5F66E942"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0212004F"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A05E02" w14:paraId="0E4C4ED6" w14:textId="07A2829C" w:rsidTr="00911E56">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0E581392" w14:textId="77777777" w:rsidR="00A05E02" w:rsidRPr="00680ED1"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00795F17"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A05E02" w14:paraId="7D2892CD" w14:textId="4B41933E" w:rsidTr="00911E56">
        <w:trPr>
          <w:cantSplit/>
          <w:trHeight w:val="68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0CD37" w14:textId="77777777" w:rsidR="00A05E02"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14:paraId="71ADA546" w14:textId="6D8699BE" w:rsidR="00A05E02"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151" w:author="Ponížilová Hana" w:date="2020-02-13T16:40:00Z"/>
                <w:b/>
                <w:szCs w:val="24"/>
              </w:rPr>
            </w:pPr>
            <w:r>
              <w:rPr>
                <w:b/>
                <w:szCs w:val="24"/>
              </w:rPr>
              <w:t>Návrhy témat:</w:t>
            </w:r>
          </w:p>
          <w:p w14:paraId="5FC4F87F" w14:textId="0C125BD5" w:rsidR="00A05E02" w:rsidRPr="00A05E02"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ins w:id="152" w:author="Ponížilová Hana" w:date="2020-02-13T16:40:00Z">
              <w:r>
                <w:rPr>
                  <w:szCs w:val="24"/>
                </w:rPr>
                <w:t>Teoretická část:</w:t>
              </w:r>
            </w:ins>
          </w:p>
          <w:p w14:paraId="2DAA56A8" w14:textId="77777777" w:rsidR="00A05E02" w:rsidRPr="00CD192E"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Fatalismus ve filmovém příběhu</w:t>
            </w:r>
          </w:p>
          <w:p w14:paraId="7ACB37FB" w14:textId="77777777" w:rsidR="00A05E02" w:rsidRPr="00CD192E"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Flashback ve struktuře filmu</w:t>
            </w:r>
          </w:p>
          <w:p w14:paraId="612F86ED" w14:textId="77777777" w:rsidR="00A05E02" w:rsidRPr="00CD192E"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Vnější a vnitřní touha hrdiny, vztah k teorii střihu (Michael Hauge)</w:t>
            </w:r>
          </w:p>
          <w:p w14:paraId="77581DEB" w14:textId="77777777" w:rsidR="00A05E02" w:rsidRPr="00CD192E"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Práce střihače s kontextem</w:t>
            </w:r>
          </w:p>
          <w:p w14:paraId="0A80A8D3" w14:textId="77777777" w:rsidR="00A05E02" w:rsidRPr="00CD192E" w:rsidRDefault="00A05E02" w:rsidP="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Cesta jako ústřední motiv vyprávění (Roadmovie jako forma a obsah)</w:t>
            </w:r>
          </w:p>
          <w:p w14:paraId="47AC66BA"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53" w:author="Ponížilová Hana" w:date="2020-02-13T16:40:00Z"/>
              </w:rPr>
            </w:pPr>
            <w:ins w:id="154" w:author="Ponížilová Hana" w:date="2020-02-13T16:40:00Z">
              <w:r>
                <w:t xml:space="preserve">      Praktická část:</w:t>
              </w:r>
            </w:ins>
          </w:p>
          <w:p w14:paraId="3BEDD439"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55" w:author="Ponížilová Hana" w:date="2020-02-13T16:40:00Z"/>
              </w:rPr>
            </w:pPr>
            <w:ins w:id="156" w:author="Ponížilová Hana" w:date="2020-02-13T16:40:00Z">
              <w:r>
                <w:t xml:space="preserve">      Audiovizuální dílo nebo soubor audiovizuálních děl v minimální délce 20 minut, střihová skladba</w:t>
              </w:r>
            </w:ins>
          </w:p>
          <w:p w14:paraId="2DF362B4"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57" w:author="Ponížilová Hana" w:date="2020-02-13T16:40:00Z"/>
                <w:bCs/>
                <w:szCs w:val="24"/>
              </w:rPr>
            </w:pPr>
          </w:p>
          <w:p w14:paraId="6D1E5E9E"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58" w:author="Ponížilová Hana" w:date="2020-02-13T16:40:00Z"/>
                <w:b/>
                <w:szCs w:val="24"/>
              </w:rPr>
            </w:pPr>
            <w:ins w:id="159" w:author="Ponížilová Hana" w:date="2020-02-13T16:40:00Z">
              <w:r>
                <w:rPr>
                  <w:b/>
                  <w:szCs w:val="24"/>
                </w:rPr>
                <w:t xml:space="preserve">     Obhájené práce:</w:t>
              </w:r>
            </w:ins>
          </w:p>
          <w:p w14:paraId="4120BB53" w14:textId="6AB3D89E"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60" w:author="Ponížilová Hana" w:date="2020-02-13T16:40:00Z"/>
                <w:szCs w:val="24"/>
              </w:rPr>
            </w:pPr>
            <w:ins w:id="161" w:author="Ponížilová Hana" w:date="2020-02-13T16:40:00Z">
              <w:r>
                <w:rPr>
                  <w:szCs w:val="24"/>
                </w:rPr>
                <w:t xml:space="preserve">     Teoretická část: Charakterový oblouk hlavního hrdiny ve filmech Ridleyho Scotta. </w:t>
              </w:r>
            </w:ins>
          </w:p>
          <w:p w14:paraId="1FBF3699" w14:textId="4007AE4E"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284" w:hanging="284"/>
              <w:jc w:val="both"/>
              <w:rPr>
                <w:ins w:id="162" w:author="Ponížilová Hana" w:date="2020-02-13T16:40:00Z"/>
                <w:szCs w:val="24"/>
              </w:rPr>
            </w:pPr>
            <w:ins w:id="163" w:author="Ponížilová Hana" w:date="2020-02-13T16:40:00Z">
              <w:r>
                <w:rPr>
                  <w:szCs w:val="24"/>
                </w:rPr>
                <w:t xml:space="preserve">     Praktická část: Audiovizuální dílo nebo tematický soubor audiovizuálních děl, délka minimálně 20 min., střihová skladba.</w:t>
              </w:r>
            </w:ins>
          </w:p>
          <w:p w14:paraId="059E3E16"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64" w:author="Ponížilová Hana" w:date="2020-02-13T16:40:00Z"/>
                <w:szCs w:val="24"/>
              </w:rPr>
            </w:pPr>
            <w:ins w:id="165" w:author="Ponížilová Hana" w:date="2020-02-13T16:40:00Z">
              <w:r>
                <w:rPr>
                  <w:szCs w:val="24"/>
                </w:rPr>
                <w:t xml:space="preserve">     Teoretická část: Nemožné je možné: střihač Dušan Milko. </w:t>
              </w:r>
            </w:ins>
          </w:p>
          <w:p w14:paraId="22C095CE" w14:textId="3F57758F"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284" w:hanging="284"/>
              <w:jc w:val="both"/>
              <w:rPr>
                <w:ins w:id="166" w:author="Ponížilová Hana" w:date="2020-02-13T16:40:00Z"/>
                <w:szCs w:val="24"/>
              </w:rPr>
            </w:pPr>
            <w:ins w:id="167" w:author="Ponížilová Hana" w:date="2020-02-13T16:40:00Z">
              <w:r>
                <w:rPr>
                  <w:szCs w:val="24"/>
                </w:rPr>
                <w:t xml:space="preserve">     Praktická část: Audiovizuální dílo nebo tematický soubor audiovizuálních děl, délka minimálně 20 min., střihová skladba.</w:t>
              </w:r>
            </w:ins>
          </w:p>
          <w:p w14:paraId="513FC212"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68" w:author="Ponížilová Hana" w:date="2020-02-13T16:40:00Z"/>
                <w:szCs w:val="24"/>
              </w:rPr>
            </w:pPr>
            <w:ins w:id="169" w:author="Ponížilová Hana" w:date="2020-02-13T16:40:00Z">
              <w:r>
                <w:rPr>
                  <w:szCs w:val="24"/>
                </w:rPr>
                <w:t xml:space="preserve">     Teoretická část: Analýza beatů podle McKeeho v českém filmu po roce 2000. </w:t>
              </w:r>
            </w:ins>
          </w:p>
          <w:p w14:paraId="16051C43" w14:textId="6F2A6F0E"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ind w:left="284" w:hanging="284"/>
              <w:jc w:val="both"/>
              <w:rPr>
                <w:ins w:id="170" w:author="Ponížilová Hana" w:date="2020-02-13T16:40:00Z"/>
                <w:szCs w:val="24"/>
              </w:rPr>
            </w:pPr>
            <w:ins w:id="171" w:author="Ponížilová Hana" w:date="2020-02-13T16:40:00Z">
              <w:r>
                <w:rPr>
                  <w:szCs w:val="24"/>
                </w:rPr>
                <w:t xml:space="preserve">     Praktická část: Audiovizuální dílo nebo tematický soubor audiovizuálních děl, délka minimálně 20 min., střihová</w:t>
              </w:r>
            </w:ins>
            <w:ins w:id="172" w:author="Ponížilová Hana" w:date="2020-02-13T16:41:00Z">
              <w:r>
                <w:rPr>
                  <w:szCs w:val="24"/>
                </w:rPr>
                <w:t xml:space="preserve"> </w:t>
              </w:r>
            </w:ins>
            <w:ins w:id="173" w:author="Ponížilová Hana" w:date="2020-02-13T16:40:00Z">
              <w:r>
                <w:rPr>
                  <w:szCs w:val="24"/>
                </w:rPr>
                <w:t>skladba.</w:t>
              </w:r>
            </w:ins>
          </w:p>
          <w:p w14:paraId="5D19E325"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74" w:author="Ponížilová Hana" w:date="2020-02-13T16:40:00Z"/>
                <w:szCs w:val="24"/>
              </w:rPr>
            </w:pPr>
            <w:ins w:id="175" w:author="Ponížilová Hana" w:date="2020-02-13T16:40:00Z">
              <w:r>
                <w:rPr>
                  <w:szCs w:val="24"/>
                </w:rPr>
                <w:t xml:space="preserve">     Teoretická část: Požadavky žánrové tvorby na střihovou skladbu filmu. </w:t>
              </w:r>
            </w:ins>
          </w:p>
          <w:p w14:paraId="452BF41C" w14:textId="35EAFBB4"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80"/>
              <w:jc w:val="both"/>
              <w:rPr>
                <w:ins w:id="176" w:author="Ponížilová Hana" w:date="2020-02-13T16:40:00Z"/>
                <w:szCs w:val="24"/>
              </w:rPr>
            </w:pPr>
            <w:ins w:id="177" w:author="Ponížilová Hana" w:date="2020-02-13T16:40:00Z">
              <w:r>
                <w:rPr>
                  <w:szCs w:val="24"/>
                </w:rPr>
                <w:t xml:space="preserve">     Praktická část: "Vážná známost" - hraný film, délka minimálně 20 min., střihová skladba.</w:t>
              </w:r>
            </w:ins>
          </w:p>
          <w:p w14:paraId="42409EB4" w14:textId="77777777" w:rsidR="00A05E02" w:rsidRDefault="00A05E02" w:rsidP="00A05E02">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ins w:id="178" w:author="Ponížilová Hana" w:date="2020-02-13T16:40:00Z"/>
                <w:szCs w:val="24"/>
              </w:rPr>
            </w:pPr>
            <w:ins w:id="179" w:author="Ponížilová Hana" w:date="2020-02-13T16:40:00Z">
              <w:r>
                <w:rPr>
                  <w:szCs w:val="24"/>
                </w:rPr>
                <w:t xml:space="preserve">     Teoretická část: Dosahování cíle hrdinů </w:t>
              </w:r>
            </w:ins>
          </w:p>
          <w:p w14:paraId="04D96239" w14:textId="3AB09E50" w:rsidR="00A05E02"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80" w:author="Ponížilová Hana" w:date="2020-02-13T16:40:00Z"/>
                <w:b/>
                <w:szCs w:val="24"/>
              </w:rPr>
            </w:pPr>
            <w:ins w:id="181" w:author="Ponížilová Hana" w:date="2020-02-13T16:40:00Z">
              <w:r>
                <w:rPr>
                  <w:szCs w:val="24"/>
                </w:rPr>
                <w:t>Praktická část: Audiovizuální dílo nebo tematický soubor audiovizuálních děl, délka minimálně 20 min., střihová skladba.</w:t>
              </w:r>
            </w:ins>
          </w:p>
          <w:p w14:paraId="2299E7B2" w14:textId="7DFA8366" w:rsidR="00A05E02"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82" w:author="Ponížilová Hana" w:date="2020-02-13T16:40:00Z"/>
                <w:b/>
                <w:szCs w:val="24"/>
              </w:rPr>
            </w:pPr>
            <w:del w:id="183" w:author="Ponížilová Hana" w:date="2020-02-13T16:40:00Z">
              <w:r w:rsidDel="00A05E02">
                <w:rPr>
                  <w:b/>
                  <w:szCs w:val="24"/>
                </w:rPr>
                <w:delText>Obhájené práce:</w:delText>
              </w:r>
            </w:del>
          </w:p>
          <w:p w14:paraId="055A59FB" w14:textId="3D707A32" w:rsidR="00A05E02"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84" w:author="Ponížilová Hana" w:date="2020-02-13T16:40:00Z"/>
                <w:szCs w:val="24"/>
              </w:rPr>
            </w:pPr>
            <w:del w:id="185" w:author="Ponížilová Hana" w:date="2020-02-13T16:40:00Z">
              <w:r w:rsidRPr="0055443D" w:rsidDel="00A05E02">
                <w:rPr>
                  <w:szCs w:val="24"/>
                </w:rPr>
                <w:delText>Ironická kontrola idejí podle Roberta Mc Kee</w:delText>
              </w:r>
              <w:r w:rsidDel="00A05E02">
                <w:rPr>
                  <w:szCs w:val="24"/>
                </w:rPr>
                <w:delText>ho</w:delText>
              </w:r>
            </w:del>
          </w:p>
          <w:p w14:paraId="763A9C24" w14:textId="766404B9" w:rsidR="00A05E02"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86" w:author="Ponížilová Hana" w:date="2020-02-13T16:40:00Z"/>
                <w:szCs w:val="24"/>
              </w:rPr>
            </w:pPr>
            <w:del w:id="187" w:author="Ponížilová Hana" w:date="2020-02-13T16:40:00Z">
              <w:r w:rsidDel="00A05E02">
                <w:rPr>
                  <w:szCs w:val="24"/>
                </w:rPr>
                <w:delText xml:space="preserve">Analýza beatů podle </w:delText>
              </w:r>
              <w:r w:rsidRPr="0055443D" w:rsidDel="00A05E02">
                <w:rPr>
                  <w:szCs w:val="24"/>
                </w:rPr>
                <w:delText>Roberta Mc Kee</w:delText>
              </w:r>
              <w:r w:rsidDel="00A05E02">
                <w:rPr>
                  <w:szCs w:val="24"/>
                </w:rPr>
                <w:delText>ho</w:delText>
              </w:r>
            </w:del>
          </w:p>
          <w:p w14:paraId="4185067E" w14:textId="4BEA261D" w:rsidR="00A05E02"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88" w:author="Ponížilová Hana" w:date="2020-02-13T16:40:00Z"/>
                <w:szCs w:val="24"/>
              </w:rPr>
            </w:pPr>
            <w:del w:id="189" w:author="Ponížilová Hana" w:date="2020-02-13T16:40:00Z">
              <w:r w:rsidDel="00A05E02">
                <w:rPr>
                  <w:szCs w:val="24"/>
                </w:rPr>
                <w:delText>Nemožné možné: střihač Dušan Milko</w:delText>
              </w:r>
            </w:del>
          </w:p>
          <w:p w14:paraId="2756DB87" w14:textId="53B451A1" w:rsidR="00A05E02" w:rsidRPr="0055443D" w:rsidDel="00A05E02" w:rsidRDefault="00A05E0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190" w:author="Ponížilová Hana" w:date="2020-02-13T16:40:00Z"/>
                <w:szCs w:val="24"/>
              </w:rPr>
            </w:pPr>
            <w:del w:id="191" w:author="Ponížilová Hana" w:date="2020-02-13T16:40:00Z">
              <w:r w:rsidDel="00A05E02">
                <w:rPr>
                  <w:szCs w:val="24"/>
                </w:rPr>
                <w:delText>Charakterový oblouk hlavního hrdiny ve filmech R. Scotta</w:delText>
              </w:r>
            </w:del>
          </w:p>
          <w:p w14:paraId="2DBA8E51" w14:textId="77777777" w:rsidR="00A05E02" w:rsidRDefault="00A05E02" w:rsidP="004D13B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rFonts w:ascii="Times New Roman Bold" w:hAnsi="Times New Roman Bold"/>
              </w:rPr>
            </w:pPr>
          </w:p>
        </w:tc>
      </w:tr>
      <w:tr w:rsidR="00A05E02" w:rsidDel="004D13B4" w14:paraId="5F0001DD" w14:textId="024C7C6F" w:rsidTr="00911E56">
        <w:trPr>
          <w:cantSplit/>
          <w:trHeight w:val="445"/>
          <w:del w:id="192" w:author="Ponížilová Hana" w:date="2020-02-13T16:41: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894CED1" w14:textId="171D0AE5" w:rsidR="00A05E02" w:rsidRPr="00680ED1"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193" w:author="Ponížilová Hana" w:date="2020-02-13T16:41:00Z"/>
                <w:rFonts w:ascii="Times New Roman Bold" w:hAnsi="Times New Roman Bold"/>
                <w:b/>
              </w:rPr>
            </w:pPr>
            <w:del w:id="194" w:author="Ponížilová Hana" w:date="2020-02-13T16:41:00Z">
              <w:r w:rsidRPr="00680ED1" w:rsidDel="004D13B4">
                <w:rPr>
                  <w:rFonts w:ascii="Times New Roman Bold" w:hAnsi="Times New Roman Bold"/>
                  <w:b/>
                </w:rPr>
                <w:delText>N</w:delText>
              </w:r>
              <w:r w:rsidRPr="00680ED1" w:rsidDel="004D13B4">
                <w:rPr>
                  <w:rFonts w:ascii="Times New Roman Bold" w:hAnsi="Times New Roman Bold" w:hint="eastAsia"/>
                  <w:b/>
                </w:rPr>
                <w:delText>á</w:delText>
              </w:r>
              <w:r w:rsidRPr="00680ED1" w:rsidDel="004D13B4">
                <w:rPr>
                  <w:rFonts w:ascii="Times New Roman Bold" w:hAnsi="Times New Roman Bold"/>
                  <w:b/>
                </w:rPr>
                <w:delText>vrh t</w:delText>
              </w:r>
              <w:r w:rsidRPr="00680ED1" w:rsidDel="004D13B4">
                <w:rPr>
                  <w:rFonts w:ascii="Times New Roman Bold" w:hAnsi="Times New Roman Bold" w:hint="eastAsia"/>
                  <w:b/>
                </w:rPr>
                <w:delText>é</w:delText>
              </w:r>
              <w:r w:rsidRPr="00680ED1" w:rsidDel="004D13B4">
                <w:rPr>
                  <w:rFonts w:ascii="Times New Roman Bold" w:hAnsi="Times New Roman Bold"/>
                  <w:b/>
                </w:rPr>
                <w:delText>mat rigor</w:delText>
              </w:r>
              <w:r w:rsidRPr="00680ED1" w:rsidDel="004D13B4">
                <w:rPr>
                  <w:rFonts w:ascii="Times New Roman Bold" w:hAnsi="Times New Roman Bold" w:hint="eastAsia"/>
                  <w:b/>
                </w:rPr>
                <w:delText>ó</w:delText>
              </w:r>
              <w:r w:rsidRPr="00680ED1" w:rsidDel="004D13B4">
                <w:rPr>
                  <w:rFonts w:ascii="Times New Roman Bold" w:hAnsi="Times New Roman Bold"/>
                  <w:b/>
                </w:rPr>
                <w:delText>zn</w:delText>
              </w:r>
              <w:r w:rsidRPr="00680ED1" w:rsidDel="004D13B4">
                <w:rPr>
                  <w:rFonts w:ascii="Times New Roman Bold" w:hAnsi="Times New Roman Bold" w:hint="eastAsia"/>
                  <w:b/>
                </w:rPr>
                <w:delText>í</w:delText>
              </w:r>
              <w:r w:rsidRPr="00680ED1" w:rsidDel="004D13B4">
                <w:rPr>
                  <w:rFonts w:ascii="Times New Roman Bold" w:hAnsi="Times New Roman Bold"/>
                  <w:b/>
                </w:rPr>
                <w:delText>ch prac</w:delText>
              </w:r>
              <w:r w:rsidRPr="00680ED1" w:rsidDel="004D13B4">
                <w:rPr>
                  <w:rFonts w:ascii="Times New Roman Bold" w:hAnsi="Times New Roman Bold" w:hint="eastAsia"/>
                  <w:b/>
                </w:rPr>
                <w:delText>í</w:delText>
              </w:r>
              <w:r w:rsidRPr="00680ED1" w:rsidDel="004D13B4">
                <w:rPr>
                  <w:rFonts w:ascii="Times New Roman Bold" w:hAnsi="Times New Roman Bold"/>
                  <w:b/>
                </w:rPr>
                <w:delText xml:space="preserve"> a</w:delText>
              </w:r>
              <w:r w:rsidRPr="00680ED1" w:rsidDel="004D13B4">
                <w:rPr>
                  <w:rFonts w:ascii="Times New Roman Bold" w:hAnsi="Times New Roman Bold" w:hint="eastAsia"/>
                  <w:b/>
                </w:rPr>
                <w:delText> </w:delText>
              </w:r>
              <w:r w:rsidRPr="00680ED1" w:rsidDel="004D13B4">
                <w:rPr>
                  <w:rFonts w:ascii="Times New Roman Bold" w:hAnsi="Times New Roman Bold"/>
                  <w:b/>
                </w:rPr>
                <w:delText>t</w:delText>
              </w:r>
              <w:r w:rsidRPr="00680ED1" w:rsidDel="004D13B4">
                <w:rPr>
                  <w:rFonts w:ascii="Times New Roman Bold" w:hAnsi="Times New Roman Bold" w:hint="eastAsia"/>
                  <w:b/>
                </w:rPr>
                <w:delText>é</w:delText>
              </w:r>
              <w:r w:rsidRPr="00680ED1" w:rsidDel="004D13B4">
                <w:rPr>
                  <w:rFonts w:ascii="Times New Roman Bold" w:hAnsi="Times New Roman Bold"/>
                  <w:b/>
                </w:rPr>
                <w:delText>mata obh</w:delText>
              </w:r>
              <w:r w:rsidRPr="00680ED1" w:rsidDel="004D13B4">
                <w:rPr>
                  <w:rFonts w:ascii="Times New Roman Bold" w:hAnsi="Times New Roman Bold" w:hint="eastAsia"/>
                  <w:b/>
                </w:rPr>
                <w:delText>á</w:delText>
              </w:r>
              <w:r w:rsidRPr="00680ED1" w:rsidDel="004D13B4">
                <w:rPr>
                  <w:rFonts w:ascii="Times New Roman Bold" w:hAnsi="Times New Roman Bold"/>
                  <w:b/>
                </w:rPr>
                <w:delText>jen</w:delText>
              </w:r>
              <w:r w:rsidRPr="00680ED1" w:rsidDel="004D13B4">
                <w:rPr>
                  <w:rFonts w:ascii="Times New Roman Bold" w:hAnsi="Times New Roman Bold" w:hint="eastAsia"/>
                  <w:b/>
                </w:rPr>
                <w:delText>ý</w:delText>
              </w:r>
              <w:r w:rsidRPr="00680ED1" w:rsidDel="004D13B4">
                <w:rPr>
                  <w:rFonts w:ascii="Times New Roman Bold" w:hAnsi="Times New Roman Bold"/>
                  <w:b/>
                </w:rPr>
                <w:delText>ch prac</w:delText>
              </w:r>
              <w:r w:rsidRPr="00680ED1" w:rsidDel="004D13B4">
                <w:rPr>
                  <w:rFonts w:ascii="Times New Roman Bold" w:hAnsi="Times New Roman Bold" w:hint="eastAsia"/>
                  <w:b/>
                </w:rPr>
                <w:delText>í</w:delText>
              </w:r>
            </w:del>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95F5389" w14:textId="5037A89D"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195" w:author="Ponížilová Hana" w:date="2020-02-13T16:41:00Z"/>
              </w:rPr>
            </w:pPr>
          </w:p>
        </w:tc>
      </w:tr>
      <w:tr w:rsidR="00A05E02" w:rsidRPr="00A15E5E" w:rsidDel="004D13B4" w14:paraId="73F86960" w14:textId="1056192E" w:rsidTr="00911E56">
        <w:trPr>
          <w:cantSplit/>
          <w:trHeight w:val="548"/>
          <w:del w:id="196" w:author="Ponížilová Hana" w:date="2020-02-13T16:41:00Z"/>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084C74" w14:textId="4B4E694B"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97" w:author="Ponížilová Hana" w:date="2020-02-13T16:41:00Z"/>
              </w:rPr>
            </w:pPr>
            <w:del w:id="198" w:author="Ponížilová Hana" w:date="2020-02-13T16:41:00Z">
              <w:r w:rsidDel="004D13B4">
                <w:delText xml:space="preserve"> </w:delText>
              </w:r>
            </w:del>
          </w:p>
          <w:p w14:paraId="36699C56" w14:textId="1A2A3A38"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199" w:author="Ponížilová Hana" w:date="2020-02-13T16:41:00Z"/>
              </w:rPr>
            </w:pPr>
            <w:del w:id="200" w:author="Ponížilová Hana" w:date="2020-02-13T16:41:00Z">
              <w:r w:rsidDel="004D13B4">
                <w:delText>NE</w:delText>
              </w:r>
            </w:del>
          </w:p>
          <w:p w14:paraId="43D519D4" w14:textId="610823E6"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01" w:author="Ponížilová Hana" w:date="2020-02-13T16:41:00Z"/>
              </w:rPr>
            </w:pPr>
          </w:p>
        </w:tc>
      </w:tr>
      <w:tr w:rsidR="00A05E02" w:rsidDel="004D13B4" w14:paraId="3ED94366" w14:textId="35AD0CB5" w:rsidTr="004A072F">
        <w:trPr>
          <w:cantSplit/>
          <w:trHeight w:val="257"/>
          <w:del w:id="202" w:author="Ponížilová Hana" w:date="2020-02-13T16:41:00Z"/>
        </w:trPr>
        <w:tc>
          <w:tcPr>
            <w:tcW w:w="3828"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BEF7712" w14:textId="17CE3ED0" w:rsidR="00A05E02" w:rsidRPr="00680ED1"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03" w:author="Ponížilová Hana" w:date="2020-02-13T16:41:00Z"/>
                <w:rFonts w:ascii="Times New Roman Bold" w:hAnsi="Times New Roman Bold"/>
                <w:b/>
              </w:rPr>
            </w:pPr>
            <w:del w:id="204" w:author="Ponížilová Hana" w:date="2020-02-13T16:41:00Z">
              <w:r w:rsidDel="004D13B4">
                <w:rPr>
                  <w:rFonts w:ascii="Times New Roman Bold" w:hAnsi="Times New Roman Bold"/>
                </w:rPr>
                <w:delText xml:space="preserve"> </w:delText>
              </w:r>
              <w:r w:rsidRPr="00680ED1" w:rsidDel="004D13B4">
                <w:rPr>
                  <w:rFonts w:ascii="Times New Roman Bold" w:hAnsi="Times New Roman Bold"/>
                  <w:b/>
                </w:rPr>
                <w:delText>Sou</w:delText>
              </w:r>
              <w:r w:rsidRPr="00680ED1" w:rsidDel="004D13B4">
                <w:rPr>
                  <w:rFonts w:ascii="Times New Roman Bold" w:hAnsi="Times New Roman Bold" w:hint="eastAsia"/>
                  <w:b/>
                </w:rPr>
                <w:delText>čá</w:delText>
              </w:r>
              <w:r w:rsidRPr="00680ED1" w:rsidDel="004D13B4">
                <w:rPr>
                  <w:rFonts w:ascii="Times New Roman Bold" w:hAnsi="Times New Roman Bold"/>
                  <w:b/>
                </w:rPr>
                <w:delText>sti SRZ a jejich obsah</w:delText>
              </w:r>
            </w:del>
          </w:p>
        </w:tc>
        <w:tc>
          <w:tcPr>
            <w:tcW w:w="595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130775" w14:textId="5E4C718D"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05" w:author="Ponížilová Hana" w:date="2020-02-13T16:41:00Z"/>
              </w:rPr>
            </w:pPr>
          </w:p>
        </w:tc>
      </w:tr>
      <w:tr w:rsidR="00A05E02" w:rsidDel="004D13B4" w14:paraId="60EE620F" w14:textId="35CA7CA4" w:rsidTr="004A072F">
        <w:trPr>
          <w:cantSplit/>
          <w:trHeight w:val="257"/>
          <w:del w:id="206" w:author="Ponížilová Hana" w:date="2020-02-13T16:41:00Z"/>
        </w:trPr>
        <w:tc>
          <w:tcPr>
            <w:tcW w:w="9781" w:type="dxa"/>
            <w:gridSpan w:val="8"/>
            <w:tcBorders>
              <w:top w:val="single" w:sz="4"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AE6B9EC" w14:textId="4ACD5777"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07" w:author="Ponížilová Hana" w:date="2020-02-13T16:41:00Z"/>
              </w:rPr>
            </w:pPr>
          </w:p>
          <w:p w14:paraId="60A1342B" w14:textId="42A156A8"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08" w:author="Ponížilová Hana" w:date="2020-02-13T16:41:00Z"/>
              </w:rPr>
            </w:pPr>
            <w:del w:id="209" w:author="Ponížilová Hana" w:date="2020-02-13T16:41:00Z">
              <w:r w:rsidDel="004D13B4">
                <w:delText>NE</w:delText>
              </w:r>
            </w:del>
          </w:p>
          <w:p w14:paraId="434C4B37" w14:textId="4286507C" w:rsidR="00A05E02" w:rsidDel="004D13B4" w:rsidRDefault="00A05E02" w:rsidP="00A05E0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10" w:author="Ponížilová Hana" w:date="2020-02-13T16:41:00Z"/>
              </w:rPr>
            </w:pPr>
          </w:p>
        </w:tc>
      </w:tr>
    </w:tbl>
    <w:p w14:paraId="011A7122" w14:textId="77777777" w:rsidR="00C86729" w:rsidDel="004D13B4" w:rsidRDefault="00C86729" w:rsidP="007449FC">
      <w:pPr>
        <w:rPr>
          <w:del w:id="211" w:author="Ponížilová Hana" w:date="2020-02-13T16:41:00Z"/>
        </w:rPr>
      </w:pPr>
    </w:p>
    <w:p w14:paraId="6E72DD19" w14:textId="77777777" w:rsidR="009A47D1" w:rsidDel="004D13B4" w:rsidRDefault="009A47D1" w:rsidP="007449FC">
      <w:pPr>
        <w:rPr>
          <w:del w:id="212" w:author="Ponížilová Hana" w:date="2020-02-13T16:41:00Z"/>
        </w:rPr>
      </w:pPr>
    </w:p>
    <w:p w14:paraId="4798E751" w14:textId="77777777" w:rsidR="00282E0C" w:rsidDel="004D13B4" w:rsidRDefault="00282E0C" w:rsidP="007449FC">
      <w:pPr>
        <w:rPr>
          <w:del w:id="213" w:author="Ponížilová Hana" w:date="2020-02-13T16:41:00Z"/>
        </w:rPr>
      </w:pPr>
    </w:p>
    <w:p w14:paraId="4FEEEEB5" w14:textId="1CE4DA42" w:rsidR="00282E0C" w:rsidDel="00514361" w:rsidRDefault="00282E0C" w:rsidP="007449FC">
      <w:pPr>
        <w:rPr>
          <w:del w:id="214" w:author="Ponížilová Hana" w:date="2020-02-13T16:42:00Z"/>
        </w:rPr>
      </w:pPr>
    </w:p>
    <w:tbl>
      <w:tblPr>
        <w:tblW w:w="9781" w:type="dxa"/>
        <w:tblInd w:w="-5" w:type="dxa"/>
        <w:shd w:val="clear" w:color="auto" w:fill="FFFFFF"/>
        <w:tblLayout w:type="fixed"/>
        <w:tblLook w:val="0000" w:firstRow="0" w:lastRow="0" w:firstColumn="0" w:lastColumn="0" w:noHBand="0" w:noVBand="0"/>
      </w:tblPr>
      <w:tblGrid>
        <w:gridCol w:w="2977"/>
        <w:gridCol w:w="851"/>
        <w:gridCol w:w="708"/>
        <w:gridCol w:w="567"/>
        <w:gridCol w:w="2835"/>
        <w:gridCol w:w="567"/>
        <w:gridCol w:w="47"/>
        <w:gridCol w:w="520"/>
        <w:gridCol w:w="94"/>
        <w:gridCol w:w="615"/>
      </w:tblGrid>
      <w:tr w:rsidR="00911E56" w14:paraId="71B4C5F0" w14:textId="187E1E3D" w:rsidTr="00911E56">
        <w:trPr>
          <w:cantSplit/>
          <w:trHeight w:val="470"/>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395AC13C" w14:textId="0F7A6502" w:rsidR="00911E56" w:rsidRPr="00FD4DDC"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911E56" w:rsidRPr="00E017DC" w14:paraId="26F381A1" w14:textId="69B3E1AD" w:rsidTr="00911E56">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F1A779B"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1F062B" w14:textId="77777777" w:rsidR="00911E56" w:rsidRPr="00FD4DDC"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w:t>
            </w:r>
            <w:r w:rsidRPr="00FD4DDC">
              <w:rPr>
                <w:b/>
                <w:sz w:val="22"/>
                <w:szCs w:val="22"/>
              </w:rPr>
              <w:t>Teorie a praxe audiovizuální tvorby</w:t>
            </w:r>
          </w:p>
          <w:p w14:paraId="34E5A39B" w14:textId="0B3C84ED"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Zvuková skladba</w:t>
            </w:r>
          </w:p>
        </w:tc>
      </w:tr>
      <w:tr w:rsidR="00911E56" w:rsidRPr="00863E87" w14:paraId="0D0C1A78" w14:textId="68C25184" w:rsidTr="00911E56">
        <w:trPr>
          <w:cantSplit/>
          <w:trHeight w:val="285"/>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1BE177D" w14:textId="1F4C83B7" w:rsidR="00911E56" w:rsidRPr="00863E87"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911E56" w14:paraId="18BEABBF" w14:textId="7497C46A" w:rsidTr="00911E56">
        <w:trPr>
          <w:cantSplit/>
          <w:trHeight w:val="285"/>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D570494" w14:textId="521A8CAB"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911E56" w:rsidRPr="00E017DC" w14:paraId="6335F29C" w14:textId="0E578C18" w:rsidTr="00911E56">
        <w:trPr>
          <w:cantSplit/>
          <w:trHeight w:val="285"/>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FA61E9A" w14:textId="017915EC"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14:paraId="43F30B9F" w14:textId="32F0E864"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A933A6"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12F2D24"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9E37CA5"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731931F"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3E5C32F"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07DC163" w14:textId="3FB66E84"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370A83C" w14:textId="12CEB5E8"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5F101420" w14:textId="5D029201" w:rsidR="00911E56" w:rsidRDefault="00F24844"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0235C5" w14:paraId="12A24725" w14:textId="06E0FAA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1A183"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Audiovizuální praktika </w:t>
            </w:r>
          </w:p>
          <w:p w14:paraId="656DF4C1"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Zvuková skladba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538BF8" w14:textId="1BFF381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2D8C9A" w14:textId="4845761B" w:rsidR="00BD2E9A" w:rsidRPr="006A150B" w:rsidRDefault="002C4245"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77ABD1"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7296B"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CCEC6C"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96E37F" w14:textId="77777777" w:rsidR="00BD2E9A" w:rsidRPr="000235C5"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FFB8E48" w14:textId="51F123CE" w:rsidR="00BD2E9A" w:rsidRDefault="004A7CE8"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782A48BF" w14:textId="708E6F4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901F45"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0C8930"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F7B84E"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662EDA" w14:textId="77777777"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20229B" w14:textId="1875A7D9"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DC8419"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C4B396"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34F8183" w14:textId="0F6D3A0C"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32B77E11" w14:textId="3C28312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35BDA1" w14:textId="77777777" w:rsidR="00F52BFC" w:rsidRPr="00911E56"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B86EE0"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8279B7" w14:textId="47D7115B"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844283" w14:textId="41774487"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F87E0C" w14:textId="5E8BF0D0"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085FC3"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4E87AA"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CF30966" w14:textId="57C6D74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38DDCA66" w14:textId="42BC728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6C2F03"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5461F5"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3E9BA5"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5BFCA"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FB80B9" w14:textId="20BEECE2"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8618F7"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789AF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282BB93" w14:textId="157587F8"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rsidRPr="00FF0767" w14:paraId="197F925E" w14:textId="7C62CD0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AA8EA3"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3D2EC60D"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Zvuková skladba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70BB76" w14:textId="65E87391"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D4766E"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04EA1"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6522EB" w14:textId="77777777" w:rsidR="00BD2E9A" w:rsidRPr="006D15E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F9868F" w14:textId="1676BD9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ABF917" w14:textId="64540892"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56011C1" w14:textId="2A669B10"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rsidRPr="00FF0767" w14:paraId="3FA151FA" w14:textId="01960A5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A17F20" w14:textId="0FA923F7" w:rsidR="00BD2E9A" w:rsidRPr="00911E56"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96EC49" w14:textId="66D56882"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F36817" w14:textId="241742C2"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ECFD57" w14:textId="2B68C5CC"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FDB48" w14:textId="07A2BD77"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4C297B" w14:textId="554AAAEC"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E022BB" w14:textId="77777777" w:rsidR="00BD2E9A" w:rsidRPr="00FF0767"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4172409" w14:textId="77777777" w:rsidR="00BD2E9A" w:rsidRPr="00FF0767"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rsidRPr="00FF0767" w14:paraId="7FFA6D39" w14:textId="36CE603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1EDDAA"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2AA178"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142D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EE58E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52FC6" w14:textId="2C7122CE"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966598"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C44792"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64DCF0F"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41793B99" w14:textId="120D4B5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3D24F5"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BFB194"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0C6E28"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EAC3E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697649"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EBCFC5"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8E9F11" w14:textId="77777777" w:rsidR="00BD2E9A"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30F263D" w14:textId="593A93C5" w:rsidR="00BD2E9A" w:rsidRDefault="00F52BFC"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794B51B7" w14:textId="173AB466"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2F03020" w14:textId="77777777" w:rsidR="00BD2E9A" w:rsidRPr="00F1483C"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37329C5"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41644DA" w14:textId="77777777" w:rsidR="00BD2E9A" w:rsidRPr="00F1483C"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55C5AAD"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30F85E1" w14:textId="77777777" w:rsidR="00BD2E9A" w:rsidRPr="00F1483C"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58FB2D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4CD0BD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227766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11E56" w14:paraId="3DE7EAAB" w14:textId="7EF66D50"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ECC87BA" w14:textId="1EDD9147" w:rsidR="00911E56"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53E8D72B" w14:textId="177FD98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272E6"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9E8DB1"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AE7240"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61EEE0"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15B0F7"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329FF0"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2E9A78"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EC95D5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BC30983" w14:textId="2E0EED7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9363D7"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69F31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9EA35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ED74F5"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ACBCDD"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D6264D"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8844C5"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DB972D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984BBD4" w14:textId="1E77257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50DF86"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9BF81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8A419D" w14:textId="77777777" w:rsidR="00BD2E9A" w:rsidRPr="00976C6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03C5AD" w14:textId="77777777" w:rsidR="00BD2E9A" w:rsidRPr="00976C6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C36D0B"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3B07C1" w14:textId="77777777" w:rsidR="00BD2E9A" w:rsidRPr="009A784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A538E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BE599D4"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2FAF8474" w14:textId="124B320F"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551930"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69CC2D55" w14:textId="07B40921"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911E56" w14:paraId="737D3E7D" w14:textId="58F40572"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481D203" w14:textId="347BC10F" w:rsidR="00911E56"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7B384EBF" w14:textId="236290A3"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D3491B" w14:textId="77777777" w:rsidR="00BD2E9A" w:rsidRPr="007165A5"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A868DA"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CB3714"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0CE9D5"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737BFA"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67F95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D652E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753850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FC3ADD8" w14:textId="7A2204EC"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31F0DF"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F25BAD" w14:textId="7F995326"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B3CC51" w14:textId="045A8595"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B242C7" w14:textId="255E9625"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B88FCE"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719E90"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CD428"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623CD38"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42CBABD6" w14:textId="26849E02"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698670"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8AE8333" w14:textId="675731CE"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911E56" w14:paraId="078A9E4F" w14:textId="69EC1883"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1754364" w14:textId="5ADF20E0"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911E56" w:rsidRPr="00021B37" w14:paraId="3A1E553B" w14:textId="2AA71917"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77A3EF3" w14:textId="2701FD3F"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14:paraId="2AFE6E45" w14:textId="57CDE7F0"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B8834A"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199172F8"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BF459B3"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Pr>
          <w:p w14:paraId="68221E69"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7FF5A20B"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D568286" w14:textId="5EFF643C" w:rsidR="00911E56" w:rsidRDefault="00911E56" w:rsidP="00911E5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DA1257" w14:textId="746563B0"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6D27A809" w14:textId="518164E0" w:rsidR="00F24844" w:rsidRDefault="00F24844"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1147BF1A" w14:textId="6655303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BD2E9A" w:rsidRPr="000235C5" w14:paraId="64BFF8A9" w14:textId="087B04E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D91EA9"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Audiovizuální praktika </w:t>
            </w:r>
          </w:p>
          <w:p w14:paraId="0D7A322F"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Zvuková skladba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E3E10F" w14:textId="07346FAE"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DC7D3" w14:textId="1A92270A"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27DF83"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B69A28"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44A3DC"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4EF2A7" w14:textId="77777777" w:rsidR="00BD2E9A" w:rsidRPr="000235C5"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2784EE2" w14:textId="58B9A27D" w:rsidR="00BD2E9A" w:rsidRDefault="004A7CE8"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6BC26D00" w14:textId="0C77380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B35F4F"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Výrobní praktika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C337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2F26F0"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F57C56" w14:textId="77777777"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AFBD18" w14:textId="379D5442"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F62800"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693926"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4AE1F9E" w14:textId="378A650A"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2B157996" w14:textId="36FFC28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DC7F21" w14:textId="77777777" w:rsidR="00F52BFC" w:rsidRPr="00911E56"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05DEA4"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3B289F" w14:textId="20712DE4"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923CF1" w14:textId="0CE01DB7"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38D9F2" w14:textId="4FA33C20"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0DDE14"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0D4B7B"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CD64528" w14:textId="5EB7C15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1D6B5C36" w14:textId="1327C50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E64967"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9AF36C"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794B95"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554255"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DEA15B" w14:textId="606CD204"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E0D7CF"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C3D912"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7BE91E7" w14:textId="584F8422"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rsidRPr="00FF0767" w14:paraId="740B67B2" w14:textId="64F04E7D"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BD40D6"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096D1495"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Zvuková skladba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BB4C81" w14:textId="1E618264"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72C96F"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A64F43"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B9011" w14:textId="77777777" w:rsidR="00BD2E9A" w:rsidRPr="006D15E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127DAB" w14:textId="06D9A428"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6BEA62" w14:textId="667B4136"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200101C" w14:textId="3BA57202"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2EA0A3FD" w14:textId="0777084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961D68"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327D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4BAC0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139BB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9185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37942E" w14:textId="579225B9"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3C62A2" w14:textId="1E6303B6"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C86047A" w14:textId="4BC56DA4"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F3A88FF" w14:textId="3C66B75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BFF128"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9379F9" w14:textId="77777777"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BB3B9F" w14:textId="1C56C412"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215" w:author="Ponížilová Hana" w:date="2020-02-14T07:14:00Z">
              <w:r w:rsidR="00D82FD8">
                <w:t>zk</w:t>
              </w:r>
            </w:ins>
            <w:del w:id="216" w:author="Ponížilová Hana" w:date="2020-02-14T07:14:00Z">
              <w:r w:rsidDel="00D82FD8">
                <w:delText>klz</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EB0765" w14:textId="77777777"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879638" w14:textId="0B5105B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9AA4BB"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AE713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B94DB6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8DB4444" w14:textId="28B2B55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A6910D"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178794"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B8E2C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E1A87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09B155"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E4CF4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F01ED3" w14:textId="77777777" w:rsidR="00BD2E9A"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AE4D001" w14:textId="40562CCC" w:rsidR="00BD2E9A" w:rsidRDefault="00F52BFC"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7CED9754" w14:textId="670CB60A"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ED6C6B5" w14:textId="77777777" w:rsidR="00BD2E9A"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091FE12"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BCCDD2B"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D4D924A"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3F1E84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2693CB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A4A3C0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DB08B4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68FAA35D" w14:textId="28DB0C7D" w:rsidTr="00911E56">
        <w:trPr>
          <w:cantSplit/>
          <w:trHeight w:val="242"/>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67AE329" w14:textId="76A3C2C1"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r>
      <w:tr w:rsidR="00BD2E9A" w14:paraId="4BFF2085" w14:textId="63698E3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5A0E2F"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DF1465"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1E08C9"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43D34C"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0DE101"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7DA767"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8BCB3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38274D4"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9501461" w14:textId="1EC8CB7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F629D"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C6E1C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D0405F"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42556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D22E0C"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3D6AF6" w14:textId="77777777" w:rsidR="00BD2E9A" w:rsidRPr="0013183D"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3D28B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832AE5C"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5ACB162" w14:textId="6B57CB3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2A988C"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11E56">
              <w:t>Workshopy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2AD50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3B40CA" w14:textId="77777777" w:rsidR="00BD2E9A" w:rsidRPr="00976C6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31661D" w14:textId="77777777" w:rsidR="00BD2E9A" w:rsidRPr="00976C6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7538F"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BD5371" w14:textId="77777777" w:rsidR="00BD2E9A" w:rsidRPr="009A784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36DC4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21D293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rsidRPr="009D021E" w14:paraId="47967929" w14:textId="53C24000" w:rsidTr="00911E56">
        <w:trPr>
          <w:cantSplit/>
          <w:trHeight w:val="20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65FDD7" w14:textId="77777777" w:rsidR="00911E56" w:rsidRPr="009D021E"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5E1E1BDC" w14:textId="6AC7F77F" w:rsidR="00911E56" w:rsidRPr="009D021E"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911E56" w14:paraId="5853ECEA" w14:textId="441FBB49" w:rsidTr="00911E56">
        <w:trPr>
          <w:cantSplit/>
          <w:trHeight w:val="20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1060BCBC" w14:textId="305EA8E9" w:rsidR="00911E56"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269E5F6B" w14:textId="6A352A46"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B4A726"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7D23FC" w14:textId="3D5B8DE5"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DA69D2" w14:textId="6FE6F719"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1A46B9" w14:textId="12743FB9"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181235"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7F3D6A"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63F442"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4A39F31"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1F3DC735" w14:textId="641ED385"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BF64BD" w14:textId="77777777" w:rsidR="00BD2E9A" w:rsidRPr="007165A5"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886A78"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696631"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825585"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17A27C" w14:textId="77777777" w:rsidR="00BD2E9A" w:rsidRPr="007165A5"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C160B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A8151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DA5826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23C516C7" w14:textId="2188E1F8"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2ECE4F" w14:textId="77777777" w:rsidR="00911E56"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1B51A92F" w14:textId="4CAD59CE" w:rsidR="00911E56" w:rsidRDefault="00911E56"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911E56" w14:paraId="4B56C2BA" w14:textId="26D42B7F" w:rsidTr="00911E56">
        <w:trPr>
          <w:cantSplit/>
          <w:trHeight w:val="27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4955C30" w14:textId="381A7454"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911E56" w14:paraId="792B987E" w14:textId="60FE67FD" w:rsidTr="00911E56">
        <w:trPr>
          <w:cantSplit/>
          <w:trHeight w:val="27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AE84ADA" w14:textId="2F413F0B"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911E56" w14:paraId="6888E10E" w14:textId="5C8C3CEC" w:rsidTr="00911E56">
        <w:trPr>
          <w:cantSplit/>
          <w:trHeight w:val="27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B0A1EA0" w14:textId="3919235B"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14:paraId="0526CD03" w14:textId="1E45A164"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62EC43B"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B2AE5B9"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7BBBF54"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8A7BA2D"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9E4730"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41DB310" w14:textId="6EF5DC7D"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26B3040" w14:textId="711F8C93"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704D34D2" w14:textId="7D672430" w:rsidR="00911E56" w:rsidRDefault="00F24844"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 zákl</w:t>
            </w:r>
          </w:p>
        </w:tc>
      </w:tr>
      <w:tr w:rsidR="00BD2E9A" w14:paraId="6083ACDD" w14:textId="5CF03EA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93A3B0"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Audiovizuální praktika </w:t>
            </w:r>
          </w:p>
          <w:p w14:paraId="06FB683D"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Zvuková </w:t>
            </w:r>
            <w:proofErr w:type="gramStart"/>
            <w:r w:rsidRPr="00911E56">
              <w:t>skladba  9</w:t>
            </w:r>
            <w:proofErr w:type="gramEnd"/>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DAA2B4" w14:textId="6B124BD6"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A0DC95" w14:textId="7D255FAC"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3B3072"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BE69F8" w14:textId="77777777" w:rsidR="00BD2E9A" w:rsidRPr="006A150B"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F41FC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47A4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7A112FF" w14:textId="13BB940F"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005ED752" w14:textId="4962713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8B8788"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DB3FC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2B7BAE"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34A4BD"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A0E179" w14:textId="52BE8CF1"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xml:space="preserve"> MgA.Lubomír Konečný</w:t>
            </w:r>
            <w:r w:rsidR="00AE5823">
              <w:t xml:space="preserve">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F6874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B03145"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09D3340" w14:textId="12D7CC08"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77C2E7A" w14:textId="09C3FEE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77218E"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4F2A5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18271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0953E"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8A36FB" w14:textId="4D6ABFA8"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w:t>
            </w:r>
            <w:r w:rsidR="00AE5823">
              <w:t xml:space="preserve"> </w:t>
            </w:r>
            <w:proofErr w:type="gramStart"/>
            <w:r w:rsidR="00AE5823">
              <w:t>10%</w:t>
            </w:r>
            <w:proofErr w:type="gramEnd"/>
            <w:r>
              <w:t xml:space="preserve"> Ph.D., kolektiv pedagogů </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6BEB4B"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2E40E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F16F042" w14:textId="5EABC187"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rsidRPr="00BA4AFE" w14:paraId="15E811EC" w14:textId="6E0BF5F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0FF00F"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68796576"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Zvuková skladba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363D02" w14:textId="335EBF6F"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CF20BB"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27B02D" w14:textId="77777777" w:rsidR="00BD2E9A" w:rsidRPr="00FF0767"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9E8D22" w14:textId="77777777" w:rsidR="00BD2E9A" w:rsidRPr="00D46036"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992294" w14:textId="77777777" w:rsidR="00BD2E9A" w:rsidRPr="00BA4AFE"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D03758" w14:textId="77777777" w:rsidR="00BD2E9A" w:rsidRPr="00BA4AFE"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BE88E80" w14:textId="783DF201"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66810939" w14:textId="03AFA92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045465" w14:textId="77777777" w:rsidR="00BD2E9A" w:rsidRPr="00911E56"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264902" w14:textId="77777777"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CBB2E9" w14:textId="77777777"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9B75AD" w14:textId="77777777" w:rsidR="00BD2E9A" w:rsidRPr="00776C0F"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E504D" w14:textId="457F0CB9" w:rsidR="00BD2E9A" w:rsidRDefault="00514361"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217" w:author="Ponížilová Hana" w:date="2020-02-13T16:43:00Z">
              <w:r>
                <w:t xml:space="preserve">doc. MgA. Libor Nemeškal, Ph.D., </w:t>
              </w:r>
              <w:proofErr w:type="gramStart"/>
              <w:r>
                <w:t>10%</w:t>
              </w:r>
              <w:proofErr w:type="gramEnd"/>
              <w:r>
                <w:t>, kolektiv pedagogů</w:t>
              </w:r>
              <w:r w:rsidDel="00514361">
                <w:t xml:space="preserve"> </w:t>
              </w:r>
            </w:ins>
            <w:del w:id="218" w:author="Ponížilová Hana" w:date="2020-02-13T16:43:00Z">
              <w:r w:rsidR="00BD2E9A" w:rsidDel="00514361">
                <w:delText>do. MgA. Jana. Janíková, ArtD.</w:delText>
              </w:r>
            </w:del>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5B8DBD" w14:textId="77777777" w:rsidR="00BD2E9A" w:rsidDel="00D50618"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59579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4F82EA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5A2D990" w14:textId="4022AA70"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F4BCEB5" w14:textId="77777777" w:rsidR="00BD2E9A" w:rsidRPr="00B2344E"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A45F163" w14:textId="77777777" w:rsidR="00BD2E9A" w:rsidRPr="00153EFC"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84A31B8" w14:textId="77777777" w:rsidR="00BD2E9A" w:rsidRPr="009A784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1620FA6" w14:textId="77777777" w:rsidR="00BD2E9A" w:rsidRPr="00153EFC"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9FF28CC" w14:textId="77777777" w:rsidR="00BD2E9A" w:rsidRPr="00BA4AFE"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CCCFD9D" w14:textId="77777777" w:rsidR="00BD2E9A" w:rsidRPr="009A784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F2A5244"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CF1688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rsidRPr="00BA4AFE" w14:paraId="70BAC3AF" w14:textId="2442B9DD" w:rsidTr="00911E56">
        <w:trPr>
          <w:cantSplit/>
          <w:trHeight w:val="274"/>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EE11214" w14:textId="01E9B4FC" w:rsidR="00911E56" w:rsidRPr="00BA4AFE"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BD2E9A" w:rsidRPr="00783105" w14:paraId="5C85C49E" w14:textId="0B7F44FD" w:rsidTr="00F24844">
        <w:trPr>
          <w:cantSplit/>
          <w:trHeight w:val="353"/>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F1F7E6" w14:textId="77777777" w:rsidR="00BD2E9A" w:rsidRPr="00CE7D3C"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C01EF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71304A"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566E1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C913EF" w14:textId="2983B542" w:rsidR="00BD2E9A" w:rsidRPr="0084136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0E938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3ED532" w14:textId="77777777" w:rsidR="00BD2E9A" w:rsidRPr="00783105"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C864879" w14:textId="1077CC62" w:rsidR="00BD2E9A" w:rsidRPr="004A7CE8" w:rsidRDefault="004A7CE8"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w:t>
            </w:r>
            <w:r w:rsidRPr="004A7CE8">
              <w:t>ZT</w:t>
            </w:r>
          </w:p>
        </w:tc>
      </w:tr>
      <w:tr w:rsidR="00BD2E9A" w14:paraId="22D518B8" w14:textId="36970407"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D4B8FE" w14:textId="77777777" w:rsidR="00BD2E9A" w:rsidRPr="00CE7D3C"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C9A8B7"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5A300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F225B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9D796F"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48414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477DD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p w14:paraId="50FD5C91" w14:textId="55DFC2F8"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A82519D" w14:textId="671B0C54"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911E56" w14:paraId="32D28FAC" w14:textId="5481E267" w:rsidTr="00911E56">
        <w:trPr>
          <w:cantSplit/>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2C82E2"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5D7789D" w14:textId="31A6068C"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911E56" w:rsidRPr="00FC0C88" w14:paraId="3FACC9FD" w14:textId="063AE7CB" w:rsidTr="00911E56">
        <w:trPr>
          <w:cantSplit/>
          <w:trHeight w:val="207"/>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CDB1889" w14:textId="5B02CB23"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911E56" w:rsidRPr="00FC0C88" w14:paraId="0B592266" w14:textId="1C4905AE" w:rsidTr="00911E56">
        <w:trPr>
          <w:cantSplit/>
          <w:trHeight w:val="211"/>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6BA9BF" w14:textId="2D2C28E7" w:rsidR="00911E56" w:rsidRPr="00FC0C88"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911E56" w14:paraId="1BB23E66" w14:textId="155BCD72"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896823"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36CF2B0"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A71A08"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69EABC7"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030C956"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AA8AC20" w14:textId="3B6BFC9F"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3E03732" w14:textId="4B44D9C9"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7DE545B5" w14:textId="58131452" w:rsidR="00911E56" w:rsidRDefault="00F24844"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6D0F99" w14:paraId="1B2AAD4D" w14:textId="5FB032E7" w:rsidTr="00F24844">
        <w:trPr>
          <w:cantSplit/>
          <w:trHeight w:val="257"/>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0A29A" w14:textId="77777777" w:rsidR="00BD2E9A"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w:t>
            </w:r>
          </w:p>
          <w:p w14:paraId="393AB5BA" w14:textId="77777777" w:rsidR="00BD2E9A" w:rsidRPr="006D0F99"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5A7AD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281F0A" w14:textId="1922E148" w:rsidR="00BD2E9A" w:rsidRDefault="002C4245"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3BA9A8"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E888DD" w14:textId="651CDE37"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xml:space="preserve"> MgA.Lubomír Konečný</w:t>
            </w:r>
            <w:r w:rsidR="00AE5823">
              <w:t xml:space="preserve"> 50%</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789A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C7F5BA" w14:textId="77777777" w:rsidR="00BD2E9A" w:rsidRPr="006D0F99"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59DB564" w14:textId="4A450C41" w:rsidR="00BD2E9A" w:rsidRPr="006D0F99" w:rsidRDefault="004A7CE8"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BD2E9A" w14:paraId="75D35935" w14:textId="0E447F45" w:rsidTr="00F24844">
        <w:trPr>
          <w:cantSplit/>
          <w:trHeight w:val="257"/>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471673" w14:textId="77777777" w:rsidR="00BD2E9A" w:rsidRPr="006D0F99"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Diplomový projekt Zvuková skladba</w:t>
            </w:r>
            <w:r w:rsidRPr="006913A4">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350B7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05142C"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E383EC"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8C775" w14:textId="693CE5A3"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Ing. Jan Grečnár, ArtD.</w:t>
            </w:r>
            <w:ins w:id="219" w:author="Ponížilová Hana" w:date="2020-02-13T16:43:00Z">
              <w:r w:rsidR="00514361">
                <w:t xml:space="preserve"> </w:t>
              </w:r>
              <w:proofErr w:type="gramStart"/>
              <w:r w:rsidR="00514361">
                <w:t>10%</w:t>
              </w:r>
              <w:proofErr w:type="gramEnd"/>
              <w:r w:rsidR="00514361">
                <w:t>, kolektiv pedagogů</w:t>
              </w:r>
            </w:ins>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189B5C"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0CF9A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4D3278C" w14:textId="5888DCB8" w:rsidR="00BD2E9A" w:rsidRDefault="004A7CE8"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178DE789" w14:textId="63A10983" w:rsidTr="00F24844">
        <w:trPr>
          <w:cantSplit/>
          <w:trHeight w:val="33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122DBB" w14:textId="77777777" w:rsidR="00BD2E9A" w:rsidRPr="006D0F99"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7132E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BB9FB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EA0ADD" w14:textId="77777777" w:rsidR="00BD2E9A" w:rsidRPr="00027E42"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9928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p w14:paraId="4AAF97A7" w14:textId="257E9D69"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9B390"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4A899C"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3F6D6E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4B5ABE81" w14:textId="1F9F66D6" w:rsidTr="00911E56">
        <w:trPr>
          <w:cantSplit/>
          <w:trHeight w:val="227"/>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9F83FA6" w14:textId="77777777" w:rsidR="00BD2E9A" w:rsidRDefault="00BD2E9A"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3AE84B9"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9265046"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DE26792"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1AC1338"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16A3A9D"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35768C3"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138F071" w14:textId="77777777" w:rsidR="00BD2E9A" w:rsidRDefault="00BD2E9A" w:rsidP="00BA2B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571FA4D5" w14:textId="406CEA94" w:rsidTr="00911E56">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34B4782"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D700D34" w14:textId="71749456"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911E56" w14:paraId="160560EC" w14:textId="3EB74AC6" w:rsidTr="00911E56">
        <w:trPr>
          <w:trHeight w:val="257"/>
        </w:trPr>
        <w:tc>
          <w:tcPr>
            <w:tcW w:w="9781" w:type="dxa"/>
            <w:gridSpan w:val="10"/>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32B83A42"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14:paraId="609FB584"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Kredity za volitelné předměty: 9 kreditů</w:t>
            </w:r>
          </w:p>
          <w:p w14:paraId="6A0363FD"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Kredity za povinné předměty společné všem studijním plánům a minimálního počtu kreditů za povinně volitelné předměty typu A společné všem studijním plánům (min. 60 a více): 74</w:t>
            </w:r>
          </w:p>
          <w:p w14:paraId="1F1FD55A"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Kredity za povinné předměty patřící do předmětů specializace a minimálního počtu kreditů za povinně volitelné předměty patřící do předmětů specializace (min. 30 a více): 33</w:t>
            </w:r>
          </w:p>
          <w:p w14:paraId="23489B83"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p>
          <w:p w14:paraId="3382C4CF"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Další studijní povinnosti:</w:t>
            </w:r>
          </w:p>
          <w:p w14:paraId="3AC51955"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 xml:space="preserve">Absolvování praktické stáže v produkční společnosti, filmovém štábu či další instituci odpovídajícího charakteru. Minimální délka stáže je 6 týdnů. </w:t>
            </w:r>
          </w:p>
          <w:p w14:paraId="18BC6154"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11E56" w14:paraId="12802333" w14:textId="0DEE8D5D" w:rsidTr="00911E56">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763F76D" w14:textId="77777777" w:rsidR="00911E56" w:rsidRPr="00680ED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3B1E4F5"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11E56" w:rsidRPr="00B2344E" w14:paraId="1E47DF47" w14:textId="2AA93903" w:rsidTr="00911E56">
        <w:trPr>
          <w:trHeight w:val="1123"/>
        </w:trPr>
        <w:tc>
          <w:tcPr>
            <w:tcW w:w="9781"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3BFFE7"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14D51BA9" w14:textId="77777777" w:rsidR="00911E56" w:rsidRDefault="00911E56" w:rsidP="009556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Obsah státních závěrečných zkoušek:</w:t>
            </w:r>
          </w:p>
          <w:p w14:paraId="4E92D499" w14:textId="77777777" w:rsidR="00911E56" w:rsidRDefault="00911E56" w:rsidP="009305FD">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Současný </w:t>
            </w:r>
            <w:proofErr w:type="gramStart"/>
            <w:r>
              <w:t>film - příprava</w:t>
            </w:r>
            <w:proofErr w:type="gramEnd"/>
            <w:r>
              <w:t xml:space="preserve"> v rámci předmětů: Současný film 1-3, English Film Club 1,2 </w:t>
            </w:r>
          </w:p>
          <w:p w14:paraId="71F2BFE1" w14:textId="77777777" w:rsidR="00911E56" w:rsidRDefault="00911E56" w:rsidP="009305FD">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 </w:t>
            </w:r>
          </w:p>
          <w:p w14:paraId="08B813D3" w14:textId="71FB2CDE" w:rsidR="00911E56" w:rsidRDefault="00911E56" w:rsidP="0095563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Zvuková skladba 7-9, </w:t>
            </w:r>
            <w:r w:rsidRPr="00FD62AF">
              <w:t xml:space="preserve">Audiovizuální praktika </w:t>
            </w:r>
            <w:r>
              <w:t xml:space="preserve">Zvuková skladba 7-9, Výrovní praktika 7-0, </w:t>
            </w:r>
            <w:r w:rsidRPr="00FB37AD">
              <w:t>Dramaturgický seminář</w:t>
            </w:r>
            <w:r>
              <w:t xml:space="preserve"> 1-</w:t>
            </w:r>
            <w:r w:rsidR="00FA7EFE">
              <w:t>2</w:t>
            </w:r>
            <w:r>
              <w:t>, Ateliér 7-9</w:t>
            </w:r>
          </w:p>
          <w:p w14:paraId="18DD4D83" w14:textId="18004E6F" w:rsidR="00911E56" w:rsidRDefault="00911E56" w:rsidP="009305FD">
            <w:pPr>
              <w:pStyle w:val="Odstavecseseznamem"/>
              <w:numPr>
                <w:ilvl w:val="0"/>
                <w:numId w:val="2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r w:rsidR="007B3C21">
              <w:t>diplomové</w:t>
            </w:r>
            <w:r>
              <w:t xml:space="preserve"> práce:</w:t>
            </w:r>
          </w:p>
          <w:p w14:paraId="7CF3557B" w14:textId="3BD6A431" w:rsidR="00911E56" w:rsidRDefault="00911E56" w:rsidP="003A05BC">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513000">
              <w:t xml:space="preserve">   </w:t>
            </w:r>
            <w:r w:rsidR="006648FD">
              <w:t xml:space="preserve"> </w:t>
            </w:r>
            <w:r w:rsidR="00ED367B">
              <w:t xml:space="preserve"> </w:t>
            </w:r>
            <w:r>
              <w:t xml:space="preserve">Teoretická část téma ve vazbě na specializaci Zvuková skladba </w:t>
            </w:r>
          </w:p>
          <w:p w14:paraId="1E23470C" w14:textId="6F49C427" w:rsidR="00911E56" w:rsidRPr="005F5335" w:rsidRDefault="00911E56" w:rsidP="003A05BC">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0"/>
              <w:jc w:val="both"/>
            </w:pPr>
            <w:r>
              <w:t>-</w:t>
            </w:r>
            <w:r w:rsidR="00513000">
              <w:t xml:space="preserve">   </w:t>
            </w:r>
            <w:r w:rsidR="00ED367B">
              <w:t xml:space="preserve"> </w:t>
            </w:r>
            <w:r w:rsidR="00513000">
              <w:t xml:space="preserve"> </w:t>
            </w:r>
            <w:r>
              <w:t>Praktická část – zvuková skladba audiovizuálního díla</w:t>
            </w:r>
          </w:p>
          <w:p w14:paraId="38FCEFCC"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911E56" w14:paraId="7D74DDF7" w14:textId="5A88386E" w:rsidTr="00911E56">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64D72FF" w14:textId="77777777" w:rsidR="00911E56" w:rsidRPr="00680ED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Dal</w:t>
            </w:r>
            <w:r w:rsidRPr="00680ED1">
              <w:rPr>
                <w:rFonts w:ascii="Times New Roman Bold" w:hAnsi="Times New Roman Bold" w:hint="eastAsia"/>
                <w:b/>
              </w:rPr>
              <w:t>ší</w:t>
            </w:r>
            <w:r w:rsidRPr="00680ED1">
              <w:rPr>
                <w:rFonts w:ascii="Times New Roman Bold" w:hAnsi="Times New Roman Bold"/>
                <w:b/>
              </w:rPr>
              <w:t xml:space="preserve"> studijn</w:t>
            </w:r>
            <w:r w:rsidRPr="00680ED1">
              <w:rPr>
                <w:rFonts w:ascii="Times New Roman Bold" w:hAnsi="Times New Roman Bold" w:hint="eastAsia"/>
                <w:b/>
              </w:rPr>
              <w:t>í</w:t>
            </w:r>
            <w:r w:rsidRPr="00680ED1">
              <w:rPr>
                <w:rFonts w:ascii="Times New Roman Bold" w:hAnsi="Times New Roman Bold"/>
                <w:b/>
              </w:rPr>
              <w:t xml:space="preserve"> povinnosti</w:t>
            </w:r>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6E9AD34"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11E56" w14:paraId="49DE6FBC" w14:textId="3DA6642E" w:rsidTr="00911E56">
        <w:trPr>
          <w:cantSplit/>
          <w:trHeight w:val="532"/>
        </w:trPr>
        <w:tc>
          <w:tcPr>
            <w:tcW w:w="9781"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E43D39"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80D9198"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335E0CB5"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11E56" w14:paraId="199BE4F5" w14:textId="3A1A46FC" w:rsidTr="00911E56">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571692B" w14:textId="77777777" w:rsidR="00911E56" w:rsidRPr="00680ED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D21F31D" w14:textId="77777777" w:rsidR="00911E56"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11E56" w14:paraId="6F21E2BA" w14:textId="3A78508A" w:rsidTr="00911E56">
        <w:trPr>
          <w:cantSplit/>
          <w:trHeight w:val="683"/>
        </w:trPr>
        <w:tc>
          <w:tcPr>
            <w:tcW w:w="9781"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ECA97" w14:textId="77777777" w:rsidR="00D82FD8" w:rsidRDefault="00D82FD8"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ins w:id="220" w:author="Ponížilová Hana" w:date="2020-02-14T07:15:00Z"/>
                <w:rFonts w:ascii="Times New Roman Bold" w:hAnsi="Times New Roman Bold"/>
              </w:rPr>
            </w:pPr>
          </w:p>
          <w:p w14:paraId="79A23C97" w14:textId="2DBC8B03" w:rsidR="00911E56"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21" w:author="Ponížilová Hana" w:date="2020-02-13T16:43:00Z"/>
                <w:b/>
                <w:szCs w:val="24"/>
              </w:rPr>
            </w:pPr>
            <w:r>
              <w:rPr>
                <w:b/>
                <w:szCs w:val="24"/>
              </w:rPr>
              <w:t>Návrhy témat:</w:t>
            </w:r>
          </w:p>
          <w:p w14:paraId="352DBCDF" w14:textId="18AF192E" w:rsidR="00514361" w:rsidRP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ins w:id="222" w:author="Ponížilová Hana" w:date="2020-02-13T16:43:00Z">
              <w:r>
                <w:rPr>
                  <w:szCs w:val="24"/>
                </w:rPr>
                <w:t>Teoretická část:</w:t>
              </w:r>
            </w:ins>
          </w:p>
          <w:p w14:paraId="5FFB68A3" w14:textId="77777777" w:rsidR="00911E56" w:rsidRPr="00A70DB1"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A70DB1">
              <w:rPr>
                <w:szCs w:val="24"/>
              </w:rPr>
              <w:t>Film mimo kino (volitelný okruh)</w:t>
            </w:r>
          </w:p>
          <w:p w14:paraId="4AEA11C0" w14:textId="77777777" w:rsidR="00911E56" w:rsidRPr="00A70DB1"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A70DB1">
              <w:rPr>
                <w:szCs w:val="24"/>
              </w:rPr>
              <w:t>Digitální audio prostor jako nová možnost oslovení diváka</w:t>
            </w:r>
          </w:p>
          <w:p w14:paraId="10B7D91B" w14:textId="77777777" w:rsidR="00911E56"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A70DB1">
              <w:rPr>
                <w:szCs w:val="24"/>
              </w:rPr>
              <w:t>Sociální realismus v současném evropském filmu: Ken Loach vs. bratři Dardennové (případové studie)</w:t>
            </w:r>
          </w:p>
          <w:p w14:paraId="781098ED" w14:textId="77777777" w:rsidR="00911E56"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Pr>
                <w:szCs w:val="24"/>
              </w:rPr>
              <w:t>Zvuková dramaturgie v dokumentárním filmu</w:t>
            </w:r>
          </w:p>
          <w:p w14:paraId="2FC7BE2D" w14:textId="77777777" w:rsidR="00911E56" w:rsidRDefault="00911E56" w:rsidP="00BA2BB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Pr>
                <w:szCs w:val="24"/>
              </w:rPr>
              <w:t>Prostorový zvuk pro potřeby virtuální reality</w:t>
            </w:r>
          </w:p>
          <w:p w14:paraId="3AE01EDB"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23" w:author="Ponížilová Hana" w:date="2020-02-13T16:44:00Z"/>
                <w:szCs w:val="24"/>
              </w:rPr>
            </w:pPr>
            <w:ins w:id="224" w:author="Ponížilová Hana" w:date="2020-02-13T16:44:00Z">
              <w:r w:rsidRPr="00551E52">
                <w:rPr>
                  <w:szCs w:val="24"/>
                </w:rPr>
                <w:t>Praktická část:</w:t>
              </w:r>
            </w:ins>
          </w:p>
          <w:p w14:paraId="430C95BE"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25" w:author="Ponížilová Hana" w:date="2020-02-13T16:44:00Z"/>
                <w:szCs w:val="24"/>
              </w:rPr>
            </w:pPr>
            <w:ins w:id="226" w:author="Ponížilová Hana" w:date="2020-02-13T16:44:00Z">
              <w:r w:rsidRPr="00551E52">
                <w:rPr>
                  <w:szCs w:val="24"/>
                </w:rPr>
                <w:t>Audiovizuální dílo nebo soubor audiovizuálních děl v minimální délce 20 minut, zvuková skladba</w:t>
              </w:r>
            </w:ins>
          </w:p>
          <w:p w14:paraId="54D9803A" w14:textId="77777777" w:rsidR="00514361" w:rsidRPr="00B7762E"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27" w:author="Ponížilová Hana" w:date="2020-02-13T16:44:00Z"/>
                <w:b/>
                <w:szCs w:val="24"/>
              </w:rPr>
            </w:pPr>
          </w:p>
          <w:p w14:paraId="3719019E" w14:textId="77777777" w:rsidR="00514361" w:rsidRPr="00B7762E"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28" w:author="Ponížilová Hana" w:date="2020-02-13T16:44:00Z"/>
                <w:b/>
                <w:szCs w:val="24"/>
              </w:rPr>
            </w:pPr>
            <w:ins w:id="229" w:author="Ponížilová Hana" w:date="2020-02-13T16:44:00Z">
              <w:r w:rsidRPr="00B7762E">
                <w:rPr>
                  <w:b/>
                  <w:szCs w:val="24"/>
                </w:rPr>
                <w:t>Obhájené práce:</w:t>
              </w:r>
            </w:ins>
          </w:p>
          <w:p w14:paraId="555FEE5A"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30" w:author="Ponížilová Hana" w:date="2020-02-13T16:44:00Z"/>
                <w:szCs w:val="24"/>
              </w:rPr>
            </w:pPr>
            <w:ins w:id="231" w:author="Ponížilová Hana" w:date="2020-02-13T16:44:00Z">
              <w:r w:rsidRPr="00551E52">
                <w:rPr>
                  <w:szCs w:val="24"/>
                </w:rPr>
                <w:t xml:space="preserve">Teoretická část: Zvuková dramaturgie v dokumentárním filmu. </w:t>
              </w:r>
            </w:ins>
          </w:p>
          <w:p w14:paraId="5C47D85F"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232" w:author="Ponížilová Hana" w:date="2020-02-13T16:44:00Z"/>
              </w:rPr>
            </w:pPr>
            <w:ins w:id="233" w:author="Ponížilová Hana" w:date="2020-02-13T16:44:00Z">
              <w:r w:rsidRPr="00551E52">
                <w:rPr>
                  <w:szCs w:val="24"/>
                </w:rPr>
                <w:t>Praktická část: Audiovizuální dílo nebo tematický soubor audiovizuálních děl, délka minimálně 20 min., zvuková skladba.</w:t>
              </w:r>
            </w:ins>
          </w:p>
          <w:p w14:paraId="4B44A102"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34" w:author="Ponížilová Hana" w:date="2020-02-13T16:44:00Z"/>
                <w:szCs w:val="24"/>
              </w:rPr>
            </w:pPr>
            <w:ins w:id="235" w:author="Ponížilová Hana" w:date="2020-02-13T16:44:00Z">
              <w:r w:rsidRPr="00551E52">
                <w:rPr>
                  <w:szCs w:val="24"/>
                </w:rPr>
                <w:t xml:space="preserve">Teoretická část: Postprodukce rozhlasové hry s porovnáním postprodukce audiovizuálního díla. </w:t>
              </w:r>
            </w:ins>
          </w:p>
          <w:p w14:paraId="22E1A42B"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236" w:author="Ponížilová Hana" w:date="2020-02-13T16:44:00Z"/>
              </w:rPr>
            </w:pPr>
            <w:ins w:id="237" w:author="Ponížilová Hana" w:date="2020-02-13T16:44:00Z">
              <w:r w:rsidRPr="00551E52">
                <w:rPr>
                  <w:szCs w:val="24"/>
                </w:rPr>
                <w:t>Praktická část: Audiovizuální dílo nebo tematický soubor audiovizuálních děl, délka minimálně 20 min., zvuková skladba.</w:t>
              </w:r>
            </w:ins>
          </w:p>
          <w:p w14:paraId="4563C250"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38" w:author="Ponížilová Hana" w:date="2020-02-13T16:44:00Z"/>
                <w:szCs w:val="24"/>
              </w:rPr>
            </w:pPr>
            <w:ins w:id="239" w:author="Ponížilová Hana" w:date="2020-02-13T16:44:00Z">
              <w:r w:rsidRPr="00551E52">
                <w:rPr>
                  <w:szCs w:val="24"/>
                </w:rPr>
                <w:t xml:space="preserve">Teoretická část: Prostorový zvuk pro potřeby virtuální reality v audiovizuálních dílech. </w:t>
              </w:r>
            </w:ins>
          </w:p>
          <w:p w14:paraId="1F2255D9"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240" w:author="Ponížilová Hana" w:date="2020-02-13T16:44:00Z"/>
              </w:rPr>
            </w:pPr>
            <w:ins w:id="241" w:author="Ponížilová Hana" w:date="2020-02-13T16:44:00Z">
              <w:r w:rsidRPr="00551E52">
                <w:rPr>
                  <w:szCs w:val="24"/>
                </w:rPr>
                <w:t>Praktická část: Audiovizuální dílo nebo tematický soubor audiovizuálních děl, délka minimálně 20 min., zvuková skladba.</w:t>
              </w:r>
            </w:ins>
          </w:p>
          <w:p w14:paraId="0344370F"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42" w:author="Ponížilová Hana" w:date="2020-02-13T16:44:00Z"/>
                <w:szCs w:val="24"/>
              </w:rPr>
            </w:pPr>
            <w:ins w:id="243" w:author="Ponížilová Hana" w:date="2020-02-13T16:44:00Z">
              <w:r w:rsidRPr="00551E52">
                <w:rPr>
                  <w:szCs w:val="24"/>
                </w:rPr>
                <w:t xml:space="preserve">Teoretická část: Technické a umělecké aspekty práce zvukového mistra při živých produkcích. </w:t>
              </w:r>
            </w:ins>
          </w:p>
          <w:p w14:paraId="6B00EA07" w14:textId="77777777" w:rsidR="00514361" w:rsidRPr="00551E52"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244" w:author="Ponížilová Hana" w:date="2020-02-13T16:44:00Z"/>
              </w:rPr>
            </w:pPr>
            <w:ins w:id="245" w:author="Ponížilová Hana" w:date="2020-02-13T16:44:00Z">
              <w:r w:rsidRPr="00551E52">
                <w:rPr>
                  <w:szCs w:val="24"/>
                </w:rPr>
                <w:t>Praktická část: Audiovizuální dílo nebo tematický soubor audiovizuálních děl, délka minimálně 20 min., zvuková skladba.</w:t>
              </w:r>
            </w:ins>
          </w:p>
          <w:p w14:paraId="1D1EF580"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46" w:author="Ponížilová Hana" w:date="2020-02-13T16:44:00Z"/>
                <w:szCs w:val="24"/>
              </w:rPr>
            </w:pPr>
            <w:ins w:id="247" w:author="Ponížilová Hana" w:date="2020-02-13T16:44:00Z">
              <w:r w:rsidRPr="00551E52">
                <w:rPr>
                  <w:szCs w:val="24"/>
                </w:rPr>
                <w:t xml:space="preserve">Teoretická část: Využití a práce s bezdrátovými mikrofony pro potřeby hraného filmu. </w:t>
              </w:r>
            </w:ins>
          </w:p>
          <w:p w14:paraId="36917822" w14:textId="0EBA5281" w:rsidR="00826442" w:rsidRPr="00174C5B" w:rsidRDefault="00514361" w:rsidP="00826442">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48" w:author="Ponížilová Hana" w:date="2020-02-14T07:16:00Z"/>
                <w:szCs w:val="24"/>
              </w:rPr>
            </w:pPr>
            <w:ins w:id="249" w:author="Ponížilová Hana" w:date="2020-02-13T16:44:00Z">
              <w:r w:rsidRPr="00551E52">
                <w:rPr>
                  <w:szCs w:val="24"/>
                </w:rPr>
                <w:t>Praktická část: Audiovizuální dílo nebo tematický soubor audiovizuálních děl, délka minimálně 20 min., zvuková skladba.</w:t>
              </w:r>
            </w:ins>
          </w:p>
          <w:p w14:paraId="12FF959A" w14:textId="273A6F5D" w:rsidR="00911E56" w:rsidDel="00514361" w:rsidRDefault="00911E56" w:rsidP="00174C5B">
            <w:pPr>
              <w:pStyle w:val="Odstavecseseznamem"/>
              <w:rPr>
                <w:del w:id="250" w:author="Ponížilová Hana" w:date="2020-02-13T16:44:00Z"/>
                <w:b/>
                <w:szCs w:val="24"/>
              </w:rPr>
            </w:pPr>
            <w:del w:id="251" w:author="Ponížilová Hana" w:date="2020-02-13T16:44:00Z">
              <w:r w:rsidDel="00514361">
                <w:rPr>
                  <w:b/>
                  <w:szCs w:val="24"/>
                </w:rPr>
                <w:delText>Obhájené práce:</w:delText>
              </w:r>
            </w:del>
          </w:p>
          <w:p w14:paraId="721AE62C" w14:textId="07CF0EB1" w:rsidR="00911E56" w:rsidRPr="00A70DB1" w:rsidDel="00514361" w:rsidRDefault="00911E56" w:rsidP="00174C5B">
            <w:pPr>
              <w:pStyle w:val="Odstavecseseznamem"/>
              <w:rPr>
                <w:del w:id="252" w:author="Ponížilová Hana" w:date="2020-02-13T16:44:00Z"/>
                <w:szCs w:val="24"/>
              </w:rPr>
            </w:pPr>
            <w:del w:id="253" w:author="Ponížilová Hana" w:date="2020-02-13T16:44:00Z">
              <w:r w:rsidRPr="00A70DB1" w:rsidDel="00514361">
                <w:rPr>
                  <w:szCs w:val="24"/>
                </w:rPr>
                <w:delText>Příprava profesionální zvukové techniky při natáčení reklamních spotů a hrané tvorby</w:delText>
              </w:r>
            </w:del>
          </w:p>
          <w:p w14:paraId="0CFD0CCA" w14:textId="7E038502" w:rsidR="00911E56" w:rsidDel="00514361" w:rsidRDefault="00911E56" w:rsidP="00174C5B">
            <w:pPr>
              <w:pStyle w:val="Odstavecseseznamem"/>
              <w:rPr>
                <w:del w:id="254" w:author="Ponížilová Hana" w:date="2020-02-13T16:44:00Z"/>
                <w:szCs w:val="24"/>
              </w:rPr>
            </w:pPr>
            <w:del w:id="255" w:author="Ponížilová Hana" w:date="2020-02-13T16:44:00Z">
              <w:r w:rsidRPr="00E001BE" w:rsidDel="00514361">
                <w:rPr>
                  <w:szCs w:val="24"/>
                </w:rPr>
                <w:delText>Technické a umělecké aspekty práce zvukového mistra při živých produkcích</w:delText>
              </w:r>
            </w:del>
          </w:p>
          <w:p w14:paraId="62E05CF3" w14:textId="681292B0" w:rsidR="00911E56" w:rsidDel="00514361" w:rsidRDefault="00911E56" w:rsidP="00174C5B">
            <w:pPr>
              <w:pStyle w:val="Odstavecseseznamem"/>
              <w:rPr>
                <w:del w:id="256" w:author="Ponížilová Hana" w:date="2020-02-13T16:44:00Z"/>
                <w:szCs w:val="24"/>
              </w:rPr>
            </w:pPr>
            <w:del w:id="257" w:author="Ponížilová Hana" w:date="2020-02-13T16:44:00Z">
              <w:r w:rsidDel="00514361">
                <w:rPr>
                  <w:szCs w:val="24"/>
                </w:rPr>
                <w:delText>Snímání etnických a historických nástrojů</w:delText>
              </w:r>
            </w:del>
          </w:p>
          <w:p w14:paraId="545ABFA0" w14:textId="2B92589C" w:rsidR="00911E56" w:rsidDel="00514361" w:rsidRDefault="00911E56" w:rsidP="00174C5B">
            <w:pPr>
              <w:pStyle w:val="Odstavecseseznamem"/>
              <w:rPr>
                <w:del w:id="258" w:author="Ponížilová Hana" w:date="2020-02-13T16:44:00Z"/>
                <w:szCs w:val="24"/>
              </w:rPr>
            </w:pPr>
            <w:del w:id="259" w:author="Ponížilová Hana" w:date="2020-02-13T16:44:00Z">
              <w:r w:rsidDel="00514361">
                <w:rPr>
                  <w:szCs w:val="24"/>
                </w:rPr>
                <w:delText>Využití práce s bezdrátovými mikrofony pro potřeby hraného filmu</w:delText>
              </w:r>
            </w:del>
          </w:p>
          <w:p w14:paraId="387645CD" w14:textId="3CA5ACBA" w:rsidR="00911E56" w:rsidRPr="00E001BE" w:rsidDel="00514361" w:rsidRDefault="00911E56" w:rsidP="00174C5B">
            <w:pPr>
              <w:pStyle w:val="Odstavecseseznamem"/>
              <w:rPr>
                <w:del w:id="260" w:author="Ponížilová Hana" w:date="2020-02-13T16:44:00Z"/>
                <w:szCs w:val="24"/>
              </w:rPr>
            </w:pPr>
            <w:del w:id="261" w:author="Ponížilová Hana" w:date="2020-02-13T16:44:00Z">
              <w:r w:rsidDel="00514361">
                <w:rPr>
                  <w:szCs w:val="24"/>
                </w:rPr>
                <w:delText>Bezdrátové mikrofonní systémy a jejich využití v dokumentární tvorbě</w:delText>
              </w:r>
            </w:del>
          </w:p>
          <w:p w14:paraId="34B69008" w14:textId="77777777" w:rsidR="00911E56" w:rsidRDefault="00911E56" w:rsidP="00174C5B">
            <w:pPr>
              <w:pStyle w:val="Odstavecseseznamem"/>
              <w:rPr>
                <w:rFonts w:ascii="Times New Roman Bold" w:hAnsi="Times New Roman Bold"/>
              </w:rPr>
            </w:pPr>
          </w:p>
        </w:tc>
      </w:tr>
      <w:tr w:rsidR="00911E56" w:rsidDel="00514361" w14:paraId="63DAFB6A" w14:textId="3FB1A117" w:rsidTr="00911E56">
        <w:trPr>
          <w:cantSplit/>
          <w:trHeight w:val="445"/>
          <w:del w:id="262" w:author="Ponížilová Hana" w:date="2020-02-13T16:44: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0203F85A" w14:textId="71E26B16" w:rsidR="00911E56" w:rsidRPr="00680ED1"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63" w:author="Ponížilová Hana" w:date="2020-02-13T16:44:00Z"/>
                <w:rFonts w:ascii="Times New Roman Bold" w:hAnsi="Times New Roman Bold"/>
                <w:b/>
              </w:rPr>
            </w:pPr>
            <w:del w:id="264" w:author="Ponížilová Hana" w:date="2020-02-13T16:44:00Z">
              <w:r w:rsidRPr="00680ED1" w:rsidDel="00514361">
                <w:rPr>
                  <w:rFonts w:ascii="Times New Roman Bold" w:hAnsi="Times New Roman Bold"/>
                  <w:b/>
                </w:rPr>
                <w:delText>N</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vrh 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 rigor</w:delText>
              </w:r>
              <w:r w:rsidRPr="00680ED1" w:rsidDel="00514361">
                <w:rPr>
                  <w:rFonts w:ascii="Times New Roman Bold" w:hAnsi="Times New Roman Bold" w:hint="eastAsia"/>
                  <w:b/>
                </w:rPr>
                <w:delText>ó</w:delText>
              </w:r>
              <w:r w:rsidRPr="00680ED1" w:rsidDel="00514361">
                <w:rPr>
                  <w:rFonts w:ascii="Times New Roman Bold" w:hAnsi="Times New Roman Bold"/>
                  <w:b/>
                </w:rPr>
                <w:delText>zn</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 xml:space="preserve"> a</w:delText>
              </w:r>
              <w:r w:rsidRPr="00680ED1" w:rsidDel="00514361">
                <w:rPr>
                  <w:rFonts w:ascii="Times New Roman Bold" w:hAnsi="Times New Roman Bold" w:hint="eastAsia"/>
                  <w:b/>
                </w:rPr>
                <w:delText> </w:delText>
              </w:r>
              <w:r w:rsidRPr="00680ED1" w:rsidDel="00514361">
                <w:rPr>
                  <w:rFonts w:ascii="Times New Roman Bold" w:hAnsi="Times New Roman Bold"/>
                  <w:b/>
                </w:rPr>
                <w:delText>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mata obh</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jen</w:delText>
              </w:r>
              <w:r w:rsidRPr="00680ED1" w:rsidDel="00514361">
                <w:rPr>
                  <w:rFonts w:ascii="Times New Roman Bold" w:hAnsi="Times New Roman Bold" w:hint="eastAsia"/>
                  <w:b/>
                </w:rPr>
                <w:delText>ý</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del>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E03DBF8" w14:textId="16330E20"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65" w:author="Ponížilová Hana" w:date="2020-02-13T16:44:00Z"/>
              </w:rPr>
            </w:pPr>
          </w:p>
        </w:tc>
      </w:tr>
      <w:tr w:rsidR="00911E56" w:rsidRPr="00A15E5E" w:rsidDel="00514361" w14:paraId="7A4B8818" w14:textId="581319F6" w:rsidTr="00911E56">
        <w:trPr>
          <w:cantSplit/>
          <w:trHeight w:val="548"/>
          <w:del w:id="266" w:author="Ponížilová Hana" w:date="2020-02-13T16:44:00Z"/>
        </w:trPr>
        <w:tc>
          <w:tcPr>
            <w:tcW w:w="9781"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A3D5D1" w14:textId="1C7DC36D"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67" w:author="Ponížilová Hana" w:date="2020-02-13T16:44:00Z"/>
              </w:rPr>
            </w:pPr>
          </w:p>
          <w:p w14:paraId="4E4E9A07" w14:textId="1FBEFECC"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68" w:author="Ponížilová Hana" w:date="2020-02-13T16:44:00Z"/>
              </w:rPr>
            </w:pPr>
            <w:del w:id="269" w:author="Ponížilová Hana" w:date="2020-02-13T16:44:00Z">
              <w:r w:rsidDel="00514361">
                <w:delText xml:space="preserve"> NE</w:delText>
              </w:r>
            </w:del>
          </w:p>
          <w:p w14:paraId="359262DF" w14:textId="7D41958C"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70" w:author="Ponížilová Hana" w:date="2020-02-13T16:44:00Z"/>
              </w:rPr>
            </w:pPr>
          </w:p>
        </w:tc>
      </w:tr>
      <w:tr w:rsidR="00911E56" w:rsidDel="00514361" w14:paraId="7495908B" w14:textId="798D6489" w:rsidTr="00911E56">
        <w:trPr>
          <w:cantSplit/>
          <w:trHeight w:val="257"/>
          <w:del w:id="271" w:author="Ponížilová Hana" w:date="2020-02-13T16:44: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EB10CE9" w14:textId="0BF32960" w:rsidR="00911E56" w:rsidRPr="00680ED1"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272" w:author="Ponížilová Hana" w:date="2020-02-13T16:44:00Z"/>
                <w:rFonts w:ascii="Times New Roman Bold" w:hAnsi="Times New Roman Bold"/>
                <w:b/>
              </w:rPr>
            </w:pPr>
            <w:del w:id="273" w:author="Ponížilová Hana" w:date="2020-02-13T16:44:00Z">
              <w:r w:rsidDel="00514361">
                <w:rPr>
                  <w:rFonts w:ascii="Times New Roman Bold" w:hAnsi="Times New Roman Bold"/>
                </w:rPr>
                <w:delText xml:space="preserve"> </w:delText>
              </w:r>
              <w:r w:rsidRPr="00680ED1" w:rsidDel="00514361">
                <w:rPr>
                  <w:rFonts w:ascii="Times New Roman Bold" w:hAnsi="Times New Roman Bold"/>
                  <w:b/>
                </w:rPr>
                <w:delText>Sou</w:delText>
              </w:r>
              <w:r w:rsidRPr="00680ED1" w:rsidDel="00514361">
                <w:rPr>
                  <w:rFonts w:ascii="Times New Roman Bold" w:hAnsi="Times New Roman Bold" w:hint="eastAsia"/>
                  <w:b/>
                </w:rPr>
                <w:delText>čá</w:delText>
              </w:r>
              <w:r w:rsidRPr="00680ED1" w:rsidDel="00514361">
                <w:rPr>
                  <w:rFonts w:ascii="Times New Roman Bold" w:hAnsi="Times New Roman Bold"/>
                  <w:b/>
                </w:rPr>
                <w:delText>sti SRZ a jejich obsah</w:delText>
              </w:r>
            </w:del>
          </w:p>
        </w:tc>
        <w:tc>
          <w:tcPr>
            <w:tcW w:w="5953" w:type="dxa"/>
            <w:gridSpan w:val="8"/>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16E79F31" w14:textId="0A8709BE"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274" w:author="Ponížilová Hana" w:date="2020-02-13T16:44:00Z"/>
              </w:rPr>
            </w:pPr>
          </w:p>
        </w:tc>
      </w:tr>
      <w:tr w:rsidR="00911E56" w:rsidRPr="00A15E5E" w:rsidDel="00514361" w14:paraId="4A1CA4CD" w14:textId="290D5741" w:rsidTr="00911E56">
        <w:trPr>
          <w:cantSplit/>
          <w:trHeight w:val="476"/>
          <w:del w:id="275" w:author="Ponížilová Hana" w:date="2020-02-13T16:44:00Z"/>
        </w:trPr>
        <w:tc>
          <w:tcPr>
            <w:tcW w:w="9781" w:type="dxa"/>
            <w:gridSpan w:val="10"/>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4E94C0" w14:textId="4056C38C"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76" w:author="Ponížilová Hana" w:date="2020-02-13T16:44:00Z"/>
              </w:rPr>
            </w:pPr>
          </w:p>
          <w:p w14:paraId="21AD4D7D" w14:textId="5B989B5D"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77" w:author="Ponížilová Hana" w:date="2020-02-13T16:44:00Z"/>
              </w:rPr>
            </w:pPr>
            <w:del w:id="278" w:author="Ponížilová Hana" w:date="2020-02-13T16:44:00Z">
              <w:r w:rsidDel="00514361">
                <w:delText xml:space="preserve"> NE</w:delText>
              </w:r>
            </w:del>
          </w:p>
          <w:p w14:paraId="0B344975" w14:textId="088D1FE5" w:rsidR="00911E56" w:rsidDel="00514361" w:rsidRDefault="00911E56" w:rsidP="00BA2B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279" w:author="Ponížilová Hana" w:date="2020-02-13T16:44:00Z"/>
              </w:rPr>
            </w:pPr>
          </w:p>
        </w:tc>
      </w:tr>
    </w:tbl>
    <w:p w14:paraId="2446B0DD" w14:textId="491DC817" w:rsidR="00282E0C" w:rsidDel="00D82FD8" w:rsidRDefault="00282E0C" w:rsidP="007449FC">
      <w:pPr>
        <w:rPr>
          <w:del w:id="280" w:author="Ponížilová Hana" w:date="2020-02-14T07:15:00Z"/>
        </w:rPr>
      </w:pPr>
    </w:p>
    <w:p w14:paraId="0C227756" w14:textId="1691ED61" w:rsidR="006C0AF5" w:rsidDel="00D82FD8" w:rsidRDefault="006C0AF5" w:rsidP="007449FC">
      <w:pPr>
        <w:rPr>
          <w:del w:id="281" w:author="Ponížilová Hana" w:date="2020-02-14T07:15:00Z"/>
        </w:rPr>
      </w:pPr>
    </w:p>
    <w:p w14:paraId="1DC4C7F5" w14:textId="774C5F9A" w:rsidR="006C0AF5" w:rsidDel="00D82FD8" w:rsidRDefault="006C0AF5" w:rsidP="007449FC">
      <w:pPr>
        <w:rPr>
          <w:del w:id="282" w:author="Ponížilová Hana" w:date="2020-02-14T07:15:00Z"/>
        </w:rPr>
      </w:pPr>
    </w:p>
    <w:p w14:paraId="242EEC0C" w14:textId="47FC8E15" w:rsidR="006C0AF5" w:rsidDel="00D82FD8" w:rsidRDefault="006C0AF5" w:rsidP="007449FC">
      <w:pPr>
        <w:rPr>
          <w:del w:id="283" w:author="Ponížilová Hana" w:date="2020-02-14T07:15:00Z"/>
        </w:rPr>
      </w:pPr>
    </w:p>
    <w:tbl>
      <w:tblPr>
        <w:tblW w:w="9781" w:type="dxa"/>
        <w:tblInd w:w="-5" w:type="dxa"/>
        <w:shd w:val="clear" w:color="auto" w:fill="FFFFFF"/>
        <w:tblLayout w:type="fixed"/>
        <w:tblLook w:val="0000" w:firstRow="0" w:lastRow="0" w:firstColumn="0" w:lastColumn="0" w:noHBand="0" w:noVBand="0"/>
      </w:tblPr>
      <w:tblGrid>
        <w:gridCol w:w="2977"/>
        <w:gridCol w:w="851"/>
        <w:gridCol w:w="708"/>
        <w:gridCol w:w="354"/>
        <w:gridCol w:w="213"/>
        <w:gridCol w:w="2835"/>
        <w:gridCol w:w="614"/>
        <w:gridCol w:w="614"/>
        <w:gridCol w:w="615"/>
      </w:tblGrid>
      <w:tr w:rsidR="00911E56" w14:paraId="1BB90142" w14:textId="245E5026" w:rsidTr="00911E56">
        <w:trPr>
          <w:cantSplit/>
          <w:trHeight w:val="470"/>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51358DA2" w14:textId="48FAE370" w:rsidR="00911E56" w:rsidRPr="00FD4DDC" w:rsidRDefault="00911E56"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911E56" w:rsidRPr="00E017DC" w14:paraId="660887FC" w14:textId="0E8752CD" w:rsidTr="00911E56">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72028A" w14:textId="77777777" w:rsidR="00911E56" w:rsidRDefault="00911E56"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D8E4C" w14:textId="77777777" w:rsidR="00911E56" w:rsidRPr="00FD4DDC" w:rsidRDefault="00911E56"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sidRPr="00FD4DDC">
              <w:rPr>
                <w:rFonts w:ascii="Times New Roman Bold" w:hAnsi="Times New Roman Bold"/>
                <w:b/>
                <w:sz w:val="22"/>
              </w:rPr>
              <w:t xml:space="preserve"> </w:t>
            </w:r>
            <w:r w:rsidRPr="00FD4DDC">
              <w:rPr>
                <w:b/>
                <w:sz w:val="22"/>
                <w:szCs w:val="22"/>
              </w:rPr>
              <w:t>Teorie a praxe audiovizuální tvorby</w:t>
            </w:r>
          </w:p>
          <w:p w14:paraId="788038DE" w14:textId="2328E116" w:rsidR="00911E56" w:rsidRPr="00FD4DDC" w:rsidRDefault="00911E56"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rPr>
            </w:pPr>
            <w:r>
              <w:rPr>
                <w:rFonts w:ascii="Times New Roman Bold" w:hAnsi="Times New Roman Bold"/>
                <w:sz w:val="22"/>
              </w:rPr>
              <w:t xml:space="preserve"> Studijní plán specializace: </w:t>
            </w:r>
            <w:r>
              <w:rPr>
                <w:rFonts w:ascii="Times New Roman Bold" w:hAnsi="Times New Roman Bold"/>
                <w:b/>
                <w:bCs/>
                <w:sz w:val="22"/>
              </w:rPr>
              <w:t>Produkce</w:t>
            </w:r>
          </w:p>
        </w:tc>
      </w:tr>
      <w:tr w:rsidR="00911E56" w:rsidRPr="00E017DC" w14:paraId="235196CF" w14:textId="6A1297E7" w:rsidTr="00911E56">
        <w:trPr>
          <w:cantSplit/>
          <w:trHeight w:val="285"/>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65A717A" w14:textId="16B7A0F0" w:rsidR="00911E56" w:rsidRPr="00863E87" w:rsidRDefault="00911E56"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911E56" w:rsidRPr="00E017DC" w14:paraId="5A41C434" w14:textId="36C03920" w:rsidTr="00911E56">
        <w:trPr>
          <w:cantSplit/>
          <w:trHeight w:val="285"/>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75C585F" w14:textId="05718BBB" w:rsidR="00911E56" w:rsidRDefault="00911E56"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911E56" w:rsidRPr="00E017DC" w14:paraId="2DE65B1A" w14:textId="7CB6DC85" w:rsidTr="00911E56">
        <w:trPr>
          <w:cantSplit/>
          <w:trHeight w:val="285"/>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E36DA5F" w14:textId="5D0C1D43" w:rsidR="00911E56" w:rsidRDefault="00911E56"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14:paraId="1BFC4894" w14:textId="69643252"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941B64E"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8FBC193"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D3E0C55"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06BC9E1"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22CB4FF"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8288902" w14:textId="414B16E2"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61CDAA3" w14:textId="081849A1"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43EB5C64" w14:textId="27FBE282" w:rsidR="00911E56" w:rsidRDefault="00F24844"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0235C5" w14:paraId="430BEF09" w14:textId="374431A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991AA0" w14:textId="77777777"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Audiovizuální praktika </w:t>
            </w:r>
          </w:p>
          <w:p w14:paraId="3879136F" w14:textId="7C6609F6"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Produkce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EB4F9C" w14:textId="31652D1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59D5AF" w14:textId="36DDF068"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677563" w14:textId="73A5E8DA"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0F3681" w14:textId="16D3A4CB"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A96AF" w14:textId="7777777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63644F" w14:textId="77777777" w:rsidR="00BD2E9A" w:rsidRPr="000235C5"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E32D9BE" w14:textId="0667B8F8" w:rsidR="00BD2E9A" w:rsidRDefault="004A7CE8"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2DB23F9E" w14:textId="0FD83FB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DDF8EC"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A3489B" w14:textId="371A3E8B"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5381B" w14:textId="4B6960F4"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E61677" w14:textId="72B60A80"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1E2D64" w14:textId="7A132E1A"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C045CC"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26F3D"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61031D4" w14:textId="4C3EA3A7"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34577454" w14:textId="66548B9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3F5CAD" w14:textId="77777777" w:rsidR="00F52BFC" w:rsidRPr="00911E56"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D32F3D" w14:textId="5B28DD4F"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C8218F" w14:textId="5D604AFB"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BC4217" w14:textId="1B623DA6"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404FB7" w14:textId="42A00B44"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3ECD6A"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5B1C40"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47D4B78" w14:textId="24F77BF2"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2D9C982D" w14:textId="65C52C5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169362"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20DA69" w14:textId="4226CA63"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67D6BE" w14:textId="1BDB10BD"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A626BD" w14:textId="1BBAD6B9"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EBB77" w14:textId="0B6D838B"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CAB332"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4985BD"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842AEBD" w14:textId="0AA180FF"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30E3612A" w14:textId="11367E2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D708FE" w14:textId="77777777"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6B86BB21" w14:textId="48ED25FC"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Produkce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C5D774" w14:textId="5D56E067"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E7375D" w14:textId="7820BB48"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3A36D" w14:textId="7C2C2834"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E19917" w14:textId="79019E0D" w:rsidR="00BD2E9A" w:rsidRPr="006D15E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BAE7F1" w14:textId="218194AD"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0C146" w14:textId="03318572"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2924A73" w14:textId="65491DEC" w:rsidR="00BD2E9A" w:rsidRDefault="004A7CE8"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C60FD11" w14:textId="713F050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636D51" w14:textId="7F02617C" w:rsidR="00BD2E9A" w:rsidRPr="00911E56"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659A2A" w14:textId="1962DF97"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D7F9A7" w14:textId="01285BFB"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913E94" w14:textId="045D6189"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1A9579" w14:textId="683896AE"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E51766" w14:textId="23BBD055"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F9919"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9B0C313"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64B35626" w14:textId="2D38682D"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1B9BF0" w14:textId="50816465"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3A1EAD" w14:textId="4B3C0B13"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B7C08B" w14:textId="6892E466"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626B56" w14:textId="4E3E7CC8"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BCB016" w14:textId="3E54FEE5" w:rsidR="00BD2E9A" w:rsidRPr="004D5218"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BC20C6"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420B2C"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80149A2"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19A53560" w14:textId="1472AA0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134DB8" w14:textId="77777777" w:rsidR="00BD2E9A" w:rsidRPr="00911E56"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994DEE" w14:textId="60B1CA81"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4F853E" w14:textId="67B99DE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B776F0" w14:textId="285A8EBD"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5A9FBE" w14:textId="03AE4B8F" w:rsidR="00BD2E9A" w:rsidRPr="00D46036"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AF0B9A"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5CC2AC"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DF2017A" w14:textId="47FC7D78" w:rsidR="00BD2E9A" w:rsidRDefault="00F52BFC"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7CBDED73" w14:textId="182F4F82"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1FD6523" w14:textId="77777777" w:rsidR="00BD2E9A" w:rsidRPr="00F1483C"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11DD193" w14:textId="209418FF"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FFDB093"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26BA569" w14:textId="5AC690F7"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6B574DA"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A50A284"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2777B31"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A09EBD1"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11E56" w14:paraId="6D27BD04" w14:textId="19A8969B"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3A67E70" w14:textId="680EAD4F" w:rsidR="00911E56"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385772E4" w14:textId="554D8F7D"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8B3159" w14:textId="77777777" w:rsidR="00BD2E9A" w:rsidRPr="004D30F9"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911E56">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F0F693" w14:textId="6A4AD0C9"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305E09"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946A31"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BABB6F" w14:textId="047579E6"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B55ECD"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02B145"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B86918B" w14:textId="5DD610B0"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DE328F0" w14:textId="148A40E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DF71F8"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29122C">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23E21A" w14:textId="3DBE70E0"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A5E354"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0EC5DC"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9798A" w14:textId="77777777"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487D45"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AAD9C"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6E8119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5C8B911" w14:textId="5FF6BDF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A6755A" w14:textId="77777777" w:rsidR="00BD2E9A" w:rsidRPr="00354F10"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D72DB">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F0C268" w14:textId="00F30B3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5ED8EA"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B44747"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1F2019" w14:textId="433E6218"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1F267D"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46739"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7E39CB5"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2834AC82" w14:textId="11FF80A8"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63E3D1" w14:textId="77777777"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11F769A7" w14:textId="6D279DAB"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911E56" w14:paraId="060081B0" w14:textId="5B9CDD1F"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BDBC39B" w14:textId="3EC4C1FB" w:rsidR="00911E56"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15B8D868" w14:textId="28EBE6E1"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7BDE94"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16C2F6" w14:textId="5BCC5801"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42201F"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D72D6A"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F6016B" w14:textId="410EDA22"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A12B6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0AFDD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D0509D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7F4F5D2" w14:textId="4557A7F1"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52C334"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178F49" w14:textId="29028663"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E0C4DB" w14:textId="18D2E862"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ECB729" w14:textId="518BF94E"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3B832C" w14:textId="4CCAB23D"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2422AD"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530BB5"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ED2A7C9"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7B6D3F10" w14:textId="027B9EB1"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5649AD" w14:textId="77777777"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5B83A984" w14:textId="7055241F"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911E56" w:rsidRPr="00021B37" w14:paraId="4A3E0E56" w14:textId="650B1627"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5DC7E8" w14:textId="7CAB0667"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911E56" w:rsidRPr="00021B37" w14:paraId="51084F80" w14:textId="29CB0525"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C912BA3" w14:textId="33563947"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rsidRPr="00021B37" w14:paraId="656C314F" w14:textId="18440C32"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6DEC5E7"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6B5B180A"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20B631C5"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Pr>
          <w:p w14:paraId="08A0090B"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7E87A07E"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3424F623" w14:textId="6DA0F461" w:rsidR="00911E56" w:rsidRDefault="00911E56" w:rsidP="00911E5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09037A01" w14:textId="7CB0688A"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hanging="2"/>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059496EF" w14:textId="16A75FEF"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hanging="2"/>
              <w:jc w:val="both"/>
              <w:rPr>
                <w:rFonts w:ascii="Times New Roman Bold" w:hAnsi="Times New Roman Bold"/>
                <w:sz w:val="22"/>
              </w:rPr>
            </w:pPr>
            <w:r>
              <w:rPr>
                <w:rFonts w:ascii="Times New Roman Bold" w:hAnsi="Times New Roman Bold"/>
                <w:sz w:val="22"/>
              </w:rPr>
              <w:t>prof. zákl.</w:t>
            </w:r>
          </w:p>
        </w:tc>
      </w:tr>
      <w:tr w:rsidR="00BD2E9A" w14:paraId="2B7ADC5E" w14:textId="306F0E3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54BD1DE4"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132B26">
              <w:t xml:space="preserve">Audiovizuální praktika </w:t>
            </w:r>
          </w:p>
          <w:p w14:paraId="02AC7F57" w14:textId="28F18662" w:rsidR="00BD2E9A" w:rsidRPr="00132B2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9DE5B4" w14:textId="66817CE6"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81ED9A" w14:textId="5C97CEDB"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851B2A" w14:textId="01240F21"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6FFB97" w14:textId="70559EDD"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13A7D2" w14:textId="7777777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A0692" w14:textId="77777777" w:rsidR="00BD2E9A" w:rsidRPr="000235C5"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F812115" w14:textId="2FCFFD5B"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0AD6820E" w14:textId="07DEF8F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2364C702" w14:textId="77777777" w:rsidR="00AE5823" w:rsidRPr="006D0F99"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336ECA" w14:textId="7D867B1C"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2E3E23" w14:textId="1E1D84B4"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1276D7" w14:textId="48BD2AF0"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ACA651" w14:textId="18187CEC"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7538E8"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15010F"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0013F59" w14:textId="473F1DFC"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2DF39558" w14:textId="1AE7EE3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2481240" w14:textId="77777777" w:rsidR="00F52BFC" w:rsidRPr="00911E56"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F0FFD0" w14:textId="17DBCC44"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928AE2" w14:textId="7FDC620E"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E6BC0C" w14:textId="63D24DDF"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C8EED3" w14:textId="221B43AD"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7F0604"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6C0EA"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EAB306A" w14:textId="34DC7A54"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595BDC7F" w14:textId="186D2A5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4B51D9E" w14:textId="77777777" w:rsidR="00AE5823" w:rsidRPr="00911E56"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3E2FA1" w14:textId="0F238299"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62FCB" w14:textId="44AB11AD"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5465B2" w14:textId="1EE31416"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813B83" w14:textId="1DA54471"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D4FA03"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8834BB"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EFD877F" w14:textId="5C11CAD1"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7F862D3A" w14:textId="4F43E8B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D39887F"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3426E9ED" w14:textId="6E91DF89"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Produkce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E8F141" w14:textId="5C33234E"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C2162" w14:textId="269744DF"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196D1D" w14:textId="0DE76210"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7BDA70" w14:textId="13E10308" w:rsidR="00BD2E9A" w:rsidRPr="006D15E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77B98E" w14:textId="1DD91CAA"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163F45" w14:textId="2D2D6CB8"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B432BDC" w14:textId="66949E88"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DBA1FBB" w14:textId="5AF69B65"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5982113D"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DC4512" w14:textId="31B7E44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2C3AB" w14:textId="4F34D1D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2941FA" w14:textId="7475056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D4D8E7" w14:textId="50A6A5A6"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9201E4" w14:textId="56A036D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5F57D9" w14:textId="42B099D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1B450ED" w14:textId="101BD2AA"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DBDAC66" w14:textId="3D9168C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7AF074BD" w14:textId="5AF8200C"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BB651A" w14:textId="55F79C49"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228CC2" w14:textId="4A49E541"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284" w:author="Ponížilová Hana" w:date="2020-02-13T16:44:00Z">
              <w:r w:rsidR="00514361">
                <w:t>zk</w:t>
              </w:r>
            </w:ins>
            <w:del w:id="285" w:author="Ponížilová Hana" w:date="2020-02-13T16:44:00Z">
              <w:r w:rsidDel="00514361">
                <w:delText>klz</w:delText>
              </w:r>
            </w:del>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7EC120" w14:textId="487FA9AB"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C3A983" w14:textId="5DC3609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4AEBF7"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B59B7"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E6D0AC9"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9F257F9" w14:textId="084383D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8604B88"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3E9153" w14:textId="2BBAFFD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59ECB9" w14:textId="13C5AD4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B71A9" w14:textId="7D9023D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A45548" w14:textId="242DC153"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6892C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D3E484"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126434D" w14:textId="3B6D731E"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0B0FDD8F" w14:textId="53F0932C"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125B1E4"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E2647C7" w14:textId="30FA20DB"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D9C6FDE"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57C5191" w14:textId="6F34FE32"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D52112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069BB9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34EA4AA"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F4AF3A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298EBA7" w14:textId="0971FA07" w:rsidTr="00F24844">
        <w:trPr>
          <w:cantSplit/>
          <w:trHeight w:val="242"/>
        </w:trPr>
        <w:tc>
          <w:tcPr>
            <w:tcW w:w="4890" w:type="dxa"/>
            <w:gridSpan w:val="4"/>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7AB37B95"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c>
          <w:tcPr>
            <w:tcW w:w="4891" w:type="dxa"/>
            <w:gridSpan w:val="5"/>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7491A665"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p>
        </w:tc>
      </w:tr>
      <w:tr w:rsidR="00BD2E9A" w14:paraId="28BFD5E1" w14:textId="12A9785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4F954E7E" w14:textId="77777777" w:rsidR="00BD2E9A" w:rsidRPr="00911E56"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F11609" w14:textId="2BC8DB82"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E71E14"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79B1B2"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A2B7A1" w14:textId="61D07923"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B7DA5"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C0065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A796637" w14:textId="7ED97ADF"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A532337" w14:textId="6E52F49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27CDAE6" w14:textId="77777777" w:rsidR="00BD2E9A" w:rsidRPr="00911E56"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E6924D" w14:textId="509E7F8E"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8791A1"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EA987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E8ECCC" w14:textId="77777777"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D10B7A"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B2181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F7E2FE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EA9E6E9" w14:textId="270186A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427ACE4C" w14:textId="77777777" w:rsidR="00BD2E9A" w:rsidRPr="00911E56"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11E56">
              <w:t>Workshopy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4900DD" w14:textId="1AC5C271"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31486"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7246F"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D824E" w14:textId="65608E68"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6CA4DA"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FD3A1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098136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21BB5FC6" w14:textId="652E3D79" w:rsidTr="00911E56">
        <w:trPr>
          <w:cantSplit/>
          <w:trHeight w:val="20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AC7105" w14:textId="77777777" w:rsidR="00911E56" w:rsidRPr="009D021E"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39F934FC" w14:textId="43787C05" w:rsidR="00911E56" w:rsidRPr="009D021E"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911E56" w14:paraId="7A4DCE3D" w14:textId="28726750" w:rsidTr="00911E56">
        <w:trPr>
          <w:cantSplit/>
          <w:trHeight w:val="20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7F231A4" w14:textId="0F9528D1" w:rsidR="00911E56"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7608ADDF" w14:textId="316748A8" w:rsidTr="00F24844">
        <w:trPr>
          <w:cantSplit/>
          <w:trHeight w:val="20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EDE53C"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7FF800" w14:textId="53B4D6EE"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5A0398" w14:textId="141977D9"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48D821" w14:textId="0D9E5BA9"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9831C5" w14:textId="1AB896B5"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BA2CDA"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57A2AE"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25B13F8"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5443CFD6" w14:textId="5B1A011C" w:rsidTr="00F24844">
        <w:trPr>
          <w:cantSplit/>
          <w:trHeight w:val="20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033AD9"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F573F9" w14:textId="561508BD"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EC277"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27331C"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E097E2" w14:textId="12F39570"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2F835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D5D1C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p w14:paraId="65CF141F" w14:textId="45B2BBA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FA97E3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14:paraId="23079D95" w14:textId="745BE529"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BCC29D" w14:textId="77777777" w:rsidR="00911E56"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0473464A" w14:textId="5782CCC9" w:rsidR="00911E56" w:rsidRDefault="00911E56"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911E56" w14:paraId="6CF31A2B" w14:textId="555C4A0A" w:rsidTr="00911E56">
        <w:trPr>
          <w:cantSplit/>
          <w:trHeight w:val="27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915492" w14:textId="5E5FD8D4"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911E56" w14:paraId="3C1D098B" w14:textId="7266574D" w:rsidTr="00911E56">
        <w:trPr>
          <w:cantSplit/>
          <w:trHeight w:val="27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B302540" w14:textId="56A2A501"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911E56" w14:paraId="4CE63B15" w14:textId="6111E0E3" w:rsidTr="00911E56">
        <w:trPr>
          <w:cantSplit/>
          <w:trHeight w:val="27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5ED601A" w14:textId="07C48FCC" w:rsidR="00911E56"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11E56" w14:paraId="1ECDB719" w14:textId="7E8C6DAE"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77569C0" w14:textId="77777777" w:rsidR="00911E56" w:rsidRDefault="00911E56" w:rsidP="00911E5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E66AB6A"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3CAD1FB"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6E6672C"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10C66B" w14:textId="77777777"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E98E2FE" w14:textId="17D60CCE"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A49083C" w14:textId="2780B6D3" w:rsidR="00911E56" w:rsidRDefault="00911E56"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6C589ACD" w14:textId="5110D783" w:rsidR="00911E56" w:rsidRDefault="00F24844" w:rsidP="00911E5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77B02BB8" w14:textId="1E37AE9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D0428F"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Audiovizuální praktika </w:t>
            </w:r>
          </w:p>
          <w:p w14:paraId="54F5F0A1" w14:textId="2469B84E"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Produkce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1D3351" w14:textId="1B408994"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469AAB" w14:textId="0CA2584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A86FDC" w14:textId="1367213C"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D80750" w14:textId="7F5D7D70"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9D715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11D1F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930F9DE" w14:textId="68FEEEAA"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D67F7F0" w14:textId="46EEA9E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8A26E2"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027B74" w14:textId="271BF39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6D254" w14:textId="6DAAFF3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FFBB67" w14:textId="57563D45"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F1D7CA" w14:textId="6D36CB0F"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xml:space="preserve"> MgA.Lubomír Konečný</w:t>
            </w:r>
            <w:r w:rsidR="00AE5823">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05A37"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C1D72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CF86D6A" w14:textId="3E94CC8B"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5DB942A6" w14:textId="718A505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9FAD4B"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C800CC" w14:textId="5E26AADA"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D350FA" w14:textId="0D6C806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64982" w14:textId="767AB01D"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CECD07" w14:textId="62AAD3AB"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proofErr w:type="gramStart"/>
            <w:r w:rsidR="00AE5823">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9C665A"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0F583E"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23871AB" w14:textId="79C715B5"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66471F72" w14:textId="2A6D8E2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D09693" w14:textId="53B5EE90"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Teorie a technologie  </w:t>
            </w:r>
          </w:p>
          <w:p w14:paraId="273ECB86" w14:textId="34B2EA3B"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Produkce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1298C4" w14:textId="20FECCED"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7B5CCF" w14:textId="507EE32B"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A46796" w14:textId="0B2C898B"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26BF09" w14:textId="7CD586DA"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Viktor Mayer</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7B7211"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3E00E"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7F350A0" w14:textId="3A13EFFE"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14F6345F" w14:textId="5C68D78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8E589E" w14:textId="77777777" w:rsidR="00BD2E9A" w:rsidRPr="00911E56"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11E56">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EA7712" w14:textId="7F1F426C"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6C6EE" w14:textId="6F555319"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6A66B0" w14:textId="3F093015"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F239B1" w14:textId="6D12D152" w:rsidR="00BD2E9A" w:rsidRDefault="00514361"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286" w:author="Ponížilová Hana" w:date="2020-02-13T16:44:00Z">
              <w:r>
                <w:t xml:space="preserve">doc. MgA. Libor Nemeškal, Ph.D., </w:t>
              </w:r>
              <w:proofErr w:type="gramStart"/>
              <w:r>
                <w:t>10%</w:t>
              </w:r>
              <w:proofErr w:type="gramEnd"/>
              <w:r>
                <w:t>, kolektiv pedagogů</w:t>
              </w:r>
            </w:ins>
            <w:del w:id="287" w:author="Ponížilová Hana" w:date="2020-02-13T16:44:00Z">
              <w:r w:rsidR="00BD2E9A" w:rsidDel="00514361">
                <w:delText>doc. MgA. Jana Janíková, ArtD.</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9C0747" w14:textId="77777777" w:rsidR="00BD2E9A" w:rsidDel="00D50618"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D00FA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D2121D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3EAF80B" w14:textId="3B1D3AF5"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443CFCB" w14:textId="77777777" w:rsidR="00BD2E9A" w:rsidRPr="00B2344E"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88769D2" w14:textId="6BC5761F"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DF39DA3"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5F37C44" w14:textId="0B164EFA"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8F2EE87"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AB5A93A"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629FD6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B6BA5C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11E56" w:rsidRPr="009A784A" w14:paraId="232057A7" w14:textId="1BC32519" w:rsidTr="00911E56">
        <w:trPr>
          <w:cantSplit/>
          <w:trHeight w:val="274"/>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8730248" w14:textId="20C67C5E" w:rsidR="00911E56" w:rsidRPr="00BA4AFE" w:rsidRDefault="00911E56"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BD2E9A" w14:paraId="7BDC105A" w14:textId="5F2B4199"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CF5957" w14:textId="77777777" w:rsidR="00BD2E9A" w:rsidRPr="00CE7D3C"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A336DE" w14:textId="208CA06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7CE1C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EF58C1"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000E9" w14:textId="1A618C7F" w:rsidR="00BD2E9A" w:rsidRPr="0084136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r w:rsidR="00AE5823">
              <w:t xml:space="preserve">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4FC1B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C73F81" w14:textId="77777777" w:rsidR="00BD2E9A" w:rsidRPr="0078310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9806253" w14:textId="3407610B" w:rsidR="00BD2E9A" w:rsidRPr="00783105" w:rsidRDefault="004A7CE8"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 xml:space="preserve">  </w:t>
            </w:r>
            <w:r w:rsidRPr="004A7CE8">
              <w:t>ZT</w:t>
            </w:r>
          </w:p>
        </w:tc>
      </w:tr>
      <w:tr w:rsidR="00BD2E9A" w14:paraId="42B9EE78" w14:textId="6D48D886"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6C3A64" w14:textId="77777777" w:rsidR="00BD2E9A" w:rsidRPr="00CE7D3C"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CE7D3C">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08E52C" w14:textId="668C285B"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C907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F0A0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3FD467" w14:textId="712985D4"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C45FE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06E7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EA78CBC" w14:textId="0BFC575A" w:rsidR="00BD2E9A" w:rsidRDefault="004A7CE8"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95663F" w14:paraId="752706CF" w14:textId="1CCECC1C" w:rsidTr="00911E56">
        <w:trPr>
          <w:cantSplit/>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87F181"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4791069" w14:textId="6A48B5C8"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95663F" w:rsidRPr="00FC0C88" w14:paraId="442113D3" w14:textId="7377557F" w:rsidTr="00911E56">
        <w:trPr>
          <w:cantSplit/>
          <w:trHeight w:val="361"/>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17E2AC" w14:textId="3A1A0276"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95663F" w:rsidRPr="00FC0C88" w14:paraId="2786D3EF" w14:textId="635FABEF" w:rsidTr="00911E56">
        <w:trPr>
          <w:cantSplit/>
          <w:trHeight w:val="361"/>
        </w:trPr>
        <w:tc>
          <w:tcPr>
            <w:tcW w:w="9781"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853ECA7" w14:textId="5CA546EE" w:rsidR="0095663F" w:rsidRPr="00FC0C88"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95663F" w14:paraId="116812B3" w14:textId="76AAB408"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A7D3DBB"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1B61AD5"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230266F"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C3F4DFB"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9F9856"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CA3E25A" w14:textId="294DDEA4"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62F58A1" w14:textId="0E803480"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0DC9904B" w14:textId="66342F72" w:rsidR="0095663F" w:rsidRDefault="00F24844"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5DA37ADD" w14:textId="08B14A9E"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6827C6" w14:textId="3483C6D6" w:rsidR="00BD2E9A"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 </w:t>
            </w:r>
          </w:p>
          <w:p w14:paraId="60A21A64" w14:textId="4D2A2F5F"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DB6577" w14:textId="39F1A466"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D058BB" w14:textId="18CC8E23" w:rsidR="00BD2E9A"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E8B0E3" w14:textId="0E092A9E" w:rsidR="00BD2E9A" w:rsidRPr="00027E42"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C7815" w14:textId="0A4A5CBC"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MgA.Lubomír Konečný</w:t>
            </w:r>
            <w:r w:rsidR="00AE5823">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C7893C"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880D6" w14:textId="77777777"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48839D0" w14:textId="3D0DCBC1" w:rsidR="00BD2E9A" w:rsidRPr="006D0F99" w:rsidRDefault="004A7CE8"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BD2E9A" w14:paraId="106B43E4" w14:textId="491E8CB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AD6A6B" w14:textId="77777777"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Produkce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D86790" w14:textId="5E982B06"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09A6E1" w14:textId="0F41419D"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53B59E" w14:textId="7C2D44A2"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6B4ADC" w14:textId="771EABF1" w:rsidR="00BD2E9A" w:rsidRPr="002D3F6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t>Mgr. Viktor Mayer</w:t>
            </w:r>
            <w:ins w:id="288" w:author="Ponížilová Hana" w:date="2020-02-13T16:45:00Z">
              <w:r w:rsidR="00514361">
                <w:t xml:space="preserve"> </w:t>
              </w:r>
              <w:proofErr w:type="gramStart"/>
              <w:r w:rsidR="00514361">
                <w:t>10%</w:t>
              </w:r>
              <w:proofErr w:type="gramEnd"/>
              <w:r w:rsidR="00514361">
                <w:t>,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3B94E"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88C7F0"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40861FB" w14:textId="51327835" w:rsidR="00BD2E9A" w:rsidRDefault="004A7CE8"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5660C02" w14:textId="40A3A17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18457C" w14:textId="77777777"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2EA71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CC55A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FEA1AA" w14:textId="73CA9B7F"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8CC0DC" w14:textId="35A3CB0B"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CFAA6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C96CF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0753BE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0E78FEB" w14:textId="0C88BEB4" w:rsidTr="00F24844">
        <w:trPr>
          <w:cantSplit/>
          <w:trHeight w:val="244"/>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6E77F1F"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A048C4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B8716C0"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880A71B" w14:textId="222DA42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A978B1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2C04B8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61F114D"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508BD6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95663F" w14:paraId="37B1D8B2" w14:textId="6B580E15" w:rsidTr="0095663F">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E88CEC9"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C2135D7" w14:textId="7D3C8983"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95663F" w14:paraId="1A5AD72C" w14:textId="111B367A" w:rsidTr="0095663F">
        <w:trPr>
          <w:trHeight w:val="257"/>
        </w:trPr>
        <w:tc>
          <w:tcPr>
            <w:tcW w:w="9781" w:type="dxa"/>
            <w:gridSpan w:val="9"/>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2B2F67C0"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54ABF5AF"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Kredity za volitelné předměty: 9 kreditů</w:t>
            </w:r>
          </w:p>
          <w:p w14:paraId="63FD189B" w14:textId="77777777" w:rsidR="0095663F" w:rsidRDefault="0095663F"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Kredity za povinné předměty společné všem studijním plánům a minimálního počtu kreditů za povinně volitelné předměty typu A společné všem studijním plánům (min. 60 a více): 74</w:t>
            </w:r>
          </w:p>
          <w:p w14:paraId="7FA5F0EF" w14:textId="77777777" w:rsidR="0095663F" w:rsidRDefault="0095663F"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Kredity za povinné předměty patřící do předmětů specializace a minimálního počtu kreditů za povinně volitelné předměty patřící do předmětů specializace (min. 30 a více): 33</w:t>
            </w:r>
          </w:p>
          <w:p w14:paraId="1C18FFFB" w14:textId="77777777" w:rsidR="0095663F" w:rsidRDefault="0095663F"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p>
          <w:p w14:paraId="0620FD1B" w14:textId="77777777" w:rsidR="0095663F" w:rsidRDefault="0095663F"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Další studijní povinnosti:</w:t>
            </w:r>
          </w:p>
          <w:p w14:paraId="3A9A9BC6" w14:textId="77777777" w:rsidR="0095663F" w:rsidRDefault="0095663F"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42" w:right="136"/>
              <w:jc w:val="both"/>
            </w:pPr>
            <w:r>
              <w:t xml:space="preserve">Absolvování praktické stáže v produkční společnosti, filmovém štábu či další instituci odpovídajícího charakteru. Minimální délka stáže je 6 týdnů. </w:t>
            </w:r>
          </w:p>
          <w:p w14:paraId="5C0590BA"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5663F" w14:paraId="144F1554" w14:textId="5C8E286E" w:rsidTr="0095663F">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9FD75AC" w14:textId="77777777" w:rsidR="0095663F" w:rsidRPr="00680ED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54B1DD46"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5663F" w:rsidRPr="00B2344E" w14:paraId="43F8D824" w14:textId="4682B40D" w:rsidTr="0095663F">
        <w:trPr>
          <w:trHeight w:val="1123"/>
        </w:trPr>
        <w:tc>
          <w:tcPr>
            <w:tcW w:w="9781"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2BCB98"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0F2E6322" w14:textId="77777777" w:rsidR="0095663F" w:rsidRDefault="0095663F" w:rsidP="00A17B5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Obsah státních závěrečných zkoušek:</w:t>
            </w:r>
          </w:p>
          <w:p w14:paraId="019DCBD3" w14:textId="77777777" w:rsidR="0095663F" w:rsidRDefault="0095663F" w:rsidP="009305FD">
            <w:pPr>
              <w:pStyle w:val="Odstavecseseznamem"/>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Současný </w:t>
            </w:r>
            <w:proofErr w:type="gramStart"/>
            <w:r>
              <w:t>film - příprava</w:t>
            </w:r>
            <w:proofErr w:type="gramEnd"/>
            <w:r>
              <w:t xml:space="preserve"> v rámci předmětů: Současný film 1-3, English Film Club 1,2 </w:t>
            </w:r>
          </w:p>
          <w:p w14:paraId="1DA1012C" w14:textId="77777777" w:rsidR="0095663F" w:rsidRDefault="0095663F" w:rsidP="009305FD">
            <w:pPr>
              <w:pStyle w:val="Odstavecseseznamem"/>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 </w:t>
            </w:r>
          </w:p>
          <w:p w14:paraId="44B6AC35" w14:textId="17870265" w:rsidR="0095663F" w:rsidRDefault="0095663F" w:rsidP="00A17B5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Produkce 7-9, </w:t>
            </w:r>
            <w:r w:rsidRPr="00FD62AF">
              <w:t xml:space="preserve">Audiovizuální praktika </w:t>
            </w:r>
            <w:r>
              <w:t xml:space="preserve">Produkce 7-9, Výrovní praktika 7-0, </w:t>
            </w:r>
            <w:r w:rsidRPr="00FB37AD">
              <w:t>Dramaturgický seminář</w:t>
            </w:r>
            <w:r>
              <w:t xml:space="preserve"> 1-</w:t>
            </w:r>
            <w:r w:rsidR="00FA7EFE">
              <w:t>2</w:t>
            </w:r>
            <w:r>
              <w:t>, Ateliér 7-9</w:t>
            </w:r>
          </w:p>
          <w:p w14:paraId="2EF94D93" w14:textId="770FE6EF" w:rsidR="0095663F" w:rsidRDefault="0095663F" w:rsidP="009305FD">
            <w:pPr>
              <w:pStyle w:val="Odstavecseseznamem"/>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r w:rsidR="00213AED">
              <w:t>diplomové</w:t>
            </w:r>
            <w:r>
              <w:t xml:space="preserve"> práce:</w:t>
            </w:r>
          </w:p>
          <w:p w14:paraId="2D21DA2B" w14:textId="77777777" w:rsidR="0095663F" w:rsidRDefault="0095663F" w:rsidP="009305FD">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Teoretická část téma ve vazbě na specializaci Produkce </w:t>
            </w:r>
          </w:p>
          <w:p w14:paraId="06BB6E54" w14:textId="77777777" w:rsidR="0095663F" w:rsidRPr="005F5335" w:rsidRDefault="0095663F" w:rsidP="009305FD">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Praktická část – produkce audiovizuálního díla</w:t>
            </w:r>
          </w:p>
          <w:p w14:paraId="1F422699"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95663F" w14:paraId="115C1565" w14:textId="47CF872F" w:rsidTr="0095663F">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C88C54E" w14:textId="77777777" w:rsidR="0095663F" w:rsidRPr="00680ED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Dal</w:t>
            </w:r>
            <w:r w:rsidRPr="00680ED1">
              <w:rPr>
                <w:rFonts w:ascii="Times New Roman Bold" w:hAnsi="Times New Roman Bold" w:hint="eastAsia"/>
                <w:b/>
              </w:rPr>
              <w:t>ší</w:t>
            </w:r>
            <w:r w:rsidRPr="00680ED1">
              <w:rPr>
                <w:rFonts w:ascii="Times New Roman Bold" w:hAnsi="Times New Roman Bold"/>
                <w:b/>
              </w:rPr>
              <w:t xml:space="preserve"> studijn</w:t>
            </w:r>
            <w:r w:rsidRPr="00680ED1">
              <w:rPr>
                <w:rFonts w:ascii="Times New Roman Bold" w:hAnsi="Times New Roman Bold" w:hint="eastAsia"/>
                <w:b/>
              </w:rPr>
              <w:t>í</w:t>
            </w:r>
            <w:r w:rsidRPr="00680ED1">
              <w:rPr>
                <w:rFonts w:ascii="Times New Roman Bold" w:hAnsi="Times New Roman Bold"/>
                <w:b/>
              </w:rPr>
              <w:t xml:space="preserve"> povinnosti</w:t>
            </w:r>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F81FA79"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5663F" w14:paraId="4572F2DA" w14:textId="38730372" w:rsidTr="0095663F">
        <w:trPr>
          <w:cantSplit/>
          <w:trHeight w:val="532"/>
        </w:trPr>
        <w:tc>
          <w:tcPr>
            <w:tcW w:w="9781"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804601"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180A5EEC"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2F580043"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5663F" w14:paraId="2DAD88B4" w14:textId="5E0EC7A1" w:rsidTr="0095663F">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65DB64EB" w14:textId="77777777" w:rsidR="0095663F" w:rsidRPr="00680ED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80D5BA7"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95663F" w14:paraId="14594305" w14:textId="338212A6" w:rsidTr="0095663F">
        <w:trPr>
          <w:cantSplit/>
          <w:trHeight w:val="683"/>
        </w:trPr>
        <w:tc>
          <w:tcPr>
            <w:tcW w:w="9781"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3FAD9B"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14:paraId="2BF3EA27" w14:textId="7EED674E" w:rsidR="0095663F"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89" w:author="Ponížilová Hana" w:date="2020-02-13T16:45:00Z"/>
                <w:b/>
                <w:szCs w:val="24"/>
              </w:rPr>
            </w:pPr>
            <w:r>
              <w:rPr>
                <w:b/>
                <w:szCs w:val="24"/>
              </w:rPr>
              <w:t>Návrhy témat:</w:t>
            </w:r>
          </w:p>
          <w:p w14:paraId="74A11D42" w14:textId="1392C825" w:rsidR="00514361" w:rsidRP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ins w:id="290" w:author="Ponížilová Hana" w:date="2020-02-13T16:45:00Z">
              <w:r w:rsidRPr="003A41C2">
                <w:rPr>
                  <w:szCs w:val="24"/>
                </w:rPr>
                <w:t>Teoretická část:</w:t>
              </w:r>
            </w:ins>
          </w:p>
          <w:p w14:paraId="476AA1A6" w14:textId="77777777" w:rsidR="0095663F" w:rsidRPr="00CD192E"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Producent a jeho úloha při tvorbě AVD</w:t>
            </w:r>
          </w:p>
          <w:p w14:paraId="60C84215" w14:textId="77777777" w:rsidR="0095663F" w:rsidRPr="00CD192E"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Producentské zajištění vývoje scénáře celovečerního hraného filmu</w:t>
            </w:r>
          </w:p>
          <w:p w14:paraId="7D9C053A" w14:textId="77777777" w:rsidR="0095663F" w:rsidRPr="00CD192E"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Státní fond kinematografie</w:t>
            </w:r>
          </w:p>
          <w:p w14:paraId="65818DF6" w14:textId="77777777" w:rsidR="0095663F" w:rsidRPr="00CD192E"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Evropský fond Eurimage, aplikace na české projekty</w:t>
            </w:r>
          </w:p>
          <w:p w14:paraId="362FF501" w14:textId="77777777" w:rsidR="0095663F" w:rsidRPr="00CD192E"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szCs w:val="24"/>
              </w:rPr>
            </w:pPr>
            <w:r w:rsidRPr="00CD192E">
              <w:rPr>
                <w:szCs w:val="24"/>
              </w:rPr>
              <w:t>Užití PP v seriálové tvorbě pro komerční televize</w:t>
            </w:r>
          </w:p>
          <w:p w14:paraId="0711E8D4" w14:textId="77777777" w:rsidR="00514361" w:rsidRPr="004805B9"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91" w:author="Ponížilová Hana" w:date="2020-02-13T16:45:00Z"/>
                <w:szCs w:val="24"/>
              </w:rPr>
            </w:pPr>
            <w:ins w:id="292" w:author="Ponížilová Hana" w:date="2020-02-13T16:45:00Z">
              <w:r w:rsidRPr="004805B9">
                <w:rPr>
                  <w:szCs w:val="24"/>
                </w:rPr>
                <w:t>Praktická část:</w:t>
              </w:r>
            </w:ins>
          </w:p>
          <w:p w14:paraId="551DBCF8" w14:textId="77777777" w:rsidR="00514361" w:rsidRPr="004805B9"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93" w:author="Ponížilová Hana" w:date="2020-02-13T16:45:00Z"/>
                <w:szCs w:val="24"/>
              </w:rPr>
            </w:pPr>
            <w:ins w:id="294" w:author="Ponížilová Hana" w:date="2020-02-13T16:45:00Z">
              <w:r w:rsidRPr="004805B9">
                <w:rPr>
                  <w:szCs w:val="24"/>
                </w:rPr>
                <w:t>Audiovizuální dílo nebo soubor audiovizuálních děl v minimální délce 20 minut, produkce</w:t>
              </w:r>
            </w:ins>
          </w:p>
          <w:p w14:paraId="70E75985" w14:textId="77777777" w:rsidR="00514361" w:rsidRPr="009306B7"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95" w:author="Ponížilová Hana" w:date="2020-02-13T16:45:00Z"/>
                <w:b/>
                <w:szCs w:val="24"/>
              </w:rPr>
            </w:pPr>
          </w:p>
          <w:p w14:paraId="766244F0" w14:textId="77777777" w:rsidR="00514361" w:rsidRPr="009306B7"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96" w:author="Ponížilová Hana" w:date="2020-02-13T16:45:00Z"/>
                <w:b/>
                <w:szCs w:val="24"/>
              </w:rPr>
            </w:pPr>
            <w:ins w:id="297" w:author="Ponížilová Hana" w:date="2020-02-13T16:45:00Z">
              <w:r w:rsidRPr="009306B7">
                <w:rPr>
                  <w:b/>
                  <w:szCs w:val="24"/>
                </w:rPr>
                <w:t>Obhájené práce:</w:t>
              </w:r>
            </w:ins>
          </w:p>
          <w:p w14:paraId="32FBB4AF"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298" w:author="Ponížilová Hana" w:date="2020-02-13T16:45:00Z"/>
                <w:szCs w:val="24"/>
              </w:rPr>
            </w:pPr>
            <w:ins w:id="299" w:author="Ponížilová Hana" w:date="2020-02-13T16:45:00Z">
              <w:r w:rsidRPr="004805B9">
                <w:rPr>
                  <w:szCs w:val="24"/>
                </w:rPr>
                <w:t xml:space="preserve">Teoretická část: Produkce celovečerního animovaného filmu. </w:t>
              </w:r>
            </w:ins>
          </w:p>
          <w:p w14:paraId="7D4F5D09" w14:textId="77777777" w:rsidR="00514361" w:rsidRPr="000F759C"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300" w:author="Ponížilová Hana" w:date="2020-02-13T16:45:00Z"/>
              </w:rPr>
            </w:pPr>
            <w:ins w:id="301" w:author="Ponížilová Hana" w:date="2020-02-13T16:45:00Z">
              <w:r w:rsidRPr="004805B9">
                <w:rPr>
                  <w:szCs w:val="24"/>
                </w:rPr>
                <w:t>Praktická část: Audiovizuální dílo nebo tematický soubor audiovizuálních děl, délka minimálně 20 min., produkce.</w:t>
              </w:r>
            </w:ins>
          </w:p>
          <w:p w14:paraId="68B11CB3"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02" w:author="Ponížilová Hana" w:date="2020-02-13T16:45:00Z"/>
                <w:szCs w:val="24"/>
              </w:rPr>
            </w:pPr>
            <w:ins w:id="303" w:author="Ponížilová Hana" w:date="2020-02-13T16:45:00Z">
              <w:r w:rsidRPr="004805B9">
                <w:rPr>
                  <w:szCs w:val="24"/>
                </w:rPr>
                <w:t xml:space="preserve">Teoretická část: Regionální filmové kanceláře podávají pomocnou ruku. </w:t>
              </w:r>
            </w:ins>
          </w:p>
          <w:p w14:paraId="6DA6F7BC" w14:textId="77777777" w:rsidR="00514361" w:rsidRPr="000F759C"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304" w:author="Ponížilová Hana" w:date="2020-02-13T16:45:00Z"/>
              </w:rPr>
            </w:pPr>
            <w:ins w:id="305" w:author="Ponížilová Hana" w:date="2020-02-13T16:45:00Z">
              <w:r w:rsidRPr="004805B9">
                <w:rPr>
                  <w:szCs w:val="24"/>
                </w:rPr>
                <w:t>Praktická část: Audiovizuální dílo nebo tematický soubor audiovizuálních děl, délka minimálně 20 min., produkce.</w:t>
              </w:r>
            </w:ins>
          </w:p>
          <w:p w14:paraId="397AD90A"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06" w:author="Ponížilová Hana" w:date="2020-02-13T16:45:00Z"/>
                <w:szCs w:val="24"/>
              </w:rPr>
            </w:pPr>
            <w:ins w:id="307" w:author="Ponížilová Hana" w:date="2020-02-13T16:45:00Z">
              <w:r w:rsidRPr="004805B9">
                <w:rPr>
                  <w:szCs w:val="24"/>
                </w:rPr>
                <w:t xml:space="preserve">Teoretická část: Evropské festivaly krátkometrážních filmů: organizace, zaměření a účast českých projektů. </w:t>
              </w:r>
            </w:ins>
          </w:p>
          <w:p w14:paraId="38E52448" w14:textId="77777777" w:rsidR="00514361" w:rsidRPr="000F759C"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308" w:author="Ponížilová Hana" w:date="2020-02-13T16:45:00Z"/>
              </w:rPr>
            </w:pPr>
            <w:ins w:id="309" w:author="Ponížilová Hana" w:date="2020-02-13T16:45:00Z">
              <w:r w:rsidRPr="004805B9">
                <w:rPr>
                  <w:szCs w:val="24"/>
                </w:rPr>
                <w:t>Praktická část: Audiovizuální dílo nebo tematický soubor audiovizuálních děl, délka minimálně 20 min., produkce.</w:t>
              </w:r>
            </w:ins>
          </w:p>
          <w:p w14:paraId="49ADBB38"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10" w:author="Ponížilová Hana" w:date="2020-02-13T16:45:00Z"/>
                <w:szCs w:val="24"/>
              </w:rPr>
            </w:pPr>
            <w:ins w:id="311" w:author="Ponížilová Hana" w:date="2020-02-13T16:45:00Z">
              <w:r w:rsidRPr="004805B9">
                <w:rPr>
                  <w:szCs w:val="24"/>
                </w:rPr>
                <w:t xml:space="preserve">Teoretická část: Užití product placementu v audiovizuálním díle. </w:t>
              </w:r>
            </w:ins>
          </w:p>
          <w:p w14:paraId="28F41DC0" w14:textId="77777777" w:rsidR="00514361" w:rsidRPr="000F759C"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80"/>
              <w:ind w:left="284"/>
              <w:contextualSpacing w:val="0"/>
              <w:jc w:val="both"/>
              <w:rPr>
                <w:ins w:id="312" w:author="Ponížilová Hana" w:date="2020-02-13T16:45:00Z"/>
              </w:rPr>
            </w:pPr>
            <w:ins w:id="313" w:author="Ponížilová Hana" w:date="2020-02-13T16:45:00Z">
              <w:r w:rsidRPr="004805B9">
                <w:rPr>
                  <w:szCs w:val="24"/>
                </w:rPr>
                <w:t xml:space="preserve">Praktická část: Audiovizuální dílo nebo tematický soubor audiovizuálních děl, délka minimálně 20 min., produkce. </w:t>
              </w:r>
            </w:ins>
          </w:p>
          <w:p w14:paraId="38261063"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14" w:author="Ponížilová Hana" w:date="2020-02-13T16:45:00Z"/>
                <w:szCs w:val="24"/>
              </w:rPr>
            </w:pPr>
            <w:ins w:id="315" w:author="Ponížilová Hana" w:date="2020-02-13T16:45:00Z">
              <w:r w:rsidRPr="004805B9">
                <w:rPr>
                  <w:szCs w:val="24"/>
                </w:rPr>
                <w:t xml:space="preserve">Teoretická část: Možnosti financování absolventského filmového díla v České republice a Evropské Unii. </w:t>
              </w:r>
            </w:ins>
          </w:p>
          <w:p w14:paraId="274F844D" w14:textId="77777777" w:rsidR="00514361" w:rsidRPr="004805B9"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contextualSpacing w:val="0"/>
              <w:jc w:val="both"/>
              <w:rPr>
                <w:ins w:id="316" w:author="Ponížilová Hana" w:date="2020-02-13T16:45:00Z"/>
                <w:szCs w:val="24"/>
              </w:rPr>
            </w:pPr>
            <w:ins w:id="317" w:author="Ponížilová Hana" w:date="2020-02-13T16:45:00Z">
              <w:r w:rsidRPr="004805B9">
                <w:rPr>
                  <w:szCs w:val="24"/>
                </w:rPr>
                <w:t>Praktická část: Audiovizuální dílo nebo tematický soubor audiovizuálních děl, délka minimálně 20 min., produkce.</w:t>
              </w:r>
            </w:ins>
          </w:p>
          <w:p w14:paraId="68D6EAA6" w14:textId="1BE291FC"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18" w:author="Ponížilová Hana" w:date="2020-02-13T16:45:00Z"/>
                <w:b/>
                <w:szCs w:val="24"/>
              </w:rPr>
            </w:pPr>
          </w:p>
          <w:p w14:paraId="17F4C07E" w14:textId="5E072BE3"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19" w:author="Ponížilová Hana" w:date="2020-02-13T16:45:00Z"/>
                <w:b/>
                <w:szCs w:val="24"/>
              </w:rPr>
            </w:pPr>
            <w:del w:id="320" w:author="Ponížilová Hana" w:date="2020-02-13T16:45:00Z">
              <w:r w:rsidDel="00514361">
                <w:rPr>
                  <w:b/>
                  <w:szCs w:val="24"/>
                </w:rPr>
                <w:delText>Obhájené práce:</w:delText>
              </w:r>
            </w:del>
          </w:p>
          <w:p w14:paraId="2389619D" w14:textId="2863B21B"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21" w:author="Ponížilová Hana" w:date="2020-02-13T16:45:00Z"/>
                <w:szCs w:val="24"/>
              </w:rPr>
            </w:pPr>
            <w:del w:id="322" w:author="Ponížilová Hana" w:date="2020-02-13T16:45:00Z">
              <w:r w:rsidRPr="00CD192E" w:rsidDel="00514361">
                <w:rPr>
                  <w:szCs w:val="24"/>
                </w:rPr>
                <w:delText>Regionální filmové kanceláře</w:delText>
              </w:r>
            </w:del>
          </w:p>
          <w:p w14:paraId="68729495" w14:textId="13B48503"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23" w:author="Ponížilová Hana" w:date="2020-02-13T16:45:00Z"/>
                <w:szCs w:val="24"/>
              </w:rPr>
            </w:pPr>
            <w:del w:id="324" w:author="Ponížilová Hana" w:date="2020-02-13T16:45:00Z">
              <w:r w:rsidDel="00514361">
                <w:rPr>
                  <w:szCs w:val="24"/>
                </w:rPr>
                <w:delText>Užití product placementu v AV díle</w:delText>
              </w:r>
            </w:del>
          </w:p>
          <w:p w14:paraId="0EBAFC16" w14:textId="0F5F7758"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25" w:author="Ponížilová Hana" w:date="2020-02-13T16:45:00Z"/>
                <w:szCs w:val="24"/>
              </w:rPr>
            </w:pPr>
            <w:del w:id="326" w:author="Ponížilová Hana" w:date="2020-02-13T16:45:00Z">
              <w:r w:rsidDel="00514361">
                <w:rPr>
                  <w:szCs w:val="24"/>
                </w:rPr>
                <w:delText>Možnosti financování absolventského hraného díla</w:delText>
              </w:r>
            </w:del>
          </w:p>
          <w:p w14:paraId="3665974F" w14:textId="5C7227BC"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27" w:author="Ponížilová Hana" w:date="2020-02-13T16:45:00Z"/>
                <w:szCs w:val="24"/>
              </w:rPr>
            </w:pPr>
            <w:del w:id="328" w:author="Ponížilová Hana" w:date="2020-02-13T16:45:00Z">
              <w:r w:rsidDel="00514361">
                <w:rPr>
                  <w:szCs w:val="24"/>
                </w:rPr>
                <w:delText>Optimalizace postupů napojení produkce a postprodukce</w:delText>
              </w:r>
            </w:del>
          </w:p>
          <w:p w14:paraId="726A77D4" w14:textId="226B3D0D" w:rsidR="0095663F" w:rsidDel="00514361" w:rsidRDefault="0095663F" w:rsidP="005C7A59">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del w:id="329" w:author="Ponížilová Hana" w:date="2020-02-13T16:45:00Z"/>
                <w:szCs w:val="24"/>
              </w:rPr>
            </w:pPr>
            <w:del w:id="330" w:author="Ponížilová Hana" w:date="2020-02-13T16:45:00Z">
              <w:r w:rsidDel="00514361">
                <w:rPr>
                  <w:szCs w:val="24"/>
                </w:rPr>
                <w:delText>Produkce celovečerního animovaného filmu</w:delText>
              </w:r>
            </w:del>
          </w:p>
          <w:p w14:paraId="2012433F" w14:textId="77777777"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r w:rsidR="0095663F" w:rsidDel="00514361" w14:paraId="7DA996D3" w14:textId="1961FC63" w:rsidTr="0095663F">
        <w:trPr>
          <w:cantSplit/>
          <w:trHeight w:val="445"/>
          <w:del w:id="331" w:author="Ponížilová Hana" w:date="2020-02-13T16:45: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3F6CD695" w14:textId="2E1FC58B" w:rsidR="0095663F" w:rsidRPr="00680ED1"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32" w:author="Ponížilová Hana" w:date="2020-02-13T16:45:00Z"/>
                <w:rFonts w:ascii="Times New Roman Bold" w:hAnsi="Times New Roman Bold"/>
                <w:b/>
              </w:rPr>
            </w:pPr>
            <w:del w:id="333" w:author="Ponížilová Hana" w:date="2020-02-13T16:45:00Z">
              <w:r w:rsidRPr="00680ED1" w:rsidDel="00514361">
                <w:rPr>
                  <w:rFonts w:ascii="Times New Roman Bold" w:hAnsi="Times New Roman Bold"/>
                  <w:b/>
                </w:rPr>
                <w:delText>N</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vrh 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 rigor</w:delText>
              </w:r>
              <w:r w:rsidRPr="00680ED1" w:rsidDel="00514361">
                <w:rPr>
                  <w:rFonts w:ascii="Times New Roman Bold" w:hAnsi="Times New Roman Bold" w:hint="eastAsia"/>
                  <w:b/>
                </w:rPr>
                <w:delText>ó</w:delText>
              </w:r>
              <w:r w:rsidRPr="00680ED1" w:rsidDel="00514361">
                <w:rPr>
                  <w:rFonts w:ascii="Times New Roman Bold" w:hAnsi="Times New Roman Bold"/>
                  <w:b/>
                </w:rPr>
                <w:delText>zn</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 xml:space="preserve"> a</w:delText>
              </w:r>
              <w:r w:rsidRPr="00680ED1" w:rsidDel="00514361">
                <w:rPr>
                  <w:rFonts w:ascii="Times New Roman Bold" w:hAnsi="Times New Roman Bold" w:hint="eastAsia"/>
                  <w:b/>
                </w:rPr>
                <w:delText> </w:delText>
              </w:r>
              <w:r w:rsidRPr="00680ED1" w:rsidDel="00514361">
                <w:rPr>
                  <w:rFonts w:ascii="Times New Roman Bold" w:hAnsi="Times New Roman Bold"/>
                  <w:b/>
                </w:rPr>
                <w:delText>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mata obh</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jen</w:delText>
              </w:r>
              <w:r w:rsidRPr="00680ED1" w:rsidDel="00514361">
                <w:rPr>
                  <w:rFonts w:ascii="Times New Roman Bold" w:hAnsi="Times New Roman Bold" w:hint="eastAsia"/>
                  <w:b/>
                </w:rPr>
                <w:delText>ý</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del>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5C9683C" w14:textId="13EA2A35"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34" w:author="Ponížilová Hana" w:date="2020-02-13T16:45:00Z"/>
              </w:rPr>
            </w:pPr>
          </w:p>
        </w:tc>
      </w:tr>
      <w:tr w:rsidR="0095663F" w:rsidRPr="00A15E5E" w:rsidDel="00514361" w14:paraId="7814B2C5" w14:textId="758A0C01" w:rsidTr="0095663F">
        <w:trPr>
          <w:cantSplit/>
          <w:trHeight w:val="548"/>
          <w:del w:id="335" w:author="Ponížilová Hana" w:date="2020-02-13T16:45:00Z"/>
        </w:trPr>
        <w:tc>
          <w:tcPr>
            <w:tcW w:w="9781"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1383FC" w14:textId="5F1C203B"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36" w:author="Ponížilová Hana" w:date="2020-02-13T16:45:00Z"/>
              </w:rPr>
            </w:pPr>
          </w:p>
          <w:p w14:paraId="21BB3463" w14:textId="550D4F19"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37" w:author="Ponížilová Hana" w:date="2020-02-13T16:45:00Z"/>
              </w:rPr>
            </w:pPr>
            <w:del w:id="338" w:author="Ponížilová Hana" w:date="2020-02-13T16:45:00Z">
              <w:r w:rsidDel="00514361">
                <w:delText xml:space="preserve"> NE</w:delText>
              </w:r>
            </w:del>
          </w:p>
          <w:p w14:paraId="68419B58" w14:textId="7AA05FD9"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39" w:author="Ponížilová Hana" w:date="2020-02-13T16:45:00Z"/>
              </w:rPr>
            </w:pPr>
          </w:p>
        </w:tc>
      </w:tr>
      <w:tr w:rsidR="0095663F" w:rsidDel="00514361" w14:paraId="5A455881" w14:textId="276EC0AE" w:rsidTr="0095663F">
        <w:trPr>
          <w:cantSplit/>
          <w:trHeight w:val="257"/>
          <w:del w:id="340" w:author="Ponížilová Hana" w:date="2020-02-13T16:45: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D1B1BD6" w14:textId="4A737D7E" w:rsidR="0095663F" w:rsidRPr="00680ED1"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41" w:author="Ponížilová Hana" w:date="2020-02-13T16:45:00Z"/>
                <w:rFonts w:ascii="Times New Roman Bold" w:hAnsi="Times New Roman Bold"/>
                <w:b/>
              </w:rPr>
            </w:pPr>
            <w:del w:id="342" w:author="Ponížilová Hana" w:date="2020-02-13T16:45:00Z">
              <w:r w:rsidDel="00514361">
                <w:rPr>
                  <w:rFonts w:ascii="Times New Roman Bold" w:hAnsi="Times New Roman Bold"/>
                </w:rPr>
                <w:delText xml:space="preserve"> </w:delText>
              </w:r>
              <w:r w:rsidRPr="00680ED1" w:rsidDel="00514361">
                <w:rPr>
                  <w:rFonts w:ascii="Times New Roman Bold" w:hAnsi="Times New Roman Bold"/>
                  <w:b/>
                </w:rPr>
                <w:delText>Sou</w:delText>
              </w:r>
              <w:r w:rsidRPr="00680ED1" w:rsidDel="00514361">
                <w:rPr>
                  <w:rFonts w:ascii="Times New Roman Bold" w:hAnsi="Times New Roman Bold" w:hint="eastAsia"/>
                  <w:b/>
                </w:rPr>
                <w:delText>čá</w:delText>
              </w:r>
              <w:r w:rsidRPr="00680ED1" w:rsidDel="00514361">
                <w:rPr>
                  <w:rFonts w:ascii="Times New Roman Bold" w:hAnsi="Times New Roman Bold"/>
                  <w:b/>
                </w:rPr>
                <w:delText>sti SRZ a jejich obsah</w:delText>
              </w:r>
            </w:del>
          </w:p>
        </w:tc>
        <w:tc>
          <w:tcPr>
            <w:tcW w:w="5953" w:type="dxa"/>
            <w:gridSpan w:val="7"/>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6860E35" w14:textId="4BA22B95"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43" w:author="Ponížilová Hana" w:date="2020-02-13T16:45:00Z"/>
              </w:rPr>
            </w:pPr>
          </w:p>
        </w:tc>
      </w:tr>
      <w:tr w:rsidR="0095663F" w:rsidRPr="00A15E5E" w:rsidDel="00514361" w14:paraId="7C7A5C60" w14:textId="023774A8" w:rsidTr="0095663F">
        <w:trPr>
          <w:cantSplit/>
          <w:trHeight w:val="476"/>
          <w:del w:id="344" w:author="Ponížilová Hana" w:date="2020-02-13T16:45:00Z"/>
        </w:trPr>
        <w:tc>
          <w:tcPr>
            <w:tcW w:w="9781" w:type="dxa"/>
            <w:gridSpan w:val="9"/>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1B0E61" w14:textId="5EE2ACF9"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45" w:author="Ponížilová Hana" w:date="2020-02-13T16:45:00Z"/>
              </w:rPr>
            </w:pPr>
          </w:p>
          <w:p w14:paraId="6B036465" w14:textId="3912BD86"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46" w:author="Ponížilová Hana" w:date="2020-02-13T16:45:00Z"/>
              </w:rPr>
            </w:pPr>
            <w:del w:id="347" w:author="Ponížilová Hana" w:date="2020-02-13T16:45:00Z">
              <w:r w:rsidDel="00514361">
                <w:delText xml:space="preserve"> NE</w:delText>
              </w:r>
            </w:del>
          </w:p>
          <w:p w14:paraId="52EF5507" w14:textId="1EFD9B31" w:rsidR="0095663F" w:rsidDel="00514361"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48" w:author="Ponížilová Hana" w:date="2020-02-13T16:45:00Z"/>
              </w:rPr>
            </w:pPr>
          </w:p>
        </w:tc>
      </w:tr>
    </w:tbl>
    <w:p w14:paraId="113450FD" w14:textId="77777777" w:rsidR="000234D0" w:rsidRDefault="000234D0" w:rsidP="007449FC"/>
    <w:p w14:paraId="3F42EEBB" w14:textId="77777777" w:rsidR="004679BC" w:rsidRDefault="004679BC">
      <w:r>
        <w:br w:type="page"/>
      </w:r>
    </w:p>
    <w:tbl>
      <w:tblPr>
        <w:tblW w:w="9781" w:type="dxa"/>
        <w:tblInd w:w="-5" w:type="dxa"/>
        <w:shd w:val="clear" w:color="auto" w:fill="FFFFFF"/>
        <w:tblLayout w:type="fixed"/>
        <w:tblLook w:val="0000" w:firstRow="0" w:lastRow="0" w:firstColumn="0" w:lastColumn="0" w:noHBand="0" w:noVBand="0"/>
      </w:tblPr>
      <w:tblGrid>
        <w:gridCol w:w="2977"/>
        <w:gridCol w:w="851"/>
        <w:gridCol w:w="708"/>
        <w:gridCol w:w="567"/>
        <w:gridCol w:w="2835"/>
        <w:gridCol w:w="614"/>
        <w:gridCol w:w="614"/>
        <w:gridCol w:w="615"/>
      </w:tblGrid>
      <w:tr w:rsidR="0095663F" w14:paraId="49EB1F82" w14:textId="1A62FEA4" w:rsidTr="00911E56">
        <w:trPr>
          <w:cantSplit/>
          <w:trHeight w:val="42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14:paraId="62CFA567" w14:textId="746E1C5C" w:rsidR="0095663F" w:rsidRPr="00FD4DDC" w:rsidRDefault="0095663F"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8"/>
                <w:szCs w:val="28"/>
              </w:rPr>
            </w:pPr>
            <w:r w:rsidRPr="00FD4DDC">
              <w:rPr>
                <w:rFonts w:ascii="Times New Roman Bold" w:hAnsi="Times New Roman Bold"/>
                <w:b/>
                <w:sz w:val="28"/>
                <w:szCs w:val="28"/>
              </w:rPr>
              <w:lastRenderedPageBreak/>
              <w:t>B-IIa – Studijní plány a návrh témat prací (magisterský studijní program)</w:t>
            </w:r>
          </w:p>
        </w:tc>
      </w:tr>
      <w:tr w:rsidR="0095663F" w:rsidRPr="00E017DC" w14:paraId="59D3D435" w14:textId="530959BA" w:rsidTr="00911E56">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C248F4C" w14:textId="77777777" w:rsidR="0095663F" w:rsidRDefault="0095663F"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7A34F" w14:textId="77777777" w:rsidR="0095663F" w:rsidRPr="00FD4DDC" w:rsidRDefault="0095663F"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sz w:val="22"/>
                <w:szCs w:val="22"/>
              </w:rPr>
            </w:pPr>
            <w:r>
              <w:rPr>
                <w:rFonts w:ascii="Times New Roman Bold" w:hAnsi="Times New Roman Bold"/>
                <w:sz w:val="22"/>
              </w:rPr>
              <w:t xml:space="preserve"> </w:t>
            </w:r>
            <w:r w:rsidRPr="00FD4DDC">
              <w:rPr>
                <w:b/>
                <w:sz w:val="22"/>
                <w:szCs w:val="22"/>
              </w:rPr>
              <w:t>Teorie a praxe audiovizuální tvorby</w:t>
            </w:r>
          </w:p>
          <w:p w14:paraId="28C41155" w14:textId="41E0EE0F" w:rsidR="0095663F" w:rsidRDefault="0095663F" w:rsidP="001E2CF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Studijní plán specializace: </w:t>
            </w:r>
            <w:r>
              <w:rPr>
                <w:rFonts w:ascii="Times New Roman Bold" w:hAnsi="Times New Roman Bold"/>
                <w:b/>
                <w:bCs/>
                <w:sz w:val="22"/>
              </w:rPr>
              <w:t>Vizuální efekty</w:t>
            </w:r>
          </w:p>
        </w:tc>
      </w:tr>
      <w:tr w:rsidR="0095663F" w:rsidRPr="00E017DC" w14:paraId="2273E0CD" w14:textId="04D9BEC7" w:rsidTr="00911E56">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3078840D" w14:textId="11311B49" w:rsidR="0095663F" w:rsidRPr="00863E87" w:rsidRDefault="0095663F"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sidRPr="00863E87">
              <w:rPr>
                <w:rFonts w:ascii="Times New Roman Bold" w:hAnsi="Times New Roman Bold"/>
                <w:sz w:val="28"/>
                <w:szCs w:val="28"/>
              </w:rPr>
              <w:t>1. RO</w:t>
            </w:r>
            <w:r w:rsidRPr="00863E87">
              <w:rPr>
                <w:rFonts w:ascii="Times New Roman Bold" w:hAnsi="Times New Roman Bold" w:hint="eastAsia"/>
                <w:sz w:val="28"/>
                <w:szCs w:val="28"/>
              </w:rPr>
              <w:t>Č</w:t>
            </w:r>
            <w:r w:rsidRPr="00863E87">
              <w:rPr>
                <w:rFonts w:ascii="Times New Roman Bold" w:hAnsi="Times New Roman Bold"/>
                <w:sz w:val="28"/>
                <w:szCs w:val="28"/>
              </w:rPr>
              <w:t>N</w:t>
            </w:r>
            <w:r w:rsidRPr="00863E87">
              <w:rPr>
                <w:rFonts w:ascii="Times New Roman Bold" w:hAnsi="Times New Roman Bold" w:hint="eastAsia"/>
                <w:sz w:val="28"/>
                <w:szCs w:val="28"/>
              </w:rPr>
              <w:t>Í</w:t>
            </w:r>
            <w:r w:rsidRPr="00863E87">
              <w:rPr>
                <w:rFonts w:ascii="Times New Roman Bold" w:hAnsi="Times New Roman Bold"/>
                <w:sz w:val="28"/>
                <w:szCs w:val="28"/>
              </w:rPr>
              <w:t>K</w:t>
            </w:r>
          </w:p>
        </w:tc>
      </w:tr>
      <w:tr w:rsidR="0095663F" w:rsidRPr="00E017DC" w14:paraId="2A52BFFA" w14:textId="1A6EC390" w:rsidTr="00911E56">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265120D0" w14:textId="79428FF4" w:rsidR="0095663F" w:rsidRDefault="0095663F"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95663F" w:rsidRPr="00E017DC" w14:paraId="474DEBCF" w14:textId="11649991" w:rsidTr="00911E56">
        <w:trPr>
          <w:cantSplit/>
          <w:trHeight w:val="285"/>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B640686" w14:textId="52E9B462" w:rsidR="0095663F" w:rsidRDefault="0095663F" w:rsidP="00EF7C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5663F" w14:paraId="038BFF3A" w14:textId="275B1B06"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35C355A"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377664E"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 h/t</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69CA969"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31BEA46"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0F7640F"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DC66B1D" w14:textId="2BACF018"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008254D" w14:textId="686D803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6D286E93" w14:textId="400799BB" w:rsidR="0095663F" w:rsidRDefault="00F24844"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rsidRPr="000235C5" w14:paraId="5C1896D3" w14:textId="4326DC7D"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4B9095" w14:textId="77777777"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Audiovizuální praktika </w:t>
            </w:r>
          </w:p>
          <w:p w14:paraId="2CCAF81D" w14:textId="03E56475"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Vizuální efekty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9D322D" w14:textId="6925E598"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9AA053" w14:textId="17C7C502"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053790" w14:textId="002FF829"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31897A" w14:textId="16F2474D"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73F924" w14:textId="77777777" w:rsidR="00BD2E9A" w:rsidRPr="006A150B"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29C288" w14:textId="77777777" w:rsidR="00BD2E9A" w:rsidRPr="000235C5"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4E56E38" w14:textId="4FF9E6CB" w:rsidR="00BD2E9A" w:rsidRDefault="004A7CE8"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4A9019A4" w14:textId="30C226C6"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5EF811" w14:textId="77777777" w:rsidR="00AE5823" w:rsidRPr="0095663F"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Výrobní praktika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5F6EBA" w14:textId="2CF90E1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7CB83" w14:textId="33F50A36"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B71077" w14:textId="3674EA9E"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DF009F" w14:textId="0D0A88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279DF1"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2F9A6"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35637E6" w14:textId="6C4DEEFF"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F52BFC" w14:paraId="093702B8" w14:textId="3DAB2E59"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34753C" w14:textId="77777777" w:rsidR="00F52BFC" w:rsidRPr="0095663F" w:rsidRDefault="00F52BFC" w:rsidP="00F52B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Ateliér 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822B4F" w14:textId="559DC5D0"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C42521" w14:textId="63D4F4D6"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D13C02" w14:textId="4CD34B9C" w:rsidR="00F52BFC" w:rsidRPr="00027E42"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F7C41D" w14:textId="7AAE8F51"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2B4688"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3D9982" w14:textId="77777777"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B1DE438" w14:textId="5EE00A39" w:rsidR="00F52BFC" w:rsidRDefault="00F52BFC"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42DD7F63" w14:textId="74C93B04"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70154D" w14:textId="77777777" w:rsidR="00AE5823" w:rsidRPr="0095663F"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Současný film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DF740" w14:textId="2FD2AE7B"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3328A4" w14:textId="3A116B5F"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AB05FA" w14:textId="3E047BDB"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DDA6BA" w14:textId="11CF339A"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51DB80"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EA49A"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6EA0043" w14:textId="11BF8DEA"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27AC1616" w14:textId="3A18F543"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FF9079" w14:textId="77777777"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Teorie a technologie </w:t>
            </w:r>
          </w:p>
          <w:p w14:paraId="466CD1D4" w14:textId="0D72C516"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Vizuální efekty 7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BA9C30" w14:textId="5D73E1C9"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06C60A" w14:textId="053F4983"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E836FC" w14:textId="134075FC"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925B15" w14:textId="4B574827" w:rsidR="00BD2E9A" w:rsidRPr="006D15E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D0014" w14:textId="5B65DB82"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B8FC18" w14:textId="6DA2E38A" w:rsidR="00BD2E9A" w:rsidRPr="00FF0767"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A85ECE5" w14:textId="560C50C8" w:rsidR="00BD2E9A" w:rsidRDefault="004A7CE8"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0A814433" w14:textId="2EDDFA10" w:rsidTr="00F24844">
        <w:trPr>
          <w:cantSplit/>
          <w:trHeight w:val="40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230CAA" w14:textId="69944FB7" w:rsidR="00BD2E9A" w:rsidRPr="0095663F"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Plenér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9AAA7" w14:textId="79C31544"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1 týden</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049AC9" w14:textId="4C13C039"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B31438" w14:textId="2CC2218D"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1B8448" w14:textId="180FCD98"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10%</w:t>
            </w:r>
            <w:proofErr w:type="gramEnd"/>
            <w:r>
              <w:t>, kolektiv pedagogů</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AE9320" w14:textId="14B20F2C" w:rsidR="00BD2E9A" w:rsidRDefault="00BD2E9A" w:rsidP="00FB60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4F0BB8"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4CF0EBB" w14:textId="77777777" w:rsidR="00BD2E9A" w:rsidRDefault="00BD2E9A" w:rsidP="00FB60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3CBF450E" w14:textId="6674EA62" w:rsidTr="00F24844">
        <w:trPr>
          <w:cantSplit/>
          <w:trHeight w:val="40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E49AC0" w14:textId="5CF66672"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Anglický jazyk 7</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117CC3" w14:textId="6A05BC7E"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EC037B" w14:textId="46B3981B"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4E59D5" w14:textId="7541D24F"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D8F32E" w14:textId="2B5E8DE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60B65"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1FF9CF"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E509243"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BD2E9A" w14:paraId="3FE90F9D" w14:textId="6407D3F4" w:rsidTr="00F24844">
        <w:trPr>
          <w:cantSplit/>
          <w:trHeight w:val="436"/>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D81D04" w14:textId="77777777" w:rsidR="00BD2E9A" w:rsidRPr="0095663F"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English Film Club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DDDFD1" w14:textId="6F51634D"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E04C11" w14:textId="40DD6C75"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D2D475" w14:textId="6F1ACC1C"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2D73C2" w14:textId="6E77E8FD" w:rsidR="00BD2E9A" w:rsidRPr="00D46036"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Monika Hasan,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E987E"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ECEA65" w14:textId="77777777" w:rsidR="00BD2E9A"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B5B19A6" w14:textId="75DAFDB5" w:rsidR="00BD2E9A" w:rsidRDefault="00F52BFC"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3A367499" w14:textId="10F3BF43"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B08DBAA" w14:textId="77777777" w:rsidR="00BD2E9A" w:rsidRPr="00F1483C" w:rsidRDefault="00BD2E9A" w:rsidP="005E7F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DDFFC99" w14:textId="6E8C0EB7"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4EA4C88"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B86B3CE" w14:textId="7F88C29D" w:rsidR="00BD2E9A" w:rsidRPr="0013183D"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9ACBABC" w14:textId="77777777" w:rsidR="00BD2E9A" w:rsidRPr="00F1483C"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2846A0E"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CE577EB"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1FD2B87" w14:textId="77777777" w:rsidR="00BD2E9A" w:rsidRDefault="00BD2E9A" w:rsidP="005E7F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95663F" w14:paraId="394AF415" w14:textId="187BD11B" w:rsidTr="00911E56">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111C469" w14:textId="06A30829" w:rsidR="0095663F" w:rsidRDefault="0095663F"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1</w:t>
            </w:r>
          </w:p>
        </w:tc>
      </w:tr>
      <w:tr w:rsidR="00BD2E9A" w14:paraId="7223CE3E" w14:textId="01A8D48D"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8299BB"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Zahraniční industry sekce, filmové trhy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505514" w14:textId="6DA7FE83"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DCB84F"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977295"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13ADB3" w14:textId="0D4B9FCA"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FB7143"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4EAE2"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4EEE7FC"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719CC31D" w14:textId="1C46825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AC2153"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Filmová/audiovizuální výchova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875049" w14:textId="6B78752F"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1FBFE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121ABE"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98F32C" w14:textId="77777777"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B5941B" w14:textId="77777777" w:rsidR="00BD2E9A" w:rsidRPr="0013183D"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FFC7B1"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802459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118EF4F8" w14:textId="6A3404A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F62C71"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5663F">
              <w:t>Workshopy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13BD18" w14:textId="0295188C"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4A3DF3"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377368" w14:textId="77777777" w:rsidR="00BD2E9A" w:rsidRPr="00976C6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535EB6" w14:textId="0932368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651E65"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BDDF5"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8A42661"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F24844" w14:paraId="0D60101D" w14:textId="7C6146A7" w:rsidTr="00045F51">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489174" w14:textId="77777777" w:rsidR="00F24844" w:rsidRDefault="00F24844"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3AE078B1" w14:textId="41011809" w:rsidR="00F24844" w:rsidRDefault="00F24844"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dva povinně volitelné předměty.</w:t>
            </w:r>
          </w:p>
        </w:tc>
      </w:tr>
      <w:tr w:rsidR="0095663F" w14:paraId="56A1B579" w14:textId="5082FA3D" w:rsidTr="0095663F">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4BC6CB21" w14:textId="1A8F708C" w:rsidR="0095663F" w:rsidRDefault="0095663F"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 xml:space="preserve">Povinně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2</w:t>
            </w:r>
          </w:p>
        </w:tc>
      </w:tr>
      <w:tr w:rsidR="00BD2E9A" w14:paraId="643E0071" w14:textId="246B8A14"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BBC92A"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20FA72" w14:textId="7622F7BC"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34A502"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AAFD0B"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BA6C21" w14:textId="54A635A4"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D325B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5B0E3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C9CF9F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D5E690A" w14:textId="3D2EEE6C"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A3D794"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920B27" w14:textId="7C20D830"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C2AE76" w14:textId="4E1CA916"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ABAFCC" w14:textId="69ED7DA0"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83F12A" w14:textId="62779403"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C799BE"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6204C9"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C7D6FB6"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F24844" w14:paraId="3F3141B5" w14:textId="03338817" w:rsidTr="00045F51">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ECE247" w14:textId="77777777" w:rsidR="00F24844" w:rsidRDefault="00F24844"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6AF88E34" w14:textId="17B16FC6" w:rsidR="00F24844" w:rsidRDefault="00F24844"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Student musí absolvovat nejméně</w:t>
            </w:r>
            <w:r>
              <w:rPr>
                <w:rFonts w:ascii="Times New Roman Bold" w:hAnsi="Times New Roman Bold"/>
              </w:rPr>
              <w:t xml:space="preserve"> jeden povinně volitelný předmět.</w:t>
            </w:r>
          </w:p>
        </w:tc>
      </w:tr>
      <w:tr w:rsidR="0095663F" w:rsidRPr="00021B37" w14:paraId="5F6DCC3A" w14:textId="5C745568" w:rsidTr="00911E56">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5FD5291" w14:textId="49034A72"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95663F" w:rsidRPr="00021B37" w14:paraId="59693B1C" w14:textId="12557213" w:rsidTr="00911E56">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305FDDE" w14:textId="09D31986" w:rsidR="0095663F" w:rsidRDefault="0095663F"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5663F" w:rsidRPr="00021B37" w14:paraId="56EFB5F8" w14:textId="47E92BFA"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50D98E9"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14:paraId="65AFE029"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2737639B"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Pr>
          <w:p w14:paraId="12F4FB91"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Pr>
          <w:p w14:paraId="5B639D60"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17995274" w14:textId="48A101FF" w:rsidR="0095663F" w:rsidRDefault="0095663F" w:rsidP="0095663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Pr>
          <w:p w14:paraId="6FFCF92A" w14:textId="36467B11"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0E4790B4" w14:textId="77777777" w:rsidR="00F24844" w:rsidRDefault="00F24844"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w:t>
            </w:r>
          </w:p>
          <w:p w14:paraId="5748F940" w14:textId="41E1B28C" w:rsidR="0095663F" w:rsidRDefault="00F24844"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w:t>
            </w:r>
          </w:p>
        </w:tc>
      </w:tr>
      <w:tr w:rsidR="00BD2E9A" w14:paraId="107E5FF1" w14:textId="258EE784"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8936D8"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Audiovizuální praktika </w:t>
            </w:r>
          </w:p>
          <w:p w14:paraId="4524D2B8" w14:textId="573EEFFA"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Vizuální efekty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B4BEB4" w14:textId="28199432"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04BB69" w14:textId="03CD7EB8"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967194" w14:textId="5EC6C442"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900AB7" w14:textId="7C2075EE"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F7E10C" w14:textId="77777777"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819002" w14:textId="77777777" w:rsidR="00BD2E9A" w:rsidRPr="000235C5"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6546F91" w14:textId="2A1C8923"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AE5823" w14:paraId="54AEC5FC" w14:textId="20490BD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335167" w14:textId="77777777" w:rsidR="00AE5823" w:rsidRPr="0095663F"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Výrobní praktika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C6C6BD" w14:textId="0B447E2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33733" w14:textId="058A3971"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2960A4" w14:textId="482220FD" w:rsidR="00AE5823" w:rsidRPr="00027E42"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5CBDC2" w14:textId="1021C7A4"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Irena Kocí </w:t>
            </w:r>
            <w:proofErr w:type="gramStart"/>
            <w:r>
              <w:t>50%</w:t>
            </w:r>
            <w:proofErr w:type="gramEnd"/>
            <w:r>
              <w:t>, MgA.Lubomír Konečný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E8A787"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6FA237"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D58A5E7" w14:textId="2166D0F0"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1459F7E3" w14:textId="3CE1647D"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EE429E" w14:textId="77777777" w:rsidR="00AE5823" w:rsidRPr="0095663F"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Ateliér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7E7AB9" w14:textId="1F05E4F5"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36BE15" w14:textId="4244AEC4" w:rsidR="00AE5823" w:rsidRDefault="00AE5823" w:rsidP="00F52B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F52BFC">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271248" w14:textId="679BED1A" w:rsidR="00AE5823" w:rsidRPr="00027E42" w:rsidRDefault="00F52BFC"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F53F27" w14:textId="11BF69D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Libor Nemeškal, Ph.D., </w:t>
            </w:r>
            <w:proofErr w:type="gramStart"/>
            <w:r>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84A3B1"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88A621"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DD8D385" w14:textId="163C43C7"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AE5823" w14:paraId="58A0DDB3" w14:textId="7237736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878645" w14:textId="77777777" w:rsidR="00AE5823" w:rsidRPr="0095663F" w:rsidRDefault="00AE5823" w:rsidP="00AE582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Současný film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6F7DC" w14:textId="268E5AA5"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2p</w:t>
            </w:r>
            <w:proofErr w:type="gramEnd"/>
            <w:r>
              <w:t>/2c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CF70E4" w14:textId="689F935C"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2A969F" w14:textId="0B376D76"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07C7FA" w14:textId="3F04D4B2" w:rsidR="00AE5823" w:rsidRPr="0084136A"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Jakub Kudláč, Ph.D. </w:t>
            </w:r>
            <w:proofErr w:type="gramStart"/>
            <w:r>
              <w:t>50%</w:t>
            </w:r>
            <w:proofErr w:type="gramEnd"/>
            <w:r>
              <w:t>, Mgr. Jana Bébarová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8FB9A1"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D14069" w14:textId="77777777" w:rsidR="00AE5823" w:rsidRDefault="00AE5823"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453FBD5" w14:textId="6EBFF3F6" w:rsidR="00AE5823" w:rsidRDefault="004A7CE8"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r>
      <w:tr w:rsidR="00BD2E9A" w14:paraId="15BA6D17" w14:textId="34F0EF2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9DA975"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Teorie a technologie </w:t>
            </w:r>
          </w:p>
          <w:p w14:paraId="2E6608E6" w14:textId="14CE263D"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Vizuální efekty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703679" w14:textId="3E143403"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E68E68" w14:textId="709B1D0E"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F20C70" w14:textId="3B3B2822"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D40AAB" w14:textId="0FA53C34" w:rsidR="00BD2E9A" w:rsidRPr="006D15E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A9FDC5" w14:textId="1D0012C1"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791228" w14:textId="26DC4610"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A1262D0" w14:textId="3CB1FD2E"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3246D6DB" w14:textId="4E658447"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F7CCB2"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lastRenderedPageBreak/>
              <w:t>Dramaturgický seminář 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748B20" w14:textId="4ABF7741"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A28E2" w14:textId="15B3980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CF5345" w14:textId="74532FE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BA70EF" w14:textId="5103453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8B45C3" w14:textId="0E93DDE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000184" w14:textId="6B78A662"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79072E8" w14:textId="75194A42"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40E61623" w14:textId="6B950353"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52775C" w14:textId="54FD490C"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Anglický jazyk 8</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B9B439" w14:textId="1F209282"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43EA90" w14:textId="677727EA"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ins w:id="349" w:author="Ponížilová Hana" w:date="2020-02-13T16:46:00Z">
              <w:r w:rsidR="00514361">
                <w:t>zk</w:t>
              </w:r>
            </w:ins>
            <w:del w:id="350" w:author="Ponížilová Hana" w:date="2020-02-13T16:46:00Z">
              <w:r w:rsidDel="00514361">
                <w:delText>klz</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8A79D1" w14:textId="5931A3AB"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702928" w14:textId="65769E19"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E7C264"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194E8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EAD6736"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F4CE13B" w14:textId="6D5D575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AD6859"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English Film Club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89188B" w14:textId="280BD76D"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7F49C9" w14:textId="02A9E09E"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3E942F" w14:textId="7EC2616A"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7CC20" w14:textId="058272BF"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D5218">
              <w:t>Monika Hasan</w:t>
            </w:r>
            <w:r>
              <w:t>, BA (Hons)</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EEEDF9"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2C3728"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0ED4EF9" w14:textId="23CD29B0" w:rsidR="00BD2E9A" w:rsidRDefault="004A7CE8"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r>
              <w:t>PZ</w:t>
            </w:r>
          </w:p>
        </w:tc>
      </w:tr>
      <w:tr w:rsidR="00BD2E9A" w14:paraId="1B57EEE8" w14:textId="1AFB6553" w:rsidTr="00F24844">
        <w:trPr>
          <w:cantSplit/>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3697D41" w14:textId="77777777" w:rsidR="00BD2E9A"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r w:rsidRPr="00C6031F">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0F72B50" w14:textId="5DD0295D"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25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54569EA"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2FD0549" w14:textId="6F608963"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27</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5FC07BBD"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657E0AB"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452E640"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96AE3D7"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7EFF788C" w14:textId="54B37BE8" w:rsidTr="00BD2E9A">
        <w:trPr>
          <w:cantSplit/>
          <w:trHeight w:val="242"/>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04A55418" w14:textId="5A5249FD"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 xml:space="preserve">Povinně volitelné předměty – skupina 3 </w:t>
            </w:r>
          </w:p>
        </w:tc>
      </w:tr>
      <w:tr w:rsidR="00BD2E9A" w14:paraId="717EF725" w14:textId="5597C3E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C08341" w14:textId="77777777" w:rsidR="00BD2E9A" w:rsidRPr="0095663F"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Zahraniční industry sekce, filmové trhy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7819C5" w14:textId="2BD093F9"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818D81"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1E8021"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264BFB" w14:textId="15BFF7FE"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3D956E"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9A6E1B"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A43750C"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71F27C8" w14:textId="48EE1810"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EDC3184" w14:textId="77777777" w:rsidR="00BD2E9A" w:rsidRPr="0095663F"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Filmová/audiovizuální výchova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645E28" w14:textId="7C4E3F81"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7D1021"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E0958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D5708D" w14:textId="77777777" w:rsidR="00BD2E9A" w:rsidRPr="00D46036"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Czesany Dvořáková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4BAB83" w14:textId="77777777" w:rsidR="00BD2E9A" w:rsidRPr="0013183D"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FF95B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11DFB5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3DC0BA70" w14:textId="263F6D01"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45F421" w14:textId="77777777" w:rsidR="00BD2E9A" w:rsidRPr="0095663F"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95663F">
              <w:t>Workshopy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372FA" w14:textId="22E5A456"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4EA442"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003DBD" w14:textId="77777777" w:rsidR="00BD2E9A" w:rsidRPr="00976C6F"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4D3342" w14:textId="7878CC38"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B43C46" w14:textId="77777777" w:rsidR="00BD2E9A" w:rsidRPr="009A784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9265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6A458EB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F24844" w14:paraId="3A4D5B29" w14:textId="0980C3AC" w:rsidTr="00045F51">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54FF81" w14:textId="77777777" w:rsidR="00F24844" w:rsidRPr="009D021E" w:rsidRDefault="00F24844"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Podmínka pro splnění této skupiny předmětů:</w:t>
            </w:r>
          </w:p>
          <w:p w14:paraId="2BDF5203" w14:textId="67DACFFA" w:rsidR="00F24844" w:rsidRPr="009D021E" w:rsidRDefault="00F24844"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9D021E">
              <w:rPr>
                <w:rFonts w:ascii="Times New Roman Bold" w:hAnsi="Times New Roman Bold"/>
              </w:rPr>
              <w:t>Student musí absolvovat nejméně dva povinně volitelné předměty.</w:t>
            </w:r>
          </w:p>
        </w:tc>
      </w:tr>
      <w:tr w:rsidR="00BD2E9A" w14:paraId="087B5052" w14:textId="3159FD3B" w:rsidTr="0095663F">
        <w:trPr>
          <w:cantSplit/>
          <w:trHeight w:val="20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tcPr>
          <w:p w14:paraId="6454867D" w14:textId="4E67AB11"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sz w:val="22"/>
              </w:rPr>
            </w:pPr>
            <w:r>
              <w:rPr>
                <w:rFonts w:ascii="Times New Roman Bold" w:hAnsi="Times New Roman Bold"/>
                <w:sz w:val="22"/>
              </w:rPr>
              <w:t>Povinně volitelné předměty – skupina 4</w:t>
            </w:r>
          </w:p>
        </w:tc>
      </w:tr>
      <w:tr w:rsidR="00BD2E9A" w14:paraId="738B1C4A" w14:textId="19B8633F"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C50EE9" w14:textId="77777777" w:rsidR="00BD2E9A" w:rsidRPr="00776C0F" w:rsidRDefault="00BD2E9A" w:rsidP="00583F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Estetika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D9F889" w14:textId="5EBABA08"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1p</w:t>
            </w:r>
            <w:proofErr w:type="gramEnd"/>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2044DC" w14:textId="08FC5FEA"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FE8264" w14:textId="5279A1A0" w:rsidR="00BD2E9A" w:rsidRPr="00776C0F"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DD0155" w14:textId="1660E51E"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Miroslav Zelinský, CSc.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88ECE7"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F51749"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1C428B3" w14:textId="77777777" w:rsidR="00BD2E9A" w:rsidRDefault="00BD2E9A" w:rsidP="00583F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183B05E7" w14:textId="6D5A396F" w:rsidTr="00F24844">
        <w:trPr>
          <w:cantSplit/>
          <w:trHeight w:val="454"/>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C93BBE" w14:textId="77777777" w:rsidR="00BD2E9A" w:rsidRPr="007165A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Etika 2</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05C169" w14:textId="4A19BB63"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D9CDBB"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B6710D" w14:textId="77777777"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1BCBB4" w14:textId="384A406C" w:rsidR="00BD2E9A" w:rsidRPr="007165A5"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Michal Stránský, Ph.D.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6272E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DF2929"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95A526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367D4A0" w14:textId="59193095" w:rsidTr="00BD2E9A">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ADA62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14:paraId="3669B02D" w14:textId="22CD493E"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w:t>
            </w:r>
            <w:r>
              <w:rPr>
                <w:rFonts w:ascii="Times New Roman Bold" w:hAnsi="Times New Roman Bold"/>
              </w:rPr>
              <w:t>.</w:t>
            </w:r>
          </w:p>
        </w:tc>
      </w:tr>
      <w:tr w:rsidR="00BD2E9A" w14:paraId="0DAEDEC3" w14:textId="0F988558" w:rsidTr="00BD2E9A">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9403006" w14:textId="0CBE245A"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8"/>
                <w:szCs w:val="28"/>
              </w:rPr>
            </w:pPr>
            <w:r>
              <w:rPr>
                <w:rFonts w:ascii="Times New Roman Bold" w:hAnsi="Times New Roman Bold"/>
                <w:sz w:val="28"/>
                <w:szCs w:val="28"/>
              </w:rPr>
              <w:t>2</w:t>
            </w:r>
            <w:r w:rsidRPr="00E433C4">
              <w:rPr>
                <w:rFonts w:ascii="Times New Roman Bold" w:hAnsi="Times New Roman Bold"/>
                <w:sz w:val="28"/>
                <w:szCs w:val="28"/>
              </w:rPr>
              <w:t>. ROČNÍK</w:t>
            </w:r>
          </w:p>
        </w:tc>
      </w:tr>
      <w:tr w:rsidR="00BD2E9A" w14:paraId="2C0CA4EB" w14:textId="5E7F32B7" w:rsidTr="00BD2E9A">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0C97CD5" w14:textId="31331D8B"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Zimní semestr</w:t>
            </w:r>
          </w:p>
        </w:tc>
      </w:tr>
      <w:tr w:rsidR="00BD2E9A" w14:paraId="640C460E" w14:textId="5CC6D5DD" w:rsidTr="00BD2E9A">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3075AFF" w14:textId="5F38EA93"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w:t>
            </w:r>
          </w:p>
        </w:tc>
      </w:tr>
      <w:tr w:rsidR="0095663F" w14:paraId="1BEE3BF5" w14:textId="5C3ACF10"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5E87E4C" w14:textId="77777777" w:rsidR="0095663F" w:rsidRDefault="0095663F" w:rsidP="009566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3420314"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167CC519" w14:textId="77777777"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BA217B7" w14:textId="0484FE41"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474AAD6" w14:textId="557783DF"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ACAA80A" w14:textId="2C7AF080"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B9D485F" w14:textId="73C35462" w:rsidR="0095663F" w:rsidRDefault="0095663F"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57267E44" w14:textId="7FB919A0" w:rsidR="0095663F" w:rsidRDefault="00F24844" w:rsidP="009566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0B293180" w14:textId="7AC6CE4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09AEC2"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Audiovizuální praktika </w:t>
            </w:r>
          </w:p>
          <w:p w14:paraId="1D7ED882" w14:textId="25DDB230"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Vizuální efekty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44B70A" w14:textId="3EE03ACC"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proofErr w:type="gramStart"/>
            <w:r>
              <w:t>2s</w:t>
            </w:r>
            <w:proofErr w:type="gramEnd"/>
            <w:r>
              <w:t>/8c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EBCDF" w14:textId="457B15DC"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10805D" w14:textId="56AF69CE"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196951" w14:textId="4D3F8172" w:rsidR="00BD2E9A" w:rsidRPr="006A150B"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EA3A18"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C3733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7E4FA0C" w14:textId="2A2326CA"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66DBED70" w14:textId="6659804A"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5CA768"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Výrobní praktika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8F2B8D" w14:textId="55273C93"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86BA34" w14:textId="68E4E8A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25201" w14:textId="7C5AF3B5"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4004C5" w14:textId="0143B29F" w:rsidR="00BD2E9A" w:rsidRDefault="00BD2E9A" w:rsidP="00AE58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AE5823">
              <w:t xml:space="preserve"> </w:t>
            </w:r>
            <w:proofErr w:type="gramStart"/>
            <w:r w:rsidR="00AE5823">
              <w:t>50%</w:t>
            </w:r>
            <w:proofErr w:type="gramEnd"/>
            <w:r>
              <w:t>, MgA.Lubomír Konečný</w:t>
            </w:r>
            <w:r w:rsidR="00AE5823">
              <w:t xml:space="preserve"> 50%</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03D8F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A6C4E3"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29B803C" w14:textId="5D03CA6F"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4A7872F2" w14:textId="7293401B"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30CBA3"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Ateliér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00FFE9" w14:textId="3ECE4C5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66635D" w14:textId="5140662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FEB8D5" w14:textId="15EB702B" w:rsidR="00BD2E9A" w:rsidRPr="00027E42"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05993F" w14:textId="45059844"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Libor Nemeškal, Ph.D.</w:t>
            </w:r>
            <w:r w:rsidR="00AE5823">
              <w:t xml:space="preserve"> </w:t>
            </w:r>
            <w:proofErr w:type="gramStart"/>
            <w:r w:rsidR="00AE5823">
              <w:t>10%</w:t>
            </w:r>
            <w:proofErr w:type="gramEnd"/>
            <w:r>
              <w:t xml:space="preserve">, kolektiv pedagogů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D4E5DF"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8369A4"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60F427F" w14:textId="62ABFCF7"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63331EA1" w14:textId="6276D12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2E5220"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Teorie a technologie </w:t>
            </w:r>
          </w:p>
          <w:p w14:paraId="09DE9ADD" w14:textId="46B9C7AF"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Vizuální efekty 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E7C7CF" w14:textId="3A3F6BD6"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91A87" w14:textId="2FFE449C"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AB8E14" w14:textId="7AA5EA4B" w:rsidR="00BD2E9A" w:rsidRPr="00FF0767"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76515C" w14:textId="5A20C0DC" w:rsidR="00BD2E9A" w:rsidRPr="00D46036"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ak. mal. Boris Masník</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1C03D2"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CB817A"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0343EA1E" w14:textId="1A5BDE33" w:rsidR="00BD2E9A" w:rsidRDefault="004A7CE8"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D11D84B" w14:textId="5F7945E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2AE340" w14:textId="77777777" w:rsidR="00BD2E9A" w:rsidRPr="0095663F"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 xml:space="preserve">Seminář k diplomové práci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5CE324" w14:textId="2C0375D7"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82D490" w14:textId="67114AEB"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217526" w14:textId="08E39B24" w:rsidR="00BD2E9A" w:rsidRPr="00776C0F"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980EAB" w14:textId="78297DBA" w:rsidR="00BD2E9A" w:rsidRDefault="00514361"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351" w:author="Ponížilová Hana" w:date="2020-02-13T16:47:00Z">
              <w:r>
                <w:t xml:space="preserve">doc. MgA. Libor Nemeškal, Ph.D., </w:t>
              </w:r>
              <w:proofErr w:type="gramStart"/>
              <w:r>
                <w:t>10%</w:t>
              </w:r>
              <w:proofErr w:type="gramEnd"/>
              <w:r>
                <w:t>, kolektiv pedagogů</w:t>
              </w:r>
            </w:ins>
            <w:del w:id="352" w:author="Ponížilová Hana" w:date="2020-02-13T16:47:00Z">
              <w:r w:rsidR="00BD2E9A" w:rsidDel="00514361">
                <w:delText>doc. MgA. Jana Janíková, ArtD.</w:delText>
              </w:r>
            </w:del>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77841E" w14:textId="77777777" w:rsidR="00BD2E9A" w:rsidDel="00D50618"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4767A"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A7BBA49"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244EE25F" w14:textId="07A66DAC" w:rsidTr="00F24844">
        <w:trPr>
          <w:cantSplit/>
          <w:trHeight w:val="23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30A3BB5E" w14:textId="77777777" w:rsidR="00BD2E9A" w:rsidRPr="00B2344E" w:rsidRDefault="00BD2E9A"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457E463" w14:textId="0FF51033"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18</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AE15846"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20432A6" w14:textId="0931308C" w:rsidR="00BD2E9A" w:rsidRPr="00153EFC"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18</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7617CD23" w14:textId="77777777" w:rsidR="00BD2E9A" w:rsidRPr="00BA4AFE"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0A25B8D2" w14:textId="77777777" w:rsidR="00BD2E9A" w:rsidRPr="009A784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430197E"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6CA0939" w14:textId="77777777" w:rsidR="00BD2E9A" w:rsidRDefault="00BD2E9A" w:rsidP="0093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rsidRPr="009A784A" w14:paraId="550D493B" w14:textId="5FD089DA" w:rsidTr="00BD2E9A">
        <w:trPr>
          <w:cantSplit/>
          <w:trHeight w:val="274"/>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45483C" w14:textId="66103F26" w:rsidR="00BD2E9A" w:rsidRPr="00BA4AFE"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BA4AFE">
              <w:rPr>
                <w:rFonts w:ascii="Times New Roman Bold" w:hAnsi="Times New Roman Bold"/>
                <w:sz w:val="22"/>
              </w:rPr>
              <w:t>Povinn</w:t>
            </w:r>
            <w:r>
              <w:rPr>
                <w:rFonts w:ascii="Times New Roman Bold" w:hAnsi="Times New Roman Bold"/>
                <w:sz w:val="22"/>
              </w:rPr>
              <w:t xml:space="preserve">ě volitelné </w:t>
            </w:r>
            <w:proofErr w:type="gramStart"/>
            <w:r>
              <w:rPr>
                <w:rFonts w:ascii="Times New Roman Bold" w:hAnsi="Times New Roman Bold"/>
                <w:sz w:val="22"/>
              </w:rPr>
              <w:t>předměty - skupina</w:t>
            </w:r>
            <w:proofErr w:type="gramEnd"/>
            <w:r>
              <w:rPr>
                <w:rFonts w:ascii="Times New Roman Bold" w:hAnsi="Times New Roman Bold"/>
                <w:sz w:val="22"/>
              </w:rPr>
              <w:t xml:space="preserve"> 3</w:t>
            </w:r>
          </w:p>
        </w:tc>
      </w:tr>
      <w:tr w:rsidR="00BD2E9A" w14:paraId="739A4667" w14:textId="22F1100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BF36B8" w14:textId="77777777" w:rsidR="00BD2E9A" w:rsidRPr="0095663F"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Současný film 3</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A337CA" w14:textId="4420835E"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A01F7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E40554"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A334E8" w14:textId="7374B90B" w:rsidR="00BD2E9A" w:rsidRPr="0084136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Jana Bébarová</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318A37"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9022F7" w14:textId="77777777" w:rsidR="00BD2E9A" w:rsidRPr="00783105"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15016591" w14:textId="0416416C" w:rsidR="00BD2E9A" w:rsidRPr="00783105" w:rsidRDefault="00F52BFC"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 xml:space="preserve">  </w:t>
            </w:r>
            <w:r w:rsidR="004A7CE8" w:rsidRPr="004A7CE8">
              <w:t>ZT</w:t>
            </w:r>
          </w:p>
        </w:tc>
      </w:tr>
      <w:tr w:rsidR="00BD2E9A" w14:paraId="53A0CE54" w14:textId="71A230E8"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8BD41C" w14:textId="77777777" w:rsidR="00BD2E9A" w:rsidRPr="0095663F" w:rsidRDefault="00BD2E9A" w:rsidP="007C528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5663F">
              <w:t>Dramaturgický seminář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54DEDC" w14:textId="2F37A3A2"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color w:val="FF0000"/>
              </w:rPr>
            </w:pPr>
            <w:r w:rsidRPr="00776C0F">
              <w:t xml:space="preserve"> </w:t>
            </w:r>
            <w:r>
              <w:t>1/s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F6699A" w14:textId="77777777"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3E0975" w14:textId="77777777"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color w:val="FF0000"/>
              </w:rPr>
            </w:pPr>
            <w:r w:rsidRPr="00776C0F">
              <w:t xml:space="preserve"> </w:t>
            </w:r>
            <w: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FD9AD4" w14:textId="22A4C66A"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 Mgr. Ľudovít Labík,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29A23D" w14:textId="77777777"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41D54E" w14:textId="77777777" w:rsidR="00BD2E9A" w:rsidRDefault="00BD2E9A"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763B2E30" w14:textId="29FD6AEB" w:rsidR="00BD2E9A" w:rsidRDefault="004A7CE8" w:rsidP="007C52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2C5F5D6A" w14:textId="5767D5A8" w:rsidTr="00BD2E9A">
        <w:trPr>
          <w:cantSplit/>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AC0F78"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Pr>
                <w:rFonts w:ascii="Times New Roman Bold" w:hAnsi="Times New Roman Bold"/>
              </w:rPr>
              <w:t>Podmínka pro splnění této skupiny předmětů:</w:t>
            </w:r>
          </w:p>
          <w:p w14:paraId="457C6F5D" w14:textId="56DA2F8E"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BC5CA6">
              <w:rPr>
                <w:rFonts w:ascii="Times New Roman Bold" w:hAnsi="Times New Roman Bold"/>
              </w:rPr>
              <w:t xml:space="preserve">Student musí absolvovat nejméně </w:t>
            </w:r>
            <w:r>
              <w:rPr>
                <w:rFonts w:ascii="Times New Roman Bold" w:hAnsi="Times New Roman Bold"/>
              </w:rPr>
              <w:t xml:space="preserve">jeden </w:t>
            </w:r>
            <w:r w:rsidRPr="00BC5CA6">
              <w:rPr>
                <w:rFonts w:ascii="Times New Roman Bold" w:hAnsi="Times New Roman Bold"/>
              </w:rPr>
              <w:t>povinně voliteln</w:t>
            </w:r>
            <w:r>
              <w:rPr>
                <w:rFonts w:ascii="Times New Roman Bold" w:hAnsi="Times New Roman Bold"/>
              </w:rPr>
              <w:t>ý</w:t>
            </w:r>
            <w:r w:rsidRPr="00BC5CA6">
              <w:rPr>
                <w:rFonts w:ascii="Times New Roman Bold" w:hAnsi="Times New Roman Bold"/>
              </w:rPr>
              <w:t xml:space="preserve"> předmět</w:t>
            </w:r>
            <w:r>
              <w:rPr>
                <w:rFonts w:ascii="Times New Roman Bold" w:hAnsi="Times New Roman Bold"/>
              </w:rPr>
              <w:t>.</w:t>
            </w:r>
          </w:p>
        </w:tc>
      </w:tr>
      <w:tr w:rsidR="00BD2E9A" w:rsidRPr="00FC0C88" w14:paraId="59D61AAF" w14:textId="51C91AC0" w:rsidTr="00BD2E9A">
        <w:trPr>
          <w:cantSplit/>
          <w:trHeight w:val="361"/>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B141B08" w14:textId="5BBAFA01"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Letní semestr</w:t>
            </w:r>
          </w:p>
        </w:tc>
      </w:tr>
      <w:tr w:rsidR="00BD2E9A" w:rsidRPr="00FC0C88" w14:paraId="47A34BB4" w14:textId="3D5DCF3C" w:rsidTr="00BD2E9A">
        <w:trPr>
          <w:cantSplit/>
          <w:trHeight w:val="361"/>
        </w:trPr>
        <w:tc>
          <w:tcPr>
            <w:tcW w:w="9781"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2E3F5A8" w14:textId="35ADA90F" w:rsidR="00BD2E9A" w:rsidRPr="00FC0C88"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FC0C88">
              <w:rPr>
                <w:rFonts w:ascii="Times New Roman Bold" w:hAnsi="Times New Roman Bold"/>
                <w:sz w:val="22"/>
                <w:szCs w:val="22"/>
              </w:rPr>
              <w:t>Povinné předměty</w:t>
            </w:r>
          </w:p>
        </w:tc>
      </w:tr>
      <w:tr w:rsidR="00BD2E9A" w14:paraId="3E6AC317" w14:textId="0E54051A" w:rsidTr="00F24844">
        <w:trPr>
          <w:cantSplit/>
          <w:trHeight w:val="480"/>
        </w:trPr>
        <w:tc>
          <w:tcPr>
            <w:tcW w:w="297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E9C0B8F"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3745E9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5E9BE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proofErr w:type="gramStart"/>
            <w:r>
              <w:rPr>
                <w:rFonts w:ascii="Times New Roman Bold" w:hAnsi="Times New Roman Bold"/>
                <w:sz w:val="22"/>
              </w:rPr>
              <w:t>způsob  ověř</w:t>
            </w:r>
            <w:proofErr w:type="gramEnd"/>
            <w:r>
              <w:rPr>
                <w:rFonts w:ascii="Times New Roman Bold" w:hAnsi="Times New Roman Bold"/>
                <w:sz w:val="22"/>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290CCB5"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80A0E0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4C8E6F4" w14:textId="31A3EBE6"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spol.</w:t>
            </w:r>
          </w:p>
        </w:tc>
        <w:tc>
          <w:tcPr>
            <w:tcW w:w="614"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A50F242" w14:textId="2C0FCADB"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spec.</w:t>
            </w:r>
          </w:p>
        </w:tc>
        <w:tc>
          <w:tcPr>
            <w:tcW w:w="615" w:type="dxa"/>
            <w:tcBorders>
              <w:top w:val="single" w:sz="4" w:space="0" w:color="000000"/>
              <w:left w:val="single" w:sz="4" w:space="0" w:color="000000"/>
              <w:bottom w:val="single" w:sz="4" w:space="0" w:color="000000"/>
              <w:right w:val="single" w:sz="4" w:space="0" w:color="000000"/>
            </w:tcBorders>
            <w:shd w:val="clear" w:color="auto" w:fill="F7CAAC"/>
          </w:tcPr>
          <w:p w14:paraId="48546C78" w14:textId="0ABE7A6A" w:rsidR="00BD2E9A" w:rsidRDefault="00F24844"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profzákl</w:t>
            </w:r>
          </w:p>
        </w:tc>
      </w:tr>
      <w:tr w:rsidR="00BD2E9A" w14:paraId="14181ADB" w14:textId="69D21002"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CB1F86" w14:textId="560CDC76"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6D0F99">
              <w:t>Výrobní praktika</w:t>
            </w:r>
            <w:r>
              <w:t xml:space="preserve"> 10 - diplomový projekt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852D2D" w14:textId="3DAEEFDF"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22D47E" w14:textId="41006DCE" w:rsidR="00BD2E9A" w:rsidRDefault="00BD2E9A" w:rsidP="002C42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002C4245">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3EA1A4" w14:textId="03313860" w:rsidR="00BD2E9A" w:rsidRPr="00027E42"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D73E1" w14:textId="046A4817" w:rsidR="00BD2E9A" w:rsidRDefault="00BD2E9A" w:rsidP="004A7C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w:t>
            </w:r>
            <w:r w:rsidR="004A7CE8">
              <w:t xml:space="preserve"> </w:t>
            </w:r>
            <w:proofErr w:type="gramStart"/>
            <w:r w:rsidR="004A7CE8">
              <w:t>50%</w:t>
            </w:r>
            <w:proofErr w:type="gramEnd"/>
            <w:r>
              <w:t xml:space="preserve"> MgA.Lubomír Konečný</w:t>
            </w:r>
            <w:r w:rsidR="004A7CE8">
              <w:t xml:space="preserve"> 50%</w:t>
            </w:r>
            <w:r>
              <w:t xml:space="preserve"> </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43508E"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766546" w14:textId="77777777"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3ABD0374" w14:textId="451B35A0" w:rsidR="00BD2E9A" w:rsidRPr="006D0F99" w:rsidRDefault="00F52BFC"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BD2E9A" w14:paraId="08FA007F" w14:textId="003A541C"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58FF52" w14:textId="77777777" w:rsidR="00BD2E9A"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Diplomový projekt </w:t>
            </w:r>
          </w:p>
          <w:p w14:paraId="7BCAF0BD" w14:textId="762569CE" w:rsidR="00BD2E9A" w:rsidRPr="006D0F99" w:rsidRDefault="00BD2E9A" w:rsidP="008678A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Vizuální efekty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8270CE" w14:textId="3B7CBEED"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2E6947" w14:textId="765BD0F6"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89857C" w14:textId="485B5B4E"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2C4D5" w14:textId="66F5F409" w:rsidR="00BD2E9A" w:rsidRPr="002D3F6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t>ak. mal. Boris Masník</w:t>
            </w:r>
            <w:ins w:id="353" w:author="Ponížilová Hana" w:date="2020-02-13T16:47:00Z">
              <w:r w:rsidR="00514361">
                <w:t xml:space="preserve"> </w:t>
              </w:r>
              <w:proofErr w:type="gramStart"/>
              <w:r w:rsidR="00514361">
                <w:t>10%</w:t>
              </w:r>
              <w:proofErr w:type="gramEnd"/>
              <w:r w:rsidR="00514361">
                <w:t>, kolektiv pedagogů</w:t>
              </w:r>
            </w:ins>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D5F099"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7C19E3" w14:textId="77777777" w:rsidR="00BD2E9A" w:rsidRDefault="00BD2E9A"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58B956EA" w14:textId="0F48B2EC" w:rsidR="00BD2E9A" w:rsidRDefault="00F52BFC" w:rsidP="00867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r>
      <w:tr w:rsidR="00BD2E9A" w14:paraId="772F41B1" w14:textId="5948374F" w:rsidTr="00F24844">
        <w:trPr>
          <w:cantSplit/>
          <w:trHeight w:val="46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F1B23E" w14:textId="77777777" w:rsidR="00BD2E9A" w:rsidRPr="006D0F99"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Odborná stáž</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4FF7DF"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E50FE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9F4430" w14:textId="6B485BE9" w:rsidR="00BD2E9A" w:rsidRPr="00027E42"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07E5A4" w14:textId="25423A9A"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Jana Janíková, ArtD.</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01965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F0CE8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427EB3EE"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0315F90C" w14:textId="11C99053" w:rsidTr="00F24844">
        <w:trPr>
          <w:cantSplit/>
          <w:trHeight w:val="70"/>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6AF815DD"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Celkem</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A6BB526"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111420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2E1DF9FB" w14:textId="51FAEB9C"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F0BCEF3"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130F2608"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6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0" w:type="dxa"/>
              <w:bottom w:w="0" w:type="dxa"/>
              <w:right w:w="0" w:type="dxa"/>
            </w:tcMar>
          </w:tcPr>
          <w:p w14:paraId="4732CE02"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6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CB271FA" w14:textId="77777777" w:rsidR="00BD2E9A" w:rsidRDefault="00BD2E9A" w:rsidP="005C7A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BD2E9A" w14:paraId="6F6CCFFA" w14:textId="64CB7C01" w:rsidTr="00BD2E9A">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CFFFE6C"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Celkový počet kreditů</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6D6119B0" w14:textId="2E33DC7E"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BD2E9A" w14:paraId="5CD32354" w14:textId="41236149" w:rsidTr="00BD2E9A">
        <w:trPr>
          <w:trHeight w:val="257"/>
        </w:trPr>
        <w:tc>
          <w:tcPr>
            <w:tcW w:w="9781" w:type="dxa"/>
            <w:gridSpan w:val="8"/>
            <w:tcBorders>
              <w:top w:val="single" w:sz="4" w:space="0" w:color="000000"/>
              <w:left w:val="single" w:sz="4" w:space="0" w:color="000000"/>
              <w:bottom w:val="single" w:sz="8" w:space="0" w:color="000000"/>
              <w:right w:val="single" w:sz="4" w:space="0" w:color="000000"/>
            </w:tcBorders>
            <w:shd w:val="clear" w:color="auto" w:fill="FFFFFF" w:themeFill="background1"/>
            <w:tcMar>
              <w:top w:w="0" w:type="dxa"/>
              <w:left w:w="0" w:type="dxa"/>
              <w:bottom w:w="0" w:type="dxa"/>
              <w:right w:w="0" w:type="dxa"/>
            </w:tcMar>
          </w:tcPr>
          <w:p w14:paraId="51EB777D"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5153DFE9"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volitelné předměty: 9 kreditů</w:t>
            </w:r>
          </w:p>
          <w:p w14:paraId="19C1BDE5"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společné všem studijním plánům a minimálního počtu kreditů za povinně volitelné předměty typu A společné všem studijním plánům (min. 60 a více): 74</w:t>
            </w:r>
          </w:p>
          <w:p w14:paraId="389EC246"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Kredity za povinné předměty patřící do předmětů specializace a minimálního počtu kreditů za povinně volitelné předměty patřící do předmětů specializace (min. 30 a více): 33</w:t>
            </w:r>
          </w:p>
          <w:p w14:paraId="3D8FC73B"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4FDAE711"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Další studijní povinnosti:</w:t>
            </w:r>
          </w:p>
          <w:p w14:paraId="1BDF5FB4"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Absolvování praktické stáže v produkční společnosti, filmovém štábu či další instituci odpovídajícího charakteru. Minimální délka stáže je 6 týdnů. </w:t>
            </w:r>
          </w:p>
          <w:p w14:paraId="0557FA2D"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BD2E9A" w14:paraId="3F145A1D" w14:textId="1B253CDC" w:rsidTr="00BD2E9A">
        <w:trPr>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AFF3AB0" w14:textId="77777777" w:rsidR="00BD2E9A" w:rsidRPr="00680ED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Sou</w:t>
            </w:r>
            <w:r w:rsidRPr="00680ED1">
              <w:rPr>
                <w:rFonts w:ascii="Times New Roman Bold" w:hAnsi="Times New Roman Bold" w:hint="eastAsia"/>
                <w:b/>
              </w:rPr>
              <w:t>čá</w:t>
            </w:r>
            <w:r w:rsidRPr="00680ED1">
              <w:rPr>
                <w:rFonts w:ascii="Times New Roman Bold" w:hAnsi="Times New Roman Bold"/>
                <w:b/>
              </w:rPr>
              <w:t>sti SZZ a jejich obsah</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7E9C7359"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BD2E9A" w:rsidRPr="00B2344E" w14:paraId="1E13F89F" w14:textId="53021CB6" w:rsidTr="00BD2E9A">
        <w:trPr>
          <w:trHeight w:val="112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38BB74"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14:paraId="397C33E6" w14:textId="77777777" w:rsidR="00BD2E9A" w:rsidRDefault="00BD2E9A" w:rsidP="00A17B5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Pr>
                <w:b/>
              </w:rPr>
              <w:t xml:space="preserve"> </w:t>
            </w:r>
            <w:r>
              <w:t>Obsah státních závěrečných zkoušek:</w:t>
            </w:r>
          </w:p>
          <w:p w14:paraId="6CDFC177" w14:textId="77777777" w:rsidR="00BD2E9A" w:rsidRDefault="00BD2E9A" w:rsidP="009305FD">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Současný </w:t>
            </w:r>
            <w:proofErr w:type="gramStart"/>
            <w:r>
              <w:t>film - příprava</w:t>
            </w:r>
            <w:proofErr w:type="gramEnd"/>
            <w:r>
              <w:t xml:space="preserve"> v rámci předmětů: Současný film 1-3, English Film Club 1,2 </w:t>
            </w:r>
          </w:p>
          <w:p w14:paraId="5F0DD3EF" w14:textId="77777777" w:rsidR="00BD2E9A" w:rsidRDefault="00BD2E9A" w:rsidP="009305FD">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Teorie a technologie oboru – </w:t>
            </w:r>
          </w:p>
          <w:p w14:paraId="308872A2" w14:textId="3BB6190A" w:rsidR="00BD2E9A" w:rsidRDefault="00BD2E9A" w:rsidP="00A17B5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720"/>
            </w:pPr>
            <w:r>
              <w:t xml:space="preserve">příprava v rámci předmětů: Teorie a technologie Vizuální efekty 7-9, </w:t>
            </w:r>
            <w:r w:rsidRPr="00FD62AF">
              <w:t xml:space="preserve">Audiovizuální praktika </w:t>
            </w:r>
            <w:r>
              <w:t xml:space="preserve">Vizuální efekty 7-9, Výrovní praktika 7-0, </w:t>
            </w:r>
            <w:r w:rsidRPr="00FB37AD">
              <w:t>Dramaturgický seminář</w:t>
            </w:r>
            <w:r>
              <w:t xml:space="preserve"> 1-</w:t>
            </w:r>
            <w:r w:rsidR="00FA7EFE">
              <w:t>2</w:t>
            </w:r>
            <w:r>
              <w:t>, Ateliér 7-9</w:t>
            </w:r>
          </w:p>
          <w:p w14:paraId="7DA27F86" w14:textId="19C61DC0" w:rsidR="00BD2E9A" w:rsidRDefault="00BD2E9A" w:rsidP="009305FD">
            <w:pPr>
              <w:pStyle w:val="Odstavecseseznamem"/>
              <w:numPr>
                <w:ilvl w:val="0"/>
                <w:numId w:val="2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Obhajoba </w:t>
            </w:r>
            <w:r w:rsidR="00532CB3">
              <w:t>diplomové</w:t>
            </w:r>
            <w:r>
              <w:t xml:space="preserve"> práce:</w:t>
            </w:r>
          </w:p>
          <w:p w14:paraId="5E032D3E" w14:textId="77777777" w:rsidR="00BD2E9A" w:rsidRDefault="00BD2E9A" w:rsidP="009305FD">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Teoretická část téma ve vazbě na specializaci Vizuální efekty </w:t>
            </w:r>
          </w:p>
          <w:p w14:paraId="3AEB7D37" w14:textId="77777777" w:rsidR="00BD2E9A" w:rsidRPr="005F5335" w:rsidRDefault="00BD2E9A" w:rsidP="009305FD">
            <w:pPr>
              <w:pStyle w:val="Odstavecseseznamem"/>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Praktická část – vizuální efekty audiovizuálního díla</w:t>
            </w:r>
          </w:p>
          <w:p w14:paraId="131443DE"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tc>
      </w:tr>
      <w:tr w:rsidR="00BD2E9A" w14:paraId="0DB6D4BD" w14:textId="0B7C55A5" w:rsidTr="00BD2E9A">
        <w:trPr>
          <w:cantSplit/>
          <w:trHeight w:val="257"/>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7F35AA53" w14:textId="77777777" w:rsidR="00BD2E9A" w:rsidRPr="00680ED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b/>
              </w:rPr>
            </w:pPr>
            <w:r w:rsidRPr="00680ED1">
              <w:rPr>
                <w:rFonts w:ascii="Times New Roman Bold" w:hAnsi="Times New Roman Bold"/>
                <w:b/>
              </w:rPr>
              <w:t>Dal</w:t>
            </w:r>
            <w:r w:rsidRPr="00680ED1">
              <w:rPr>
                <w:rFonts w:ascii="Times New Roman Bold" w:hAnsi="Times New Roman Bold" w:hint="eastAsia"/>
                <w:b/>
              </w:rPr>
              <w:t>ší</w:t>
            </w:r>
            <w:r w:rsidRPr="00680ED1">
              <w:rPr>
                <w:rFonts w:ascii="Times New Roman Bold" w:hAnsi="Times New Roman Bold"/>
                <w:b/>
              </w:rPr>
              <w:t xml:space="preserve"> studijn</w:t>
            </w:r>
            <w:r w:rsidRPr="00680ED1">
              <w:rPr>
                <w:rFonts w:ascii="Times New Roman Bold" w:hAnsi="Times New Roman Bold" w:hint="eastAsia"/>
                <w:b/>
              </w:rPr>
              <w:t>í</w:t>
            </w:r>
            <w:r w:rsidRPr="00680ED1">
              <w:rPr>
                <w:rFonts w:ascii="Times New Roman Bold" w:hAnsi="Times New Roman Bold"/>
                <w:b/>
              </w:rPr>
              <w:t xml:space="preserve"> povinnosti</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3BEE650C"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BD2E9A" w14:paraId="3562EACD" w14:textId="43A7497D" w:rsidTr="00BD2E9A">
        <w:trPr>
          <w:cantSplit/>
          <w:trHeight w:val="532"/>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AE8968"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14:paraId="3CDA2749"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ve filmovém štábu či další instituci odpovídajícího charakteru.</w:t>
            </w:r>
          </w:p>
          <w:p w14:paraId="03BB08DF"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BD2E9A" w14:paraId="4D69DDAB" w14:textId="394FF8ED" w:rsidTr="00BD2E9A">
        <w:trPr>
          <w:cantSplit/>
          <w:trHeight w:val="445"/>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2ED68ED8" w14:textId="77777777" w:rsidR="00BD2E9A" w:rsidRPr="00680ED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b/>
              </w:rPr>
            </w:pPr>
            <w:r w:rsidRPr="00680ED1">
              <w:rPr>
                <w:rFonts w:ascii="Times New Roman Bold" w:hAnsi="Times New Roman Bold"/>
                <w:b/>
              </w:rPr>
              <w:t>N</w:t>
            </w:r>
            <w:r w:rsidRPr="00680ED1">
              <w:rPr>
                <w:rFonts w:ascii="Times New Roman Bold" w:hAnsi="Times New Roman Bold" w:hint="eastAsia"/>
                <w:b/>
              </w:rPr>
              <w:t>á</w:t>
            </w:r>
            <w:r w:rsidRPr="00680ED1">
              <w:rPr>
                <w:rFonts w:ascii="Times New Roman Bold" w:hAnsi="Times New Roman Bold"/>
                <w:b/>
              </w:rPr>
              <w:t>vrh t</w:t>
            </w:r>
            <w:r w:rsidRPr="00680ED1">
              <w:rPr>
                <w:rFonts w:ascii="Times New Roman Bold" w:hAnsi="Times New Roman Bold" w:hint="eastAsia"/>
                <w:b/>
              </w:rPr>
              <w:t>é</w:t>
            </w:r>
            <w:r w:rsidRPr="00680ED1">
              <w:rPr>
                <w:rFonts w:ascii="Times New Roman Bold" w:hAnsi="Times New Roman Bold"/>
                <w:b/>
              </w:rPr>
              <w:t>mat kvalifika</w:t>
            </w:r>
            <w:r w:rsidRPr="00680ED1">
              <w:rPr>
                <w:rFonts w:ascii="Times New Roman Bold" w:hAnsi="Times New Roman Bold" w:hint="eastAsia"/>
                <w:b/>
              </w:rPr>
              <w:t>č</w:t>
            </w:r>
            <w:r w:rsidRPr="00680ED1">
              <w:rPr>
                <w:rFonts w:ascii="Times New Roman Bold" w:hAnsi="Times New Roman Bold"/>
                <w:b/>
              </w:rPr>
              <w:t>n</w:t>
            </w:r>
            <w:r w:rsidRPr="00680ED1">
              <w:rPr>
                <w:rFonts w:ascii="Times New Roman Bold" w:hAnsi="Times New Roman Bold" w:hint="eastAsia"/>
                <w:b/>
              </w:rPr>
              <w:t>í</w:t>
            </w:r>
            <w:r w:rsidRPr="00680ED1">
              <w:rPr>
                <w:rFonts w:ascii="Times New Roman Bold" w:hAnsi="Times New Roman Bold"/>
                <w:b/>
              </w:rPr>
              <w:t>ch prac</w:t>
            </w:r>
            <w:r w:rsidRPr="00680ED1">
              <w:rPr>
                <w:rFonts w:ascii="Times New Roman Bold" w:hAnsi="Times New Roman Bold" w:hint="eastAsia"/>
                <w:b/>
              </w:rPr>
              <w:t>í</w:t>
            </w:r>
            <w:r w:rsidRPr="00680ED1">
              <w:rPr>
                <w:rFonts w:ascii="Times New Roman Bold" w:hAnsi="Times New Roman Bold"/>
                <w:b/>
              </w:rPr>
              <w:t xml:space="preserve"> a</w:t>
            </w:r>
            <w:r w:rsidRPr="00680ED1">
              <w:rPr>
                <w:rFonts w:ascii="Times New Roman Bold" w:hAnsi="Times New Roman Bold" w:hint="eastAsia"/>
                <w:b/>
              </w:rPr>
              <w:t> </w:t>
            </w:r>
            <w:r w:rsidRPr="00680ED1">
              <w:rPr>
                <w:rFonts w:ascii="Times New Roman Bold" w:hAnsi="Times New Roman Bold"/>
                <w:b/>
              </w:rPr>
              <w:t>t</w:t>
            </w:r>
            <w:r w:rsidRPr="00680ED1">
              <w:rPr>
                <w:rFonts w:ascii="Times New Roman Bold" w:hAnsi="Times New Roman Bold" w:hint="eastAsia"/>
                <w:b/>
              </w:rPr>
              <w:t>é</w:t>
            </w:r>
            <w:r w:rsidRPr="00680ED1">
              <w:rPr>
                <w:rFonts w:ascii="Times New Roman Bold" w:hAnsi="Times New Roman Bold"/>
                <w:b/>
              </w:rPr>
              <w:t>mata obh</w:t>
            </w:r>
            <w:r w:rsidRPr="00680ED1">
              <w:rPr>
                <w:rFonts w:ascii="Times New Roman Bold" w:hAnsi="Times New Roman Bold" w:hint="eastAsia"/>
                <w:b/>
              </w:rPr>
              <w:t>á</w:t>
            </w:r>
            <w:r w:rsidRPr="00680ED1">
              <w:rPr>
                <w:rFonts w:ascii="Times New Roman Bold" w:hAnsi="Times New Roman Bold"/>
                <w:b/>
              </w:rPr>
              <w:t>jen</w:t>
            </w:r>
            <w:r w:rsidRPr="00680ED1">
              <w:rPr>
                <w:rFonts w:ascii="Times New Roman Bold" w:hAnsi="Times New Roman Bold" w:hint="eastAsia"/>
                <w:b/>
              </w:rPr>
              <w:t>ý</w:t>
            </w:r>
            <w:r w:rsidRPr="00680ED1">
              <w:rPr>
                <w:rFonts w:ascii="Times New Roman Bold" w:hAnsi="Times New Roman Bold"/>
                <w:b/>
              </w:rPr>
              <w:t>ch prac</w:t>
            </w:r>
            <w:r w:rsidRPr="00680ED1">
              <w:rPr>
                <w:rFonts w:ascii="Times New Roman Bold" w:hAnsi="Times New Roman Bold" w:hint="eastAsia"/>
                <w:b/>
              </w:rPr>
              <w:t>í</w:t>
            </w:r>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C0D727D"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BD2E9A" w14:paraId="566397D3" w14:textId="3AEE0FCF" w:rsidTr="00BD2E9A">
        <w:trPr>
          <w:cantSplit/>
          <w:trHeight w:val="683"/>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8B57E0"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14:paraId="39F24AB7" w14:textId="77777777" w:rsidR="00514361" w:rsidRPr="004E1E1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54" w:author="Ponížilová Hana" w:date="2020-02-13T16:47:00Z"/>
                <w:b/>
                <w:szCs w:val="24"/>
              </w:rPr>
            </w:pPr>
            <w:ins w:id="355" w:author="Ponížilová Hana" w:date="2020-02-13T16:47:00Z">
              <w:r w:rsidRPr="004E1E1B">
                <w:rPr>
                  <w:b/>
                  <w:szCs w:val="24"/>
                </w:rPr>
                <w:t>Návrhy témat:</w:t>
              </w:r>
            </w:ins>
          </w:p>
          <w:p w14:paraId="1F291344"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56" w:author="Ponížilová Hana" w:date="2020-02-13T16:47:00Z"/>
                <w:szCs w:val="24"/>
              </w:rPr>
            </w:pPr>
            <w:ins w:id="357" w:author="Ponížilová Hana" w:date="2020-02-13T16:47:00Z">
              <w:r w:rsidRPr="0041702B">
                <w:rPr>
                  <w:szCs w:val="24"/>
                </w:rPr>
                <w:t>Teoretická část:</w:t>
              </w:r>
            </w:ins>
          </w:p>
          <w:p w14:paraId="05D4E7CE"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58" w:author="Ponížilová Hana" w:date="2020-02-13T16:47:00Z"/>
                <w:szCs w:val="24"/>
              </w:rPr>
            </w:pPr>
            <w:ins w:id="359" w:author="Ponížilová Hana" w:date="2020-02-13T16:47:00Z">
              <w:r w:rsidRPr="0041702B">
                <w:rPr>
                  <w:szCs w:val="24"/>
                </w:rPr>
                <w:t>Využití RealTime technologií při natáčení filmových triků</w:t>
              </w:r>
            </w:ins>
          </w:p>
          <w:p w14:paraId="53CD83FB"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60" w:author="Ponížilová Hana" w:date="2020-02-13T16:47:00Z"/>
                <w:szCs w:val="24"/>
              </w:rPr>
            </w:pPr>
            <w:ins w:id="361" w:author="Ponížilová Hana" w:date="2020-02-13T16:47:00Z">
              <w:r w:rsidRPr="0041702B">
                <w:rPr>
                  <w:szCs w:val="24"/>
                </w:rPr>
                <w:t>Vyspělé CGI technologie versus svobodný tvůrčí proces ve filmové praxi</w:t>
              </w:r>
            </w:ins>
          </w:p>
          <w:p w14:paraId="0E4D0C3A"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62" w:author="Ponížilová Hana" w:date="2020-02-13T16:47:00Z"/>
                <w:szCs w:val="24"/>
              </w:rPr>
            </w:pPr>
            <w:ins w:id="363" w:author="Ponížilová Hana" w:date="2020-02-13T16:47:00Z">
              <w:r w:rsidRPr="0041702B">
                <w:rPr>
                  <w:szCs w:val="24"/>
                </w:rPr>
                <w:t>Reálné filmové natáčení versus digitální herci a virtuální prostředí</w:t>
              </w:r>
            </w:ins>
          </w:p>
          <w:p w14:paraId="3CDAD0F5"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64" w:author="Ponížilová Hana" w:date="2020-02-13T16:47:00Z"/>
                <w:szCs w:val="24"/>
              </w:rPr>
            </w:pPr>
            <w:ins w:id="365" w:author="Ponížilová Hana" w:date="2020-02-13T16:47:00Z">
              <w:r w:rsidRPr="0041702B">
                <w:rPr>
                  <w:szCs w:val="24"/>
                </w:rPr>
                <w:t>Optimalizace výroby filmových triků</w:t>
              </w:r>
            </w:ins>
          </w:p>
          <w:p w14:paraId="318F1036"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66" w:author="Ponížilová Hana" w:date="2020-02-13T16:47:00Z"/>
              </w:rPr>
            </w:pPr>
            <w:ins w:id="367" w:author="Ponížilová Hana" w:date="2020-02-13T16:47:00Z">
              <w:r w:rsidRPr="0041702B">
                <w:rPr>
                  <w:szCs w:val="24"/>
                </w:rPr>
                <w:t>Interakce reálných prvků s prvky virtuálními při realizaci filmových triků</w:t>
              </w:r>
            </w:ins>
          </w:p>
          <w:p w14:paraId="586DACDA"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68" w:author="Ponížilová Hana" w:date="2020-02-13T16:47:00Z"/>
                <w:szCs w:val="24"/>
              </w:rPr>
            </w:pPr>
            <w:ins w:id="369" w:author="Ponížilová Hana" w:date="2020-02-13T16:47:00Z">
              <w:r w:rsidRPr="0041702B">
                <w:rPr>
                  <w:szCs w:val="24"/>
                </w:rPr>
                <w:t>Praktická část:</w:t>
              </w:r>
            </w:ins>
          </w:p>
          <w:p w14:paraId="028CFABF" w14:textId="77777777" w:rsidR="00514361" w:rsidRPr="0041702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70" w:author="Ponížilová Hana" w:date="2020-02-13T16:47:00Z"/>
                <w:szCs w:val="24"/>
              </w:rPr>
            </w:pPr>
            <w:ins w:id="371" w:author="Ponížilová Hana" w:date="2020-02-13T16:47:00Z">
              <w:r w:rsidRPr="0041702B">
                <w:rPr>
                  <w:szCs w:val="24"/>
                </w:rPr>
                <w:t>Audiovizuální dílo nebo soubor audiovizuálních děl v minimální délce 20 minut, vizuální efekty</w:t>
              </w:r>
            </w:ins>
          </w:p>
          <w:p w14:paraId="757C12CD" w14:textId="77777777" w:rsidR="00514361" w:rsidRPr="004E1E1B"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72" w:author="Ponížilová Hana" w:date="2020-02-13T16:47:00Z"/>
                <w:b/>
                <w:szCs w:val="24"/>
              </w:rPr>
            </w:pPr>
          </w:p>
          <w:p w14:paraId="33EA4321" w14:textId="77777777" w:rsidR="00514361" w:rsidRDefault="00514361" w:rsidP="00514361">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ins w:id="373" w:author="Ponížilová Hana" w:date="2020-02-13T16:47:00Z"/>
                <w:b/>
                <w:szCs w:val="24"/>
              </w:rPr>
            </w:pPr>
            <w:ins w:id="374" w:author="Ponížilová Hana" w:date="2020-02-13T16:47:00Z">
              <w:r w:rsidRPr="004E1E1B">
                <w:rPr>
                  <w:b/>
                  <w:szCs w:val="24"/>
                </w:rPr>
                <w:t>Obhájené práce:</w:t>
              </w:r>
            </w:ins>
          </w:p>
          <w:p w14:paraId="3D1E0EBF" w14:textId="77777777" w:rsidR="00514361" w:rsidRDefault="00514361" w:rsidP="00514361">
            <w:pPr>
              <w:rPr>
                <w:ins w:id="375" w:author="Ponížilová Hana" w:date="2020-02-13T16:47:00Z"/>
              </w:rPr>
            </w:pPr>
            <w:ins w:id="376" w:author="Ponížilová Hana" w:date="2020-02-13T16:47:00Z">
              <w:r>
                <w:t xml:space="preserve">      Teoretická část: Optimalizace postupů napojení produkce a postprodukce VFX. </w:t>
              </w:r>
            </w:ins>
          </w:p>
          <w:p w14:paraId="45289359" w14:textId="77777777" w:rsidR="00514361" w:rsidRDefault="00514361" w:rsidP="00514361">
            <w:pPr>
              <w:ind w:left="284" w:hanging="284"/>
              <w:rPr>
                <w:ins w:id="377" w:author="Ponížilová Hana" w:date="2020-02-13T16:47:00Z"/>
              </w:rPr>
            </w:pPr>
            <w:ins w:id="378" w:author="Ponížilová Hana" w:date="2020-02-13T16:47:00Z">
              <w:r>
                <w:t xml:space="preserve">      Praktická část: Audiovizuální dílo nebo tematický soubor audiovizuálních děl obsahující vizuální efekty, délka trikových záběrů minimálně 4 min.</w:t>
              </w:r>
            </w:ins>
          </w:p>
          <w:p w14:paraId="0810379A" w14:textId="187A36F5" w:rsidR="006F1D7A" w:rsidDel="00514361" w:rsidRDefault="006F1D7A" w:rsidP="006F1D7A">
            <w:pPr>
              <w:pStyle w:val="Odstavecseseznamem"/>
              <w:numPr>
                <w:ilvl w:val="0"/>
                <w:numId w:val="46"/>
              </w:numPr>
              <w:ind w:left="714" w:hanging="357"/>
              <w:contextualSpacing w:val="0"/>
              <w:rPr>
                <w:del w:id="379" w:author="Ponížilová Hana" w:date="2020-02-13T16:47:00Z"/>
              </w:rPr>
            </w:pPr>
            <w:del w:id="380" w:author="Ponížilová Hana" w:date="2020-02-13T16:47:00Z">
              <w:r w:rsidDel="00514361">
                <w:delText>Využití RealTime technologií při natáčení filmových triků</w:delText>
              </w:r>
            </w:del>
          </w:p>
          <w:p w14:paraId="7131C7AA" w14:textId="0D8469A7" w:rsidR="006F1D7A" w:rsidDel="00514361" w:rsidRDefault="006F1D7A" w:rsidP="006F1D7A">
            <w:pPr>
              <w:pStyle w:val="Odstavecseseznamem"/>
              <w:numPr>
                <w:ilvl w:val="0"/>
                <w:numId w:val="46"/>
              </w:numPr>
              <w:ind w:left="714" w:hanging="357"/>
              <w:contextualSpacing w:val="0"/>
              <w:rPr>
                <w:del w:id="381" w:author="Ponížilová Hana" w:date="2020-02-13T16:47:00Z"/>
              </w:rPr>
            </w:pPr>
            <w:del w:id="382" w:author="Ponížilová Hana" w:date="2020-02-13T16:47:00Z">
              <w:r w:rsidDel="00514361">
                <w:delText>Vyspělé CGI technologie versus svobodný tvůrčí proces ve filmové praxi</w:delText>
              </w:r>
            </w:del>
          </w:p>
          <w:p w14:paraId="1DC5B1DB" w14:textId="2BD5E18B" w:rsidR="006F1D7A" w:rsidDel="00514361" w:rsidRDefault="006F1D7A" w:rsidP="006F1D7A">
            <w:pPr>
              <w:pStyle w:val="Odstavecseseznamem"/>
              <w:numPr>
                <w:ilvl w:val="0"/>
                <w:numId w:val="46"/>
              </w:numPr>
              <w:ind w:left="714" w:hanging="357"/>
              <w:contextualSpacing w:val="0"/>
              <w:rPr>
                <w:del w:id="383" w:author="Ponížilová Hana" w:date="2020-02-13T16:47:00Z"/>
              </w:rPr>
            </w:pPr>
            <w:del w:id="384" w:author="Ponížilová Hana" w:date="2020-02-13T16:47:00Z">
              <w:r w:rsidDel="00514361">
                <w:delText>Reálné filmové natáčení versus digitální herci a virtuální prostředí</w:delText>
              </w:r>
            </w:del>
          </w:p>
          <w:p w14:paraId="4444E404" w14:textId="473A5BFA" w:rsidR="006F1D7A" w:rsidDel="00514361" w:rsidRDefault="006F1D7A" w:rsidP="006F1D7A">
            <w:pPr>
              <w:pStyle w:val="Odstavecseseznamem"/>
              <w:numPr>
                <w:ilvl w:val="0"/>
                <w:numId w:val="46"/>
              </w:numPr>
              <w:ind w:left="714" w:hanging="357"/>
              <w:contextualSpacing w:val="0"/>
              <w:rPr>
                <w:del w:id="385" w:author="Ponížilová Hana" w:date="2020-02-13T16:47:00Z"/>
              </w:rPr>
            </w:pPr>
            <w:del w:id="386" w:author="Ponížilová Hana" w:date="2020-02-13T16:47:00Z">
              <w:r w:rsidDel="00514361">
                <w:delText>Optimalizace výroby filmových triků</w:delText>
              </w:r>
            </w:del>
          </w:p>
          <w:p w14:paraId="4E258ADA" w14:textId="58B885CF" w:rsidR="006F1D7A" w:rsidRPr="006F1D7A" w:rsidDel="00514361" w:rsidRDefault="006F1D7A" w:rsidP="006F1D7A">
            <w:pPr>
              <w:pStyle w:val="Odstavecseseznamem"/>
              <w:numPr>
                <w:ilvl w:val="0"/>
                <w:numId w:val="46"/>
              </w:numPr>
              <w:ind w:left="714" w:hanging="357"/>
              <w:contextualSpacing w:val="0"/>
              <w:rPr>
                <w:del w:id="387" w:author="Ponížilová Hana" w:date="2020-02-13T16:47:00Z"/>
              </w:rPr>
            </w:pPr>
            <w:del w:id="388" w:author="Ponížilová Hana" w:date="2020-02-13T16:47:00Z">
              <w:r w:rsidDel="00514361">
                <w:delText>Interakce reálných prvků s prvky virtuálními při realizaci filmových triků</w:delText>
              </w:r>
            </w:del>
          </w:p>
          <w:p w14:paraId="76952E56" w14:textId="77777777" w:rsidR="00BD2E9A" w:rsidRPr="006F1D7A" w:rsidDel="00514361" w:rsidRDefault="00BD2E9A" w:rsidP="006F1D7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89" w:author="Ponížilová Hana" w:date="2020-02-13T16:47:00Z"/>
                <w:b/>
                <w:szCs w:val="24"/>
              </w:rPr>
            </w:pPr>
          </w:p>
          <w:p w14:paraId="59E14F57" w14:textId="77777777" w:rsidR="00BD2E9A"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tc>
      </w:tr>
      <w:tr w:rsidR="00BD2E9A" w:rsidDel="00514361" w14:paraId="5CB22309" w14:textId="3B61C219" w:rsidTr="00BD2E9A">
        <w:trPr>
          <w:cantSplit/>
          <w:trHeight w:val="445"/>
          <w:del w:id="390" w:author="Ponížilová Hana" w:date="2020-02-13T16:48: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45C4701D" w14:textId="1CED1C0B" w:rsidR="00BD2E9A" w:rsidRPr="00680ED1"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391" w:author="Ponížilová Hana" w:date="2020-02-13T16:48:00Z"/>
                <w:rFonts w:ascii="Times New Roman Bold" w:hAnsi="Times New Roman Bold"/>
                <w:b/>
              </w:rPr>
            </w:pPr>
            <w:del w:id="392" w:author="Ponížilová Hana" w:date="2020-02-13T16:48:00Z">
              <w:r w:rsidRPr="00680ED1" w:rsidDel="00514361">
                <w:rPr>
                  <w:rFonts w:ascii="Times New Roman Bold" w:hAnsi="Times New Roman Bold"/>
                  <w:b/>
                </w:rPr>
                <w:delText>N</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vrh 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 rigor</w:delText>
              </w:r>
              <w:r w:rsidRPr="00680ED1" w:rsidDel="00514361">
                <w:rPr>
                  <w:rFonts w:ascii="Times New Roman Bold" w:hAnsi="Times New Roman Bold" w:hint="eastAsia"/>
                  <w:b/>
                </w:rPr>
                <w:delText>ó</w:delText>
              </w:r>
              <w:r w:rsidRPr="00680ED1" w:rsidDel="00514361">
                <w:rPr>
                  <w:rFonts w:ascii="Times New Roman Bold" w:hAnsi="Times New Roman Bold"/>
                  <w:b/>
                </w:rPr>
                <w:delText>zn</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r w:rsidRPr="00680ED1" w:rsidDel="00514361">
                <w:rPr>
                  <w:rFonts w:ascii="Times New Roman Bold" w:hAnsi="Times New Roman Bold"/>
                  <w:b/>
                </w:rPr>
                <w:delText xml:space="preserve"> a</w:delText>
              </w:r>
              <w:r w:rsidRPr="00680ED1" w:rsidDel="00514361">
                <w:rPr>
                  <w:rFonts w:ascii="Times New Roman Bold" w:hAnsi="Times New Roman Bold" w:hint="eastAsia"/>
                  <w:b/>
                </w:rPr>
                <w:delText> </w:delText>
              </w:r>
              <w:r w:rsidRPr="00680ED1" w:rsidDel="00514361">
                <w:rPr>
                  <w:rFonts w:ascii="Times New Roman Bold" w:hAnsi="Times New Roman Bold"/>
                  <w:b/>
                </w:rPr>
                <w:delText>t</w:delText>
              </w:r>
              <w:r w:rsidRPr="00680ED1" w:rsidDel="00514361">
                <w:rPr>
                  <w:rFonts w:ascii="Times New Roman Bold" w:hAnsi="Times New Roman Bold" w:hint="eastAsia"/>
                  <w:b/>
                </w:rPr>
                <w:delText>é</w:delText>
              </w:r>
              <w:r w:rsidRPr="00680ED1" w:rsidDel="00514361">
                <w:rPr>
                  <w:rFonts w:ascii="Times New Roman Bold" w:hAnsi="Times New Roman Bold"/>
                  <w:b/>
                </w:rPr>
                <w:delText>mata obh</w:delText>
              </w:r>
              <w:r w:rsidRPr="00680ED1" w:rsidDel="00514361">
                <w:rPr>
                  <w:rFonts w:ascii="Times New Roman Bold" w:hAnsi="Times New Roman Bold" w:hint="eastAsia"/>
                  <w:b/>
                </w:rPr>
                <w:delText>á</w:delText>
              </w:r>
              <w:r w:rsidRPr="00680ED1" w:rsidDel="00514361">
                <w:rPr>
                  <w:rFonts w:ascii="Times New Roman Bold" w:hAnsi="Times New Roman Bold"/>
                  <w:b/>
                </w:rPr>
                <w:delText>jen</w:delText>
              </w:r>
              <w:r w:rsidRPr="00680ED1" w:rsidDel="00514361">
                <w:rPr>
                  <w:rFonts w:ascii="Times New Roman Bold" w:hAnsi="Times New Roman Bold" w:hint="eastAsia"/>
                  <w:b/>
                </w:rPr>
                <w:delText>ý</w:delText>
              </w:r>
              <w:r w:rsidRPr="00680ED1" w:rsidDel="00514361">
                <w:rPr>
                  <w:rFonts w:ascii="Times New Roman Bold" w:hAnsi="Times New Roman Bold"/>
                  <w:b/>
                </w:rPr>
                <w:delText>ch prac</w:delText>
              </w:r>
              <w:r w:rsidRPr="00680ED1" w:rsidDel="00514361">
                <w:rPr>
                  <w:rFonts w:ascii="Times New Roman Bold" w:hAnsi="Times New Roman Bold" w:hint="eastAsia"/>
                  <w:b/>
                </w:rPr>
                <w:delText>í</w:delText>
              </w:r>
            </w:del>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26DE74AA" w14:textId="4F59997A"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393" w:author="Ponížilová Hana" w:date="2020-02-13T16:48:00Z"/>
              </w:rPr>
            </w:pPr>
          </w:p>
        </w:tc>
      </w:tr>
      <w:tr w:rsidR="00BD2E9A" w:rsidRPr="00A15E5E" w:rsidDel="00514361" w14:paraId="71424A8D" w14:textId="05272A33" w:rsidTr="00BD2E9A">
        <w:trPr>
          <w:cantSplit/>
          <w:trHeight w:val="548"/>
          <w:del w:id="394" w:author="Ponížilová Hana" w:date="2020-02-13T16:48:00Z"/>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4657F" w14:textId="30601EB0"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5" w:author="Ponížilová Hana" w:date="2020-02-13T16:48:00Z"/>
              </w:rPr>
            </w:pPr>
          </w:p>
          <w:p w14:paraId="3FE6881D" w14:textId="72860519"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6" w:author="Ponížilová Hana" w:date="2020-02-13T16:48:00Z"/>
              </w:rPr>
            </w:pPr>
            <w:del w:id="397" w:author="Ponížilová Hana" w:date="2020-02-13T16:48:00Z">
              <w:r w:rsidDel="00514361">
                <w:delText xml:space="preserve"> NE</w:delText>
              </w:r>
            </w:del>
          </w:p>
          <w:p w14:paraId="70EC0593" w14:textId="1A7E9502"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398" w:author="Ponížilová Hana" w:date="2020-02-13T16:48:00Z"/>
              </w:rPr>
            </w:pPr>
          </w:p>
        </w:tc>
      </w:tr>
      <w:tr w:rsidR="00BD2E9A" w:rsidDel="00514361" w14:paraId="1578C68D" w14:textId="5B8319F2" w:rsidTr="00BD2E9A">
        <w:trPr>
          <w:cantSplit/>
          <w:trHeight w:val="257"/>
          <w:del w:id="399" w:author="Ponížilová Hana" w:date="2020-02-13T16:48:00Z"/>
        </w:trPr>
        <w:tc>
          <w:tcPr>
            <w:tcW w:w="3828"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14:paraId="1732F15F" w14:textId="4A8A8A0B"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del w:id="400" w:author="Ponížilová Hana" w:date="2020-02-13T16:48:00Z"/>
                <w:rFonts w:ascii="Times New Roman Bold" w:hAnsi="Times New Roman Bold"/>
              </w:rPr>
            </w:pPr>
            <w:del w:id="401" w:author="Ponížilová Hana" w:date="2020-02-13T16:48:00Z">
              <w:r w:rsidDel="00514361">
                <w:rPr>
                  <w:rFonts w:ascii="Times New Roman Bold" w:hAnsi="Times New Roman Bold"/>
                </w:rPr>
                <w:delText xml:space="preserve"> Součásti SRZ a jejich obsah</w:delText>
              </w:r>
            </w:del>
          </w:p>
        </w:tc>
        <w:tc>
          <w:tcPr>
            <w:tcW w:w="5953" w:type="dxa"/>
            <w:gridSpan w:val="6"/>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14:paraId="4DC325D0" w14:textId="3FDEA595"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del w:id="402" w:author="Ponížilová Hana" w:date="2020-02-13T16:48:00Z"/>
              </w:rPr>
            </w:pPr>
          </w:p>
        </w:tc>
      </w:tr>
      <w:tr w:rsidR="00BD2E9A" w:rsidRPr="00A15E5E" w:rsidDel="00514361" w14:paraId="387B8E7B" w14:textId="76BE0171" w:rsidTr="00BD2E9A">
        <w:trPr>
          <w:cantSplit/>
          <w:trHeight w:val="476"/>
          <w:del w:id="403" w:author="Ponížilová Hana" w:date="2020-02-13T16:48:00Z"/>
        </w:trPr>
        <w:tc>
          <w:tcPr>
            <w:tcW w:w="9781" w:type="dxa"/>
            <w:gridSpan w:val="8"/>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CDB9D2" w14:textId="4F874A6E"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04" w:author="Ponížilová Hana" w:date="2020-02-13T16:48:00Z"/>
              </w:rPr>
            </w:pPr>
          </w:p>
          <w:p w14:paraId="485E8B79" w14:textId="143F3EEC"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05" w:author="Ponížilová Hana" w:date="2020-02-13T16:48:00Z"/>
              </w:rPr>
            </w:pPr>
            <w:del w:id="406" w:author="Ponížilová Hana" w:date="2020-02-13T16:48:00Z">
              <w:r w:rsidDel="00514361">
                <w:delText xml:space="preserve"> NE</w:delText>
              </w:r>
            </w:del>
          </w:p>
          <w:p w14:paraId="3CEE4FC6" w14:textId="595D98DB" w:rsidR="00BD2E9A" w:rsidDel="00514361" w:rsidRDefault="00BD2E9A" w:rsidP="005C7A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del w:id="407" w:author="Ponížilová Hana" w:date="2020-02-13T16:48:00Z"/>
              </w:rPr>
            </w:pPr>
          </w:p>
        </w:tc>
      </w:tr>
    </w:tbl>
    <w:p w14:paraId="7715CE2F" w14:textId="77777777" w:rsidR="002D3F6A" w:rsidRDefault="002D3F6A" w:rsidP="007449FC"/>
    <w:p w14:paraId="1A93E88C" w14:textId="77777777" w:rsidR="009638EF" w:rsidRDefault="009638EF" w:rsidP="007449FC"/>
    <w:p w14:paraId="20E8F804" w14:textId="5AFC4B8C" w:rsidR="009638EF" w:rsidRDefault="009638EF" w:rsidP="007449FC"/>
    <w:p w14:paraId="1BEB1B32" w14:textId="77777777" w:rsidR="00FD4DDC" w:rsidRDefault="00FD4DDC" w:rsidP="007449FC"/>
    <w:p w14:paraId="6AD9FF3A" w14:textId="77777777" w:rsidR="000234D0" w:rsidRDefault="000234D0" w:rsidP="007449FC"/>
    <w:p w14:paraId="442924AD" w14:textId="77777777" w:rsidR="00D128C3" w:rsidRDefault="00D128C3">
      <w:pPr>
        <w:rPr>
          <w:ins w:id="408" w:author="Ponížilová Hana" w:date="2020-02-13T16:49:00Z"/>
        </w:rPr>
      </w:pPr>
      <w:ins w:id="409" w:author="Ponížilová Hana" w:date="2020-02-13T16:49: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28C3" w:rsidRPr="004B774D" w14:paraId="7AFE8B69" w14:textId="77777777" w:rsidTr="000B25D4">
        <w:trPr>
          <w:ins w:id="410" w:author="Ponížilová Hana" w:date="2020-02-13T16:49:00Z"/>
        </w:trPr>
        <w:tc>
          <w:tcPr>
            <w:tcW w:w="9855" w:type="dxa"/>
            <w:gridSpan w:val="8"/>
            <w:tcBorders>
              <w:bottom w:val="double" w:sz="4" w:space="0" w:color="auto"/>
            </w:tcBorders>
            <w:shd w:val="clear" w:color="auto" w:fill="BDD6EE"/>
          </w:tcPr>
          <w:p w14:paraId="1ED56132" w14:textId="25157B55" w:rsidR="00D128C3" w:rsidRPr="004B774D" w:rsidRDefault="00D128C3" w:rsidP="000B25D4">
            <w:pPr>
              <w:jc w:val="both"/>
              <w:rPr>
                <w:ins w:id="411" w:author="Ponížilová Hana" w:date="2020-02-13T16:49:00Z"/>
                <w:b/>
                <w:sz w:val="28"/>
              </w:rPr>
            </w:pPr>
            <w:ins w:id="412" w:author="Ponížilová Hana" w:date="2020-02-13T16:49:00Z">
              <w:r w:rsidRPr="004B774D">
                <w:rPr>
                  <w:b/>
                  <w:sz w:val="28"/>
                </w:rPr>
                <w:lastRenderedPageBreak/>
                <w:t>B-III – Charakteristika studijního předmětu</w:t>
              </w:r>
            </w:ins>
          </w:p>
        </w:tc>
      </w:tr>
      <w:tr w:rsidR="00D128C3" w:rsidRPr="004B774D" w14:paraId="573F9268" w14:textId="77777777" w:rsidTr="000B25D4">
        <w:trPr>
          <w:ins w:id="413" w:author="Ponížilová Hana" w:date="2020-02-13T16:49:00Z"/>
        </w:trPr>
        <w:tc>
          <w:tcPr>
            <w:tcW w:w="3086" w:type="dxa"/>
            <w:tcBorders>
              <w:top w:val="double" w:sz="4" w:space="0" w:color="auto"/>
            </w:tcBorders>
            <w:shd w:val="clear" w:color="auto" w:fill="F7CAAC"/>
          </w:tcPr>
          <w:p w14:paraId="12372998" w14:textId="77777777" w:rsidR="00D128C3" w:rsidRPr="004B774D" w:rsidRDefault="00D128C3" w:rsidP="000B25D4">
            <w:pPr>
              <w:jc w:val="both"/>
              <w:rPr>
                <w:ins w:id="414" w:author="Ponížilová Hana" w:date="2020-02-13T16:49:00Z"/>
                <w:b/>
              </w:rPr>
            </w:pPr>
            <w:ins w:id="415" w:author="Ponížilová Hana" w:date="2020-02-13T16:49:00Z">
              <w:r w:rsidRPr="004B774D">
                <w:rPr>
                  <w:b/>
                </w:rPr>
                <w:t>Název studijního předmětu</w:t>
              </w:r>
            </w:ins>
          </w:p>
        </w:tc>
        <w:tc>
          <w:tcPr>
            <w:tcW w:w="6769" w:type="dxa"/>
            <w:gridSpan w:val="7"/>
            <w:tcBorders>
              <w:top w:val="double" w:sz="4" w:space="0" w:color="auto"/>
            </w:tcBorders>
          </w:tcPr>
          <w:p w14:paraId="694355CD" w14:textId="77777777" w:rsidR="00D128C3" w:rsidRPr="004B774D" w:rsidRDefault="00D128C3" w:rsidP="000B25D4">
            <w:pPr>
              <w:jc w:val="both"/>
              <w:rPr>
                <w:ins w:id="416" w:author="Ponížilová Hana" w:date="2020-02-13T16:49:00Z"/>
                <w:color w:val="1F497D"/>
              </w:rPr>
            </w:pPr>
            <w:ins w:id="417" w:author="Ponížilová Hana" w:date="2020-02-13T16:49:00Z">
              <w:r>
                <w:t>Anglický jazyk 7</w:t>
              </w:r>
            </w:ins>
          </w:p>
        </w:tc>
      </w:tr>
      <w:tr w:rsidR="00D128C3" w:rsidRPr="004B774D" w14:paraId="49EEEC3D" w14:textId="77777777" w:rsidTr="000B25D4">
        <w:trPr>
          <w:ins w:id="418" w:author="Ponížilová Hana" w:date="2020-02-13T16:49:00Z"/>
        </w:trPr>
        <w:tc>
          <w:tcPr>
            <w:tcW w:w="3086" w:type="dxa"/>
            <w:shd w:val="clear" w:color="auto" w:fill="F7CAAC"/>
          </w:tcPr>
          <w:p w14:paraId="3CE08011" w14:textId="77777777" w:rsidR="00D128C3" w:rsidRPr="004B774D" w:rsidRDefault="00D128C3" w:rsidP="000B25D4">
            <w:pPr>
              <w:rPr>
                <w:ins w:id="419" w:author="Ponížilová Hana" w:date="2020-02-13T16:49:00Z"/>
                <w:b/>
              </w:rPr>
            </w:pPr>
            <w:ins w:id="420" w:author="Ponížilová Hana" w:date="2020-02-13T16:49:00Z">
              <w:r w:rsidRPr="004B774D">
                <w:rPr>
                  <w:b/>
                </w:rPr>
                <w:t>Typ předmětu</w:t>
              </w:r>
            </w:ins>
          </w:p>
        </w:tc>
        <w:tc>
          <w:tcPr>
            <w:tcW w:w="3406" w:type="dxa"/>
            <w:gridSpan w:val="4"/>
          </w:tcPr>
          <w:p w14:paraId="0B9DCF51" w14:textId="77777777" w:rsidR="00D128C3" w:rsidRPr="004B774D" w:rsidRDefault="00D128C3" w:rsidP="000B25D4">
            <w:pPr>
              <w:jc w:val="both"/>
              <w:rPr>
                <w:ins w:id="421" w:author="Ponížilová Hana" w:date="2020-02-13T16:49:00Z"/>
              </w:rPr>
            </w:pPr>
            <w:ins w:id="422" w:author="Ponížilová Hana" w:date="2020-02-13T16:49:00Z">
              <w:r w:rsidRPr="004B774D">
                <w:t>povinný</w:t>
              </w:r>
            </w:ins>
          </w:p>
        </w:tc>
        <w:tc>
          <w:tcPr>
            <w:tcW w:w="2695" w:type="dxa"/>
            <w:gridSpan w:val="2"/>
            <w:shd w:val="clear" w:color="auto" w:fill="F7CAAC"/>
          </w:tcPr>
          <w:p w14:paraId="40270050" w14:textId="77777777" w:rsidR="00D128C3" w:rsidRPr="004B774D" w:rsidRDefault="00D128C3" w:rsidP="000B25D4">
            <w:pPr>
              <w:jc w:val="both"/>
              <w:rPr>
                <w:ins w:id="423" w:author="Ponížilová Hana" w:date="2020-02-13T16:49:00Z"/>
              </w:rPr>
            </w:pPr>
            <w:ins w:id="424" w:author="Ponížilová Hana" w:date="2020-02-13T16:49:00Z">
              <w:r w:rsidRPr="004B774D">
                <w:rPr>
                  <w:b/>
                </w:rPr>
                <w:t>doporučený ročník/semestr</w:t>
              </w:r>
            </w:ins>
          </w:p>
        </w:tc>
        <w:tc>
          <w:tcPr>
            <w:tcW w:w="668" w:type="dxa"/>
          </w:tcPr>
          <w:p w14:paraId="3343C525" w14:textId="77777777" w:rsidR="00D128C3" w:rsidRPr="004B774D" w:rsidRDefault="00D128C3" w:rsidP="000B25D4">
            <w:pPr>
              <w:jc w:val="both"/>
              <w:rPr>
                <w:ins w:id="425" w:author="Ponížilová Hana" w:date="2020-02-13T16:49:00Z"/>
              </w:rPr>
            </w:pPr>
            <w:ins w:id="426" w:author="Ponížilová Hana" w:date="2020-02-13T16:49:00Z">
              <w:r w:rsidRPr="004B774D">
                <w:t>1/ZS</w:t>
              </w:r>
            </w:ins>
          </w:p>
        </w:tc>
      </w:tr>
      <w:tr w:rsidR="00D128C3" w:rsidRPr="004B774D" w14:paraId="10F6ECFE" w14:textId="77777777" w:rsidTr="000B25D4">
        <w:trPr>
          <w:ins w:id="427" w:author="Ponížilová Hana" w:date="2020-02-13T16:49:00Z"/>
        </w:trPr>
        <w:tc>
          <w:tcPr>
            <w:tcW w:w="3086" w:type="dxa"/>
            <w:shd w:val="clear" w:color="auto" w:fill="F7CAAC"/>
          </w:tcPr>
          <w:p w14:paraId="6DE9CB28" w14:textId="77777777" w:rsidR="00D128C3" w:rsidRPr="004B774D" w:rsidRDefault="00D128C3" w:rsidP="000B25D4">
            <w:pPr>
              <w:jc w:val="both"/>
              <w:rPr>
                <w:ins w:id="428" w:author="Ponížilová Hana" w:date="2020-02-13T16:49:00Z"/>
                <w:b/>
              </w:rPr>
            </w:pPr>
            <w:ins w:id="429" w:author="Ponížilová Hana" w:date="2020-02-13T16:49:00Z">
              <w:r w:rsidRPr="004B774D">
                <w:rPr>
                  <w:b/>
                </w:rPr>
                <w:t>Rozsah studijního předmětu</w:t>
              </w:r>
            </w:ins>
          </w:p>
        </w:tc>
        <w:tc>
          <w:tcPr>
            <w:tcW w:w="1701" w:type="dxa"/>
            <w:gridSpan w:val="2"/>
          </w:tcPr>
          <w:p w14:paraId="3D23A60F" w14:textId="77777777" w:rsidR="00D128C3" w:rsidRPr="004B774D" w:rsidRDefault="00D128C3" w:rsidP="000B25D4">
            <w:pPr>
              <w:jc w:val="both"/>
              <w:rPr>
                <w:ins w:id="430" w:author="Ponížilová Hana" w:date="2020-02-13T16:49:00Z"/>
                <w:color w:val="1F497D"/>
              </w:rPr>
            </w:pPr>
            <w:ins w:id="431" w:author="Ponížilová Hana" w:date="2020-02-13T16:49:00Z">
              <w:r>
                <w:rPr>
                  <w:rFonts w:eastAsia="Calibri"/>
                </w:rPr>
                <w:t>26/semestr</w:t>
              </w:r>
            </w:ins>
          </w:p>
        </w:tc>
        <w:tc>
          <w:tcPr>
            <w:tcW w:w="889" w:type="dxa"/>
            <w:shd w:val="clear" w:color="auto" w:fill="F7CAAC"/>
          </w:tcPr>
          <w:p w14:paraId="1BA64FEA" w14:textId="77777777" w:rsidR="00D128C3" w:rsidRPr="004B774D" w:rsidRDefault="00D128C3" w:rsidP="000B25D4">
            <w:pPr>
              <w:jc w:val="both"/>
              <w:rPr>
                <w:ins w:id="432" w:author="Ponížilová Hana" w:date="2020-02-13T16:49:00Z"/>
                <w:b/>
              </w:rPr>
            </w:pPr>
            <w:ins w:id="433" w:author="Ponížilová Hana" w:date="2020-02-13T16:49:00Z">
              <w:r w:rsidRPr="004B774D">
                <w:rPr>
                  <w:b/>
                </w:rPr>
                <w:t xml:space="preserve">hod. </w:t>
              </w:r>
            </w:ins>
          </w:p>
        </w:tc>
        <w:tc>
          <w:tcPr>
            <w:tcW w:w="816" w:type="dxa"/>
          </w:tcPr>
          <w:p w14:paraId="56547BE7" w14:textId="77777777" w:rsidR="00D128C3" w:rsidRPr="004B774D" w:rsidRDefault="00D128C3" w:rsidP="000B25D4">
            <w:pPr>
              <w:jc w:val="both"/>
              <w:rPr>
                <w:ins w:id="434" w:author="Ponížilová Hana" w:date="2020-02-13T16:49:00Z"/>
              </w:rPr>
            </w:pPr>
            <w:ins w:id="435" w:author="Ponížilová Hana" w:date="2020-02-13T16:49:00Z">
              <w:r>
                <w:t>2/týden</w:t>
              </w:r>
            </w:ins>
          </w:p>
        </w:tc>
        <w:tc>
          <w:tcPr>
            <w:tcW w:w="2156" w:type="dxa"/>
            <w:shd w:val="clear" w:color="auto" w:fill="F7CAAC"/>
          </w:tcPr>
          <w:p w14:paraId="02223A18" w14:textId="77777777" w:rsidR="00D128C3" w:rsidRPr="004B774D" w:rsidRDefault="00D128C3" w:rsidP="000B25D4">
            <w:pPr>
              <w:jc w:val="both"/>
              <w:rPr>
                <w:ins w:id="436" w:author="Ponížilová Hana" w:date="2020-02-13T16:49:00Z"/>
                <w:b/>
              </w:rPr>
            </w:pPr>
            <w:ins w:id="437" w:author="Ponížilová Hana" w:date="2020-02-13T16:49:00Z">
              <w:r w:rsidRPr="004B774D">
                <w:rPr>
                  <w:b/>
                </w:rPr>
                <w:t>kreditů</w:t>
              </w:r>
            </w:ins>
          </w:p>
        </w:tc>
        <w:tc>
          <w:tcPr>
            <w:tcW w:w="1207" w:type="dxa"/>
            <w:gridSpan w:val="2"/>
          </w:tcPr>
          <w:p w14:paraId="761B50C8" w14:textId="77777777" w:rsidR="00D128C3" w:rsidRPr="004B774D" w:rsidRDefault="00D128C3" w:rsidP="000B25D4">
            <w:pPr>
              <w:jc w:val="both"/>
              <w:rPr>
                <w:ins w:id="438" w:author="Ponížilová Hana" w:date="2020-02-13T16:49:00Z"/>
              </w:rPr>
            </w:pPr>
            <w:ins w:id="439" w:author="Ponížilová Hana" w:date="2020-02-13T16:49:00Z">
              <w:r w:rsidRPr="004B774D">
                <w:t>2</w:t>
              </w:r>
            </w:ins>
          </w:p>
        </w:tc>
      </w:tr>
      <w:tr w:rsidR="00D128C3" w:rsidRPr="004B774D" w14:paraId="3ACCB8E7" w14:textId="77777777" w:rsidTr="000B25D4">
        <w:trPr>
          <w:ins w:id="440" w:author="Ponížilová Hana" w:date="2020-02-13T16:49:00Z"/>
        </w:trPr>
        <w:tc>
          <w:tcPr>
            <w:tcW w:w="3086" w:type="dxa"/>
            <w:shd w:val="clear" w:color="auto" w:fill="F7CAAC"/>
          </w:tcPr>
          <w:p w14:paraId="6BEE78B4" w14:textId="77777777" w:rsidR="00D128C3" w:rsidRPr="004B774D" w:rsidRDefault="00D128C3" w:rsidP="000B25D4">
            <w:pPr>
              <w:rPr>
                <w:ins w:id="441" w:author="Ponížilová Hana" w:date="2020-02-13T16:49:00Z"/>
                <w:b/>
                <w:sz w:val="22"/>
              </w:rPr>
            </w:pPr>
            <w:ins w:id="442" w:author="Ponížilová Hana" w:date="2020-02-13T16:49:00Z">
              <w:r w:rsidRPr="004B774D">
                <w:rPr>
                  <w:b/>
                </w:rPr>
                <w:t>Prerekvizity, korekvizity, ekvivalence</w:t>
              </w:r>
            </w:ins>
          </w:p>
        </w:tc>
        <w:tc>
          <w:tcPr>
            <w:tcW w:w="6769" w:type="dxa"/>
            <w:gridSpan w:val="7"/>
          </w:tcPr>
          <w:p w14:paraId="36998694" w14:textId="77777777" w:rsidR="00D128C3" w:rsidRPr="004B774D" w:rsidRDefault="00D128C3" w:rsidP="000B25D4">
            <w:pPr>
              <w:jc w:val="both"/>
              <w:rPr>
                <w:ins w:id="443" w:author="Ponížilová Hana" w:date="2020-02-13T16:49:00Z"/>
                <w:sz w:val="16"/>
                <w:szCs w:val="16"/>
              </w:rPr>
            </w:pPr>
          </w:p>
        </w:tc>
      </w:tr>
      <w:tr w:rsidR="00D128C3" w:rsidRPr="004B774D" w14:paraId="5E2B6975" w14:textId="77777777" w:rsidTr="000B25D4">
        <w:trPr>
          <w:ins w:id="444" w:author="Ponížilová Hana" w:date="2020-02-13T16:49:00Z"/>
        </w:trPr>
        <w:tc>
          <w:tcPr>
            <w:tcW w:w="3086" w:type="dxa"/>
            <w:shd w:val="clear" w:color="auto" w:fill="F7CAAC"/>
          </w:tcPr>
          <w:p w14:paraId="5ADE474A" w14:textId="77777777" w:rsidR="00D128C3" w:rsidRPr="004B774D" w:rsidRDefault="00D128C3" w:rsidP="000B25D4">
            <w:pPr>
              <w:rPr>
                <w:ins w:id="445" w:author="Ponížilová Hana" w:date="2020-02-13T16:49:00Z"/>
                <w:b/>
              </w:rPr>
            </w:pPr>
            <w:ins w:id="446" w:author="Ponížilová Hana" w:date="2020-02-13T16:49:00Z">
              <w:r w:rsidRPr="004B774D">
                <w:rPr>
                  <w:b/>
                </w:rPr>
                <w:t>Způsob ověření studijních výsledků</w:t>
              </w:r>
            </w:ins>
          </w:p>
        </w:tc>
        <w:tc>
          <w:tcPr>
            <w:tcW w:w="3406" w:type="dxa"/>
            <w:gridSpan w:val="4"/>
          </w:tcPr>
          <w:p w14:paraId="1C61C5C4" w14:textId="77777777" w:rsidR="00D128C3" w:rsidRPr="004B774D" w:rsidRDefault="00D128C3" w:rsidP="000B25D4">
            <w:pPr>
              <w:jc w:val="both"/>
              <w:rPr>
                <w:ins w:id="447" w:author="Ponížilová Hana" w:date="2020-02-13T16:49:00Z"/>
                <w:sz w:val="16"/>
                <w:szCs w:val="16"/>
              </w:rPr>
            </w:pPr>
            <w:ins w:id="448" w:author="Ponížilová Hana" w:date="2020-02-13T16:49:00Z">
              <w:r w:rsidRPr="004B774D">
                <w:rPr>
                  <w:rFonts w:eastAsia="Calibri"/>
                </w:rPr>
                <w:t>klasifikovaný zápočet</w:t>
              </w:r>
            </w:ins>
          </w:p>
        </w:tc>
        <w:tc>
          <w:tcPr>
            <w:tcW w:w="2156" w:type="dxa"/>
            <w:shd w:val="clear" w:color="auto" w:fill="F7CAAC"/>
          </w:tcPr>
          <w:p w14:paraId="6DECA88C" w14:textId="77777777" w:rsidR="00D128C3" w:rsidRPr="004B774D" w:rsidRDefault="00D128C3" w:rsidP="000B25D4">
            <w:pPr>
              <w:jc w:val="both"/>
              <w:rPr>
                <w:ins w:id="449" w:author="Ponížilová Hana" w:date="2020-02-13T16:49:00Z"/>
                <w:b/>
              </w:rPr>
            </w:pPr>
            <w:ins w:id="450" w:author="Ponížilová Hana" w:date="2020-02-13T16:49:00Z">
              <w:r w:rsidRPr="004B774D">
                <w:rPr>
                  <w:b/>
                </w:rPr>
                <w:t>Forma výuky</w:t>
              </w:r>
            </w:ins>
          </w:p>
        </w:tc>
        <w:tc>
          <w:tcPr>
            <w:tcW w:w="1207" w:type="dxa"/>
            <w:gridSpan w:val="2"/>
          </w:tcPr>
          <w:p w14:paraId="2B0AF37A" w14:textId="77777777" w:rsidR="00D128C3" w:rsidRPr="004B774D" w:rsidRDefault="00D128C3" w:rsidP="000B25D4">
            <w:pPr>
              <w:jc w:val="both"/>
              <w:rPr>
                <w:ins w:id="451" w:author="Ponížilová Hana" w:date="2020-02-13T16:49:00Z"/>
              </w:rPr>
            </w:pPr>
            <w:ins w:id="452" w:author="Ponížilová Hana" w:date="2020-02-13T16:49:00Z">
              <w:r w:rsidRPr="004B774D">
                <w:rPr>
                  <w:rFonts w:eastAsia="Calibri"/>
                </w:rPr>
                <w:t>seminář</w:t>
              </w:r>
            </w:ins>
          </w:p>
        </w:tc>
      </w:tr>
      <w:tr w:rsidR="00D128C3" w:rsidRPr="004B774D" w14:paraId="3D2A9236" w14:textId="77777777" w:rsidTr="000B25D4">
        <w:trPr>
          <w:ins w:id="453" w:author="Ponížilová Hana" w:date="2020-02-13T16:49:00Z"/>
        </w:trPr>
        <w:tc>
          <w:tcPr>
            <w:tcW w:w="3086" w:type="dxa"/>
            <w:shd w:val="clear" w:color="auto" w:fill="F7CAAC"/>
          </w:tcPr>
          <w:p w14:paraId="42799B0D" w14:textId="77777777" w:rsidR="00D128C3" w:rsidRPr="004B774D" w:rsidRDefault="00D128C3" w:rsidP="000B25D4">
            <w:pPr>
              <w:rPr>
                <w:ins w:id="454" w:author="Ponížilová Hana" w:date="2020-02-13T16:49:00Z"/>
                <w:b/>
              </w:rPr>
            </w:pPr>
            <w:ins w:id="455" w:author="Ponížilová Hana" w:date="2020-02-13T16:49:00Z">
              <w:r w:rsidRPr="004B774D">
                <w:rPr>
                  <w:b/>
                </w:rPr>
                <w:t>Forma způsobu ověření studijních výsledků a další požadavky na studenta</w:t>
              </w:r>
            </w:ins>
          </w:p>
        </w:tc>
        <w:tc>
          <w:tcPr>
            <w:tcW w:w="6769" w:type="dxa"/>
            <w:gridSpan w:val="7"/>
            <w:tcBorders>
              <w:bottom w:val="nil"/>
            </w:tcBorders>
          </w:tcPr>
          <w:p w14:paraId="4E3E0AA1" w14:textId="77777777" w:rsidR="00D128C3" w:rsidRPr="004B774D" w:rsidRDefault="00D128C3" w:rsidP="000B25D4">
            <w:pPr>
              <w:rPr>
                <w:ins w:id="456" w:author="Ponížilová Hana" w:date="2020-02-13T16:49:00Z"/>
                <w:color w:val="1F497D"/>
                <w:sz w:val="16"/>
                <w:szCs w:val="16"/>
              </w:rPr>
            </w:pPr>
            <w:ins w:id="457" w:author="Ponížilová Hana" w:date="2020-02-13T16:49:00Z">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Prezentace v hodině s doprovodnými materiály v do</w:t>
              </w:r>
              <w:r>
                <w:t xml:space="preserve">hodnutém termínu. </w:t>
              </w:r>
              <w:r>
                <w:br/>
                <w:t xml:space="preserve">Pokud vyučující používá </w:t>
              </w:r>
              <w:r w:rsidRPr="004B774D">
                <w:t>podporu kurzu v programu Moodle, je povinností studenta se do tohoto programu zaregistrovat.</w:t>
              </w:r>
            </w:ins>
          </w:p>
        </w:tc>
      </w:tr>
      <w:tr w:rsidR="00D128C3" w:rsidRPr="004B774D" w14:paraId="713D7796" w14:textId="77777777" w:rsidTr="000B25D4">
        <w:trPr>
          <w:trHeight w:val="274"/>
          <w:ins w:id="458" w:author="Ponížilová Hana" w:date="2020-02-13T16:49:00Z"/>
        </w:trPr>
        <w:tc>
          <w:tcPr>
            <w:tcW w:w="9855" w:type="dxa"/>
            <w:gridSpan w:val="8"/>
            <w:tcBorders>
              <w:top w:val="nil"/>
            </w:tcBorders>
          </w:tcPr>
          <w:p w14:paraId="253805A6" w14:textId="77777777" w:rsidR="00D128C3" w:rsidRPr="004B774D" w:rsidRDefault="00D128C3" w:rsidP="000B25D4">
            <w:pPr>
              <w:jc w:val="both"/>
              <w:rPr>
                <w:ins w:id="459" w:author="Ponížilová Hana" w:date="2020-02-13T16:49:00Z"/>
              </w:rPr>
            </w:pPr>
          </w:p>
        </w:tc>
      </w:tr>
      <w:tr w:rsidR="00D128C3" w:rsidRPr="004B774D" w14:paraId="2FC9F646" w14:textId="77777777" w:rsidTr="000B25D4">
        <w:trPr>
          <w:trHeight w:val="197"/>
          <w:ins w:id="460" w:author="Ponížilová Hana" w:date="2020-02-13T16:49:00Z"/>
        </w:trPr>
        <w:tc>
          <w:tcPr>
            <w:tcW w:w="3086" w:type="dxa"/>
            <w:tcBorders>
              <w:top w:val="nil"/>
            </w:tcBorders>
            <w:shd w:val="clear" w:color="auto" w:fill="F7CAAC"/>
          </w:tcPr>
          <w:p w14:paraId="5E219DDE" w14:textId="77777777" w:rsidR="00D128C3" w:rsidRPr="004B774D" w:rsidRDefault="00D128C3" w:rsidP="000B25D4">
            <w:pPr>
              <w:jc w:val="both"/>
              <w:rPr>
                <w:ins w:id="461" w:author="Ponížilová Hana" w:date="2020-02-13T16:49:00Z"/>
                <w:b/>
              </w:rPr>
            </w:pPr>
            <w:ins w:id="462" w:author="Ponížilová Hana" w:date="2020-02-13T16:49:00Z">
              <w:r w:rsidRPr="004B774D">
                <w:rPr>
                  <w:b/>
                </w:rPr>
                <w:t>Garant předmětu</w:t>
              </w:r>
            </w:ins>
          </w:p>
        </w:tc>
        <w:tc>
          <w:tcPr>
            <w:tcW w:w="6769" w:type="dxa"/>
            <w:gridSpan w:val="7"/>
            <w:tcBorders>
              <w:top w:val="nil"/>
            </w:tcBorders>
          </w:tcPr>
          <w:p w14:paraId="4AB22889" w14:textId="77777777" w:rsidR="00D128C3" w:rsidRPr="004B774D" w:rsidRDefault="00D128C3" w:rsidP="000B25D4">
            <w:pPr>
              <w:jc w:val="both"/>
              <w:rPr>
                <w:ins w:id="463" w:author="Ponížilová Hana" w:date="2020-02-13T16:49:00Z"/>
              </w:rPr>
            </w:pPr>
            <w:ins w:id="464" w:author="Ponížilová Hana" w:date="2020-02-13T16:49:00Z">
              <w:r w:rsidRPr="004B774D">
                <w:rPr>
                  <w:rFonts w:eastAsia="Calibri"/>
                </w:rPr>
                <w:t>Mgr. Hana Atcheson</w:t>
              </w:r>
            </w:ins>
          </w:p>
        </w:tc>
      </w:tr>
      <w:tr w:rsidR="00D128C3" w:rsidRPr="004B774D" w14:paraId="0C959E11" w14:textId="77777777" w:rsidTr="000B25D4">
        <w:trPr>
          <w:trHeight w:val="243"/>
          <w:ins w:id="465" w:author="Ponížilová Hana" w:date="2020-02-13T16:49:00Z"/>
        </w:trPr>
        <w:tc>
          <w:tcPr>
            <w:tcW w:w="3086" w:type="dxa"/>
            <w:tcBorders>
              <w:top w:val="nil"/>
            </w:tcBorders>
            <w:shd w:val="clear" w:color="auto" w:fill="F7CAAC"/>
          </w:tcPr>
          <w:p w14:paraId="71F9A17C" w14:textId="77777777" w:rsidR="00D128C3" w:rsidRPr="004B774D" w:rsidRDefault="00D128C3" w:rsidP="000B25D4">
            <w:pPr>
              <w:rPr>
                <w:ins w:id="466" w:author="Ponížilová Hana" w:date="2020-02-13T16:49:00Z"/>
                <w:b/>
              </w:rPr>
            </w:pPr>
            <w:ins w:id="467" w:author="Ponížilová Hana" w:date="2020-02-13T16:49:00Z">
              <w:r w:rsidRPr="004B774D">
                <w:rPr>
                  <w:b/>
                </w:rPr>
                <w:t>Zapojení garanta do výuky předmětu</w:t>
              </w:r>
            </w:ins>
          </w:p>
        </w:tc>
        <w:tc>
          <w:tcPr>
            <w:tcW w:w="6769" w:type="dxa"/>
            <w:gridSpan w:val="7"/>
            <w:tcBorders>
              <w:top w:val="nil"/>
            </w:tcBorders>
          </w:tcPr>
          <w:p w14:paraId="10B50BE2" w14:textId="77777777" w:rsidR="00D128C3" w:rsidRPr="004B774D" w:rsidRDefault="00D128C3" w:rsidP="000B25D4">
            <w:pPr>
              <w:jc w:val="both"/>
              <w:rPr>
                <w:ins w:id="468" w:author="Ponížilová Hana" w:date="2020-02-13T16:49:00Z"/>
              </w:rPr>
            </w:pPr>
            <w:ins w:id="469" w:author="Ponížilová Hana" w:date="2020-02-13T16:49:00Z">
              <w:r w:rsidRPr="004B774D">
                <w:rPr>
                  <w:rFonts w:eastAsia="Calibri"/>
                </w:rPr>
                <w:t xml:space="preserve">100 % </w:t>
              </w:r>
            </w:ins>
          </w:p>
        </w:tc>
      </w:tr>
      <w:tr w:rsidR="00D128C3" w:rsidRPr="004B774D" w14:paraId="59B112FD" w14:textId="77777777" w:rsidTr="000B25D4">
        <w:trPr>
          <w:ins w:id="470" w:author="Ponížilová Hana" w:date="2020-02-13T16:49:00Z"/>
        </w:trPr>
        <w:tc>
          <w:tcPr>
            <w:tcW w:w="3086" w:type="dxa"/>
            <w:shd w:val="clear" w:color="auto" w:fill="F7CAAC"/>
          </w:tcPr>
          <w:p w14:paraId="62DDB828" w14:textId="77777777" w:rsidR="00D128C3" w:rsidRPr="004B774D" w:rsidRDefault="00D128C3" w:rsidP="000B25D4">
            <w:pPr>
              <w:jc w:val="both"/>
              <w:rPr>
                <w:ins w:id="471" w:author="Ponížilová Hana" w:date="2020-02-13T16:49:00Z"/>
                <w:b/>
              </w:rPr>
            </w:pPr>
            <w:ins w:id="472" w:author="Ponížilová Hana" w:date="2020-02-13T16:49:00Z">
              <w:r w:rsidRPr="004B774D">
                <w:rPr>
                  <w:b/>
                </w:rPr>
                <w:t>Vyučující</w:t>
              </w:r>
            </w:ins>
          </w:p>
        </w:tc>
        <w:tc>
          <w:tcPr>
            <w:tcW w:w="6769" w:type="dxa"/>
            <w:gridSpan w:val="7"/>
            <w:tcBorders>
              <w:bottom w:val="nil"/>
            </w:tcBorders>
          </w:tcPr>
          <w:p w14:paraId="6EEEC965" w14:textId="77777777" w:rsidR="00D128C3" w:rsidRPr="004B774D" w:rsidRDefault="00D128C3" w:rsidP="000B25D4">
            <w:pPr>
              <w:jc w:val="both"/>
              <w:rPr>
                <w:ins w:id="473" w:author="Ponížilová Hana" w:date="2020-02-13T16:49:00Z"/>
              </w:rPr>
            </w:pPr>
            <w:ins w:id="474" w:author="Ponížilová Hana" w:date="2020-02-13T16:49:00Z">
              <w:r w:rsidRPr="004B774D">
                <w:rPr>
                  <w:rFonts w:eastAsia="Calibri"/>
                </w:rPr>
                <w:t>Mgr. Hana Atcheson</w:t>
              </w:r>
            </w:ins>
          </w:p>
        </w:tc>
      </w:tr>
      <w:tr w:rsidR="00D128C3" w:rsidRPr="004B774D" w14:paraId="1A7E892F" w14:textId="77777777" w:rsidTr="000B25D4">
        <w:trPr>
          <w:trHeight w:val="320"/>
          <w:ins w:id="475" w:author="Ponížilová Hana" w:date="2020-02-13T16:49:00Z"/>
        </w:trPr>
        <w:tc>
          <w:tcPr>
            <w:tcW w:w="9855" w:type="dxa"/>
            <w:gridSpan w:val="8"/>
            <w:tcBorders>
              <w:top w:val="nil"/>
            </w:tcBorders>
          </w:tcPr>
          <w:p w14:paraId="793251F1" w14:textId="77777777" w:rsidR="00D128C3" w:rsidRPr="004B774D" w:rsidRDefault="00D128C3" w:rsidP="000B25D4">
            <w:pPr>
              <w:jc w:val="both"/>
              <w:rPr>
                <w:ins w:id="476" w:author="Ponížilová Hana" w:date="2020-02-13T16:49:00Z"/>
              </w:rPr>
            </w:pPr>
          </w:p>
        </w:tc>
      </w:tr>
      <w:tr w:rsidR="00D128C3" w:rsidRPr="004B774D" w14:paraId="3769F8E5" w14:textId="77777777" w:rsidTr="000B25D4">
        <w:trPr>
          <w:ins w:id="477" w:author="Ponížilová Hana" w:date="2020-02-13T16:49:00Z"/>
        </w:trPr>
        <w:tc>
          <w:tcPr>
            <w:tcW w:w="3086" w:type="dxa"/>
            <w:shd w:val="clear" w:color="auto" w:fill="F7CAAC"/>
          </w:tcPr>
          <w:p w14:paraId="036182A8" w14:textId="77777777" w:rsidR="00D128C3" w:rsidRPr="004B774D" w:rsidRDefault="00D128C3" w:rsidP="000B25D4">
            <w:pPr>
              <w:jc w:val="both"/>
              <w:rPr>
                <w:ins w:id="478" w:author="Ponížilová Hana" w:date="2020-02-13T16:49:00Z"/>
                <w:b/>
              </w:rPr>
            </w:pPr>
            <w:ins w:id="479" w:author="Ponížilová Hana" w:date="2020-02-13T16:49:00Z">
              <w:r w:rsidRPr="004B774D">
                <w:rPr>
                  <w:b/>
                </w:rPr>
                <w:t>Stručná anotace předmětu</w:t>
              </w:r>
            </w:ins>
          </w:p>
        </w:tc>
        <w:tc>
          <w:tcPr>
            <w:tcW w:w="6769" w:type="dxa"/>
            <w:gridSpan w:val="7"/>
            <w:tcBorders>
              <w:bottom w:val="nil"/>
            </w:tcBorders>
          </w:tcPr>
          <w:p w14:paraId="4EDE0B72" w14:textId="77777777" w:rsidR="00D128C3" w:rsidRPr="004B774D" w:rsidRDefault="00D128C3" w:rsidP="000B25D4">
            <w:pPr>
              <w:jc w:val="both"/>
              <w:rPr>
                <w:ins w:id="480" w:author="Ponížilová Hana" w:date="2020-02-13T16:49:00Z"/>
                <w:sz w:val="16"/>
                <w:szCs w:val="16"/>
              </w:rPr>
            </w:pPr>
          </w:p>
        </w:tc>
      </w:tr>
      <w:tr w:rsidR="00D128C3" w:rsidRPr="004B774D" w14:paraId="2A864F09" w14:textId="77777777" w:rsidTr="000B25D4">
        <w:trPr>
          <w:trHeight w:val="1554"/>
          <w:ins w:id="481" w:author="Ponížilová Hana" w:date="2020-02-13T16:49:00Z"/>
        </w:trPr>
        <w:tc>
          <w:tcPr>
            <w:tcW w:w="9855" w:type="dxa"/>
            <w:gridSpan w:val="8"/>
            <w:tcBorders>
              <w:top w:val="nil"/>
              <w:bottom w:val="single" w:sz="12" w:space="0" w:color="auto"/>
            </w:tcBorders>
          </w:tcPr>
          <w:p w14:paraId="777E32EB" w14:textId="77777777" w:rsidR="00D128C3" w:rsidRPr="004B774D" w:rsidRDefault="00D128C3" w:rsidP="000B25D4">
            <w:pPr>
              <w:jc w:val="both"/>
              <w:rPr>
                <w:ins w:id="482" w:author="Ponížilová Hana" w:date="2020-02-13T16:49:00Z"/>
              </w:rPr>
            </w:pPr>
          </w:p>
          <w:p w14:paraId="3F745762" w14:textId="77777777" w:rsidR="00D128C3" w:rsidRPr="004B774D" w:rsidRDefault="00D128C3" w:rsidP="000B25D4">
            <w:pPr>
              <w:rPr>
                <w:ins w:id="483" w:author="Ponížilová Hana" w:date="2020-02-13T16:49:00Z"/>
              </w:rPr>
            </w:pPr>
            <w:ins w:id="484" w:author="Ponížilová Hana" w:date="2020-02-13T16:49:00Z">
              <w:r w:rsidRPr="004B774D">
                <w:t>Cílem předmětu je poskytnout studentům výtvarných oborů jazykovou přípravu</w:t>
              </w:r>
              <w:r>
                <w:t xml:space="preserve"> na úrovni B2 podle CEFR</w:t>
              </w:r>
              <w:r w:rsidRPr="004B774D">
                <w:t xml:space="preserve"> odpovídající současným požadavkům trhu práce. Základním učebním materiálem jsou vybrané </w:t>
              </w:r>
              <w:r>
                <w:t xml:space="preserve">kapitoly z autentických studijních materiálů. </w:t>
              </w:r>
              <w:r w:rsidRPr="004B774D">
                <w:t xml:space="preserve">Student cíleně rozvíjí schopnost komunikovat ve svém oboru v angličtině. </w:t>
              </w:r>
              <w:r w:rsidRPr="004B774D">
                <w:br/>
                <w:t xml:space="preserve">Předmět si klade za cíl svým absolventům zvýšit schopnost studovat odbornou literaturu, zlepšit jazykovou vybavenost a tím také rozšířit možnost účasti na zahraničních výstavách či v zahraničních soutěžích. </w:t>
              </w:r>
            </w:ins>
          </w:p>
          <w:p w14:paraId="6D4927BC" w14:textId="77777777" w:rsidR="00D128C3" w:rsidRPr="004B774D" w:rsidRDefault="00D128C3" w:rsidP="000B25D4">
            <w:pPr>
              <w:rPr>
                <w:ins w:id="485" w:author="Ponížilová Hana" w:date="2020-02-13T16:49:00Z"/>
              </w:rPr>
            </w:pPr>
          </w:p>
        </w:tc>
      </w:tr>
      <w:tr w:rsidR="00D128C3" w:rsidRPr="004B774D" w14:paraId="25865E1F" w14:textId="77777777" w:rsidTr="000B25D4">
        <w:trPr>
          <w:trHeight w:val="265"/>
          <w:ins w:id="486" w:author="Ponížilová Hana" w:date="2020-02-13T16:49:00Z"/>
        </w:trPr>
        <w:tc>
          <w:tcPr>
            <w:tcW w:w="3653" w:type="dxa"/>
            <w:gridSpan w:val="2"/>
            <w:tcBorders>
              <w:top w:val="nil"/>
            </w:tcBorders>
            <w:shd w:val="clear" w:color="auto" w:fill="F7CAAC"/>
          </w:tcPr>
          <w:p w14:paraId="7D92C9EF" w14:textId="77777777" w:rsidR="00D128C3" w:rsidRPr="004B774D" w:rsidRDefault="00D128C3" w:rsidP="000B25D4">
            <w:pPr>
              <w:jc w:val="both"/>
              <w:rPr>
                <w:ins w:id="487" w:author="Ponížilová Hana" w:date="2020-02-13T16:49:00Z"/>
              </w:rPr>
            </w:pPr>
            <w:ins w:id="488" w:author="Ponížilová Hana" w:date="2020-02-13T16:49:00Z">
              <w:r w:rsidRPr="004B774D">
                <w:rPr>
                  <w:b/>
                </w:rPr>
                <w:t>Studijní literatura a studijní pomůcky</w:t>
              </w:r>
            </w:ins>
          </w:p>
        </w:tc>
        <w:tc>
          <w:tcPr>
            <w:tcW w:w="6202" w:type="dxa"/>
            <w:gridSpan w:val="6"/>
            <w:tcBorders>
              <w:top w:val="nil"/>
              <w:bottom w:val="nil"/>
            </w:tcBorders>
          </w:tcPr>
          <w:p w14:paraId="0359C279" w14:textId="77777777" w:rsidR="00D128C3" w:rsidRPr="004B774D" w:rsidRDefault="00D128C3" w:rsidP="000B25D4">
            <w:pPr>
              <w:jc w:val="both"/>
              <w:rPr>
                <w:ins w:id="489" w:author="Ponížilová Hana" w:date="2020-02-13T16:49:00Z"/>
              </w:rPr>
            </w:pPr>
          </w:p>
        </w:tc>
      </w:tr>
      <w:tr w:rsidR="00D128C3" w:rsidRPr="004B774D" w14:paraId="2E26E43D" w14:textId="77777777" w:rsidTr="000B25D4">
        <w:trPr>
          <w:trHeight w:val="1497"/>
          <w:ins w:id="490" w:author="Ponížilová Hana" w:date="2020-02-13T16:49:00Z"/>
        </w:trPr>
        <w:tc>
          <w:tcPr>
            <w:tcW w:w="9855" w:type="dxa"/>
            <w:gridSpan w:val="8"/>
            <w:tcBorders>
              <w:top w:val="nil"/>
            </w:tcBorders>
          </w:tcPr>
          <w:p w14:paraId="2ED58DA6" w14:textId="77777777" w:rsidR="00D128C3" w:rsidRDefault="00D128C3" w:rsidP="000B25D4">
            <w:pPr>
              <w:rPr>
                <w:ins w:id="491" w:author="Ponížilová Hana" w:date="2020-02-13T16:49:00Z"/>
                <w:b/>
              </w:rPr>
            </w:pPr>
          </w:p>
          <w:p w14:paraId="51A7F098" w14:textId="77777777" w:rsidR="00D128C3" w:rsidRDefault="00D128C3" w:rsidP="000B25D4">
            <w:pPr>
              <w:rPr>
                <w:ins w:id="492" w:author="Ponížilová Hana" w:date="2020-02-13T16:49:00Z"/>
                <w:b/>
              </w:rPr>
            </w:pPr>
            <w:ins w:id="493" w:author="Ponížilová Hana" w:date="2020-02-13T16:49:00Z">
              <w:r>
                <w:rPr>
                  <w:b/>
                </w:rPr>
                <w:t>Povinná</w:t>
              </w:r>
              <w:r w:rsidRPr="00B14297">
                <w:rPr>
                  <w:b/>
                </w:rPr>
                <w:t>:</w:t>
              </w:r>
            </w:ins>
          </w:p>
          <w:p w14:paraId="32C5E883" w14:textId="77777777" w:rsidR="00D128C3" w:rsidRPr="002D36E8" w:rsidRDefault="00D128C3" w:rsidP="000B25D4">
            <w:pPr>
              <w:rPr>
                <w:ins w:id="494" w:author="Ponížilová Hana" w:date="2020-02-13T16:49:00Z"/>
              </w:rPr>
            </w:pPr>
            <w:ins w:id="495" w:author="Ponížilová Hana" w:date="2020-02-13T16:49:00Z">
              <w:r>
                <w:t xml:space="preserve">WHITEHEAD G. </w:t>
              </w:r>
              <w:r w:rsidRPr="002D36E8">
                <w:t xml:space="preserve">(2018) Cambridge IGCSE™ Art and Design Student’s Book </w:t>
              </w:r>
              <w:r>
                <w:t xml:space="preserve">London: </w:t>
              </w:r>
              <w:r w:rsidRPr="002D36E8">
                <w:t>Collins Cambridge IGC</w:t>
              </w:r>
              <w:r>
                <w:t>SE (TM).</w:t>
              </w:r>
              <w:r w:rsidRPr="002D36E8">
                <w:t xml:space="preserve"> ISBN </w:t>
              </w:r>
              <w:r w:rsidRPr="002D36E8">
                <w:rPr>
                  <w:color w:val="333333"/>
                  <w:shd w:val="clear" w:color="auto" w:fill="FFFFFF"/>
                </w:rPr>
                <w:t> 978-0008250966</w:t>
              </w:r>
            </w:ins>
          </w:p>
          <w:p w14:paraId="6D75B5A4" w14:textId="77777777" w:rsidR="00D128C3" w:rsidRDefault="00D128C3" w:rsidP="000B25D4">
            <w:pPr>
              <w:rPr>
                <w:ins w:id="496" w:author="Ponížilová Hana" w:date="2020-02-13T16:49:00Z"/>
                <w:b/>
              </w:rPr>
            </w:pPr>
          </w:p>
          <w:p w14:paraId="57C63C6D" w14:textId="77777777" w:rsidR="00D128C3" w:rsidRDefault="00D128C3" w:rsidP="000B25D4">
            <w:pPr>
              <w:rPr>
                <w:ins w:id="497" w:author="Ponížilová Hana" w:date="2020-02-13T16:49:00Z"/>
                <w:b/>
              </w:rPr>
            </w:pPr>
            <w:ins w:id="498" w:author="Ponížilová Hana" w:date="2020-02-13T16:49:00Z">
              <w:r>
                <w:rPr>
                  <w:b/>
                </w:rPr>
                <w:t>Doporučená</w:t>
              </w:r>
              <w:r w:rsidRPr="00B14297">
                <w:rPr>
                  <w:b/>
                </w:rPr>
                <w:t>:</w:t>
              </w:r>
            </w:ins>
          </w:p>
          <w:p w14:paraId="6B091882" w14:textId="77777777" w:rsidR="00D128C3" w:rsidRDefault="00D128C3" w:rsidP="000B25D4">
            <w:pPr>
              <w:rPr>
                <w:ins w:id="499" w:author="Ponížilová Hana" w:date="2020-02-13T16:49:00Z"/>
              </w:rPr>
            </w:pPr>
            <w:ins w:id="500" w:author="Ponížilová Hana" w:date="2020-02-13T16:49:00Z">
              <w:r>
                <w:t xml:space="preserve">FINEBERG, J. </w:t>
              </w:r>
              <w:r>
                <w:rPr>
                  <w:i/>
                  <w:iCs/>
                </w:rPr>
                <w:t>Art Since 1940</w:t>
              </w:r>
              <w:r>
                <w:t xml:space="preserve">. Paerson, 2010. ISBN </w:t>
              </w:r>
              <w:r w:rsidRPr="006A47C2">
                <w:t>978-0131934795</w:t>
              </w:r>
            </w:ins>
          </w:p>
          <w:p w14:paraId="56FE172E" w14:textId="77777777" w:rsidR="00D128C3" w:rsidRDefault="00D128C3" w:rsidP="000B25D4">
            <w:pPr>
              <w:rPr>
                <w:ins w:id="501" w:author="Ponížilová Hana" w:date="2020-02-13T16:49:00Z"/>
              </w:rPr>
            </w:pPr>
            <w:ins w:id="502" w:author="Ponížilová Hana" w:date="2020-02-13T16:49:00Z">
              <w:r>
                <w:t xml:space="preserve">HILL, A. and WATSON, J. </w:t>
              </w:r>
              <w:r>
                <w:rPr>
                  <w:i/>
                  <w:iCs/>
                </w:rPr>
                <w:t>Dictionary of Media and Communication Studies</w:t>
              </w:r>
              <w:r>
                <w:t>. London: Bloomsbury Academic, 2012. ISBN 978-</w:t>
              </w:r>
              <w:r w:rsidRPr="006A47C2">
                <w:t>1849665285</w:t>
              </w:r>
            </w:ins>
          </w:p>
          <w:p w14:paraId="6CCC2589" w14:textId="77777777" w:rsidR="00D128C3" w:rsidRDefault="00D128C3" w:rsidP="000B25D4">
            <w:pPr>
              <w:rPr>
                <w:ins w:id="503" w:author="Ponížilová Hana" w:date="2020-02-13T16:49:00Z"/>
              </w:rPr>
            </w:pPr>
            <w:ins w:id="504" w:author="Ponížilová Hana" w:date="2020-02-13T16:49:00Z">
              <w:r>
                <w:t xml:space="preserve">PIPES, A. </w:t>
              </w:r>
              <w:r>
                <w:rPr>
                  <w:i/>
                  <w:iCs/>
                </w:rPr>
                <w:t>Foundations of Art and Design</w:t>
              </w:r>
              <w:r>
                <w:t xml:space="preserve">. London: Laurence King, 2008. ISBN </w:t>
              </w:r>
              <w:r w:rsidRPr="001E1A8C">
                <w:t>978-1856695787</w:t>
              </w:r>
            </w:ins>
          </w:p>
          <w:p w14:paraId="6EC8F333" w14:textId="77777777" w:rsidR="00D128C3" w:rsidRPr="004B774D" w:rsidRDefault="00D128C3" w:rsidP="000B25D4">
            <w:pPr>
              <w:jc w:val="both"/>
              <w:rPr>
                <w:ins w:id="505" w:author="Ponížilová Hana" w:date="2020-02-13T16:49:00Z"/>
              </w:rPr>
            </w:pPr>
          </w:p>
        </w:tc>
      </w:tr>
    </w:tbl>
    <w:p w14:paraId="250EC39D" w14:textId="77777777" w:rsidR="00D128C3" w:rsidRDefault="00D128C3" w:rsidP="00D128C3">
      <w:pPr>
        <w:rPr>
          <w:ins w:id="506" w:author="Ponížilová Hana" w:date="2020-02-13T16:49:00Z"/>
        </w:rPr>
      </w:pPr>
      <w:ins w:id="507" w:author="Ponížilová Hana" w:date="2020-02-13T16:49: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28C3" w:rsidRPr="00D6293A" w14:paraId="58B203DE" w14:textId="77777777" w:rsidTr="000B25D4">
        <w:trPr>
          <w:ins w:id="508" w:author="Ponížilová Hana" w:date="2020-02-13T16:49:00Z"/>
        </w:trPr>
        <w:tc>
          <w:tcPr>
            <w:tcW w:w="9855" w:type="dxa"/>
            <w:gridSpan w:val="8"/>
            <w:tcBorders>
              <w:bottom w:val="double" w:sz="4" w:space="0" w:color="auto"/>
            </w:tcBorders>
            <w:shd w:val="clear" w:color="auto" w:fill="BDD6EE"/>
          </w:tcPr>
          <w:p w14:paraId="42733481" w14:textId="77777777" w:rsidR="00D128C3" w:rsidRPr="00D6293A" w:rsidRDefault="00D128C3" w:rsidP="000B25D4">
            <w:pPr>
              <w:jc w:val="both"/>
              <w:rPr>
                <w:ins w:id="509" w:author="Ponížilová Hana" w:date="2020-02-13T16:49:00Z"/>
                <w:b/>
                <w:sz w:val="28"/>
              </w:rPr>
            </w:pPr>
            <w:ins w:id="510" w:author="Ponížilová Hana" w:date="2020-02-13T16:49:00Z">
              <w:r w:rsidRPr="00D6293A">
                <w:lastRenderedPageBreak/>
                <w:br w:type="page"/>
              </w:r>
              <w:r w:rsidRPr="00D6293A">
                <w:rPr>
                  <w:b/>
                  <w:sz w:val="28"/>
                </w:rPr>
                <w:t>B-III – Charakteristika studijního předmětu</w:t>
              </w:r>
            </w:ins>
          </w:p>
        </w:tc>
      </w:tr>
      <w:tr w:rsidR="00D128C3" w:rsidRPr="00D6293A" w14:paraId="7D9A30F7" w14:textId="77777777" w:rsidTr="000B25D4">
        <w:trPr>
          <w:ins w:id="511" w:author="Ponížilová Hana" w:date="2020-02-13T16:49:00Z"/>
        </w:trPr>
        <w:tc>
          <w:tcPr>
            <w:tcW w:w="3086" w:type="dxa"/>
            <w:tcBorders>
              <w:top w:val="double" w:sz="4" w:space="0" w:color="auto"/>
            </w:tcBorders>
            <w:shd w:val="clear" w:color="auto" w:fill="F7CAAC"/>
          </w:tcPr>
          <w:p w14:paraId="404B2EAB" w14:textId="77777777" w:rsidR="00D128C3" w:rsidRPr="00D6293A" w:rsidRDefault="00D128C3" w:rsidP="000B25D4">
            <w:pPr>
              <w:jc w:val="both"/>
              <w:rPr>
                <w:ins w:id="512" w:author="Ponížilová Hana" w:date="2020-02-13T16:49:00Z"/>
                <w:b/>
              </w:rPr>
            </w:pPr>
            <w:ins w:id="513" w:author="Ponížilová Hana" w:date="2020-02-13T16:49:00Z">
              <w:r w:rsidRPr="00D6293A">
                <w:rPr>
                  <w:b/>
                </w:rPr>
                <w:t>Název studijního předmětu</w:t>
              </w:r>
            </w:ins>
          </w:p>
        </w:tc>
        <w:tc>
          <w:tcPr>
            <w:tcW w:w="6769" w:type="dxa"/>
            <w:gridSpan w:val="7"/>
            <w:tcBorders>
              <w:top w:val="double" w:sz="4" w:space="0" w:color="auto"/>
            </w:tcBorders>
          </w:tcPr>
          <w:p w14:paraId="1F4A39DA" w14:textId="77777777" w:rsidR="00D128C3" w:rsidRPr="00D6293A" w:rsidRDefault="00D128C3" w:rsidP="000B25D4">
            <w:pPr>
              <w:jc w:val="both"/>
              <w:rPr>
                <w:ins w:id="514" w:author="Ponížilová Hana" w:date="2020-02-13T16:49:00Z"/>
                <w:color w:val="1F497D"/>
              </w:rPr>
            </w:pPr>
            <w:ins w:id="515" w:author="Ponížilová Hana" w:date="2020-02-13T16:49:00Z">
              <w:r>
                <w:t>Anglický jazyk 8</w:t>
              </w:r>
            </w:ins>
          </w:p>
        </w:tc>
      </w:tr>
      <w:tr w:rsidR="00D128C3" w:rsidRPr="00D6293A" w14:paraId="6DD6FBEF" w14:textId="77777777" w:rsidTr="000B25D4">
        <w:trPr>
          <w:ins w:id="516" w:author="Ponížilová Hana" w:date="2020-02-13T16:49:00Z"/>
        </w:trPr>
        <w:tc>
          <w:tcPr>
            <w:tcW w:w="3086" w:type="dxa"/>
            <w:shd w:val="clear" w:color="auto" w:fill="F7CAAC"/>
          </w:tcPr>
          <w:p w14:paraId="1F556C98" w14:textId="77777777" w:rsidR="00D128C3" w:rsidRPr="00D6293A" w:rsidRDefault="00D128C3" w:rsidP="000B25D4">
            <w:pPr>
              <w:rPr>
                <w:ins w:id="517" w:author="Ponížilová Hana" w:date="2020-02-13T16:49:00Z"/>
                <w:b/>
              </w:rPr>
            </w:pPr>
            <w:ins w:id="518" w:author="Ponížilová Hana" w:date="2020-02-13T16:49:00Z">
              <w:r w:rsidRPr="00D6293A">
                <w:rPr>
                  <w:b/>
                </w:rPr>
                <w:t>Typ předmětu</w:t>
              </w:r>
            </w:ins>
          </w:p>
        </w:tc>
        <w:tc>
          <w:tcPr>
            <w:tcW w:w="3406" w:type="dxa"/>
            <w:gridSpan w:val="4"/>
          </w:tcPr>
          <w:p w14:paraId="2B33B63F" w14:textId="77777777" w:rsidR="00D128C3" w:rsidRPr="00D6293A" w:rsidRDefault="00D128C3" w:rsidP="000B25D4">
            <w:pPr>
              <w:jc w:val="both"/>
              <w:rPr>
                <w:ins w:id="519" w:author="Ponížilová Hana" w:date="2020-02-13T16:49:00Z"/>
              </w:rPr>
            </w:pPr>
            <w:ins w:id="520" w:author="Ponížilová Hana" w:date="2020-02-13T16:49:00Z">
              <w:r w:rsidRPr="00D6293A">
                <w:t>povinný</w:t>
              </w:r>
            </w:ins>
          </w:p>
        </w:tc>
        <w:tc>
          <w:tcPr>
            <w:tcW w:w="2695" w:type="dxa"/>
            <w:gridSpan w:val="2"/>
            <w:shd w:val="clear" w:color="auto" w:fill="F7CAAC"/>
          </w:tcPr>
          <w:p w14:paraId="79E35D1C" w14:textId="77777777" w:rsidR="00D128C3" w:rsidRPr="00D6293A" w:rsidRDefault="00D128C3" w:rsidP="000B25D4">
            <w:pPr>
              <w:jc w:val="both"/>
              <w:rPr>
                <w:ins w:id="521" w:author="Ponížilová Hana" w:date="2020-02-13T16:49:00Z"/>
              </w:rPr>
            </w:pPr>
            <w:ins w:id="522" w:author="Ponížilová Hana" w:date="2020-02-13T16:49:00Z">
              <w:r w:rsidRPr="00D6293A">
                <w:rPr>
                  <w:b/>
                </w:rPr>
                <w:t>doporučený ročník/semestr</w:t>
              </w:r>
            </w:ins>
          </w:p>
        </w:tc>
        <w:tc>
          <w:tcPr>
            <w:tcW w:w="668" w:type="dxa"/>
          </w:tcPr>
          <w:p w14:paraId="2277ED4A" w14:textId="77777777" w:rsidR="00D128C3" w:rsidRPr="00D6293A" w:rsidRDefault="00D128C3" w:rsidP="000B25D4">
            <w:pPr>
              <w:jc w:val="both"/>
              <w:rPr>
                <w:ins w:id="523" w:author="Ponížilová Hana" w:date="2020-02-13T16:49:00Z"/>
              </w:rPr>
            </w:pPr>
            <w:ins w:id="524" w:author="Ponížilová Hana" w:date="2020-02-13T16:49:00Z">
              <w:r w:rsidRPr="00D6293A">
                <w:t>1/LS</w:t>
              </w:r>
            </w:ins>
          </w:p>
        </w:tc>
      </w:tr>
      <w:tr w:rsidR="00D128C3" w:rsidRPr="00D6293A" w14:paraId="5D897430" w14:textId="77777777" w:rsidTr="000B25D4">
        <w:trPr>
          <w:ins w:id="525" w:author="Ponížilová Hana" w:date="2020-02-13T16:49:00Z"/>
        </w:trPr>
        <w:tc>
          <w:tcPr>
            <w:tcW w:w="3086" w:type="dxa"/>
            <w:shd w:val="clear" w:color="auto" w:fill="F7CAAC"/>
          </w:tcPr>
          <w:p w14:paraId="6B8BE7AC" w14:textId="77777777" w:rsidR="00D128C3" w:rsidRPr="00D6293A" w:rsidRDefault="00D128C3" w:rsidP="000B25D4">
            <w:pPr>
              <w:jc w:val="both"/>
              <w:rPr>
                <w:ins w:id="526" w:author="Ponížilová Hana" w:date="2020-02-13T16:49:00Z"/>
                <w:b/>
              </w:rPr>
            </w:pPr>
            <w:ins w:id="527" w:author="Ponížilová Hana" w:date="2020-02-13T16:49:00Z">
              <w:r w:rsidRPr="00D6293A">
                <w:rPr>
                  <w:b/>
                </w:rPr>
                <w:t>Rozsah studijního předmětu</w:t>
              </w:r>
            </w:ins>
          </w:p>
        </w:tc>
        <w:tc>
          <w:tcPr>
            <w:tcW w:w="1701" w:type="dxa"/>
            <w:gridSpan w:val="2"/>
          </w:tcPr>
          <w:p w14:paraId="7143A865" w14:textId="77777777" w:rsidR="00D128C3" w:rsidRPr="00D6293A" w:rsidRDefault="00D128C3" w:rsidP="000B25D4">
            <w:pPr>
              <w:jc w:val="both"/>
              <w:rPr>
                <w:ins w:id="528" w:author="Ponížilová Hana" w:date="2020-02-13T16:49:00Z"/>
                <w:color w:val="1F497D"/>
              </w:rPr>
            </w:pPr>
            <w:ins w:id="529" w:author="Ponížilová Hana" w:date="2020-02-13T16:49:00Z">
              <w:r>
                <w:rPr>
                  <w:rFonts w:eastAsia="Calibri"/>
                </w:rPr>
                <w:t>26/semestr</w:t>
              </w:r>
            </w:ins>
          </w:p>
        </w:tc>
        <w:tc>
          <w:tcPr>
            <w:tcW w:w="889" w:type="dxa"/>
            <w:shd w:val="clear" w:color="auto" w:fill="F7CAAC"/>
          </w:tcPr>
          <w:p w14:paraId="4BA00EB8" w14:textId="77777777" w:rsidR="00D128C3" w:rsidRPr="00D6293A" w:rsidRDefault="00D128C3" w:rsidP="000B25D4">
            <w:pPr>
              <w:jc w:val="both"/>
              <w:rPr>
                <w:ins w:id="530" w:author="Ponížilová Hana" w:date="2020-02-13T16:49:00Z"/>
                <w:b/>
              </w:rPr>
            </w:pPr>
            <w:ins w:id="531" w:author="Ponížilová Hana" w:date="2020-02-13T16:49:00Z">
              <w:r w:rsidRPr="00D6293A">
                <w:rPr>
                  <w:b/>
                </w:rPr>
                <w:t xml:space="preserve">hod. </w:t>
              </w:r>
            </w:ins>
          </w:p>
        </w:tc>
        <w:tc>
          <w:tcPr>
            <w:tcW w:w="816" w:type="dxa"/>
          </w:tcPr>
          <w:p w14:paraId="56619590" w14:textId="77777777" w:rsidR="00D128C3" w:rsidRPr="00D6293A" w:rsidRDefault="00D128C3" w:rsidP="000B25D4">
            <w:pPr>
              <w:jc w:val="both"/>
              <w:rPr>
                <w:ins w:id="532" w:author="Ponížilová Hana" w:date="2020-02-13T16:49:00Z"/>
              </w:rPr>
            </w:pPr>
            <w:ins w:id="533" w:author="Ponížilová Hana" w:date="2020-02-13T16:49:00Z">
              <w:r>
                <w:t>2/t</w:t>
              </w:r>
            </w:ins>
          </w:p>
        </w:tc>
        <w:tc>
          <w:tcPr>
            <w:tcW w:w="2156" w:type="dxa"/>
            <w:shd w:val="clear" w:color="auto" w:fill="F7CAAC"/>
          </w:tcPr>
          <w:p w14:paraId="78B3A4A7" w14:textId="77777777" w:rsidR="00D128C3" w:rsidRPr="00D6293A" w:rsidRDefault="00D128C3" w:rsidP="000B25D4">
            <w:pPr>
              <w:jc w:val="both"/>
              <w:rPr>
                <w:ins w:id="534" w:author="Ponížilová Hana" w:date="2020-02-13T16:49:00Z"/>
                <w:b/>
              </w:rPr>
            </w:pPr>
            <w:ins w:id="535" w:author="Ponížilová Hana" w:date="2020-02-13T16:49:00Z">
              <w:r w:rsidRPr="00D6293A">
                <w:rPr>
                  <w:b/>
                </w:rPr>
                <w:t>kreditů</w:t>
              </w:r>
            </w:ins>
          </w:p>
        </w:tc>
        <w:tc>
          <w:tcPr>
            <w:tcW w:w="1207" w:type="dxa"/>
            <w:gridSpan w:val="2"/>
          </w:tcPr>
          <w:p w14:paraId="1EC097BA" w14:textId="77777777" w:rsidR="00D128C3" w:rsidRPr="00D6293A" w:rsidRDefault="00D128C3" w:rsidP="000B25D4">
            <w:pPr>
              <w:jc w:val="both"/>
              <w:rPr>
                <w:ins w:id="536" w:author="Ponížilová Hana" w:date="2020-02-13T16:49:00Z"/>
              </w:rPr>
            </w:pPr>
            <w:ins w:id="537" w:author="Ponížilová Hana" w:date="2020-02-13T16:49:00Z">
              <w:r w:rsidRPr="00D6293A">
                <w:t>2</w:t>
              </w:r>
            </w:ins>
          </w:p>
        </w:tc>
      </w:tr>
      <w:tr w:rsidR="00D128C3" w:rsidRPr="00D6293A" w14:paraId="5A2B7289" w14:textId="77777777" w:rsidTr="000B25D4">
        <w:trPr>
          <w:ins w:id="538" w:author="Ponížilová Hana" w:date="2020-02-13T16:49:00Z"/>
        </w:trPr>
        <w:tc>
          <w:tcPr>
            <w:tcW w:w="3086" w:type="dxa"/>
            <w:shd w:val="clear" w:color="auto" w:fill="F7CAAC"/>
          </w:tcPr>
          <w:p w14:paraId="7D3B496C" w14:textId="77777777" w:rsidR="00D128C3" w:rsidRPr="00D6293A" w:rsidRDefault="00D128C3" w:rsidP="000B25D4">
            <w:pPr>
              <w:rPr>
                <w:ins w:id="539" w:author="Ponížilová Hana" w:date="2020-02-13T16:49:00Z"/>
                <w:b/>
                <w:sz w:val="22"/>
              </w:rPr>
            </w:pPr>
            <w:ins w:id="540" w:author="Ponížilová Hana" w:date="2020-02-13T16:49:00Z">
              <w:r w:rsidRPr="00D6293A">
                <w:rPr>
                  <w:b/>
                </w:rPr>
                <w:t>Prerekvizity, korekvizity, ekvivalence</w:t>
              </w:r>
            </w:ins>
          </w:p>
        </w:tc>
        <w:tc>
          <w:tcPr>
            <w:tcW w:w="6769" w:type="dxa"/>
            <w:gridSpan w:val="7"/>
          </w:tcPr>
          <w:p w14:paraId="667CBB54" w14:textId="77777777" w:rsidR="00D128C3" w:rsidRPr="00D6293A" w:rsidRDefault="00D128C3" w:rsidP="000B25D4">
            <w:pPr>
              <w:jc w:val="both"/>
              <w:rPr>
                <w:ins w:id="541" w:author="Ponížilová Hana" w:date="2020-02-13T16:49:00Z"/>
                <w:sz w:val="16"/>
                <w:szCs w:val="16"/>
              </w:rPr>
            </w:pPr>
          </w:p>
        </w:tc>
      </w:tr>
      <w:tr w:rsidR="00D128C3" w:rsidRPr="00D6293A" w14:paraId="02A6F84E" w14:textId="77777777" w:rsidTr="000B25D4">
        <w:trPr>
          <w:ins w:id="542" w:author="Ponížilová Hana" w:date="2020-02-13T16:49:00Z"/>
        </w:trPr>
        <w:tc>
          <w:tcPr>
            <w:tcW w:w="3086" w:type="dxa"/>
            <w:shd w:val="clear" w:color="auto" w:fill="F7CAAC"/>
          </w:tcPr>
          <w:p w14:paraId="4FD5D69F" w14:textId="77777777" w:rsidR="00D128C3" w:rsidRPr="00D6293A" w:rsidRDefault="00D128C3" w:rsidP="000B25D4">
            <w:pPr>
              <w:rPr>
                <w:ins w:id="543" w:author="Ponížilová Hana" w:date="2020-02-13T16:49:00Z"/>
                <w:b/>
              </w:rPr>
            </w:pPr>
            <w:ins w:id="544" w:author="Ponížilová Hana" w:date="2020-02-13T16:49:00Z">
              <w:r w:rsidRPr="00D6293A">
                <w:rPr>
                  <w:b/>
                </w:rPr>
                <w:t>Způsob ověření studijních výsledků</w:t>
              </w:r>
            </w:ins>
          </w:p>
        </w:tc>
        <w:tc>
          <w:tcPr>
            <w:tcW w:w="3406" w:type="dxa"/>
            <w:gridSpan w:val="4"/>
          </w:tcPr>
          <w:p w14:paraId="59977E55" w14:textId="77777777" w:rsidR="00D128C3" w:rsidRPr="00D6293A" w:rsidRDefault="00D128C3" w:rsidP="000B25D4">
            <w:pPr>
              <w:jc w:val="both"/>
              <w:rPr>
                <w:ins w:id="545" w:author="Ponížilová Hana" w:date="2020-02-13T16:49:00Z"/>
                <w:sz w:val="16"/>
                <w:szCs w:val="16"/>
              </w:rPr>
            </w:pPr>
            <w:ins w:id="546" w:author="Ponížilová Hana" w:date="2020-02-13T16:49:00Z">
              <w:r w:rsidRPr="00E12171">
                <w:rPr>
                  <w:rFonts w:eastAsia="Calibri"/>
                </w:rPr>
                <w:t>zkouška</w:t>
              </w:r>
            </w:ins>
          </w:p>
        </w:tc>
        <w:tc>
          <w:tcPr>
            <w:tcW w:w="2156" w:type="dxa"/>
            <w:shd w:val="clear" w:color="auto" w:fill="F7CAAC"/>
          </w:tcPr>
          <w:p w14:paraId="23D6644A" w14:textId="77777777" w:rsidR="00D128C3" w:rsidRPr="00D6293A" w:rsidRDefault="00D128C3" w:rsidP="000B25D4">
            <w:pPr>
              <w:jc w:val="both"/>
              <w:rPr>
                <w:ins w:id="547" w:author="Ponížilová Hana" w:date="2020-02-13T16:49:00Z"/>
                <w:b/>
              </w:rPr>
            </w:pPr>
            <w:ins w:id="548" w:author="Ponížilová Hana" w:date="2020-02-13T16:49:00Z">
              <w:r w:rsidRPr="00D6293A">
                <w:rPr>
                  <w:b/>
                </w:rPr>
                <w:t>Forma výuky</w:t>
              </w:r>
            </w:ins>
          </w:p>
        </w:tc>
        <w:tc>
          <w:tcPr>
            <w:tcW w:w="1207" w:type="dxa"/>
            <w:gridSpan w:val="2"/>
          </w:tcPr>
          <w:p w14:paraId="72D22373" w14:textId="77777777" w:rsidR="00D128C3" w:rsidRPr="00D6293A" w:rsidRDefault="00D128C3" w:rsidP="000B25D4">
            <w:pPr>
              <w:jc w:val="both"/>
              <w:rPr>
                <w:ins w:id="549" w:author="Ponížilová Hana" w:date="2020-02-13T16:49:00Z"/>
              </w:rPr>
            </w:pPr>
            <w:ins w:id="550" w:author="Ponížilová Hana" w:date="2020-02-13T16:49:00Z">
              <w:r w:rsidRPr="00D6293A">
                <w:rPr>
                  <w:rFonts w:eastAsia="Calibri"/>
                </w:rPr>
                <w:t>seminář</w:t>
              </w:r>
            </w:ins>
          </w:p>
        </w:tc>
      </w:tr>
      <w:tr w:rsidR="00D128C3" w:rsidRPr="00D6293A" w14:paraId="2E0474E8" w14:textId="77777777" w:rsidTr="000B25D4">
        <w:trPr>
          <w:ins w:id="551" w:author="Ponížilová Hana" w:date="2020-02-13T16:49:00Z"/>
        </w:trPr>
        <w:tc>
          <w:tcPr>
            <w:tcW w:w="3086" w:type="dxa"/>
            <w:shd w:val="clear" w:color="auto" w:fill="F7CAAC"/>
          </w:tcPr>
          <w:p w14:paraId="5A906FD2" w14:textId="77777777" w:rsidR="00D128C3" w:rsidRPr="00D6293A" w:rsidRDefault="00D128C3" w:rsidP="000B25D4">
            <w:pPr>
              <w:rPr>
                <w:ins w:id="552" w:author="Ponížilová Hana" w:date="2020-02-13T16:49:00Z"/>
                <w:b/>
              </w:rPr>
            </w:pPr>
            <w:ins w:id="553" w:author="Ponížilová Hana" w:date="2020-02-13T16:49:00Z">
              <w:r w:rsidRPr="00D6293A">
                <w:rPr>
                  <w:b/>
                </w:rPr>
                <w:t>Forma způsobu ověření studijních výsledků a další požadavky na studenta</w:t>
              </w:r>
            </w:ins>
          </w:p>
        </w:tc>
        <w:tc>
          <w:tcPr>
            <w:tcW w:w="6769" w:type="dxa"/>
            <w:gridSpan w:val="7"/>
            <w:tcBorders>
              <w:bottom w:val="nil"/>
            </w:tcBorders>
          </w:tcPr>
          <w:p w14:paraId="721EC0ED" w14:textId="77777777" w:rsidR="00D128C3" w:rsidRDefault="00D128C3" w:rsidP="000B25D4">
            <w:pPr>
              <w:rPr>
                <w:ins w:id="554" w:author="Ponížilová Hana" w:date="2020-02-13T16:49:00Z"/>
              </w:rPr>
            </w:pPr>
            <w:ins w:id="555" w:author="Ponížilová Hana" w:date="2020-02-13T16:49:00Z">
              <w:r w:rsidRPr="00D6293A">
                <w:t xml:space="preserve">Docházka minimálně 80 %. </w:t>
              </w:r>
              <w:r w:rsidRPr="00D6293A">
                <w:br/>
                <w:t xml:space="preserve">Aktivní účast na seminářích a cvičeních. </w:t>
              </w:r>
              <w:r w:rsidRPr="00D6293A">
                <w:br/>
                <w:t xml:space="preserve">Prezentace v hodině s doprovodnými materiály v dohodnutém termínu. </w:t>
              </w:r>
            </w:ins>
          </w:p>
          <w:p w14:paraId="20DC3BAF" w14:textId="77777777" w:rsidR="00D128C3" w:rsidRDefault="00D128C3" w:rsidP="000B25D4">
            <w:pPr>
              <w:rPr>
                <w:ins w:id="556" w:author="Ponížilová Hana" w:date="2020-02-13T16:49:00Z"/>
              </w:rPr>
            </w:pPr>
            <w:ins w:id="557" w:author="Ponížilová Hana" w:date="2020-02-13T16:49:00Z">
              <w:r w:rsidRPr="00D6293A">
                <w:t xml:space="preserve">Písemný test z probrané látky, úspěšnost 60 % a více. </w:t>
              </w:r>
              <w:r w:rsidRPr="00D6293A">
                <w:br/>
                <w:t>Ústní zk</w:t>
              </w:r>
              <w:r>
                <w:t xml:space="preserve">ouška. </w:t>
              </w:r>
            </w:ins>
          </w:p>
          <w:p w14:paraId="3BEA7E84" w14:textId="77777777" w:rsidR="00D128C3" w:rsidRPr="00D6293A" w:rsidRDefault="00D128C3" w:rsidP="000B25D4">
            <w:pPr>
              <w:rPr>
                <w:ins w:id="558" w:author="Ponížilová Hana" w:date="2020-02-13T16:49:00Z"/>
                <w:color w:val="1F497D"/>
                <w:sz w:val="16"/>
                <w:szCs w:val="16"/>
              </w:rPr>
            </w:pPr>
            <w:ins w:id="559" w:author="Ponížilová Hana" w:date="2020-02-13T16:49:00Z">
              <w:r>
                <w:t xml:space="preserve">Pokud vyučující používá </w:t>
              </w:r>
              <w:r w:rsidRPr="004B774D">
                <w:t>podporu kurzu v programu Moodle, je povinností studenta se d</w:t>
              </w:r>
              <w:r>
                <w:t xml:space="preserve">o tohoto programu zaregistrovat. </w:t>
              </w:r>
            </w:ins>
          </w:p>
        </w:tc>
      </w:tr>
      <w:tr w:rsidR="00D128C3" w:rsidRPr="00D6293A" w14:paraId="01824D21" w14:textId="77777777" w:rsidTr="000B25D4">
        <w:trPr>
          <w:trHeight w:val="418"/>
          <w:ins w:id="560" w:author="Ponížilová Hana" w:date="2020-02-13T16:49:00Z"/>
        </w:trPr>
        <w:tc>
          <w:tcPr>
            <w:tcW w:w="9855" w:type="dxa"/>
            <w:gridSpan w:val="8"/>
            <w:tcBorders>
              <w:top w:val="nil"/>
            </w:tcBorders>
          </w:tcPr>
          <w:p w14:paraId="7C05B1C8" w14:textId="77777777" w:rsidR="00D128C3" w:rsidRPr="00D6293A" w:rsidRDefault="00D128C3" w:rsidP="000B25D4">
            <w:pPr>
              <w:jc w:val="both"/>
              <w:rPr>
                <w:ins w:id="561" w:author="Ponížilová Hana" w:date="2020-02-13T16:49:00Z"/>
              </w:rPr>
            </w:pPr>
          </w:p>
        </w:tc>
      </w:tr>
      <w:tr w:rsidR="00D128C3" w:rsidRPr="00D6293A" w14:paraId="488AE81B" w14:textId="77777777" w:rsidTr="000B25D4">
        <w:trPr>
          <w:trHeight w:val="197"/>
          <w:ins w:id="562" w:author="Ponížilová Hana" w:date="2020-02-13T16:49:00Z"/>
        </w:trPr>
        <w:tc>
          <w:tcPr>
            <w:tcW w:w="3086" w:type="dxa"/>
            <w:tcBorders>
              <w:top w:val="nil"/>
            </w:tcBorders>
            <w:shd w:val="clear" w:color="auto" w:fill="F7CAAC"/>
          </w:tcPr>
          <w:p w14:paraId="7ED5AE0C" w14:textId="77777777" w:rsidR="00D128C3" w:rsidRPr="00D6293A" w:rsidRDefault="00D128C3" w:rsidP="000B25D4">
            <w:pPr>
              <w:jc w:val="both"/>
              <w:rPr>
                <w:ins w:id="563" w:author="Ponížilová Hana" w:date="2020-02-13T16:49:00Z"/>
                <w:b/>
              </w:rPr>
            </w:pPr>
            <w:ins w:id="564" w:author="Ponížilová Hana" w:date="2020-02-13T16:49:00Z">
              <w:r w:rsidRPr="00D6293A">
                <w:rPr>
                  <w:b/>
                </w:rPr>
                <w:t>Garant předmětu</w:t>
              </w:r>
            </w:ins>
          </w:p>
        </w:tc>
        <w:tc>
          <w:tcPr>
            <w:tcW w:w="6769" w:type="dxa"/>
            <w:gridSpan w:val="7"/>
            <w:tcBorders>
              <w:top w:val="nil"/>
            </w:tcBorders>
          </w:tcPr>
          <w:p w14:paraId="6682F200" w14:textId="77777777" w:rsidR="00D128C3" w:rsidRPr="00D6293A" w:rsidRDefault="00D128C3" w:rsidP="000B25D4">
            <w:pPr>
              <w:jc w:val="both"/>
              <w:rPr>
                <w:ins w:id="565" w:author="Ponížilová Hana" w:date="2020-02-13T16:49:00Z"/>
              </w:rPr>
            </w:pPr>
            <w:ins w:id="566" w:author="Ponížilová Hana" w:date="2020-02-13T16:49:00Z">
              <w:r w:rsidRPr="00D6293A">
                <w:rPr>
                  <w:rFonts w:eastAsia="Calibri"/>
                </w:rPr>
                <w:t>Mgr. Hana Atcheson</w:t>
              </w:r>
            </w:ins>
          </w:p>
        </w:tc>
      </w:tr>
      <w:tr w:rsidR="00D128C3" w:rsidRPr="00D6293A" w14:paraId="645FA8F0" w14:textId="77777777" w:rsidTr="000B25D4">
        <w:trPr>
          <w:trHeight w:val="243"/>
          <w:ins w:id="567" w:author="Ponížilová Hana" w:date="2020-02-13T16:49:00Z"/>
        </w:trPr>
        <w:tc>
          <w:tcPr>
            <w:tcW w:w="3086" w:type="dxa"/>
            <w:tcBorders>
              <w:top w:val="nil"/>
            </w:tcBorders>
            <w:shd w:val="clear" w:color="auto" w:fill="F7CAAC"/>
          </w:tcPr>
          <w:p w14:paraId="13F72230" w14:textId="77777777" w:rsidR="00D128C3" w:rsidRPr="00D6293A" w:rsidRDefault="00D128C3" w:rsidP="000B25D4">
            <w:pPr>
              <w:rPr>
                <w:ins w:id="568" w:author="Ponížilová Hana" w:date="2020-02-13T16:49:00Z"/>
                <w:b/>
              </w:rPr>
            </w:pPr>
            <w:ins w:id="569" w:author="Ponížilová Hana" w:date="2020-02-13T16:49:00Z">
              <w:r w:rsidRPr="00D6293A">
                <w:rPr>
                  <w:b/>
                </w:rPr>
                <w:t>Zapojení garanta do výuky předmětu</w:t>
              </w:r>
            </w:ins>
          </w:p>
        </w:tc>
        <w:tc>
          <w:tcPr>
            <w:tcW w:w="6769" w:type="dxa"/>
            <w:gridSpan w:val="7"/>
            <w:tcBorders>
              <w:top w:val="nil"/>
            </w:tcBorders>
          </w:tcPr>
          <w:p w14:paraId="0AE73EC4" w14:textId="77777777" w:rsidR="00D128C3" w:rsidRPr="00D6293A" w:rsidRDefault="00D128C3" w:rsidP="000B25D4">
            <w:pPr>
              <w:jc w:val="both"/>
              <w:rPr>
                <w:ins w:id="570" w:author="Ponížilová Hana" w:date="2020-02-13T16:49:00Z"/>
              </w:rPr>
            </w:pPr>
            <w:ins w:id="571" w:author="Ponížilová Hana" w:date="2020-02-13T16:49:00Z">
              <w:r w:rsidRPr="00D6293A">
                <w:rPr>
                  <w:rFonts w:eastAsia="Calibri"/>
                </w:rPr>
                <w:t xml:space="preserve">100 % </w:t>
              </w:r>
            </w:ins>
          </w:p>
        </w:tc>
      </w:tr>
      <w:tr w:rsidR="00D128C3" w:rsidRPr="00D6293A" w14:paraId="466D2300" w14:textId="77777777" w:rsidTr="000B25D4">
        <w:trPr>
          <w:ins w:id="572" w:author="Ponížilová Hana" w:date="2020-02-13T16:49:00Z"/>
        </w:trPr>
        <w:tc>
          <w:tcPr>
            <w:tcW w:w="3086" w:type="dxa"/>
            <w:shd w:val="clear" w:color="auto" w:fill="F7CAAC"/>
          </w:tcPr>
          <w:p w14:paraId="44E0E0D2" w14:textId="77777777" w:rsidR="00D128C3" w:rsidRPr="00D6293A" w:rsidRDefault="00D128C3" w:rsidP="000B25D4">
            <w:pPr>
              <w:jc w:val="both"/>
              <w:rPr>
                <w:ins w:id="573" w:author="Ponížilová Hana" w:date="2020-02-13T16:49:00Z"/>
                <w:b/>
              </w:rPr>
            </w:pPr>
            <w:ins w:id="574" w:author="Ponížilová Hana" w:date="2020-02-13T16:49:00Z">
              <w:r w:rsidRPr="00D6293A">
                <w:rPr>
                  <w:b/>
                </w:rPr>
                <w:t>Vyučující</w:t>
              </w:r>
            </w:ins>
          </w:p>
        </w:tc>
        <w:tc>
          <w:tcPr>
            <w:tcW w:w="6769" w:type="dxa"/>
            <w:gridSpan w:val="7"/>
            <w:tcBorders>
              <w:bottom w:val="nil"/>
            </w:tcBorders>
          </w:tcPr>
          <w:p w14:paraId="021DA5C5" w14:textId="77777777" w:rsidR="00D128C3" w:rsidRPr="00D6293A" w:rsidRDefault="00D128C3" w:rsidP="000B25D4">
            <w:pPr>
              <w:jc w:val="both"/>
              <w:rPr>
                <w:ins w:id="575" w:author="Ponížilová Hana" w:date="2020-02-13T16:49:00Z"/>
              </w:rPr>
            </w:pPr>
            <w:ins w:id="576" w:author="Ponížilová Hana" w:date="2020-02-13T16:49:00Z">
              <w:r w:rsidRPr="00D6293A">
                <w:rPr>
                  <w:rFonts w:eastAsia="Calibri"/>
                </w:rPr>
                <w:t>Mgr. Hana Atcheson</w:t>
              </w:r>
            </w:ins>
          </w:p>
        </w:tc>
      </w:tr>
      <w:tr w:rsidR="00D128C3" w:rsidRPr="00D6293A" w14:paraId="50EEE3CA" w14:textId="77777777" w:rsidTr="000B25D4">
        <w:trPr>
          <w:trHeight w:val="309"/>
          <w:ins w:id="577" w:author="Ponížilová Hana" w:date="2020-02-13T16:49:00Z"/>
        </w:trPr>
        <w:tc>
          <w:tcPr>
            <w:tcW w:w="9855" w:type="dxa"/>
            <w:gridSpan w:val="8"/>
            <w:tcBorders>
              <w:top w:val="nil"/>
            </w:tcBorders>
          </w:tcPr>
          <w:p w14:paraId="63E485D3" w14:textId="77777777" w:rsidR="00D128C3" w:rsidRPr="00D6293A" w:rsidRDefault="00D128C3" w:rsidP="000B25D4">
            <w:pPr>
              <w:jc w:val="both"/>
              <w:rPr>
                <w:ins w:id="578" w:author="Ponížilová Hana" w:date="2020-02-13T16:49:00Z"/>
              </w:rPr>
            </w:pPr>
          </w:p>
        </w:tc>
      </w:tr>
      <w:tr w:rsidR="00D128C3" w:rsidRPr="00D6293A" w14:paraId="78BD923B" w14:textId="77777777" w:rsidTr="000B25D4">
        <w:trPr>
          <w:ins w:id="579" w:author="Ponížilová Hana" w:date="2020-02-13T16:49:00Z"/>
        </w:trPr>
        <w:tc>
          <w:tcPr>
            <w:tcW w:w="3086" w:type="dxa"/>
            <w:shd w:val="clear" w:color="auto" w:fill="F7CAAC"/>
          </w:tcPr>
          <w:p w14:paraId="77A5AB0C" w14:textId="77777777" w:rsidR="00D128C3" w:rsidRPr="00D6293A" w:rsidRDefault="00D128C3" w:rsidP="000B25D4">
            <w:pPr>
              <w:jc w:val="both"/>
              <w:rPr>
                <w:ins w:id="580" w:author="Ponížilová Hana" w:date="2020-02-13T16:49:00Z"/>
                <w:b/>
              </w:rPr>
            </w:pPr>
            <w:ins w:id="581" w:author="Ponížilová Hana" w:date="2020-02-13T16:49:00Z">
              <w:r w:rsidRPr="00D6293A">
                <w:rPr>
                  <w:b/>
                </w:rPr>
                <w:t>Stručná anotace předmětu</w:t>
              </w:r>
            </w:ins>
          </w:p>
        </w:tc>
        <w:tc>
          <w:tcPr>
            <w:tcW w:w="6769" w:type="dxa"/>
            <w:gridSpan w:val="7"/>
            <w:tcBorders>
              <w:bottom w:val="nil"/>
            </w:tcBorders>
          </w:tcPr>
          <w:p w14:paraId="299FF66E" w14:textId="77777777" w:rsidR="00D128C3" w:rsidRPr="00D6293A" w:rsidRDefault="00D128C3" w:rsidP="000B25D4">
            <w:pPr>
              <w:jc w:val="both"/>
              <w:rPr>
                <w:ins w:id="582" w:author="Ponížilová Hana" w:date="2020-02-13T16:49:00Z"/>
                <w:sz w:val="16"/>
                <w:szCs w:val="16"/>
              </w:rPr>
            </w:pPr>
          </w:p>
        </w:tc>
      </w:tr>
      <w:tr w:rsidR="00D128C3" w:rsidRPr="00D6293A" w14:paraId="19367B70" w14:textId="77777777" w:rsidTr="000B25D4">
        <w:trPr>
          <w:trHeight w:val="1554"/>
          <w:ins w:id="583" w:author="Ponížilová Hana" w:date="2020-02-13T16:49:00Z"/>
        </w:trPr>
        <w:tc>
          <w:tcPr>
            <w:tcW w:w="9855" w:type="dxa"/>
            <w:gridSpan w:val="8"/>
            <w:tcBorders>
              <w:top w:val="nil"/>
              <w:bottom w:val="single" w:sz="12" w:space="0" w:color="auto"/>
            </w:tcBorders>
          </w:tcPr>
          <w:p w14:paraId="1B9FCB16" w14:textId="77777777" w:rsidR="00D128C3" w:rsidRPr="00D6293A" w:rsidRDefault="00D128C3" w:rsidP="000B25D4">
            <w:pPr>
              <w:jc w:val="both"/>
              <w:rPr>
                <w:ins w:id="584" w:author="Ponížilová Hana" w:date="2020-02-13T16:49:00Z"/>
              </w:rPr>
            </w:pPr>
          </w:p>
          <w:p w14:paraId="5C3EC2F6" w14:textId="77777777" w:rsidR="00D128C3" w:rsidRDefault="00D128C3" w:rsidP="000B25D4">
            <w:pPr>
              <w:rPr>
                <w:ins w:id="585" w:author="Ponížilová Hana" w:date="2020-02-13T16:49:00Z"/>
              </w:rPr>
            </w:pPr>
            <w:ins w:id="586" w:author="Ponížilová Hana" w:date="2020-02-13T16:49:00Z">
              <w:r w:rsidRPr="004B774D">
                <w:t xml:space="preserve">Cílem předmětu je poskytnout studentům </w:t>
              </w:r>
              <w:r>
                <w:t>uměleckých</w:t>
              </w:r>
              <w:r w:rsidRPr="004B774D">
                <w:t xml:space="preserve"> oborů jazykovou přípravu</w:t>
              </w:r>
              <w:r>
                <w:t xml:space="preserve"> na úrovni B2 podle CEFR</w:t>
              </w:r>
              <w:r w:rsidRPr="004B774D">
                <w:t xml:space="preserve"> odpovídající současným požadavkům trhu práce</w:t>
              </w:r>
              <w:r>
                <w:t>.</w:t>
              </w:r>
            </w:ins>
          </w:p>
          <w:p w14:paraId="6ECA4B81" w14:textId="77777777" w:rsidR="00D128C3" w:rsidRPr="00D6293A" w:rsidRDefault="00D128C3" w:rsidP="000B25D4">
            <w:pPr>
              <w:rPr>
                <w:ins w:id="587" w:author="Ponížilová Hana" w:date="2020-02-13T16:49:00Z"/>
              </w:rPr>
            </w:pPr>
            <w:ins w:id="588" w:author="Ponížilová Hana" w:date="2020-02-13T16:49:00Z">
              <w:r w:rsidRPr="00D6293A">
                <w:t xml:space="preserve">Základním učebním </w:t>
              </w:r>
              <w:r>
                <w:t xml:space="preserve">materiálem jsou vybrané kapitoly z autentických studijních materiálů. </w:t>
              </w:r>
              <w:r w:rsidRPr="00D6293A">
                <w:t xml:space="preserve">Student cíleně rozvíjí schopnost komunikovat ve svém oboru v angličtině. </w:t>
              </w:r>
              <w:r w:rsidRPr="00D6293A">
                <w:br/>
                <w:t xml:space="preserve">Předmět si klade za cíl svým absolventům zvýšit schopnost studovat odbornou literaturu, zlepšit jazykovou vybavenost </w:t>
              </w:r>
              <w:r>
                <w:t xml:space="preserve">   </w:t>
              </w:r>
              <w:r w:rsidRPr="00D6293A">
                <w:t>a tím pádem také rozšířit možnost účasti na zahraničních výstavách či v zahraničních soutěžích.</w:t>
              </w:r>
            </w:ins>
          </w:p>
          <w:p w14:paraId="61BF8288" w14:textId="77777777" w:rsidR="00D128C3" w:rsidRDefault="00D128C3" w:rsidP="000B25D4">
            <w:pPr>
              <w:rPr>
                <w:ins w:id="589" w:author="Ponížilová Hana" w:date="2020-02-13T16:49:00Z"/>
              </w:rPr>
            </w:pPr>
          </w:p>
          <w:p w14:paraId="0AFF8030" w14:textId="77777777" w:rsidR="00D128C3" w:rsidRDefault="00D128C3" w:rsidP="000B25D4">
            <w:pPr>
              <w:rPr>
                <w:ins w:id="590" w:author="Ponížilová Hana" w:date="2020-02-13T16:49:00Z"/>
              </w:rPr>
            </w:pPr>
            <w:ins w:id="591" w:author="Ponížilová Hana" w:date="2020-02-13T16:49:00Z">
              <w:r>
                <w:t>Obsah předmětu tematicky:</w:t>
              </w:r>
            </w:ins>
          </w:p>
          <w:p w14:paraId="06E570AE" w14:textId="77777777" w:rsidR="00D128C3" w:rsidRDefault="00D128C3" w:rsidP="000B25D4">
            <w:pPr>
              <w:rPr>
                <w:ins w:id="592" w:author="Ponížilová Hana" w:date="2020-02-13T16:49:00Z"/>
              </w:rPr>
            </w:pPr>
            <w:ins w:id="593" w:author="Ponížilová Hana" w:date="2020-02-13T16:49:00Z">
              <w:r>
                <w:t xml:space="preserve">- Profese filmaře </w:t>
              </w:r>
            </w:ins>
          </w:p>
          <w:p w14:paraId="2B208261" w14:textId="77777777" w:rsidR="00D128C3" w:rsidRPr="00D6293A" w:rsidRDefault="00D128C3" w:rsidP="000B25D4">
            <w:pPr>
              <w:rPr>
                <w:ins w:id="594" w:author="Ponížilová Hana" w:date="2020-02-13T16:49:00Z"/>
              </w:rPr>
            </w:pPr>
            <w:ins w:id="595" w:author="Ponížilová Hana" w:date="2020-02-13T16:49:00Z">
              <w:r>
                <w:t>- Kreativní postupy v navrhování</w:t>
              </w:r>
              <w:r w:rsidRPr="00D6293A">
                <w:br/>
                <w:t xml:space="preserve">- Portfolio </w:t>
              </w:r>
              <w:r w:rsidRPr="00D6293A">
                <w:br/>
                <w:t>- Prezentační dovedno</w:t>
              </w:r>
              <w:r>
                <w:t>sti pro zákazníky a projekty</w:t>
              </w:r>
              <w:r w:rsidRPr="00D6293A">
                <w:br/>
                <w:t>- Týmová p</w:t>
              </w:r>
              <w:r>
                <w:t xml:space="preserve">ráce </w:t>
              </w:r>
              <w:r>
                <w:br/>
              </w:r>
            </w:ins>
          </w:p>
        </w:tc>
      </w:tr>
      <w:tr w:rsidR="00D128C3" w:rsidRPr="00D6293A" w14:paraId="1D9941F3" w14:textId="77777777" w:rsidTr="000B25D4">
        <w:trPr>
          <w:trHeight w:val="265"/>
          <w:ins w:id="596" w:author="Ponížilová Hana" w:date="2020-02-13T16:49:00Z"/>
        </w:trPr>
        <w:tc>
          <w:tcPr>
            <w:tcW w:w="3653" w:type="dxa"/>
            <w:gridSpan w:val="2"/>
            <w:tcBorders>
              <w:top w:val="nil"/>
            </w:tcBorders>
            <w:shd w:val="clear" w:color="auto" w:fill="F7CAAC"/>
          </w:tcPr>
          <w:p w14:paraId="5A2A3401" w14:textId="77777777" w:rsidR="00D128C3" w:rsidRPr="00D6293A" w:rsidRDefault="00D128C3" w:rsidP="000B25D4">
            <w:pPr>
              <w:jc w:val="both"/>
              <w:rPr>
                <w:ins w:id="597" w:author="Ponížilová Hana" w:date="2020-02-13T16:49:00Z"/>
              </w:rPr>
            </w:pPr>
            <w:ins w:id="598" w:author="Ponížilová Hana" w:date="2020-02-13T16:49:00Z">
              <w:r w:rsidRPr="00D6293A">
                <w:rPr>
                  <w:b/>
                </w:rPr>
                <w:t>Studijní literatura a studijní pomůcky</w:t>
              </w:r>
            </w:ins>
          </w:p>
        </w:tc>
        <w:tc>
          <w:tcPr>
            <w:tcW w:w="6202" w:type="dxa"/>
            <w:gridSpan w:val="6"/>
            <w:tcBorders>
              <w:top w:val="nil"/>
              <w:bottom w:val="nil"/>
            </w:tcBorders>
          </w:tcPr>
          <w:p w14:paraId="2019ECAC" w14:textId="77777777" w:rsidR="00D128C3" w:rsidRPr="00D6293A" w:rsidRDefault="00D128C3" w:rsidP="000B25D4">
            <w:pPr>
              <w:jc w:val="both"/>
              <w:rPr>
                <w:ins w:id="599" w:author="Ponížilová Hana" w:date="2020-02-13T16:49:00Z"/>
              </w:rPr>
            </w:pPr>
          </w:p>
        </w:tc>
      </w:tr>
      <w:tr w:rsidR="00D128C3" w:rsidRPr="00D6293A" w14:paraId="52DA8FB8" w14:textId="77777777" w:rsidTr="000B25D4">
        <w:trPr>
          <w:trHeight w:val="416"/>
          <w:ins w:id="600" w:author="Ponížilová Hana" w:date="2020-02-13T16:49:00Z"/>
        </w:trPr>
        <w:tc>
          <w:tcPr>
            <w:tcW w:w="9855" w:type="dxa"/>
            <w:gridSpan w:val="8"/>
            <w:tcBorders>
              <w:top w:val="nil"/>
            </w:tcBorders>
          </w:tcPr>
          <w:p w14:paraId="1B83DB59" w14:textId="77777777" w:rsidR="00D128C3" w:rsidRPr="00D6293A" w:rsidRDefault="00D128C3" w:rsidP="000B25D4">
            <w:pPr>
              <w:rPr>
                <w:ins w:id="601" w:author="Ponížilová Hana" w:date="2020-02-13T16:49:00Z"/>
              </w:rPr>
            </w:pPr>
          </w:p>
          <w:p w14:paraId="2C82B788" w14:textId="77777777" w:rsidR="00D128C3" w:rsidRPr="00B14297" w:rsidRDefault="00D128C3" w:rsidP="000B25D4">
            <w:pPr>
              <w:rPr>
                <w:ins w:id="602" w:author="Ponížilová Hana" w:date="2020-02-13T16:49:00Z"/>
                <w:b/>
              </w:rPr>
            </w:pPr>
            <w:ins w:id="603" w:author="Ponížilová Hana" w:date="2020-02-13T16:49:00Z">
              <w:r>
                <w:rPr>
                  <w:b/>
                </w:rPr>
                <w:t>Povinná</w:t>
              </w:r>
              <w:r w:rsidRPr="00B14297">
                <w:rPr>
                  <w:b/>
                </w:rPr>
                <w:t>:</w:t>
              </w:r>
            </w:ins>
          </w:p>
          <w:p w14:paraId="2DC799D9" w14:textId="77777777" w:rsidR="00D128C3" w:rsidRPr="002D36E8" w:rsidRDefault="00D128C3" w:rsidP="000B25D4">
            <w:pPr>
              <w:rPr>
                <w:ins w:id="604" w:author="Ponížilová Hana" w:date="2020-02-13T16:49:00Z"/>
              </w:rPr>
            </w:pPr>
            <w:ins w:id="605" w:author="Ponížilová Hana" w:date="2020-02-13T16:49:00Z">
              <w:r>
                <w:t xml:space="preserve">WHITEHEAD G. </w:t>
              </w:r>
              <w:r w:rsidRPr="002D36E8">
                <w:t xml:space="preserve">(2018) Cambridge IGCSE™ Art and Design Student’s Book </w:t>
              </w:r>
              <w:r>
                <w:t xml:space="preserve">London: </w:t>
              </w:r>
              <w:r w:rsidRPr="002D36E8">
                <w:t>Collins Cambridge IGC</w:t>
              </w:r>
              <w:r>
                <w:t>SE (TM).</w:t>
              </w:r>
              <w:r w:rsidRPr="002D36E8">
                <w:t xml:space="preserve"> ISBN </w:t>
              </w:r>
              <w:r w:rsidRPr="002D36E8">
                <w:rPr>
                  <w:color w:val="333333"/>
                  <w:shd w:val="clear" w:color="auto" w:fill="FFFFFF"/>
                </w:rPr>
                <w:t> 978-0008250966</w:t>
              </w:r>
            </w:ins>
          </w:p>
          <w:p w14:paraId="5D65F192" w14:textId="77777777" w:rsidR="00D128C3" w:rsidRDefault="00D128C3" w:rsidP="000B25D4">
            <w:pPr>
              <w:rPr>
                <w:ins w:id="606" w:author="Ponížilová Hana" w:date="2020-02-13T16:49:00Z"/>
              </w:rPr>
            </w:pPr>
          </w:p>
          <w:p w14:paraId="2AF162C7" w14:textId="77777777" w:rsidR="00D128C3" w:rsidRDefault="00D128C3" w:rsidP="000B25D4">
            <w:pPr>
              <w:rPr>
                <w:ins w:id="607" w:author="Ponížilová Hana" w:date="2020-02-13T16:49:00Z"/>
                <w:b/>
              </w:rPr>
            </w:pPr>
            <w:ins w:id="608" w:author="Ponížilová Hana" w:date="2020-02-13T16:49:00Z">
              <w:r>
                <w:rPr>
                  <w:b/>
                </w:rPr>
                <w:t>Doporučená</w:t>
              </w:r>
              <w:r w:rsidRPr="00B14297">
                <w:rPr>
                  <w:b/>
                </w:rPr>
                <w:t>:</w:t>
              </w:r>
            </w:ins>
          </w:p>
          <w:p w14:paraId="096745FC" w14:textId="77777777" w:rsidR="00D128C3" w:rsidRDefault="00D128C3" w:rsidP="000B25D4">
            <w:pPr>
              <w:rPr>
                <w:ins w:id="609" w:author="Ponížilová Hana" w:date="2020-02-13T16:49:00Z"/>
              </w:rPr>
            </w:pPr>
            <w:ins w:id="610" w:author="Ponížilová Hana" w:date="2020-02-13T16:49:00Z">
              <w:r>
                <w:t xml:space="preserve">FINEBERG, J. </w:t>
              </w:r>
              <w:r>
                <w:rPr>
                  <w:i/>
                  <w:iCs/>
                </w:rPr>
                <w:t>Art Since 1940</w:t>
              </w:r>
              <w:r>
                <w:t xml:space="preserve">. Paerson, 2010. ISBN </w:t>
              </w:r>
              <w:r w:rsidRPr="006A47C2">
                <w:t>978-0131934795</w:t>
              </w:r>
            </w:ins>
          </w:p>
          <w:p w14:paraId="59F49848" w14:textId="77777777" w:rsidR="00D128C3" w:rsidRDefault="00D128C3" w:rsidP="000B25D4">
            <w:pPr>
              <w:rPr>
                <w:ins w:id="611" w:author="Ponížilová Hana" w:date="2020-02-13T16:49:00Z"/>
              </w:rPr>
            </w:pPr>
            <w:ins w:id="612" w:author="Ponížilová Hana" w:date="2020-02-13T16:49:00Z">
              <w:r>
                <w:t xml:space="preserve">HILL, A. and WATSON, J. </w:t>
              </w:r>
              <w:r>
                <w:rPr>
                  <w:i/>
                  <w:iCs/>
                </w:rPr>
                <w:t>Dictionary of Media and Communication Studies</w:t>
              </w:r>
              <w:r>
                <w:t>. London: Bloomsbury Academic, 2012. ISBN 978-</w:t>
              </w:r>
              <w:r w:rsidRPr="006A47C2">
                <w:t>1849665285</w:t>
              </w:r>
            </w:ins>
          </w:p>
          <w:p w14:paraId="1782E3CA" w14:textId="77777777" w:rsidR="00D128C3" w:rsidRDefault="00D128C3" w:rsidP="000B25D4">
            <w:pPr>
              <w:rPr>
                <w:ins w:id="613" w:author="Ponížilová Hana" w:date="2020-02-13T16:49:00Z"/>
              </w:rPr>
            </w:pPr>
            <w:ins w:id="614" w:author="Ponížilová Hana" w:date="2020-02-13T16:49:00Z">
              <w:r>
                <w:t xml:space="preserve">PIPES, A. </w:t>
              </w:r>
              <w:r>
                <w:rPr>
                  <w:i/>
                  <w:iCs/>
                </w:rPr>
                <w:t>Foundations of Art and Design</w:t>
              </w:r>
              <w:r>
                <w:t xml:space="preserve">. London: Laurence King, 2008. ISBN </w:t>
              </w:r>
              <w:r w:rsidRPr="001E1A8C">
                <w:t>978-1856695787</w:t>
              </w:r>
            </w:ins>
          </w:p>
          <w:p w14:paraId="136989DD" w14:textId="77777777" w:rsidR="00D128C3" w:rsidRPr="00D6293A" w:rsidRDefault="00D128C3" w:rsidP="000B25D4">
            <w:pPr>
              <w:jc w:val="both"/>
              <w:rPr>
                <w:ins w:id="615" w:author="Ponížilová Hana" w:date="2020-02-13T16:49:00Z"/>
              </w:rPr>
            </w:pPr>
          </w:p>
        </w:tc>
      </w:tr>
    </w:tbl>
    <w:p w14:paraId="48214EBA" w14:textId="77777777" w:rsidR="009638EF" w:rsidRDefault="009638EF" w:rsidP="007449FC"/>
    <w:p w14:paraId="40D61CBF" w14:textId="460B59E5" w:rsidR="009638EF" w:rsidRDefault="009638EF" w:rsidP="007449FC"/>
    <w:p w14:paraId="3C847D69" w14:textId="41CBE91B" w:rsidR="0011397D" w:rsidRDefault="0011397D" w:rsidP="007449FC"/>
    <w:p w14:paraId="46BA80FB" w14:textId="71CEDCEE" w:rsidR="0011397D" w:rsidRDefault="0011397D" w:rsidP="007449FC"/>
    <w:p w14:paraId="35069B51" w14:textId="598136AF" w:rsidR="0011397D" w:rsidRDefault="0011397D" w:rsidP="007449FC"/>
    <w:p w14:paraId="5DFA23C8" w14:textId="77777777" w:rsidR="00514361" w:rsidRDefault="00514361">
      <w:pPr>
        <w:rPr>
          <w:ins w:id="616" w:author="Ponížilová Hana" w:date="2020-02-13T16:48:00Z"/>
        </w:rPr>
      </w:pPr>
      <w:ins w:id="617" w:author="Ponížilová Hana" w:date="2020-02-13T16:4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6072027D" w14:textId="77777777" w:rsidTr="002C128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EF3F7B1" w14:textId="0C6D73A4" w:rsidR="002C128B" w:rsidRDefault="002C128B">
            <w:pPr>
              <w:spacing w:line="256" w:lineRule="auto"/>
              <w:jc w:val="both"/>
              <w:rPr>
                <w:b/>
                <w:sz w:val="28"/>
                <w:lang w:eastAsia="en-US"/>
              </w:rPr>
            </w:pPr>
            <w:r>
              <w:lastRenderedPageBreak/>
              <w:br w:type="page"/>
            </w:r>
            <w:r>
              <w:rPr>
                <w:b/>
                <w:sz w:val="28"/>
                <w:lang w:eastAsia="en-US"/>
              </w:rPr>
              <w:t>B-III – Charakteristika studijního předmětu</w:t>
            </w:r>
          </w:p>
        </w:tc>
      </w:tr>
      <w:tr w:rsidR="002C128B" w14:paraId="2F34D098" w14:textId="77777777" w:rsidTr="002C128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0D6504D" w14:textId="77777777" w:rsidR="002C128B" w:rsidRDefault="002C128B">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8D35A1D" w14:textId="77777777" w:rsidR="002C128B" w:rsidRDefault="002C128B">
            <w:pPr>
              <w:spacing w:line="256" w:lineRule="auto"/>
              <w:jc w:val="both"/>
              <w:rPr>
                <w:lang w:eastAsia="en-US"/>
              </w:rPr>
            </w:pPr>
            <w:r>
              <w:rPr>
                <w:lang w:eastAsia="en-US"/>
              </w:rPr>
              <w:t>Ateliér 7</w:t>
            </w:r>
          </w:p>
        </w:tc>
      </w:tr>
      <w:tr w:rsidR="002C128B" w14:paraId="58D4E294"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332AB1" w14:textId="77777777" w:rsidR="002C128B" w:rsidRDefault="002C128B" w:rsidP="007B7C13">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DF9891C" w14:textId="77777777" w:rsidR="002C128B" w:rsidRDefault="002C128B">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0DFBF1" w14:textId="77777777" w:rsidR="002C128B" w:rsidRDefault="002C128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88747A8" w14:textId="70EA4328" w:rsidR="002C128B" w:rsidRDefault="00A6733F">
            <w:pPr>
              <w:spacing w:line="256" w:lineRule="auto"/>
              <w:jc w:val="both"/>
              <w:rPr>
                <w:lang w:eastAsia="en-US"/>
              </w:rPr>
            </w:pPr>
            <w:r>
              <w:rPr>
                <w:lang w:eastAsia="en-US"/>
              </w:rPr>
              <w:t>1</w:t>
            </w:r>
            <w:r w:rsidR="002C128B">
              <w:rPr>
                <w:lang w:eastAsia="en-US"/>
              </w:rPr>
              <w:t>/ZS</w:t>
            </w:r>
          </w:p>
        </w:tc>
      </w:tr>
      <w:tr w:rsidR="002C128B" w14:paraId="5950D78D"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052CD7" w14:textId="77777777" w:rsidR="002C128B" w:rsidRDefault="002C128B" w:rsidP="007B7C13">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3963595" w14:textId="77777777" w:rsidR="002C128B" w:rsidRDefault="002C128B">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4926A2D" w14:textId="77777777" w:rsidR="002C128B" w:rsidRDefault="002C128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FFFFA0B" w14:textId="77777777" w:rsidR="002C128B" w:rsidRDefault="002C128B">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284C97" w14:textId="77777777" w:rsidR="002C128B" w:rsidRDefault="002C128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70F1978" w14:textId="77777777" w:rsidR="002C128B" w:rsidRDefault="002C128B">
            <w:pPr>
              <w:spacing w:line="256" w:lineRule="auto"/>
              <w:jc w:val="both"/>
              <w:rPr>
                <w:lang w:eastAsia="en-US"/>
              </w:rPr>
            </w:pPr>
            <w:r>
              <w:rPr>
                <w:lang w:eastAsia="en-US"/>
              </w:rPr>
              <w:t>2</w:t>
            </w:r>
          </w:p>
        </w:tc>
      </w:tr>
      <w:tr w:rsidR="002C128B" w14:paraId="7A4694AB"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6A1697" w14:textId="77777777" w:rsidR="002C128B" w:rsidRDefault="002C128B" w:rsidP="007B7C13">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9F15494" w14:textId="77777777" w:rsidR="002C128B" w:rsidRDefault="002C128B">
            <w:pPr>
              <w:spacing w:line="256" w:lineRule="auto"/>
              <w:jc w:val="both"/>
              <w:rPr>
                <w:lang w:eastAsia="en-US"/>
              </w:rPr>
            </w:pPr>
          </w:p>
        </w:tc>
      </w:tr>
      <w:tr w:rsidR="002C128B" w14:paraId="5AE4C398"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C25B56" w14:textId="77777777" w:rsidR="002C128B" w:rsidRDefault="002C128B" w:rsidP="007B7C13">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B36A56B" w14:textId="77777777" w:rsidR="002C128B" w:rsidRDefault="002C128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74D609" w14:textId="77777777" w:rsidR="002C128B" w:rsidRDefault="002C128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F43E63F" w14:textId="77777777" w:rsidR="002C128B" w:rsidRDefault="002C128B">
            <w:pPr>
              <w:spacing w:line="256" w:lineRule="auto"/>
              <w:jc w:val="both"/>
              <w:rPr>
                <w:lang w:eastAsia="en-US"/>
              </w:rPr>
            </w:pPr>
            <w:r>
              <w:rPr>
                <w:lang w:eastAsia="en-US"/>
              </w:rPr>
              <w:t>Seminář</w:t>
            </w:r>
          </w:p>
        </w:tc>
      </w:tr>
      <w:tr w:rsidR="002C128B" w14:paraId="1D346E0E"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308DB7" w14:textId="77777777" w:rsidR="002C128B" w:rsidRDefault="002C128B" w:rsidP="007B7C13">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2B963C0" w14:textId="77777777" w:rsidR="002C128B" w:rsidRDefault="002C128B">
            <w:pPr>
              <w:spacing w:line="256" w:lineRule="auto"/>
              <w:jc w:val="both"/>
              <w:rPr>
                <w:lang w:eastAsia="en-US"/>
              </w:rPr>
            </w:pPr>
            <w:r>
              <w:rPr>
                <w:lang w:eastAsia="en-US"/>
              </w:rPr>
              <w:t xml:space="preserve">Aktivní účast na povinných prezentacích vlastních klauzurních projektů – minimálně </w:t>
            </w:r>
            <w:proofErr w:type="gramStart"/>
            <w:r>
              <w:rPr>
                <w:lang w:eastAsia="en-US"/>
              </w:rPr>
              <w:t>80%</w:t>
            </w:r>
            <w:proofErr w:type="gramEnd"/>
            <w:r>
              <w:rPr>
                <w:lang w:eastAsia="en-US"/>
              </w:rPr>
              <w:t>. Zpracování oborové prezentace.</w:t>
            </w:r>
          </w:p>
        </w:tc>
      </w:tr>
      <w:tr w:rsidR="002C128B" w14:paraId="5A279496" w14:textId="77777777" w:rsidTr="002C128B">
        <w:trPr>
          <w:trHeight w:val="554"/>
        </w:trPr>
        <w:tc>
          <w:tcPr>
            <w:tcW w:w="9855" w:type="dxa"/>
            <w:gridSpan w:val="8"/>
            <w:tcBorders>
              <w:top w:val="nil"/>
              <w:left w:val="single" w:sz="4" w:space="0" w:color="auto"/>
              <w:bottom w:val="single" w:sz="4" w:space="0" w:color="auto"/>
              <w:right w:val="single" w:sz="4" w:space="0" w:color="auto"/>
            </w:tcBorders>
          </w:tcPr>
          <w:p w14:paraId="7F6ED67E" w14:textId="77777777" w:rsidR="002C128B" w:rsidRDefault="002C128B" w:rsidP="007B7C13">
            <w:pPr>
              <w:spacing w:line="256" w:lineRule="auto"/>
              <w:rPr>
                <w:lang w:eastAsia="en-US"/>
              </w:rPr>
            </w:pPr>
          </w:p>
        </w:tc>
      </w:tr>
      <w:tr w:rsidR="002C128B" w14:paraId="19F3768E" w14:textId="77777777" w:rsidTr="002C128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B7C1F3A" w14:textId="77777777" w:rsidR="002C128B" w:rsidRDefault="002C128B" w:rsidP="007B7C13">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3C6BAA8" w14:textId="77777777" w:rsidR="002C128B" w:rsidRDefault="002C128B">
            <w:pPr>
              <w:spacing w:line="256" w:lineRule="auto"/>
              <w:jc w:val="both"/>
              <w:rPr>
                <w:lang w:eastAsia="en-US"/>
              </w:rPr>
            </w:pPr>
            <w:r>
              <w:rPr>
                <w:lang w:eastAsia="en-US"/>
              </w:rPr>
              <w:t>doc. MgA. Libor Nemeškal, Ph.D.</w:t>
            </w:r>
          </w:p>
        </w:tc>
      </w:tr>
      <w:tr w:rsidR="002C128B" w14:paraId="34A2F317" w14:textId="77777777" w:rsidTr="002C128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C17EFEB" w14:textId="77777777" w:rsidR="002C128B" w:rsidRDefault="002C128B" w:rsidP="007B7C13">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D5BC50B" w14:textId="039ECFEE" w:rsidR="002C128B" w:rsidRDefault="00354E90">
            <w:pPr>
              <w:spacing w:line="256" w:lineRule="auto"/>
              <w:jc w:val="both"/>
              <w:rPr>
                <w:lang w:eastAsia="en-US"/>
              </w:rPr>
            </w:pPr>
            <w:r>
              <w:rPr>
                <w:lang w:eastAsia="en-US"/>
              </w:rPr>
              <w:t>1</w:t>
            </w:r>
            <w:r w:rsidR="002C128B">
              <w:rPr>
                <w:lang w:eastAsia="en-US"/>
              </w:rPr>
              <w:t>0 %</w:t>
            </w:r>
          </w:p>
        </w:tc>
      </w:tr>
      <w:tr w:rsidR="002C128B" w14:paraId="0D8D5F49"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5486C1" w14:textId="77777777" w:rsidR="002C128B" w:rsidRDefault="002C128B">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7C28C4E" w14:textId="77777777" w:rsidR="002C128B" w:rsidRDefault="002C128B">
            <w:pPr>
              <w:spacing w:line="256" w:lineRule="auto"/>
              <w:jc w:val="both"/>
              <w:rPr>
                <w:lang w:eastAsia="en-US"/>
              </w:rPr>
            </w:pPr>
          </w:p>
        </w:tc>
      </w:tr>
      <w:tr w:rsidR="002C128B" w14:paraId="598DF143" w14:textId="77777777" w:rsidTr="002C128B">
        <w:trPr>
          <w:trHeight w:val="554"/>
        </w:trPr>
        <w:tc>
          <w:tcPr>
            <w:tcW w:w="9855" w:type="dxa"/>
            <w:gridSpan w:val="8"/>
            <w:tcBorders>
              <w:top w:val="nil"/>
              <w:left w:val="single" w:sz="4" w:space="0" w:color="auto"/>
              <w:bottom w:val="single" w:sz="4" w:space="0" w:color="auto"/>
              <w:right w:val="single" w:sz="4" w:space="0" w:color="auto"/>
            </w:tcBorders>
            <w:hideMark/>
          </w:tcPr>
          <w:p w14:paraId="038D29EC" w14:textId="77777777" w:rsidR="002C128B" w:rsidRDefault="002C128B">
            <w:pPr>
              <w:spacing w:line="256" w:lineRule="auto"/>
              <w:jc w:val="both"/>
              <w:rPr>
                <w:lang w:eastAsia="en-US"/>
              </w:rPr>
            </w:pPr>
            <w:r>
              <w:rPr>
                <w:lang w:eastAsia="en-US"/>
              </w:rPr>
              <w:t>doc. MgA. Libor Nemeškal, Ph.D. a kolektiv pedagogů</w:t>
            </w:r>
          </w:p>
        </w:tc>
      </w:tr>
      <w:tr w:rsidR="002C128B" w14:paraId="1B228D46"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6D8FD3" w14:textId="77777777" w:rsidR="002C128B" w:rsidRDefault="002C128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7336E7D" w14:textId="77777777" w:rsidR="002C128B" w:rsidRDefault="002C128B">
            <w:pPr>
              <w:spacing w:line="256" w:lineRule="auto"/>
              <w:jc w:val="both"/>
              <w:rPr>
                <w:lang w:eastAsia="en-US"/>
              </w:rPr>
            </w:pPr>
          </w:p>
        </w:tc>
      </w:tr>
      <w:tr w:rsidR="002C128B" w14:paraId="64CECFC4" w14:textId="77777777" w:rsidTr="002C128B">
        <w:trPr>
          <w:trHeight w:val="3938"/>
        </w:trPr>
        <w:tc>
          <w:tcPr>
            <w:tcW w:w="9855" w:type="dxa"/>
            <w:gridSpan w:val="8"/>
            <w:tcBorders>
              <w:top w:val="nil"/>
              <w:left w:val="single" w:sz="4" w:space="0" w:color="auto"/>
              <w:bottom w:val="single" w:sz="12" w:space="0" w:color="auto"/>
              <w:right w:val="single" w:sz="4" w:space="0" w:color="auto"/>
            </w:tcBorders>
          </w:tcPr>
          <w:p w14:paraId="1792846F" w14:textId="77777777" w:rsidR="002C128B" w:rsidRDefault="002C128B">
            <w:pPr>
              <w:spacing w:line="256" w:lineRule="auto"/>
              <w:jc w:val="both"/>
              <w:rPr>
                <w:lang w:eastAsia="en-US"/>
              </w:rPr>
            </w:pPr>
          </w:p>
          <w:p w14:paraId="6AEF4D2B" w14:textId="137BF608"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618" w:author="Ponížilová Hana" w:date="2020-02-13T16:50:00Z">
              <w:r w:rsidR="00D128C3">
                <w:rPr>
                  <w:color w:val="000000"/>
                  <w:shd w:val="clear" w:color="auto" w:fill="FFFFFF"/>
                  <w:lang w:eastAsia="en-US"/>
                </w:rPr>
                <w:t>semestrálního</w:t>
              </w:r>
            </w:ins>
            <w:del w:id="619" w:author="Ponížilová Hana" w:date="2020-02-13T16:50:00Z">
              <w:r w:rsidDel="00D128C3">
                <w:rPr>
                  <w:color w:val="000000"/>
                  <w:shd w:val="clear" w:color="auto" w:fill="FFFFFF"/>
                  <w:lang w:eastAsia="en-US"/>
                </w:rPr>
                <w:delText>klauzurního</w:delText>
              </w:r>
            </w:del>
            <w:r>
              <w:rPr>
                <w:color w:val="000000"/>
                <w:shd w:val="clear" w:color="auto" w:fill="FFFFFF"/>
                <w:lang w:eastAsia="en-US"/>
              </w:rPr>
              <w:t xml:space="preserve">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79706952" w14:textId="77777777" w:rsidR="002C128B" w:rsidRDefault="002C128B">
            <w:pPr>
              <w:spacing w:line="256" w:lineRule="auto"/>
              <w:jc w:val="both"/>
              <w:rPr>
                <w:color w:val="000000"/>
                <w:shd w:val="clear" w:color="auto" w:fill="FFFFFF"/>
                <w:lang w:eastAsia="en-US"/>
              </w:rPr>
            </w:pPr>
          </w:p>
          <w:p w14:paraId="688574FC" w14:textId="1D700672"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Společné </w:t>
            </w:r>
            <w:ins w:id="620" w:author="Ponížilová Hana" w:date="2020-02-13T16:50:00Z">
              <w:r w:rsidR="00D128C3">
                <w:rPr>
                  <w:color w:val="000000"/>
                  <w:shd w:val="clear" w:color="auto" w:fill="FFFFFF"/>
                  <w:lang w:eastAsia="en-US"/>
                </w:rPr>
                <w:t>semestrální</w:t>
              </w:r>
            </w:ins>
            <w:del w:id="621" w:author="Ponížilová Hana" w:date="2020-02-13T16:50:00Z">
              <w:r w:rsidDel="00D128C3">
                <w:rPr>
                  <w:color w:val="000000"/>
                  <w:shd w:val="clear" w:color="auto" w:fill="FFFFFF"/>
                  <w:lang w:eastAsia="en-US"/>
                </w:rPr>
                <w:delText>klauzurní</w:delText>
              </w:r>
            </w:del>
            <w:r>
              <w:rPr>
                <w:color w:val="000000"/>
                <w:shd w:val="clear" w:color="auto" w:fill="FFFFFF"/>
                <w:lang w:eastAsia="en-US"/>
              </w:rPr>
              <w:t xml:space="preserve"> cvičení:</w:t>
            </w:r>
          </w:p>
          <w:p w14:paraId="62E5CDAC" w14:textId="77777777" w:rsidR="002C128B" w:rsidRDefault="002C128B">
            <w:pPr>
              <w:spacing w:line="256" w:lineRule="auto"/>
              <w:jc w:val="both"/>
              <w:rPr>
                <w:b/>
                <w:bCs/>
                <w:lang w:eastAsia="en-US"/>
              </w:rPr>
            </w:pPr>
            <w:r>
              <w:rPr>
                <w:b/>
                <w:bCs/>
                <w:lang w:eastAsia="en-US"/>
              </w:rPr>
              <w:t>Vícekamerové snímání.</w:t>
            </w:r>
          </w:p>
          <w:p w14:paraId="25102F6E"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 </w:t>
            </w:r>
          </w:p>
          <w:p w14:paraId="78F850AB"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Povinné prezentace:</w:t>
            </w:r>
          </w:p>
          <w:p w14:paraId="693BBBC9"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Námět (RaS).</w:t>
            </w:r>
          </w:p>
          <w:p w14:paraId="339FFE0A"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1BE18E51" w14:textId="77777777" w:rsidR="002C128B" w:rsidRDefault="002C128B" w:rsidP="009305FD">
            <w:pPr>
              <w:pStyle w:val="Odstavecseseznamem"/>
              <w:numPr>
                <w:ilvl w:val="0"/>
                <w:numId w:val="5"/>
              </w:numPr>
              <w:spacing w:line="256" w:lineRule="auto"/>
              <w:rPr>
                <w:lang w:eastAsia="en-US"/>
              </w:rPr>
            </w:pPr>
            <w:r>
              <w:rPr>
                <w:lang w:eastAsia="en-US"/>
              </w:rPr>
              <w:t>Realizační prezentace (všechny složky).</w:t>
            </w:r>
          </w:p>
          <w:p w14:paraId="371D743F" w14:textId="77777777" w:rsidR="002C128B" w:rsidRDefault="002C128B" w:rsidP="009305FD">
            <w:pPr>
              <w:pStyle w:val="Odstavecseseznamem"/>
              <w:numPr>
                <w:ilvl w:val="0"/>
                <w:numId w:val="5"/>
              </w:numPr>
              <w:spacing w:line="256" w:lineRule="auto"/>
              <w:rPr>
                <w:lang w:eastAsia="en-US"/>
              </w:rPr>
            </w:pPr>
            <w:r>
              <w:rPr>
                <w:lang w:eastAsia="en-US"/>
              </w:rPr>
              <w:t>Zpráva z natáčení a ukázka denních prací (P, St).</w:t>
            </w:r>
          </w:p>
          <w:p w14:paraId="00015EEC" w14:textId="77777777" w:rsidR="002C128B" w:rsidRDefault="002C128B" w:rsidP="009305FD">
            <w:pPr>
              <w:pStyle w:val="Odstavecseseznamem"/>
              <w:numPr>
                <w:ilvl w:val="0"/>
                <w:numId w:val="5"/>
              </w:numPr>
              <w:spacing w:line="256" w:lineRule="auto"/>
              <w:rPr>
                <w:lang w:eastAsia="en-US"/>
              </w:rPr>
            </w:pPr>
            <w:r>
              <w:rPr>
                <w:lang w:eastAsia="en-US"/>
              </w:rPr>
              <w:t>Hrubý střih (St, R).</w:t>
            </w:r>
          </w:p>
          <w:p w14:paraId="4FA32287" w14:textId="77777777" w:rsidR="002C128B" w:rsidRDefault="002C128B" w:rsidP="009305FD">
            <w:pPr>
              <w:pStyle w:val="Odstavecseseznamem"/>
              <w:numPr>
                <w:ilvl w:val="0"/>
                <w:numId w:val="5"/>
              </w:numPr>
              <w:spacing w:line="256" w:lineRule="auto"/>
              <w:rPr>
                <w:lang w:eastAsia="en-US"/>
              </w:rPr>
            </w:pPr>
            <w:r>
              <w:rPr>
                <w:lang w:eastAsia="en-US"/>
              </w:rPr>
              <w:t>Příprava mixu a vizuálních efektů (Z, VFX).</w:t>
            </w:r>
          </w:p>
          <w:p w14:paraId="407087FC" w14:textId="77777777" w:rsidR="002C128B" w:rsidRDefault="002C128B" w:rsidP="009305FD">
            <w:pPr>
              <w:pStyle w:val="Odstavecseseznamem"/>
              <w:numPr>
                <w:ilvl w:val="0"/>
                <w:numId w:val="5"/>
              </w:numPr>
              <w:spacing w:line="256" w:lineRule="auto"/>
              <w:rPr>
                <w:lang w:eastAsia="en-US"/>
              </w:rPr>
            </w:pPr>
            <w:r>
              <w:rPr>
                <w:lang w:eastAsia="en-US"/>
              </w:rPr>
              <w:t>Schvalovací prezentace (P, VFX, Zv, RaS).</w:t>
            </w:r>
          </w:p>
          <w:p w14:paraId="381DA850" w14:textId="77777777" w:rsidR="002C128B" w:rsidRDefault="002C128B">
            <w:pPr>
              <w:spacing w:line="256" w:lineRule="auto"/>
              <w:jc w:val="both"/>
              <w:rPr>
                <w:lang w:eastAsia="en-US"/>
              </w:rPr>
            </w:pPr>
          </w:p>
        </w:tc>
      </w:tr>
      <w:tr w:rsidR="002C128B" w14:paraId="5E89C53A" w14:textId="77777777" w:rsidTr="002C128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D056FB6" w14:textId="77777777" w:rsidR="002C128B" w:rsidRDefault="002C128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49B8D56" w14:textId="77777777" w:rsidR="002C128B" w:rsidRDefault="002C128B">
            <w:pPr>
              <w:spacing w:line="256" w:lineRule="auto"/>
              <w:jc w:val="both"/>
              <w:rPr>
                <w:lang w:eastAsia="en-US"/>
              </w:rPr>
            </w:pPr>
          </w:p>
        </w:tc>
      </w:tr>
      <w:tr w:rsidR="002C128B" w14:paraId="1B4CBB98" w14:textId="77777777" w:rsidTr="002C128B">
        <w:trPr>
          <w:trHeight w:val="1497"/>
        </w:trPr>
        <w:tc>
          <w:tcPr>
            <w:tcW w:w="9855" w:type="dxa"/>
            <w:gridSpan w:val="8"/>
            <w:tcBorders>
              <w:top w:val="nil"/>
              <w:left w:val="single" w:sz="4" w:space="0" w:color="auto"/>
              <w:bottom w:val="single" w:sz="4" w:space="0" w:color="auto"/>
              <w:right w:val="single" w:sz="4" w:space="0" w:color="auto"/>
            </w:tcBorders>
          </w:tcPr>
          <w:p w14:paraId="1400887C" w14:textId="77777777" w:rsidR="00FD4DDC" w:rsidRDefault="00FD4DDC">
            <w:pPr>
              <w:spacing w:line="256" w:lineRule="auto"/>
              <w:jc w:val="both"/>
              <w:rPr>
                <w:b/>
                <w:lang w:eastAsia="en-US"/>
              </w:rPr>
            </w:pPr>
          </w:p>
          <w:p w14:paraId="6660299F" w14:textId="257EFEC5" w:rsidR="002C128B" w:rsidRPr="00766B50" w:rsidRDefault="002C128B">
            <w:pPr>
              <w:spacing w:line="256" w:lineRule="auto"/>
              <w:jc w:val="both"/>
              <w:rPr>
                <w:b/>
                <w:lang w:eastAsia="en-US"/>
              </w:rPr>
            </w:pPr>
            <w:r w:rsidRPr="00766B50">
              <w:rPr>
                <w:b/>
                <w:lang w:eastAsia="en-US"/>
              </w:rPr>
              <w:t>Povinná:</w:t>
            </w:r>
          </w:p>
          <w:p w14:paraId="122993A7" w14:textId="77777777" w:rsidR="002C128B" w:rsidRDefault="002C128B">
            <w:pPr>
              <w:spacing w:line="256" w:lineRule="auto"/>
              <w:jc w:val="both"/>
              <w:rPr>
                <w:lang w:eastAsia="en-US"/>
              </w:rPr>
            </w:pPr>
            <w:r>
              <w:rPr>
                <w:lang w:eastAsia="en-US"/>
              </w:rPr>
              <w:t xml:space="preserve">LEDDEN, Emma. </w:t>
            </w:r>
            <w:r>
              <w:rPr>
                <w:i/>
                <w:iCs/>
                <w:lang w:eastAsia="en-US"/>
              </w:rPr>
              <w:t>Úspěšná prezentace: získejte si své publikum krok za krokem</w:t>
            </w:r>
            <w:r>
              <w:rPr>
                <w:lang w:eastAsia="en-US"/>
              </w:rPr>
              <w:t>. Přeložil Eva KŘÁPKOVÁ. Praha: Grada, 2018. ISBN 9788024729121.</w:t>
            </w:r>
          </w:p>
          <w:p w14:paraId="60122DCE" w14:textId="77777777" w:rsidR="002C128B" w:rsidRDefault="002C128B">
            <w:pPr>
              <w:spacing w:line="256" w:lineRule="auto"/>
              <w:jc w:val="both"/>
              <w:rPr>
                <w:lang w:eastAsia="en-US"/>
              </w:rPr>
            </w:pPr>
            <w:r>
              <w:rPr>
                <w:lang w:eastAsia="en-US"/>
              </w:rPr>
              <w:t>Odborná literatura k jednotlivým profesím.</w:t>
            </w:r>
          </w:p>
          <w:p w14:paraId="34742442" w14:textId="77777777" w:rsidR="002C128B" w:rsidRDefault="002C128B">
            <w:pPr>
              <w:spacing w:line="256" w:lineRule="auto"/>
              <w:jc w:val="both"/>
              <w:rPr>
                <w:lang w:eastAsia="en-US"/>
              </w:rPr>
            </w:pPr>
          </w:p>
          <w:p w14:paraId="6FD3F702" w14:textId="77777777" w:rsidR="002C128B" w:rsidRDefault="00B16C58">
            <w:pPr>
              <w:spacing w:line="256" w:lineRule="auto"/>
              <w:jc w:val="both"/>
              <w:rPr>
                <w:lang w:eastAsia="en-US"/>
              </w:rPr>
            </w:pPr>
            <w:r>
              <w:rPr>
                <w:b/>
                <w:lang w:eastAsia="en-US"/>
              </w:rPr>
              <w:t>Studijní pomůcky</w:t>
            </w:r>
            <w:r w:rsidR="002C128B">
              <w:rPr>
                <w:lang w:eastAsia="en-US"/>
              </w:rPr>
              <w:t xml:space="preserve">: </w:t>
            </w:r>
            <w:r>
              <w:rPr>
                <w:lang w:eastAsia="en-US"/>
              </w:rPr>
              <w:t>P</w:t>
            </w:r>
            <w:r w:rsidR="002C128B">
              <w:rPr>
                <w:lang w:eastAsia="en-US"/>
              </w:rPr>
              <w:t>rojekční místnost, PC/NTB (tvorba prezentací), flashdisk.</w:t>
            </w:r>
          </w:p>
          <w:p w14:paraId="669FCB72" w14:textId="1FF40797" w:rsidR="00D46D00" w:rsidRDefault="00D46D00">
            <w:pPr>
              <w:spacing w:line="256" w:lineRule="auto"/>
              <w:jc w:val="both"/>
              <w:rPr>
                <w:lang w:eastAsia="en-US"/>
              </w:rPr>
            </w:pPr>
          </w:p>
        </w:tc>
      </w:tr>
    </w:tbl>
    <w:p w14:paraId="67223A1C" w14:textId="6D056B3A" w:rsidR="002C128B" w:rsidRDefault="002C128B" w:rsidP="002C128B"/>
    <w:p w14:paraId="03EF706F" w14:textId="13B8F638" w:rsidR="002C128B" w:rsidRDefault="002C128B" w:rsidP="002C128B"/>
    <w:p w14:paraId="39CA760C" w14:textId="271F6A93" w:rsidR="002C128B" w:rsidRDefault="002C128B" w:rsidP="002C128B"/>
    <w:p w14:paraId="7B48566D" w14:textId="21288950" w:rsidR="002C128B" w:rsidRDefault="002C128B" w:rsidP="002C128B"/>
    <w:p w14:paraId="2B288354" w14:textId="4C42E902" w:rsidR="002C128B" w:rsidRDefault="002C128B" w:rsidP="002C128B"/>
    <w:p w14:paraId="41E2CA9B" w14:textId="34837DF1" w:rsidR="002C128B" w:rsidRDefault="002C128B" w:rsidP="002C128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7DB3D0D5" w14:textId="77777777" w:rsidTr="002C128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F24B155" w14:textId="77777777" w:rsidR="002C128B" w:rsidRDefault="002C128B">
            <w:pPr>
              <w:spacing w:line="256" w:lineRule="auto"/>
              <w:jc w:val="both"/>
              <w:rPr>
                <w:b/>
                <w:sz w:val="28"/>
                <w:lang w:eastAsia="en-US"/>
              </w:rPr>
            </w:pPr>
            <w:r>
              <w:lastRenderedPageBreak/>
              <w:br w:type="page"/>
            </w:r>
            <w:r>
              <w:rPr>
                <w:b/>
                <w:sz w:val="28"/>
                <w:lang w:eastAsia="en-US"/>
              </w:rPr>
              <w:t>B-III – Charakteristika studijního předmětu</w:t>
            </w:r>
          </w:p>
        </w:tc>
      </w:tr>
      <w:tr w:rsidR="002C128B" w14:paraId="66273AE9" w14:textId="77777777" w:rsidTr="002C128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65F7C1A" w14:textId="77777777" w:rsidR="002C128B" w:rsidRDefault="002C128B" w:rsidP="007B7C13">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828F40C" w14:textId="77777777" w:rsidR="002C128B" w:rsidRDefault="002C128B">
            <w:pPr>
              <w:spacing w:line="256" w:lineRule="auto"/>
              <w:jc w:val="both"/>
              <w:rPr>
                <w:lang w:eastAsia="en-US"/>
              </w:rPr>
            </w:pPr>
            <w:r>
              <w:rPr>
                <w:lang w:eastAsia="en-US"/>
              </w:rPr>
              <w:t>Ateliér 8</w:t>
            </w:r>
          </w:p>
        </w:tc>
      </w:tr>
      <w:tr w:rsidR="002C128B" w14:paraId="7A65C961"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0BF296" w14:textId="77777777" w:rsidR="002C128B" w:rsidRDefault="002C128B" w:rsidP="007B7C13">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766143A" w14:textId="77777777" w:rsidR="002C128B" w:rsidRDefault="002C128B">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229D3B" w14:textId="77777777" w:rsidR="002C128B" w:rsidRDefault="002C128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4F6C80F" w14:textId="77777777" w:rsidR="002C128B" w:rsidRDefault="002C128B">
            <w:pPr>
              <w:spacing w:line="256" w:lineRule="auto"/>
              <w:jc w:val="both"/>
              <w:rPr>
                <w:lang w:eastAsia="en-US"/>
              </w:rPr>
            </w:pPr>
            <w:r>
              <w:rPr>
                <w:lang w:eastAsia="en-US"/>
              </w:rPr>
              <w:t>1/LS</w:t>
            </w:r>
          </w:p>
        </w:tc>
      </w:tr>
      <w:tr w:rsidR="002C128B" w14:paraId="055857FD"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DEB7797" w14:textId="77777777" w:rsidR="002C128B" w:rsidRDefault="002C128B" w:rsidP="007B7C13">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D579E51" w14:textId="77777777" w:rsidR="002C128B" w:rsidRDefault="002C128B">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56167AF" w14:textId="77777777" w:rsidR="002C128B" w:rsidRDefault="002C128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4D391BE" w14:textId="77777777" w:rsidR="002C128B" w:rsidRDefault="002C128B">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38B18D1" w14:textId="77777777" w:rsidR="002C128B" w:rsidRDefault="002C128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A43C7E5" w14:textId="77777777" w:rsidR="002C128B" w:rsidRDefault="002C128B">
            <w:pPr>
              <w:spacing w:line="256" w:lineRule="auto"/>
              <w:jc w:val="both"/>
              <w:rPr>
                <w:lang w:eastAsia="en-US"/>
              </w:rPr>
            </w:pPr>
            <w:r>
              <w:rPr>
                <w:lang w:eastAsia="en-US"/>
              </w:rPr>
              <w:t>2</w:t>
            </w:r>
          </w:p>
        </w:tc>
      </w:tr>
      <w:tr w:rsidR="002C128B" w14:paraId="0B2C2873"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343671" w14:textId="77777777" w:rsidR="002C128B" w:rsidRDefault="002C128B" w:rsidP="007B7C13">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3194300" w14:textId="77777777" w:rsidR="002C128B" w:rsidRDefault="002C128B">
            <w:pPr>
              <w:spacing w:line="256" w:lineRule="auto"/>
              <w:jc w:val="both"/>
              <w:rPr>
                <w:lang w:eastAsia="en-US"/>
              </w:rPr>
            </w:pPr>
          </w:p>
        </w:tc>
      </w:tr>
      <w:tr w:rsidR="002C128B" w14:paraId="4587CA9A"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8188843" w14:textId="77777777" w:rsidR="002C128B" w:rsidRDefault="002C128B" w:rsidP="007B7C13">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0304CEE" w14:textId="77777777" w:rsidR="002C128B" w:rsidRDefault="002C128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8041116" w14:textId="77777777" w:rsidR="002C128B" w:rsidRDefault="002C128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F1075E6" w14:textId="77777777" w:rsidR="002C128B" w:rsidRDefault="002C128B">
            <w:pPr>
              <w:spacing w:line="256" w:lineRule="auto"/>
              <w:jc w:val="both"/>
              <w:rPr>
                <w:lang w:eastAsia="en-US"/>
              </w:rPr>
            </w:pPr>
            <w:r>
              <w:rPr>
                <w:lang w:eastAsia="en-US"/>
              </w:rPr>
              <w:t>Seminář</w:t>
            </w:r>
          </w:p>
        </w:tc>
      </w:tr>
      <w:tr w:rsidR="002C128B" w14:paraId="1C71AA7D"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744BD1" w14:textId="77777777" w:rsidR="002C128B" w:rsidRDefault="002C128B" w:rsidP="007B7C13">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598D4A8B" w14:textId="47148DC1" w:rsidR="002C128B" w:rsidRDefault="002C128B">
            <w:pPr>
              <w:spacing w:line="256" w:lineRule="auto"/>
              <w:jc w:val="both"/>
              <w:rPr>
                <w:lang w:eastAsia="en-US"/>
              </w:rPr>
            </w:pPr>
            <w:r>
              <w:rPr>
                <w:lang w:eastAsia="en-US"/>
              </w:rPr>
              <w:t xml:space="preserve">Aktivní účast na povinných prezentacích vlastních </w:t>
            </w:r>
            <w:ins w:id="622" w:author="Ponížilová Hana" w:date="2020-02-13T16:51:00Z">
              <w:r w:rsidR="00D128C3">
                <w:rPr>
                  <w:color w:val="000000"/>
                  <w:shd w:val="clear" w:color="auto" w:fill="FFFFFF"/>
                  <w:lang w:eastAsia="en-US"/>
                </w:rPr>
                <w:t>semestrálních</w:t>
              </w:r>
            </w:ins>
            <w:del w:id="623" w:author="Ponížilová Hana" w:date="2020-02-13T16:51:00Z">
              <w:r w:rsidDel="00D128C3">
                <w:rPr>
                  <w:lang w:eastAsia="en-US"/>
                </w:rPr>
                <w:delText>klauzurních</w:delText>
              </w:r>
            </w:del>
            <w:r>
              <w:rPr>
                <w:lang w:eastAsia="en-US"/>
              </w:rPr>
              <w:t xml:space="preserve"> projektů – minimálně </w:t>
            </w:r>
            <w:proofErr w:type="gramStart"/>
            <w:r>
              <w:rPr>
                <w:lang w:eastAsia="en-US"/>
              </w:rPr>
              <w:t>80%</w:t>
            </w:r>
            <w:proofErr w:type="gramEnd"/>
            <w:r>
              <w:rPr>
                <w:lang w:eastAsia="en-US"/>
              </w:rPr>
              <w:t>. Zpracování oborové prezentace.</w:t>
            </w:r>
          </w:p>
        </w:tc>
      </w:tr>
      <w:tr w:rsidR="002C128B" w14:paraId="36B6BA3D" w14:textId="77777777" w:rsidTr="002C128B">
        <w:trPr>
          <w:trHeight w:val="554"/>
        </w:trPr>
        <w:tc>
          <w:tcPr>
            <w:tcW w:w="9855" w:type="dxa"/>
            <w:gridSpan w:val="8"/>
            <w:tcBorders>
              <w:top w:val="nil"/>
              <w:left w:val="single" w:sz="4" w:space="0" w:color="auto"/>
              <w:bottom w:val="single" w:sz="4" w:space="0" w:color="auto"/>
              <w:right w:val="single" w:sz="4" w:space="0" w:color="auto"/>
            </w:tcBorders>
          </w:tcPr>
          <w:p w14:paraId="4FA637C7" w14:textId="77777777" w:rsidR="002C128B" w:rsidRDefault="002C128B" w:rsidP="007B7C13">
            <w:pPr>
              <w:spacing w:line="256" w:lineRule="auto"/>
              <w:rPr>
                <w:lang w:eastAsia="en-US"/>
              </w:rPr>
            </w:pPr>
          </w:p>
        </w:tc>
      </w:tr>
      <w:tr w:rsidR="002C128B" w14:paraId="3C5AF2F8" w14:textId="77777777" w:rsidTr="002C128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B13940C" w14:textId="77777777" w:rsidR="002C128B" w:rsidRDefault="002C128B" w:rsidP="007B7C13">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9235AB0" w14:textId="77777777" w:rsidR="002C128B" w:rsidRDefault="002C128B">
            <w:pPr>
              <w:spacing w:line="256" w:lineRule="auto"/>
              <w:jc w:val="both"/>
              <w:rPr>
                <w:lang w:eastAsia="en-US"/>
              </w:rPr>
            </w:pPr>
            <w:r>
              <w:rPr>
                <w:lang w:eastAsia="en-US"/>
              </w:rPr>
              <w:t>doc. MgA. Libor Nemeškal, Ph.D.</w:t>
            </w:r>
          </w:p>
        </w:tc>
      </w:tr>
      <w:tr w:rsidR="002C128B" w14:paraId="71CA61F3" w14:textId="77777777" w:rsidTr="002C128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827F68E" w14:textId="77777777" w:rsidR="002C128B" w:rsidRDefault="002C128B" w:rsidP="007B7C13">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02A4CA1" w14:textId="3050A1A8" w:rsidR="002C128B" w:rsidRDefault="00354E90">
            <w:pPr>
              <w:spacing w:line="256" w:lineRule="auto"/>
              <w:jc w:val="both"/>
              <w:rPr>
                <w:lang w:eastAsia="en-US"/>
              </w:rPr>
            </w:pPr>
            <w:r>
              <w:rPr>
                <w:lang w:eastAsia="en-US"/>
              </w:rPr>
              <w:t>1</w:t>
            </w:r>
            <w:r w:rsidR="002C128B">
              <w:rPr>
                <w:lang w:eastAsia="en-US"/>
              </w:rPr>
              <w:t>0 %</w:t>
            </w:r>
          </w:p>
        </w:tc>
      </w:tr>
      <w:tr w:rsidR="002C128B" w14:paraId="2C9B94A0"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CA096" w14:textId="77777777" w:rsidR="002C128B" w:rsidRDefault="002C128B" w:rsidP="007B7C13">
            <w:pPr>
              <w:spacing w:line="25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14985B6" w14:textId="77777777" w:rsidR="002C128B" w:rsidRDefault="002C128B">
            <w:pPr>
              <w:spacing w:line="256" w:lineRule="auto"/>
              <w:jc w:val="both"/>
              <w:rPr>
                <w:lang w:eastAsia="en-US"/>
              </w:rPr>
            </w:pPr>
          </w:p>
        </w:tc>
      </w:tr>
      <w:tr w:rsidR="002C128B" w14:paraId="38FFE210" w14:textId="77777777" w:rsidTr="002C128B">
        <w:trPr>
          <w:trHeight w:val="554"/>
        </w:trPr>
        <w:tc>
          <w:tcPr>
            <w:tcW w:w="9855" w:type="dxa"/>
            <w:gridSpan w:val="8"/>
            <w:tcBorders>
              <w:top w:val="nil"/>
              <w:left w:val="single" w:sz="4" w:space="0" w:color="auto"/>
              <w:bottom w:val="single" w:sz="4" w:space="0" w:color="auto"/>
              <w:right w:val="single" w:sz="4" w:space="0" w:color="auto"/>
            </w:tcBorders>
            <w:hideMark/>
          </w:tcPr>
          <w:p w14:paraId="67A17B31" w14:textId="77777777" w:rsidR="002C128B" w:rsidRDefault="002C128B">
            <w:pPr>
              <w:spacing w:line="256" w:lineRule="auto"/>
              <w:jc w:val="both"/>
              <w:rPr>
                <w:lang w:eastAsia="en-US"/>
              </w:rPr>
            </w:pPr>
            <w:r>
              <w:rPr>
                <w:lang w:eastAsia="en-US"/>
              </w:rPr>
              <w:t>doc. MgA. Libor Nemeškal, Ph.D. a kolektiv pedagogů</w:t>
            </w:r>
          </w:p>
        </w:tc>
      </w:tr>
      <w:tr w:rsidR="002C128B" w14:paraId="7082B2A7"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9062CB" w14:textId="77777777" w:rsidR="002C128B" w:rsidRDefault="002C128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D2ADD8F" w14:textId="77777777" w:rsidR="002C128B" w:rsidRDefault="002C128B">
            <w:pPr>
              <w:spacing w:line="256" w:lineRule="auto"/>
              <w:jc w:val="both"/>
              <w:rPr>
                <w:lang w:eastAsia="en-US"/>
              </w:rPr>
            </w:pPr>
          </w:p>
        </w:tc>
      </w:tr>
      <w:tr w:rsidR="002C128B" w14:paraId="0D2BB875" w14:textId="77777777" w:rsidTr="002C128B">
        <w:trPr>
          <w:trHeight w:val="3938"/>
        </w:trPr>
        <w:tc>
          <w:tcPr>
            <w:tcW w:w="9855" w:type="dxa"/>
            <w:gridSpan w:val="8"/>
            <w:tcBorders>
              <w:top w:val="nil"/>
              <w:left w:val="single" w:sz="4" w:space="0" w:color="auto"/>
              <w:bottom w:val="single" w:sz="12" w:space="0" w:color="auto"/>
              <w:right w:val="single" w:sz="4" w:space="0" w:color="auto"/>
            </w:tcBorders>
          </w:tcPr>
          <w:p w14:paraId="610CACAC" w14:textId="77777777" w:rsidR="002C128B" w:rsidRDefault="002C128B">
            <w:pPr>
              <w:spacing w:line="256" w:lineRule="auto"/>
              <w:jc w:val="both"/>
              <w:rPr>
                <w:lang w:eastAsia="en-US"/>
              </w:rPr>
            </w:pPr>
          </w:p>
          <w:p w14:paraId="3E493400"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Předmět slouží k osvojování komunikačních a prezentačních dovedností studentů v kontextu vlastní audiovizuální tvorby. Na základě prezentací studenti získávají zpětnou vazbu na vývojovou, výrobní a postprodukční fázi klauzurního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195CC4F6" w14:textId="77777777" w:rsidR="002C128B" w:rsidRDefault="002C128B">
            <w:pPr>
              <w:spacing w:line="256" w:lineRule="auto"/>
              <w:jc w:val="both"/>
              <w:rPr>
                <w:color w:val="000000"/>
                <w:shd w:val="clear" w:color="auto" w:fill="FFFFFF"/>
                <w:lang w:eastAsia="en-US"/>
              </w:rPr>
            </w:pPr>
          </w:p>
          <w:p w14:paraId="16FCC67F" w14:textId="43188043"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Společné </w:t>
            </w:r>
            <w:ins w:id="624" w:author="Ponížilová Hana" w:date="2020-02-13T16:51:00Z">
              <w:r w:rsidR="00D128C3">
                <w:rPr>
                  <w:color w:val="000000"/>
                  <w:shd w:val="clear" w:color="auto" w:fill="FFFFFF"/>
                  <w:lang w:eastAsia="en-US"/>
                </w:rPr>
                <w:t>semestrální</w:t>
              </w:r>
            </w:ins>
            <w:del w:id="625" w:author="Ponížilová Hana" w:date="2020-02-13T16:51:00Z">
              <w:r w:rsidDel="00D128C3">
                <w:rPr>
                  <w:color w:val="000000"/>
                  <w:shd w:val="clear" w:color="auto" w:fill="FFFFFF"/>
                  <w:lang w:eastAsia="en-US"/>
                </w:rPr>
                <w:delText>klauzurní</w:delText>
              </w:r>
            </w:del>
            <w:r>
              <w:rPr>
                <w:color w:val="000000"/>
                <w:shd w:val="clear" w:color="auto" w:fill="FFFFFF"/>
                <w:lang w:eastAsia="en-US"/>
              </w:rPr>
              <w:t xml:space="preserve"> cvičení:</w:t>
            </w:r>
          </w:p>
          <w:p w14:paraId="7A57A14B" w14:textId="77777777" w:rsidR="002C128B" w:rsidRDefault="002C128B">
            <w:pPr>
              <w:spacing w:line="256" w:lineRule="auto"/>
              <w:jc w:val="both"/>
              <w:rPr>
                <w:b/>
                <w:bCs/>
                <w:lang w:eastAsia="en-US"/>
              </w:rPr>
            </w:pPr>
            <w:r>
              <w:rPr>
                <w:b/>
                <w:bCs/>
                <w:lang w:eastAsia="en-US"/>
              </w:rPr>
              <w:t>Dokumentární film.</w:t>
            </w:r>
          </w:p>
          <w:p w14:paraId="0ED3AC11"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 </w:t>
            </w:r>
          </w:p>
          <w:p w14:paraId="697CB85A"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Povinné prezentace:</w:t>
            </w:r>
          </w:p>
          <w:p w14:paraId="70B94D07"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Námět (RaS).</w:t>
            </w:r>
          </w:p>
          <w:p w14:paraId="0FCCFACF"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45BE9504" w14:textId="77777777" w:rsidR="002C128B" w:rsidRDefault="002C128B" w:rsidP="009305FD">
            <w:pPr>
              <w:pStyle w:val="Odstavecseseznamem"/>
              <w:numPr>
                <w:ilvl w:val="0"/>
                <w:numId w:val="5"/>
              </w:numPr>
              <w:spacing w:line="256" w:lineRule="auto"/>
              <w:rPr>
                <w:lang w:eastAsia="en-US"/>
              </w:rPr>
            </w:pPr>
            <w:r>
              <w:rPr>
                <w:lang w:eastAsia="en-US"/>
              </w:rPr>
              <w:t>Realizační prezentace (všechny složky).</w:t>
            </w:r>
          </w:p>
          <w:p w14:paraId="3B678EAC" w14:textId="77777777" w:rsidR="002C128B" w:rsidRDefault="002C128B" w:rsidP="009305FD">
            <w:pPr>
              <w:pStyle w:val="Odstavecseseznamem"/>
              <w:numPr>
                <w:ilvl w:val="0"/>
                <w:numId w:val="5"/>
              </w:numPr>
              <w:spacing w:line="256" w:lineRule="auto"/>
              <w:rPr>
                <w:lang w:eastAsia="en-US"/>
              </w:rPr>
            </w:pPr>
            <w:r>
              <w:rPr>
                <w:lang w:eastAsia="en-US"/>
              </w:rPr>
              <w:t>Zpráva z natáčení a ukázka denních prací (P, St).</w:t>
            </w:r>
          </w:p>
          <w:p w14:paraId="0ED93C9F" w14:textId="77777777" w:rsidR="002C128B" w:rsidRDefault="002C128B" w:rsidP="009305FD">
            <w:pPr>
              <w:pStyle w:val="Odstavecseseznamem"/>
              <w:numPr>
                <w:ilvl w:val="0"/>
                <w:numId w:val="5"/>
              </w:numPr>
              <w:spacing w:line="256" w:lineRule="auto"/>
              <w:rPr>
                <w:lang w:eastAsia="en-US"/>
              </w:rPr>
            </w:pPr>
            <w:r>
              <w:rPr>
                <w:lang w:eastAsia="en-US"/>
              </w:rPr>
              <w:t>Hrubý střih (St, R).</w:t>
            </w:r>
          </w:p>
          <w:p w14:paraId="3EF754F6" w14:textId="77777777" w:rsidR="002C128B" w:rsidRDefault="002C128B" w:rsidP="009305FD">
            <w:pPr>
              <w:pStyle w:val="Odstavecseseznamem"/>
              <w:numPr>
                <w:ilvl w:val="0"/>
                <w:numId w:val="5"/>
              </w:numPr>
              <w:spacing w:line="256" w:lineRule="auto"/>
              <w:rPr>
                <w:lang w:eastAsia="en-US"/>
              </w:rPr>
            </w:pPr>
            <w:r>
              <w:rPr>
                <w:lang w:eastAsia="en-US"/>
              </w:rPr>
              <w:t>Příprava mixu a vizuálních efektů (Z, VFX).</w:t>
            </w:r>
          </w:p>
          <w:p w14:paraId="318339DC" w14:textId="77777777" w:rsidR="002C128B" w:rsidRDefault="002C128B" w:rsidP="009305FD">
            <w:pPr>
              <w:pStyle w:val="Odstavecseseznamem"/>
              <w:numPr>
                <w:ilvl w:val="0"/>
                <w:numId w:val="5"/>
              </w:numPr>
              <w:spacing w:line="256" w:lineRule="auto"/>
              <w:rPr>
                <w:lang w:eastAsia="en-US"/>
              </w:rPr>
            </w:pPr>
            <w:r>
              <w:rPr>
                <w:lang w:eastAsia="en-US"/>
              </w:rPr>
              <w:t>Schvalovací prezentace (P, VFX, Zv, RaS).</w:t>
            </w:r>
          </w:p>
          <w:p w14:paraId="124F7442" w14:textId="77777777" w:rsidR="002C128B" w:rsidRDefault="002C128B">
            <w:pPr>
              <w:spacing w:line="256" w:lineRule="auto"/>
              <w:jc w:val="both"/>
              <w:rPr>
                <w:lang w:eastAsia="en-US"/>
              </w:rPr>
            </w:pPr>
          </w:p>
        </w:tc>
      </w:tr>
      <w:tr w:rsidR="002C128B" w14:paraId="2F29FCC2" w14:textId="77777777" w:rsidTr="002C128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15027FC" w14:textId="77777777" w:rsidR="002C128B" w:rsidRDefault="002C128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B1AD353" w14:textId="77777777" w:rsidR="002C128B" w:rsidRDefault="002C128B">
            <w:pPr>
              <w:spacing w:line="256" w:lineRule="auto"/>
              <w:jc w:val="both"/>
              <w:rPr>
                <w:lang w:eastAsia="en-US"/>
              </w:rPr>
            </w:pPr>
          </w:p>
        </w:tc>
      </w:tr>
      <w:tr w:rsidR="002C128B" w14:paraId="790269B4" w14:textId="77777777" w:rsidTr="002C128B">
        <w:trPr>
          <w:trHeight w:val="1497"/>
        </w:trPr>
        <w:tc>
          <w:tcPr>
            <w:tcW w:w="9855" w:type="dxa"/>
            <w:gridSpan w:val="8"/>
            <w:tcBorders>
              <w:top w:val="nil"/>
              <w:left w:val="single" w:sz="4" w:space="0" w:color="auto"/>
              <w:bottom w:val="single" w:sz="4" w:space="0" w:color="auto"/>
              <w:right w:val="single" w:sz="4" w:space="0" w:color="auto"/>
            </w:tcBorders>
          </w:tcPr>
          <w:p w14:paraId="2EE089BC" w14:textId="77777777" w:rsidR="00FD4DDC" w:rsidRDefault="00FD4DDC">
            <w:pPr>
              <w:spacing w:line="256" w:lineRule="auto"/>
              <w:jc w:val="both"/>
              <w:rPr>
                <w:b/>
                <w:lang w:eastAsia="en-US"/>
              </w:rPr>
            </w:pPr>
          </w:p>
          <w:p w14:paraId="78D25DA3" w14:textId="7380CA5F" w:rsidR="002C128B" w:rsidRPr="00766B50" w:rsidRDefault="002C128B">
            <w:pPr>
              <w:spacing w:line="256" w:lineRule="auto"/>
              <w:jc w:val="both"/>
              <w:rPr>
                <w:b/>
                <w:lang w:eastAsia="en-US"/>
              </w:rPr>
            </w:pPr>
            <w:r w:rsidRPr="00766B50">
              <w:rPr>
                <w:b/>
                <w:lang w:eastAsia="en-US"/>
              </w:rPr>
              <w:t>Povinná:</w:t>
            </w:r>
          </w:p>
          <w:p w14:paraId="395F3B23" w14:textId="77777777" w:rsidR="002C128B" w:rsidRDefault="002C128B">
            <w:pPr>
              <w:spacing w:line="256" w:lineRule="auto"/>
              <w:jc w:val="both"/>
              <w:rPr>
                <w:lang w:eastAsia="en-US"/>
              </w:rPr>
            </w:pPr>
            <w:r>
              <w:rPr>
                <w:lang w:eastAsia="en-US"/>
              </w:rPr>
              <w:t xml:space="preserve">KURZ, Sibylle. </w:t>
            </w:r>
            <w:r>
              <w:rPr>
                <w:i/>
                <w:iCs/>
                <w:lang w:eastAsia="en-US"/>
              </w:rPr>
              <w:t xml:space="preserve">Pitch </w:t>
            </w:r>
            <w:proofErr w:type="gramStart"/>
            <w:r>
              <w:rPr>
                <w:i/>
                <w:iCs/>
                <w:lang w:eastAsia="en-US"/>
              </w:rPr>
              <w:t>it!</w:t>
            </w:r>
            <w:r>
              <w:rPr>
                <w:lang w:eastAsia="en-US"/>
              </w:rPr>
              <w:t>.</w:t>
            </w:r>
            <w:proofErr w:type="gramEnd"/>
            <w:r>
              <w:rPr>
                <w:lang w:eastAsia="en-US"/>
              </w:rPr>
              <w:t xml:space="preserve"> V Praze: Akademie múzických umění, 2013. ISBN 978-80-7331-284-8.</w:t>
            </w:r>
          </w:p>
          <w:p w14:paraId="156C908C" w14:textId="77777777" w:rsidR="002C128B" w:rsidRDefault="002C128B">
            <w:pPr>
              <w:spacing w:line="256" w:lineRule="auto"/>
              <w:jc w:val="both"/>
              <w:rPr>
                <w:lang w:eastAsia="en-US"/>
              </w:rPr>
            </w:pPr>
            <w:r>
              <w:rPr>
                <w:lang w:eastAsia="en-US"/>
              </w:rPr>
              <w:t>Odborná literatura k jednotlivým profesím.</w:t>
            </w:r>
          </w:p>
          <w:p w14:paraId="00F214BE" w14:textId="77777777" w:rsidR="002C128B" w:rsidRDefault="002C128B">
            <w:pPr>
              <w:spacing w:line="256" w:lineRule="auto"/>
              <w:jc w:val="both"/>
              <w:rPr>
                <w:lang w:eastAsia="en-US"/>
              </w:rPr>
            </w:pPr>
          </w:p>
          <w:p w14:paraId="77665D35" w14:textId="77777777" w:rsidR="002C128B" w:rsidRDefault="00B16C58">
            <w:pPr>
              <w:spacing w:line="256" w:lineRule="auto"/>
              <w:jc w:val="both"/>
              <w:rPr>
                <w:lang w:eastAsia="en-US"/>
              </w:rPr>
            </w:pPr>
            <w:r>
              <w:rPr>
                <w:b/>
                <w:lang w:eastAsia="en-US"/>
              </w:rPr>
              <w:t>Studijní pomůcky</w:t>
            </w:r>
            <w:r w:rsidR="002C128B" w:rsidRPr="00766B50">
              <w:rPr>
                <w:b/>
                <w:lang w:eastAsia="en-US"/>
              </w:rPr>
              <w:t>:</w:t>
            </w:r>
            <w:r w:rsidR="002C128B">
              <w:rPr>
                <w:lang w:eastAsia="en-US"/>
              </w:rPr>
              <w:t xml:space="preserve"> </w:t>
            </w:r>
            <w:r>
              <w:rPr>
                <w:lang w:eastAsia="en-US"/>
              </w:rPr>
              <w:t>P</w:t>
            </w:r>
            <w:r w:rsidR="002C128B">
              <w:rPr>
                <w:lang w:eastAsia="en-US"/>
              </w:rPr>
              <w:t>rojekční místnost, PC/NTB (tvorba prezentací), flashdisk.</w:t>
            </w:r>
          </w:p>
          <w:p w14:paraId="6212743E" w14:textId="31B7E8AF" w:rsidR="00D46D00" w:rsidRDefault="00D46D00">
            <w:pPr>
              <w:spacing w:line="256" w:lineRule="auto"/>
              <w:jc w:val="both"/>
              <w:rPr>
                <w:lang w:eastAsia="en-US"/>
              </w:rPr>
            </w:pPr>
          </w:p>
        </w:tc>
      </w:tr>
    </w:tbl>
    <w:p w14:paraId="558511B7" w14:textId="77777777" w:rsidR="002C128B" w:rsidRDefault="002C128B" w:rsidP="002C128B"/>
    <w:p w14:paraId="1791F322" w14:textId="55941657" w:rsidR="0011397D" w:rsidRDefault="0011397D" w:rsidP="007449FC"/>
    <w:p w14:paraId="2D29EC76" w14:textId="3C613113" w:rsidR="00C81918" w:rsidRDefault="00C81918" w:rsidP="007449FC"/>
    <w:p w14:paraId="77A4874E" w14:textId="7DE7C0A1" w:rsidR="00C81918" w:rsidRDefault="00C81918" w:rsidP="007449FC"/>
    <w:p w14:paraId="3ED5E616" w14:textId="2EE8AEBD" w:rsidR="00C81918" w:rsidRDefault="00C81918" w:rsidP="007449FC"/>
    <w:p w14:paraId="2F844CD9" w14:textId="0184DF8D" w:rsidR="00C81918" w:rsidRDefault="00C81918" w:rsidP="007449FC"/>
    <w:p w14:paraId="6180D8F8" w14:textId="27109D81"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0F6F5947" w14:textId="77777777" w:rsidTr="002C128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8EB2176" w14:textId="77777777" w:rsidR="002C128B" w:rsidRDefault="002C128B">
            <w:pPr>
              <w:spacing w:line="256" w:lineRule="auto"/>
              <w:jc w:val="both"/>
              <w:rPr>
                <w:b/>
                <w:sz w:val="28"/>
                <w:lang w:eastAsia="en-US"/>
              </w:rPr>
            </w:pPr>
            <w:r>
              <w:lastRenderedPageBreak/>
              <w:br w:type="page"/>
            </w:r>
            <w:r>
              <w:rPr>
                <w:b/>
                <w:sz w:val="28"/>
                <w:lang w:eastAsia="en-US"/>
              </w:rPr>
              <w:t>B-III – Charakteristika studijního předmětu</w:t>
            </w:r>
          </w:p>
        </w:tc>
      </w:tr>
      <w:tr w:rsidR="002C128B" w14:paraId="503977E5" w14:textId="77777777" w:rsidTr="002C128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DC0AF1E" w14:textId="77777777" w:rsidR="002C128B" w:rsidRDefault="002C128B" w:rsidP="007B7C13">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40ADFD3" w14:textId="77777777" w:rsidR="002C128B" w:rsidRDefault="002C128B">
            <w:pPr>
              <w:spacing w:line="256" w:lineRule="auto"/>
              <w:jc w:val="both"/>
              <w:rPr>
                <w:lang w:eastAsia="en-US"/>
              </w:rPr>
            </w:pPr>
            <w:r>
              <w:rPr>
                <w:lang w:eastAsia="en-US"/>
              </w:rPr>
              <w:t>Ateliér 9</w:t>
            </w:r>
          </w:p>
        </w:tc>
      </w:tr>
      <w:tr w:rsidR="002C128B" w14:paraId="33BB4525"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B968A7" w14:textId="77777777" w:rsidR="002C128B" w:rsidRDefault="002C128B" w:rsidP="007B7C13">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EF0AE0E" w14:textId="77777777" w:rsidR="002C128B" w:rsidRDefault="002C128B">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520B54" w14:textId="77777777" w:rsidR="002C128B" w:rsidRDefault="002C128B">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08970DB" w14:textId="77777777" w:rsidR="002C128B" w:rsidRDefault="002C128B">
            <w:pPr>
              <w:spacing w:line="256" w:lineRule="auto"/>
              <w:jc w:val="both"/>
              <w:rPr>
                <w:lang w:eastAsia="en-US"/>
              </w:rPr>
            </w:pPr>
            <w:r>
              <w:rPr>
                <w:lang w:eastAsia="en-US"/>
              </w:rPr>
              <w:t>2/ZS</w:t>
            </w:r>
          </w:p>
        </w:tc>
      </w:tr>
      <w:tr w:rsidR="002C128B" w14:paraId="46A616AF"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587023" w14:textId="77777777" w:rsidR="002C128B" w:rsidRDefault="002C128B" w:rsidP="007B7C13">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5D2CFF0" w14:textId="77777777" w:rsidR="002C128B" w:rsidRDefault="002C128B">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37FE486" w14:textId="77777777" w:rsidR="002C128B" w:rsidRDefault="002C128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C6E9898" w14:textId="77777777" w:rsidR="002C128B" w:rsidRDefault="002C128B">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E0F259" w14:textId="77777777" w:rsidR="002C128B" w:rsidRDefault="002C128B">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5BE0A82" w14:textId="77777777" w:rsidR="002C128B" w:rsidRDefault="002C128B">
            <w:pPr>
              <w:spacing w:line="256" w:lineRule="auto"/>
              <w:jc w:val="both"/>
              <w:rPr>
                <w:lang w:eastAsia="en-US"/>
              </w:rPr>
            </w:pPr>
            <w:r>
              <w:rPr>
                <w:lang w:eastAsia="en-US"/>
              </w:rPr>
              <w:t>2</w:t>
            </w:r>
          </w:p>
        </w:tc>
      </w:tr>
      <w:tr w:rsidR="002C128B" w14:paraId="3F3F8C93"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C12245" w14:textId="77777777" w:rsidR="002C128B" w:rsidRDefault="002C128B" w:rsidP="007B7C13">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84CA415" w14:textId="77777777" w:rsidR="002C128B" w:rsidRDefault="002C128B">
            <w:pPr>
              <w:spacing w:line="256" w:lineRule="auto"/>
              <w:jc w:val="both"/>
              <w:rPr>
                <w:lang w:eastAsia="en-US"/>
              </w:rPr>
            </w:pPr>
          </w:p>
        </w:tc>
      </w:tr>
      <w:tr w:rsidR="002C128B" w14:paraId="4A538FB5"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00C02B" w14:textId="77777777" w:rsidR="002C128B" w:rsidRDefault="002C128B" w:rsidP="007B7C13">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BD8E027" w14:textId="77777777" w:rsidR="002C128B" w:rsidRDefault="002C128B">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1C0A4A" w14:textId="77777777" w:rsidR="002C128B" w:rsidRDefault="002C128B">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0C395B8" w14:textId="77777777" w:rsidR="002C128B" w:rsidRDefault="002C128B">
            <w:pPr>
              <w:spacing w:line="256" w:lineRule="auto"/>
              <w:jc w:val="both"/>
              <w:rPr>
                <w:lang w:eastAsia="en-US"/>
              </w:rPr>
            </w:pPr>
            <w:r>
              <w:rPr>
                <w:lang w:eastAsia="en-US"/>
              </w:rPr>
              <w:t>Seminář</w:t>
            </w:r>
          </w:p>
        </w:tc>
      </w:tr>
      <w:tr w:rsidR="002C128B" w14:paraId="64C92D7E"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BCE0C2" w14:textId="77777777" w:rsidR="002C128B" w:rsidRDefault="002C128B" w:rsidP="007B7C13">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3072953" w14:textId="77777777" w:rsidR="002C128B" w:rsidRDefault="002C128B">
            <w:pPr>
              <w:spacing w:line="256" w:lineRule="auto"/>
              <w:jc w:val="both"/>
              <w:rPr>
                <w:lang w:eastAsia="en-US"/>
              </w:rPr>
            </w:pPr>
            <w:r>
              <w:rPr>
                <w:lang w:eastAsia="en-US"/>
              </w:rPr>
              <w:t xml:space="preserve">Aktivní účast na povinných prezentacích vlastních klauzurních projektů – minimálně </w:t>
            </w:r>
            <w:proofErr w:type="gramStart"/>
            <w:r>
              <w:rPr>
                <w:lang w:eastAsia="en-US"/>
              </w:rPr>
              <w:t>80%</w:t>
            </w:r>
            <w:proofErr w:type="gramEnd"/>
            <w:r>
              <w:rPr>
                <w:lang w:eastAsia="en-US"/>
              </w:rPr>
              <w:t>. Zpracování oborové prezentace.</w:t>
            </w:r>
          </w:p>
        </w:tc>
      </w:tr>
      <w:tr w:rsidR="002C128B" w14:paraId="6AF02AC9" w14:textId="77777777" w:rsidTr="002C128B">
        <w:trPr>
          <w:trHeight w:val="554"/>
        </w:trPr>
        <w:tc>
          <w:tcPr>
            <w:tcW w:w="9855" w:type="dxa"/>
            <w:gridSpan w:val="8"/>
            <w:tcBorders>
              <w:top w:val="nil"/>
              <w:left w:val="single" w:sz="4" w:space="0" w:color="auto"/>
              <w:bottom w:val="single" w:sz="4" w:space="0" w:color="auto"/>
              <w:right w:val="single" w:sz="4" w:space="0" w:color="auto"/>
            </w:tcBorders>
          </w:tcPr>
          <w:p w14:paraId="14E3318A" w14:textId="77777777" w:rsidR="002C128B" w:rsidRDefault="002C128B" w:rsidP="007B7C13">
            <w:pPr>
              <w:spacing w:line="256" w:lineRule="auto"/>
              <w:rPr>
                <w:lang w:eastAsia="en-US"/>
              </w:rPr>
            </w:pPr>
          </w:p>
        </w:tc>
      </w:tr>
      <w:tr w:rsidR="002C128B" w14:paraId="23AAEA2E" w14:textId="77777777" w:rsidTr="002C128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AA64EF1" w14:textId="77777777" w:rsidR="002C128B" w:rsidRDefault="002C128B" w:rsidP="007B7C13">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92F3902" w14:textId="77777777" w:rsidR="002C128B" w:rsidRDefault="002C128B">
            <w:pPr>
              <w:spacing w:line="256" w:lineRule="auto"/>
              <w:jc w:val="both"/>
              <w:rPr>
                <w:lang w:eastAsia="en-US"/>
              </w:rPr>
            </w:pPr>
            <w:r>
              <w:rPr>
                <w:lang w:eastAsia="en-US"/>
              </w:rPr>
              <w:t>doc. MgA. Libor Nemeškal, Ph.D.</w:t>
            </w:r>
          </w:p>
        </w:tc>
      </w:tr>
      <w:tr w:rsidR="002C128B" w14:paraId="283DB8E8" w14:textId="77777777" w:rsidTr="002C128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EE6A247" w14:textId="77777777" w:rsidR="002C128B" w:rsidRDefault="002C128B" w:rsidP="007B7C13">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0EC6725" w14:textId="2E03023E" w:rsidR="002C128B" w:rsidRDefault="00354E90">
            <w:pPr>
              <w:spacing w:line="256" w:lineRule="auto"/>
              <w:jc w:val="both"/>
              <w:rPr>
                <w:lang w:eastAsia="en-US"/>
              </w:rPr>
            </w:pPr>
            <w:r>
              <w:rPr>
                <w:lang w:eastAsia="en-US"/>
              </w:rPr>
              <w:t>1</w:t>
            </w:r>
            <w:r w:rsidR="002C128B">
              <w:rPr>
                <w:lang w:eastAsia="en-US"/>
              </w:rPr>
              <w:t>0 %</w:t>
            </w:r>
          </w:p>
        </w:tc>
      </w:tr>
      <w:tr w:rsidR="002C128B" w14:paraId="7070CDBE"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EB542D" w14:textId="77777777" w:rsidR="002C128B" w:rsidRDefault="002C128B">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9092F84" w14:textId="77777777" w:rsidR="002C128B" w:rsidRDefault="002C128B">
            <w:pPr>
              <w:spacing w:line="256" w:lineRule="auto"/>
              <w:jc w:val="both"/>
              <w:rPr>
                <w:lang w:eastAsia="en-US"/>
              </w:rPr>
            </w:pPr>
          </w:p>
        </w:tc>
      </w:tr>
      <w:tr w:rsidR="002C128B" w14:paraId="1FD91CEE" w14:textId="77777777" w:rsidTr="002C128B">
        <w:trPr>
          <w:trHeight w:val="554"/>
        </w:trPr>
        <w:tc>
          <w:tcPr>
            <w:tcW w:w="9855" w:type="dxa"/>
            <w:gridSpan w:val="8"/>
            <w:tcBorders>
              <w:top w:val="nil"/>
              <w:left w:val="single" w:sz="4" w:space="0" w:color="auto"/>
              <w:bottom w:val="single" w:sz="4" w:space="0" w:color="auto"/>
              <w:right w:val="single" w:sz="4" w:space="0" w:color="auto"/>
            </w:tcBorders>
            <w:hideMark/>
          </w:tcPr>
          <w:p w14:paraId="3291D65B" w14:textId="77777777" w:rsidR="002C128B" w:rsidRDefault="002C128B">
            <w:pPr>
              <w:spacing w:line="256" w:lineRule="auto"/>
              <w:jc w:val="both"/>
              <w:rPr>
                <w:lang w:eastAsia="en-US"/>
              </w:rPr>
            </w:pPr>
            <w:r>
              <w:rPr>
                <w:lang w:eastAsia="en-US"/>
              </w:rPr>
              <w:t>doc. MgA. Libor Nemeškal, Ph.D. a kolektiv pedagogů</w:t>
            </w:r>
          </w:p>
        </w:tc>
      </w:tr>
      <w:tr w:rsidR="002C128B" w14:paraId="57C3C0FC" w14:textId="77777777" w:rsidTr="002C128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378EF4" w14:textId="77777777" w:rsidR="002C128B" w:rsidRDefault="002C128B">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9742531" w14:textId="77777777" w:rsidR="002C128B" w:rsidRDefault="002C128B">
            <w:pPr>
              <w:spacing w:line="256" w:lineRule="auto"/>
              <w:jc w:val="both"/>
              <w:rPr>
                <w:lang w:eastAsia="en-US"/>
              </w:rPr>
            </w:pPr>
          </w:p>
        </w:tc>
      </w:tr>
      <w:tr w:rsidR="002C128B" w14:paraId="360BF3CA" w14:textId="77777777" w:rsidTr="002C128B">
        <w:trPr>
          <w:trHeight w:val="3938"/>
        </w:trPr>
        <w:tc>
          <w:tcPr>
            <w:tcW w:w="9855" w:type="dxa"/>
            <w:gridSpan w:val="8"/>
            <w:tcBorders>
              <w:top w:val="nil"/>
              <w:left w:val="single" w:sz="4" w:space="0" w:color="auto"/>
              <w:bottom w:val="single" w:sz="12" w:space="0" w:color="auto"/>
              <w:right w:val="single" w:sz="4" w:space="0" w:color="auto"/>
            </w:tcBorders>
          </w:tcPr>
          <w:p w14:paraId="0BCF6AE0" w14:textId="77777777" w:rsidR="002C128B" w:rsidRDefault="002C128B">
            <w:pPr>
              <w:spacing w:line="256" w:lineRule="auto"/>
              <w:jc w:val="both"/>
              <w:rPr>
                <w:lang w:eastAsia="en-US"/>
              </w:rPr>
            </w:pPr>
          </w:p>
          <w:p w14:paraId="2F43D95C" w14:textId="04CAC1C8"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Předmět slouží k osvojování komunikačních a prezentačních dovedností studentů v kontextu vlastní audiovizuální tvorby. Na základě prezentací studenti získávají zpětnou vazbu na vývojovou, výrobní a postprodukční fázi </w:t>
            </w:r>
            <w:ins w:id="626" w:author="Ponížilová Hana" w:date="2020-02-13T16:51:00Z">
              <w:r w:rsidR="00D128C3">
                <w:rPr>
                  <w:color w:val="000000"/>
                  <w:shd w:val="clear" w:color="auto" w:fill="FFFFFF"/>
                  <w:lang w:eastAsia="en-US"/>
                </w:rPr>
                <w:t>semestrálního</w:t>
              </w:r>
            </w:ins>
            <w:del w:id="627" w:author="Ponížilová Hana" w:date="2020-02-13T16:51:00Z">
              <w:r w:rsidDel="00D128C3">
                <w:rPr>
                  <w:color w:val="000000"/>
                  <w:shd w:val="clear" w:color="auto" w:fill="FFFFFF"/>
                  <w:lang w:eastAsia="en-US"/>
                </w:rPr>
                <w:delText>klauzurního</w:delText>
              </w:r>
            </w:del>
            <w:r>
              <w:rPr>
                <w:color w:val="000000"/>
                <w:shd w:val="clear" w:color="auto" w:fill="FFFFFF"/>
                <w:lang w:eastAsia="en-US"/>
              </w:rPr>
              <w:t xml:space="preserve"> cvičení od Dramaturgické komise i od dalších účastníků pravidelných setkání (studenti DSP, profesionálové z praxe atd.). Reflexe se dotýká především uměleckých, dramaturgických, kreativních a estetických aspektů tvorby audiovizuálních děl. Předmět zároveň vede studenty k prohlubování jejich počítačové gramotnosti (tvorba prezentací, internetová komunikace, práce s novými softwary v rámci jednotlivých profesí).</w:t>
            </w:r>
          </w:p>
          <w:p w14:paraId="58F66AEC" w14:textId="77777777" w:rsidR="002C128B" w:rsidRDefault="002C128B">
            <w:pPr>
              <w:spacing w:line="256" w:lineRule="auto"/>
              <w:jc w:val="both"/>
              <w:rPr>
                <w:color w:val="000000"/>
                <w:shd w:val="clear" w:color="auto" w:fill="FFFFFF"/>
                <w:lang w:eastAsia="en-US"/>
              </w:rPr>
            </w:pPr>
          </w:p>
          <w:p w14:paraId="0070CB09" w14:textId="6DB60AAB"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Společné </w:t>
            </w:r>
            <w:ins w:id="628" w:author="Ponížilová Hana" w:date="2020-02-13T16:51:00Z">
              <w:r w:rsidR="00D128C3">
                <w:rPr>
                  <w:color w:val="000000"/>
                  <w:shd w:val="clear" w:color="auto" w:fill="FFFFFF"/>
                  <w:lang w:eastAsia="en-US"/>
                </w:rPr>
                <w:t>semestrální</w:t>
              </w:r>
            </w:ins>
            <w:del w:id="629" w:author="Ponížilová Hana" w:date="2020-02-13T16:51:00Z">
              <w:r w:rsidDel="00D128C3">
                <w:rPr>
                  <w:color w:val="000000"/>
                  <w:shd w:val="clear" w:color="auto" w:fill="FFFFFF"/>
                  <w:lang w:eastAsia="en-US"/>
                </w:rPr>
                <w:delText>klauzurní</w:delText>
              </w:r>
            </w:del>
            <w:r>
              <w:rPr>
                <w:color w:val="000000"/>
                <w:shd w:val="clear" w:color="auto" w:fill="FFFFFF"/>
                <w:lang w:eastAsia="en-US"/>
              </w:rPr>
              <w:t xml:space="preserve"> cvičení:</w:t>
            </w:r>
          </w:p>
          <w:p w14:paraId="0229CFF2" w14:textId="77777777" w:rsidR="002C128B" w:rsidRDefault="002C128B">
            <w:pPr>
              <w:spacing w:line="256" w:lineRule="auto"/>
              <w:jc w:val="both"/>
              <w:rPr>
                <w:b/>
                <w:bCs/>
                <w:lang w:eastAsia="en-US"/>
              </w:rPr>
            </w:pPr>
            <w:r>
              <w:rPr>
                <w:b/>
                <w:bCs/>
                <w:lang w:eastAsia="en-US"/>
              </w:rPr>
              <w:t>Magisterský film.</w:t>
            </w:r>
          </w:p>
          <w:p w14:paraId="191B28D2"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 xml:space="preserve"> </w:t>
            </w:r>
          </w:p>
          <w:p w14:paraId="41F9BE37" w14:textId="77777777" w:rsidR="002C128B" w:rsidRDefault="002C128B">
            <w:pPr>
              <w:spacing w:line="256" w:lineRule="auto"/>
              <w:jc w:val="both"/>
              <w:rPr>
                <w:color w:val="000000"/>
                <w:shd w:val="clear" w:color="auto" w:fill="FFFFFF"/>
                <w:lang w:eastAsia="en-US"/>
              </w:rPr>
            </w:pPr>
            <w:r>
              <w:rPr>
                <w:color w:val="000000"/>
                <w:shd w:val="clear" w:color="auto" w:fill="FFFFFF"/>
                <w:lang w:eastAsia="en-US"/>
              </w:rPr>
              <w:t>Povinné prezentace:</w:t>
            </w:r>
          </w:p>
          <w:p w14:paraId="25031ED5"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Námět (RaS).</w:t>
            </w:r>
          </w:p>
          <w:p w14:paraId="03C2A142" w14:textId="77777777" w:rsidR="002C128B" w:rsidRDefault="002C128B" w:rsidP="009305FD">
            <w:pPr>
              <w:pStyle w:val="Odstavecseseznamem"/>
              <w:numPr>
                <w:ilvl w:val="0"/>
                <w:numId w:val="5"/>
              </w:numPr>
              <w:spacing w:line="256" w:lineRule="auto"/>
              <w:jc w:val="both"/>
              <w:rPr>
                <w:color w:val="000000"/>
                <w:shd w:val="clear" w:color="auto" w:fill="FFFFFF"/>
                <w:lang w:eastAsia="en-US"/>
              </w:rPr>
            </w:pPr>
            <w:r>
              <w:rPr>
                <w:color w:val="000000"/>
                <w:shd w:val="clear" w:color="auto" w:fill="FFFFFF"/>
                <w:lang w:eastAsia="en-US"/>
              </w:rPr>
              <w:t>Explikační prezentace (P, RaS, K).</w:t>
            </w:r>
          </w:p>
          <w:p w14:paraId="5CB10637" w14:textId="77777777" w:rsidR="002C128B" w:rsidRDefault="002C128B" w:rsidP="009305FD">
            <w:pPr>
              <w:pStyle w:val="Odstavecseseznamem"/>
              <w:numPr>
                <w:ilvl w:val="0"/>
                <w:numId w:val="5"/>
              </w:numPr>
              <w:spacing w:line="256" w:lineRule="auto"/>
              <w:rPr>
                <w:lang w:eastAsia="en-US"/>
              </w:rPr>
            </w:pPr>
            <w:r>
              <w:rPr>
                <w:lang w:eastAsia="en-US"/>
              </w:rPr>
              <w:t>Realizační prezentace (všechny složky).</w:t>
            </w:r>
          </w:p>
          <w:p w14:paraId="0E485063" w14:textId="77777777" w:rsidR="002C128B" w:rsidRDefault="002C128B">
            <w:pPr>
              <w:pStyle w:val="Odstavecseseznamem"/>
              <w:spacing w:line="256" w:lineRule="auto"/>
              <w:ind w:left="360"/>
              <w:rPr>
                <w:lang w:eastAsia="en-US"/>
              </w:rPr>
            </w:pPr>
          </w:p>
          <w:p w14:paraId="0740A8BB" w14:textId="77777777" w:rsidR="002C128B" w:rsidRDefault="002C128B">
            <w:pPr>
              <w:pStyle w:val="Odstavecseseznamem"/>
              <w:spacing w:line="256" w:lineRule="auto"/>
              <w:ind w:left="0"/>
              <w:rPr>
                <w:lang w:eastAsia="en-US"/>
              </w:rPr>
            </w:pPr>
            <w:r>
              <w:rPr>
                <w:lang w:eastAsia="en-US"/>
              </w:rPr>
              <w:t>Dobrovolné prezentace:</w:t>
            </w:r>
          </w:p>
          <w:p w14:paraId="5695BB57" w14:textId="77777777" w:rsidR="002C128B" w:rsidRDefault="002C128B" w:rsidP="009305FD">
            <w:pPr>
              <w:pStyle w:val="Odstavecseseznamem"/>
              <w:numPr>
                <w:ilvl w:val="0"/>
                <w:numId w:val="5"/>
              </w:numPr>
              <w:spacing w:line="256" w:lineRule="auto"/>
              <w:rPr>
                <w:lang w:eastAsia="en-US"/>
              </w:rPr>
            </w:pPr>
            <w:r>
              <w:rPr>
                <w:lang w:eastAsia="en-US"/>
              </w:rPr>
              <w:t>Zpráva z natáčení a ukázka denních prací (P, St).</w:t>
            </w:r>
          </w:p>
          <w:p w14:paraId="4940D54B" w14:textId="77777777" w:rsidR="002C128B" w:rsidRDefault="002C128B" w:rsidP="009305FD">
            <w:pPr>
              <w:pStyle w:val="Odstavecseseznamem"/>
              <w:numPr>
                <w:ilvl w:val="0"/>
                <w:numId w:val="5"/>
              </w:numPr>
              <w:spacing w:line="256" w:lineRule="auto"/>
              <w:rPr>
                <w:lang w:eastAsia="en-US"/>
              </w:rPr>
            </w:pPr>
            <w:r>
              <w:rPr>
                <w:lang w:eastAsia="en-US"/>
              </w:rPr>
              <w:t>Hrubý střih (St, R).</w:t>
            </w:r>
          </w:p>
          <w:p w14:paraId="57436C2C" w14:textId="77777777" w:rsidR="002C128B" w:rsidRDefault="002C128B" w:rsidP="009305FD">
            <w:pPr>
              <w:pStyle w:val="Odstavecseseznamem"/>
              <w:numPr>
                <w:ilvl w:val="0"/>
                <w:numId w:val="5"/>
              </w:numPr>
              <w:spacing w:line="256" w:lineRule="auto"/>
              <w:rPr>
                <w:lang w:eastAsia="en-US"/>
              </w:rPr>
            </w:pPr>
            <w:r>
              <w:rPr>
                <w:lang w:eastAsia="en-US"/>
              </w:rPr>
              <w:t>Příprava mixu a vizuálních efektů (Z, VFX).</w:t>
            </w:r>
          </w:p>
          <w:p w14:paraId="5099AA3A" w14:textId="77777777" w:rsidR="002C128B" w:rsidRDefault="002C128B" w:rsidP="009305FD">
            <w:pPr>
              <w:pStyle w:val="Odstavecseseznamem"/>
              <w:numPr>
                <w:ilvl w:val="0"/>
                <w:numId w:val="5"/>
              </w:numPr>
              <w:spacing w:line="256" w:lineRule="auto"/>
              <w:rPr>
                <w:lang w:eastAsia="en-US"/>
              </w:rPr>
            </w:pPr>
            <w:r>
              <w:rPr>
                <w:lang w:eastAsia="en-US"/>
              </w:rPr>
              <w:t>Schvalovací prezentace (P, VFX, Zv, RaS).</w:t>
            </w:r>
          </w:p>
          <w:p w14:paraId="32244F88" w14:textId="77777777" w:rsidR="002C128B" w:rsidRDefault="002C128B">
            <w:pPr>
              <w:spacing w:line="256" w:lineRule="auto"/>
              <w:jc w:val="both"/>
              <w:rPr>
                <w:lang w:eastAsia="en-US"/>
              </w:rPr>
            </w:pPr>
          </w:p>
        </w:tc>
      </w:tr>
      <w:tr w:rsidR="002C128B" w14:paraId="7C8649D5" w14:textId="77777777" w:rsidTr="002C128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3946EFE" w14:textId="77777777" w:rsidR="002C128B" w:rsidRDefault="002C128B">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072BB3F" w14:textId="77777777" w:rsidR="002C128B" w:rsidRDefault="002C128B">
            <w:pPr>
              <w:spacing w:line="256" w:lineRule="auto"/>
              <w:jc w:val="both"/>
              <w:rPr>
                <w:lang w:eastAsia="en-US"/>
              </w:rPr>
            </w:pPr>
          </w:p>
        </w:tc>
      </w:tr>
      <w:tr w:rsidR="002C128B" w14:paraId="0CE02E07" w14:textId="77777777" w:rsidTr="002C128B">
        <w:trPr>
          <w:trHeight w:val="1224"/>
        </w:trPr>
        <w:tc>
          <w:tcPr>
            <w:tcW w:w="9855" w:type="dxa"/>
            <w:gridSpan w:val="8"/>
            <w:tcBorders>
              <w:top w:val="nil"/>
              <w:left w:val="single" w:sz="4" w:space="0" w:color="auto"/>
              <w:bottom w:val="single" w:sz="4" w:space="0" w:color="auto"/>
              <w:right w:val="single" w:sz="4" w:space="0" w:color="auto"/>
            </w:tcBorders>
          </w:tcPr>
          <w:p w14:paraId="59E6540B" w14:textId="77777777" w:rsidR="00FD4DDC" w:rsidRDefault="00FD4DDC">
            <w:pPr>
              <w:spacing w:line="256" w:lineRule="auto"/>
              <w:jc w:val="both"/>
              <w:rPr>
                <w:b/>
                <w:lang w:eastAsia="en-US"/>
              </w:rPr>
            </w:pPr>
          </w:p>
          <w:p w14:paraId="46CB6A96" w14:textId="7710C86F" w:rsidR="002C128B" w:rsidRPr="00766B50" w:rsidRDefault="002C128B">
            <w:pPr>
              <w:spacing w:line="256" w:lineRule="auto"/>
              <w:jc w:val="both"/>
              <w:rPr>
                <w:b/>
                <w:lang w:eastAsia="en-US"/>
              </w:rPr>
            </w:pPr>
            <w:r w:rsidRPr="00766B50">
              <w:rPr>
                <w:b/>
                <w:lang w:eastAsia="en-US"/>
              </w:rPr>
              <w:t>Povinná:</w:t>
            </w:r>
          </w:p>
          <w:p w14:paraId="04C4E03A" w14:textId="77777777" w:rsidR="002C128B" w:rsidRDefault="002C128B">
            <w:pPr>
              <w:spacing w:line="256" w:lineRule="auto"/>
              <w:jc w:val="both"/>
              <w:rPr>
                <w:lang w:eastAsia="en-US"/>
              </w:rPr>
            </w:pPr>
            <w:r>
              <w:rPr>
                <w:lang w:eastAsia="en-US"/>
              </w:rPr>
              <w:t>Odborná literatura k jednotlivým profesím.</w:t>
            </w:r>
          </w:p>
          <w:p w14:paraId="0FDABB7C" w14:textId="77777777" w:rsidR="002C128B" w:rsidRDefault="002C128B">
            <w:pPr>
              <w:spacing w:line="256" w:lineRule="auto"/>
              <w:jc w:val="both"/>
              <w:rPr>
                <w:lang w:eastAsia="en-US"/>
              </w:rPr>
            </w:pPr>
          </w:p>
          <w:p w14:paraId="435F82A0" w14:textId="77777777" w:rsidR="002C128B" w:rsidRDefault="00B16C58">
            <w:pPr>
              <w:spacing w:line="256" w:lineRule="auto"/>
              <w:jc w:val="both"/>
              <w:rPr>
                <w:lang w:eastAsia="en-US"/>
              </w:rPr>
            </w:pPr>
            <w:r>
              <w:rPr>
                <w:b/>
                <w:lang w:eastAsia="en-US"/>
              </w:rPr>
              <w:t>Studijní pomůcky</w:t>
            </w:r>
            <w:r w:rsidR="002C128B" w:rsidRPr="00766B50">
              <w:rPr>
                <w:b/>
                <w:lang w:eastAsia="en-US"/>
              </w:rPr>
              <w:t>:</w:t>
            </w:r>
            <w:r w:rsidR="002C128B">
              <w:rPr>
                <w:lang w:eastAsia="en-US"/>
              </w:rPr>
              <w:t xml:space="preserve"> </w:t>
            </w:r>
            <w:r>
              <w:rPr>
                <w:lang w:eastAsia="en-US"/>
              </w:rPr>
              <w:t>P</w:t>
            </w:r>
            <w:r w:rsidR="002C128B">
              <w:rPr>
                <w:lang w:eastAsia="en-US"/>
              </w:rPr>
              <w:t>rojekční místnost, PC/NTB (tvorba prezentací), flashdisk.</w:t>
            </w:r>
          </w:p>
          <w:p w14:paraId="5557302E" w14:textId="2D12C014" w:rsidR="00D46D00" w:rsidRDefault="00D46D00">
            <w:pPr>
              <w:spacing w:line="256" w:lineRule="auto"/>
              <w:jc w:val="both"/>
              <w:rPr>
                <w:lang w:eastAsia="en-US"/>
              </w:rPr>
            </w:pPr>
          </w:p>
        </w:tc>
      </w:tr>
    </w:tbl>
    <w:p w14:paraId="4977E86E" w14:textId="77777777" w:rsidR="002C128B" w:rsidRDefault="002C128B" w:rsidP="002C128B"/>
    <w:p w14:paraId="43772306" w14:textId="4C8769C2" w:rsidR="00C81918" w:rsidRDefault="00C81918" w:rsidP="007449FC"/>
    <w:p w14:paraId="01F10362" w14:textId="161B7A28" w:rsidR="00C81918" w:rsidRDefault="00C81918" w:rsidP="007449FC"/>
    <w:p w14:paraId="372A02D0" w14:textId="61BAAB78" w:rsidR="00C81918" w:rsidRDefault="00C81918" w:rsidP="007449FC"/>
    <w:p w14:paraId="5151067D" w14:textId="2C72D8D4" w:rsidR="00C81918" w:rsidRDefault="00C81918" w:rsidP="007449FC"/>
    <w:p w14:paraId="008F4640" w14:textId="1386C039"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1F4581D3" w14:textId="77777777" w:rsidTr="00830C8E">
        <w:tc>
          <w:tcPr>
            <w:tcW w:w="9855" w:type="dxa"/>
            <w:gridSpan w:val="8"/>
            <w:tcBorders>
              <w:bottom w:val="double" w:sz="4" w:space="0" w:color="auto"/>
            </w:tcBorders>
            <w:shd w:val="clear" w:color="auto" w:fill="BDD6EE"/>
          </w:tcPr>
          <w:p w14:paraId="7D2C1599" w14:textId="77777777" w:rsidR="002C128B" w:rsidRDefault="002C128B" w:rsidP="00830C8E">
            <w:pPr>
              <w:jc w:val="both"/>
              <w:rPr>
                <w:b/>
                <w:sz w:val="28"/>
              </w:rPr>
            </w:pPr>
            <w:r>
              <w:lastRenderedPageBreak/>
              <w:br w:type="page"/>
            </w:r>
            <w:r>
              <w:rPr>
                <w:b/>
                <w:sz w:val="28"/>
              </w:rPr>
              <w:t>B-III – Charakteristika studijního předmětu</w:t>
            </w:r>
          </w:p>
        </w:tc>
      </w:tr>
      <w:tr w:rsidR="002C128B" w14:paraId="07BBAE3B" w14:textId="77777777" w:rsidTr="00830C8E">
        <w:tc>
          <w:tcPr>
            <w:tcW w:w="3086" w:type="dxa"/>
            <w:tcBorders>
              <w:top w:val="double" w:sz="4" w:space="0" w:color="auto"/>
            </w:tcBorders>
            <w:shd w:val="clear" w:color="auto" w:fill="F7CAAC"/>
          </w:tcPr>
          <w:p w14:paraId="48923D37" w14:textId="77777777" w:rsidR="002C128B" w:rsidRDefault="002C128B" w:rsidP="007B7C13">
            <w:pPr>
              <w:rPr>
                <w:b/>
              </w:rPr>
            </w:pPr>
            <w:r>
              <w:rPr>
                <w:b/>
              </w:rPr>
              <w:t>Název studijního předmětu</w:t>
            </w:r>
          </w:p>
        </w:tc>
        <w:tc>
          <w:tcPr>
            <w:tcW w:w="6769" w:type="dxa"/>
            <w:gridSpan w:val="7"/>
            <w:tcBorders>
              <w:top w:val="double" w:sz="4" w:space="0" w:color="auto"/>
            </w:tcBorders>
          </w:tcPr>
          <w:p w14:paraId="2D433E59" w14:textId="77777777" w:rsidR="002C128B" w:rsidRDefault="002C128B" w:rsidP="00830C8E">
            <w:pPr>
              <w:jc w:val="both"/>
            </w:pPr>
            <w:r w:rsidRPr="00132B26">
              <w:t xml:space="preserve">Audiovizuální praktika </w:t>
            </w:r>
            <w:r>
              <w:t>Kamera</w:t>
            </w:r>
            <w:r w:rsidRPr="006913A4">
              <w:t xml:space="preserve"> </w:t>
            </w:r>
            <w:r>
              <w:t>7</w:t>
            </w:r>
          </w:p>
        </w:tc>
      </w:tr>
      <w:tr w:rsidR="002C128B" w14:paraId="637C37BB" w14:textId="77777777" w:rsidTr="00830C8E">
        <w:tc>
          <w:tcPr>
            <w:tcW w:w="3086" w:type="dxa"/>
            <w:shd w:val="clear" w:color="auto" w:fill="F7CAAC"/>
          </w:tcPr>
          <w:p w14:paraId="4617D55D" w14:textId="77777777" w:rsidR="002C128B" w:rsidRDefault="002C128B" w:rsidP="007B7C13">
            <w:pPr>
              <w:rPr>
                <w:b/>
              </w:rPr>
            </w:pPr>
            <w:r>
              <w:rPr>
                <w:b/>
              </w:rPr>
              <w:t>Typ předmětu</w:t>
            </w:r>
          </w:p>
        </w:tc>
        <w:tc>
          <w:tcPr>
            <w:tcW w:w="3406" w:type="dxa"/>
            <w:gridSpan w:val="4"/>
          </w:tcPr>
          <w:p w14:paraId="1B613903" w14:textId="77777777" w:rsidR="002C128B" w:rsidRDefault="002C128B" w:rsidP="00830C8E">
            <w:pPr>
              <w:jc w:val="both"/>
            </w:pPr>
            <w:r>
              <w:t>Povinný, PZ</w:t>
            </w:r>
          </w:p>
        </w:tc>
        <w:tc>
          <w:tcPr>
            <w:tcW w:w="2695" w:type="dxa"/>
            <w:gridSpan w:val="2"/>
            <w:shd w:val="clear" w:color="auto" w:fill="F7CAAC"/>
          </w:tcPr>
          <w:p w14:paraId="7BD4F4F7" w14:textId="77777777" w:rsidR="002C128B" w:rsidRDefault="002C128B" w:rsidP="00830C8E">
            <w:pPr>
              <w:jc w:val="both"/>
            </w:pPr>
            <w:r>
              <w:rPr>
                <w:b/>
              </w:rPr>
              <w:t>doporučený ročník / semestr</w:t>
            </w:r>
          </w:p>
        </w:tc>
        <w:tc>
          <w:tcPr>
            <w:tcW w:w="668" w:type="dxa"/>
          </w:tcPr>
          <w:p w14:paraId="33C68F82" w14:textId="5768CA3D" w:rsidR="002C128B" w:rsidRDefault="00A6733F" w:rsidP="00830C8E">
            <w:pPr>
              <w:jc w:val="both"/>
            </w:pPr>
            <w:r>
              <w:t>1</w:t>
            </w:r>
            <w:r w:rsidR="002C128B">
              <w:t>/ZS</w:t>
            </w:r>
          </w:p>
        </w:tc>
      </w:tr>
      <w:tr w:rsidR="002C128B" w14:paraId="33861491" w14:textId="77777777" w:rsidTr="00830C8E">
        <w:tc>
          <w:tcPr>
            <w:tcW w:w="3086" w:type="dxa"/>
            <w:shd w:val="clear" w:color="auto" w:fill="F7CAAC"/>
          </w:tcPr>
          <w:p w14:paraId="2F72E20B" w14:textId="77777777" w:rsidR="002C128B" w:rsidRDefault="002C128B" w:rsidP="007B7C13">
            <w:pPr>
              <w:rPr>
                <w:b/>
              </w:rPr>
            </w:pPr>
            <w:r>
              <w:rPr>
                <w:b/>
              </w:rPr>
              <w:t>Rozsah studijního předmětu</w:t>
            </w:r>
          </w:p>
        </w:tc>
        <w:tc>
          <w:tcPr>
            <w:tcW w:w="1701" w:type="dxa"/>
            <w:gridSpan w:val="2"/>
          </w:tcPr>
          <w:p w14:paraId="6556830E" w14:textId="77777777" w:rsidR="002C128B" w:rsidRDefault="002C128B" w:rsidP="00830C8E">
            <w:pPr>
              <w:jc w:val="both"/>
            </w:pPr>
            <w:r>
              <w:rPr>
                <w:lang w:eastAsia="en-US"/>
              </w:rPr>
              <w:t>130/semestr</w:t>
            </w:r>
          </w:p>
        </w:tc>
        <w:tc>
          <w:tcPr>
            <w:tcW w:w="889" w:type="dxa"/>
            <w:shd w:val="clear" w:color="auto" w:fill="F7CAAC"/>
          </w:tcPr>
          <w:p w14:paraId="42EE9FBB" w14:textId="77777777" w:rsidR="002C128B" w:rsidRDefault="002C128B" w:rsidP="00830C8E">
            <w:pPr>
              <w:jc w:val="both"/>
              <w:rPr>
                <w:b/>
              </w:rPr>
            </w:pPr>
            <w:r>
              <w:rPr>
                <w:b/>
                <w:lang w:eastAsia="en-US"/>
              </w:rPr>
              <w:t xml:space="preserve">hod. </w:t>
            </w:r>
          </w:p>
        </w:tc>
        <w:tc>
          <w:tcPr>
            <w:tcW w:w="816" w:type="dxa"/>
          </w:tcPr>
          <w:p w14:paraId="57729522" w14:textId="77777777" w:rsidR="002C128B" w:rsidRDefault="002C128B" w:rsidP="00830C8E">
            <w:pPr>
              <w:jc w:val="both"/>
            </w:pPr>
            <w:r>
              <w:rPr>
                <w:lang w:eastAsia="en-US"/>
              </w:rPr>
              <w:t>10/t</w:t>
            </w:r>
          </w:p>
        </w:tc>
        <w:tc>
          <w:tcPr>
            <w:tcW w:w="2156" w:type="dxa"/>
            <w:shd w:val="clear" w:color="auto" w:fill="F7CAAC"/>
          </w:tcPr>
          <w:p w14:paraId="61D02F23" w14:textId="77777777" w:rsidR="002C128B" w:rsidRDefault="002C128B" w:rsidP="00830C8E">
            <w:pPr>
              <w:jc w:val="both"/>
              <w:rPr>
                <w:b/>
              </w:rPr>
            </w:pPr>
            <w:r>
              <w:rPr>
                <w:b/>
              </w:rPr>
              <w:t>kreditů</w:t>
            </w:r>
          </w:p>
        </w:tc>
        <w:tc>
          <w:tcPr>
            <w:tcW w:w="1207" w:type="dxa"/>
            <w:gridSpan w:val="2"/>
          </w:tcPr>
          <w:p w14:paraId="0AAD403D" w14:textId="77777777" w:rsidR="002C128B" w:rsidRDefault="002C128B" w:rsidP="00830C8E">
            <w:pPr>
              <w:jc w:val="both"/>
            </w:pPr>
            <w:r>
              <w:t>6</w:t>
            </w:r>
          </w:p>
        </w:tc>
      </w:tr>
      <w:tr w:rsidR="002C128B" w14:paraId="32633179" w14:textId="77777777" w:rsidTr="00830C8E">
        <w:tc>
          <w:tcPr>
            <w:tcW w:w="3086" w:type="dxa"/>
            <w:shd w:val="clear" w:color="auto" w:fill="F7CAAC"/>
          </w:tcPr>
          <w:p w14:paraId="39CFBF31" w14:textId="77777777" w:rsidR="002C128B" w:rsidRDefault="002C128B" w:rsidP="007B7C13">
            <w:pPr>
              <w:rPr>
                <w:b/>
                <w:sz w:val="22"/>
              </w:rPr>
            </w:pPr>
            <w:r>
              <w:rPr>
                <w:b/>
              </w:rPr>
              <w:t>Prerekvizity, korekvizity, ekvivalence</w:t>
            </w:r>
          </w:p>
        </w:tc>
        <w:tc>
          <w:tcPr>
            <w:tcW w:w="6769" w:type="dxa"/>
            <w:gridSpan w:val="7"/>
          </w:tcPr>
          <w:p w14:paraId="71E67D56" w14:textId="2D7671D2" w:rsidR="002C128B" w:rsidRDefault="002C128B" w:rsidP="00830C8E">
            <w:pPr>
              <w:jc w:val="both"/>
            </w:pPr>
          </w:p>
        </w:tc>
      </w:tr>
      <w:tr w:rsidR="002C128B" w14:paraId="0DBC3399" w14:textId="77777777" w:rsidTr="00830C8E">
        <w:tc>
          <w:tcPr>
            <w:tcW w:w="3086" w:type="dxa"/>
            <w:shd w:val="clear" w:color="auto" w:fill="F7CAAC"/>
          </w:tcPr>
          <w:p w14:paraId="226DB1B8" w14:textId="77777777" w:rsidR="002C128B" w:rsidRDefault="002C128B" w:rsidP="007B7C13">
            <w:pPr>
              <w:rPr>
                <w:b/>
              </w:rPr>
            </w:pPr>
            <w:r>
              <w:rPr>
                <w:b/>
              </w:rPr>
              <w:t>Způsob ověření studijních výsledků</w:t>
            </w:r>
          </w:p>
        </w:tc>
        <w:tc>
          <w:tcPr>
            <w:tcW w:w="3406" w:type="dxa"/>
            <w:gridSpan w:val="4"/>
          </w:tcPr>
          <w:p w14:paraId="6547B39D" w14:textId="0D8B00E8" w:rsidR="002C128B" w:rsidRDefault="00F52BFC" w:rsidP="00830C8E">
            <w:pPr>
              <w:jc w:val="both"/>
            </w:pPr>
            <w:r>
              <w:t>Zkouška</w:t>
            </w:r>
          </w:p>
        </w:tc>
        <w:tc>
          <w:tcPr>
            <w:tcW w:w="2156" w:type="dxa"/>
            <w:shd w:val="clear" w:color="auto" w:fill="F7CAAC"/>
          </w:tcPr>
          <w:p w14:paraId="0AC26ABA" w14:textId="77777777" w:rsidR="002C128B" w:rsidRDefault="002C128B" w:rsidP="00830C8E">
            <w:pPr>
              <w:jc w:val="both"/>
              <w:rPr>
                <w:b/>
              </w:rPr>
            </w:pPr>
            <w:r>
              <w:rPr>
                <w:b/>
              </w:rPr>
              <w:t>Forma výuky</w:t>
            </w:r>
          </w:p>
        </w:tc>
        <w:tc>
          <w:tcPr>
            <w:tcW w:w="1207" w:type="dxa"/>
            <w:gridSpan w:val="2"/>
          </w:tcPr>
          <w:p w14:paraId="2301255E" w14:textId="77777777" w:rsidR="002C128B" w:rsidRDefault="00354E90" w:rsidP="00830C8E">
            <w:pPr>
              <w:jc w:val="both"/>
            </w:pPr>
            <w:r>
              <w:t>Seminář</w:t>
            </w:r>
          </w:p>
          <w:p w14:paraId="5F850921" w14:textId="757289F0" w:rsidR="00354E90" w:rsidRDefault="00354E90" w:rsidP="00830C8E">
            <w:pPr>
              <w:jc w:val="both"/>
            </w:pPr>
            <w:r>
              <w:t>Cvičení</w:t>
            </w:r>
          </w:p>
        </w:tc>
      </w:tr>
      <w:tr w:rsidR="002C128B" w14:paraId="510C8DD3" w14:textId="77777777" w:rsidTr="00830C8E">
        <w:tc>
          <w:tcPr>
            <w:tcW w:w="3086" w:type="dxa"/>
            <w:shd w:val="clear" w:color="auto" w:fill="F7CAAC"/>
          </w:tcPr>
          <w:p w14:paraId="08142AAF" w14:textId="77777777" w:rsidR="002C128B" w:rsidRDefault="002C128B" w:rsidP="007B7C13">
            <w:pPr>
              <w:rPr>
                <w:b/>
              </w:rPr>
            </w:pPr>
            <w:r>
              <w:rPr>
                <w:b/>
              </w:rPr>
              <w:t>Forma způsobu ověření studijních výsledků a další požadavky na studenta</w:t>
            </w:r>
          </w:p>
        </w:tc>
        <w:tc>
          <w:tcPr>
            <w:tcW w:w="6769" w:type="dxa"/>
            <w:gridSpan w:val="7"/>
            <w:tcBorders>
              <w:bottom w:val="nil"/>
            </w:tcBorders>
          </w:tcPr>
          <w:p w14:paraId="08B63499" w14:textId="77777777" w:rsidR="002C128B" w:rsidRDefault="002C128B" w:rsidP="00830C8E">
            <w:pPr>
              <w:jc w:val="both"/>
            </w:pPr>
            <w:r>
              <w:t>Písemná, ústní, odevzdané oborové práce.</w:t>
            </w:r>
          </w:p>
        </w:tc>
      </w:tr>
      <w:tr w:rsidR="002C128B" w14:paraId="2E447DDC" w14:textId="77777777" w:rsidTr="00830C8E">
        <w:trPr>
          <w:trHeight w:val="554"/>
        </w:trPr>
        <w:tc>
          <w:tcPr>
            <w:tcW w:w="9855" w:type="dxa"/>
            <w:gridSpan w:val="8"/>
            <w:tcBorders>
              <w:top w:val="nil"/>
            </w:tcBorders>
          </w:tcPr>
          <w:p w14:paraId="69A9B2FD" w14:textId="77777777" w:rsidR="002C128B" w:rsidRDefault="002C128B" w:rsidP="007B7C13"/>
        </w:tc>
      </w:tr>
      <w:tr w:rsidR="002C128B" w14:paraId="6D98BBF1" w14:textId="77777777" w:rsidTr="00830C8E">
        <w:trPr>
          <w:trHeight w:val="197"/>
        </w:trPr>
        <w:tc>
          <w:tcPr>
            <w:tcW w:w="3086" w:type="dxa"/>
            <w:tcBorders>
              <w:top w:val="nil"/>
            </w:tcBorders>
            <w:shd w:val="clear" w:color="auto" w:fill="F7CAAC"/>
          </w:tcPr>
          <w:p w14:paraId="149D349F" w14:textId="77777777" w:rsidR="002C128B" w:rsidRDefault="002C128B" w:rsidP="007B7C13">
            <w:pPr>
              <w:rPr>
                <w:b/>
              </w:rPr>
            </w:pPr>
            <w:r>
              <w:rPr>
                <w:b/>
              </w:rPr>
              <w:t>Garant předmětu</w:t>
            </w:r>
          </w:p>
        </w:tc>
        <w:tc>
          <w:tcPr>
            <w:tcW w:w="6769" w:type="dxa"/>
            <w:gridSpan w:val="7"/>
            <w:tcBorders>
              <w:top w:val="nil"/>
            </w:tcBorders>
          </w:tcPr>
          <w:p w14:paraId="6DF8671D" w14:textId="77777777" w:rsidR="002C128B" w:rsidRDefault="002C128B" w:rsidP="00830C8E">
            <w:pPr>
              <w:jc w:val="both"/>
            </w:pPr>
            <w:r>
              <w:t>MgA. Martin Štěpánek</w:t>
            </w:r>
          </w:p>
        </w:tc>
      </w:tr>
      <w:tr w:rsidR="002C128B" w14:paraId="1B246AF8" w14:textId="77777777" w:rsidTr="00830C8E">
        <w:trPr>
          <w:trHeight w:val="243"/>
        </w:trPr>
        <w:tc>
          <w:tcPr>
            <w:tcW w:w="3086" w:type="dxa"/>
            <w:tcBorders>
              <w:top w:val="nil"/>
            </w:tcBorders>
            <w:shd w:val="clear" w:color="auto" w:fill="F7CAAC"/>
          </w:tcPr>
          <w:p w14:paraId="176F08DC" w14:textId="77777777" w:rsidR="002C128B" w:rsidRDefault="002C128B" w:rsidP="007B7C13">
            <w:pPr>
              <w:rPr>
                <w:b/>
              </w:rPr>
            </w:pPr>
            <w:r>
              <w:rPr>
                <w:b/>
              </w:rPr>
              <w:t>Zapojení garanta do výuky předmětu</w:t>
            </w:r>
          </w:p>
        </w:tc>
        <w:tc>
          <w:tcPr>
            <w:tcW w:w="6769" w:type="dxa"/>
            <w:gridSpan w:val="7"/>
            <w:tcBorders>
              <w:top w:val="nil"/>
            </w:tcBorders>
          </w:tcPr>
          <w:p w14:paraId="19B3A096" w14:textId="77777777" w:rsidR="002C128B" w:rsidRDefault="002C128B" w:rsidP="00830C8E">
            <w:pPr>
              <w:jc w:val="both"/>
            </w:pPr>
            <w:r>
              <w:t>100 %</w:t>
            </w:r>
          </w:p>
        </w:tc>
      </w:tr>
      <w:tr w:rsidR="002C128B" w14:paraId="1A91BFEB" w14:textId="77777777" w:rsidTr="00830C8E">
        <w:tc>
          <w:tcPr>
            <w:tcW w:w="3086" w:type="dxa"/>
            <w:shd w:val="clear" w:color="auto" w:fill="F7CAAC"/>
          </w:tcPr>
          <w:p w14:paraId="5F2862B7" w14:textId="77777777" w:rsidR="002C128B" w:rsidRDefault="002C128B" w:rsidP="00830C8E">
            <w:pPr>
              <w:jc w:val="both"/>
              <w:rPr>
                <w:b/>
              </w:rPr>
            </w:pPr>
            <w:r>
              <w:rPr>
                <w:b/>
              </w:rPr>
              <w:t>Vyučující</w:t>
            </w:r>
          </w:p>
        </w:tc>
        <w:tc>
          <w:tcPr>
            <w:tcW w:w="6769" w:type="dxa"/>
            <w:gridSpan w:val="7"/>
            <w:tcBorders>
              <w:bottom w:val="nil"/>
            </w:tcBorders>
          </w:tcPr>
          <w:p w14:paraId="2B5FF048" w14:textId="77777777" w:rsidR="002C128B" w:rsidRDefault="002C128B" w:rsidP="00830C8E">
            <w:pPr>
              <w:jc w:val="both"/>
            </w:pPr>
          </w:p>
        </w:tc>
      </w:tr>
      <w:tr w:rsidR="002C128B" w14:paraId="10616865" w14:textId="77777777" w:rsidTr="00830C8E">
        <w:trPr>
          <w:trHeight w:val="554"/>
        </w:trPr>
        <w:tc>
          <w:tcPr>
            <w:tcW w:w="9855" w:type="dxa"/>
            <w:gridSpan w:val="8"/>
            <w:tcBorders>
              <w:top w:val="nil"/>
            </w:tcBorders>
          </w:tcPr>
          <w:p w14:paraId="647C51F7" w14:textId="77777777" w:rsidR="002C128B" w:rsidRDefault="002C128B" w:rsidP="00830C8E">
            <w:pPr>
              <w:jc w:val="both"/>
            </w:pPr>
            <w:r>
              <w:t>MgA. Martin Štěpánek</w:t>
            </w:r>
          </w:p>
        </w:tc>
      </w:tr>
      <w:tr w:rsidR="002C128B" w14:paraId="19507128" w14:textId="77777777" w:rsidTr="00830C8E">
        <w:tc>
          <w:tcPr>
            <w:tcW w:w="3086" w:type="dxa"/>
            <w:shd w:val="clear" w:color="auto" w:fill="F7CAAC"/>
          </w:tcPr>
          <w:p w14:paraId="03EEA13E" w14:textId="77777777" w:rsidR="002C128B" w:rsidRDefault="002C128B" w:rsidP="00830C8E">
            <w:pPr>
              <w:jc w:val="both"/>
              <w:rPr>
                <w:b/>
              </w:rPr>
            </w:pPr>
            <w:r>
              <w:rPr>
                <w:b/>
              </w:rPr>
              <w:t>Stručná anotace předmětu</w:t>
            </w:r>
          </w:p>
        </w:tc>
        <w:tc>
          <w:tcPr>
            <w:tcW w:w="6769" w:type="dxa"/>
            <w:gridSpan w:val="7"/>
            <w:tcBorders>
              <w:bottom w:val="nil"/>
            </w:tcBorders>
          </w:tcPr>
          <w:p w14:paraId="74AC83FD" w14:textId="77777777" w:rsidR="002C128B" w:rsidRDefault="002C128B" w:rsidP="00830C8E">
            <w:pPr>
              <w:jc w:val="both"/>
            </w:pPr>
          </w:p>
        </w:tc>
      </w:tr>
      <w:tr w:rsidR="002C128B" w14:paraId="1E9381C3" w14:textId="77777777" w:rsidTr="00B16C58">
        <w:trPr>
          <w:trHeight w:val="3330"/>
        </w:trPr>
        <w:tc>
          <w:tcPr>
            <w:tcW w:w="9855" w:type="dxa"/>
            <w:gridSpan w:val="8"/>
            <w:tcBorders>
              <w:top w:val="nil"/>
              <w:bottom w:val="single" w:sz="12" w:space="0" w:color="auto"/>
            </w:tcBorders>
          </w:tcPr>
          <w:p w14:paraId="5FA7A8CD" w14:textId="77777777" w:rsidR="00B16C58" w:rsidRDefault="00B16C58" w:rsidP="00830C8E">
            <w:pPr>
              <w:jc w:val="both"/>
            </w:pPr>
          </w:p>
          <w:p w14:paraId="3E11C2E7" w14:textId="1222E493" w:rsidR="002C128B" w:rsidRDefault="002C128B" w:rsidP="00830C8E">
            <w:pPr>
              <w:jc w:val="both"/>
            </w:pPr>
            <w:r>
              <w:t>V předmětě se studenti seznámí s produkcí korporátního videa. Jsou usměrněni tak, aby dokázali pochopit vztahy mezi produktem a obrazovou dramaturgií s ohledem na produkt.  Seznámí se s natáčením v profesionálním štábu, jsou vedeni k pochopení pravidel a hierarchie ve filmovém štábu. Procvičí si práci s komplikovanější filmovou technologií. Naučí se prakticky zvládnout obrazové řešení reklamy a korporátního videa.</w:t>
            </w:r>
          </w:p>
          <w:p w14:paraId="4A6EFAAC" w14:textId="77777777" w:rsidR="002C128B" w:rsidRDefault="002C128B" w:rsidP="00830C8E">
            <w:pPr>
              <w:jc w:val="both"/>
            </w:pPr>
            <w:r>
              <w:t xml:space="preserve">Získají praktický vhled do problematiky vícekamerového sekvenčního snímání. Budou řešit zesvětlování scény pro vícekamerové snímaní, získají vhled do technologie a principu zesvětlování tohoto typu scény. Seznámí se s televizními formáty a televizními procesy. Řeší se práce v televizním studiu, rozdíly mezi sekvenční a záběrovou technologií. </w:t>
            </w:r>
          </w:p>
        </w:tc>
      </w:tr>
      <w:tr w:rsidR="002C128B" w14:paraId="6630D8FD" w14:textId="77777777" w:rsidTr="00830C8E">
        <w:trPr>
          <w:trHeight w:val="265"/>
        </w:trPr>
        <w:tc>
          <w:tcPr>
            <w:tcW w:w="3653" w:type="dxa"/>
            <w:gridSpan w:val="2"/>
            <w:tcBorders>
              <w:top w:val="nil"/>
            </w:tcBorders>
            <w:shd w:val="clear" w:color="auto" w:fill="F7CAAC"/>
          </w:tcPr>
          <w:p w14:paraId="1BE5D130" w14:textId="77777777" w:rsidR="002C128B" w:rsidRDefault="002C128B" w:rsidP="00830C8E">
            <w:pPr>
              <w:jc w:val="both"/>
            </w:pPr>
            <w:r>
              <w:rPr>
                <w:b/>
              </w:rPr>
              <w:t>Studijní literatura a studijní pomůcky</w:t>
            </w:r>
          </w:p>
        </w:tc>
        <w:tc>
          <w:tcPr>
            <w:tcW w:w="6202" w:type="dxa"/>
            <w:gridSpan w:val="6"/>
            <w:tcBorders>
              <w:top w:val="nil"/>
              <w:bottom w:val="nil"/>
            </w:tcBorders>
          </w:tcPr>
          <w:p w14:paraId="5A96CC84" w14:textId="77777777" w:rsidR="002C128B" w:rsidRDefault="002C128B" w:rsidP="00830C8E">
            <w:pPr>
              <w:jc w:val="both"/>
            </w:pPr>
          </w:p>
        </w:tc>
      </w:tr>
      <w:tr w:rsidR="002C128B" w14:paraId="46EC262B" w14:textId="77777777" w:rsidTr="00830C8E">
        <w:trPr>
          <w:trHeight w:val="1497"/>
        </w:trPr>
        <w:tc>
          <w:tcPr>
            <w:tcW w:w="9855" w:type="dxa"/>
            <w:gridSpan w:val="8"/>
            <w:tcBorders>
              <w:top w:val="nil"/>
            </w:tcBorders>
          </w:tcPr>
          <w:p w14:paraId="6B17FBC7" w14:textId="77777777" w:rsidR="00B16C58" w:rsidRDefault="00B16C58" w:rsidP="00830C8E">
            <w:pPr>
              <w:rPr>
                <w:b/>
              </w:rPr>
            </w:pPr>
          </w:p>
          <w:p w14:paraId="5485F0C5" w14:textId="2263D610" w:rsidR="00766B50" w:rsidRDefault="00766B50" w:rsidP="00830C8E">
            <w:r w:rsidRPr="00766B50">
              <w:rPr>
                <w:b/>
              </w:rPr>
              <w:t>Povinná</w:t>
            </w:r>
            <w:r>
              <w:t xml:space="preserve">: </w:t>
            </w:r>
          </w:p>
          <w:p w14:paraId="7B015778" w14:textId="1A9D4A27" w:rsidR="002C128B" w:rsidRPr="00B16C58" w:rsidRDefault="002C128B" w:rsidP="00830C8E">
            <w:pPr>
              <w:rPr>
                <w:lang w:val="sk-SK" w:eastAsia="sk-SK"/>
              </w:rPr>
            </w:pPr>
            <w:r w:rsidRPr="00B16C58">
              <w:t>B</w:t>
            </w:r>
            <w:r w:rsidR="00766B50" w:rsidRPr="00B16C58">
              <w:t>ROWN,</w:t>
            </w:r>
            <w:r w:rsidRPr="00B16C58">
              <w:t xml:space="preserve"> B.: Lighting, Focal Press, 2012, </w:t>
            </w:r>
            <w:r w:rsidRPr="00B16C58">
              <w:rPr>
                <w:lang w:val="sk-SK" w:eastAsia="sk-SK"/>
              </w:rPr>
              <w:t>ISBN-13: 978-</w:t>
            </w:r>
            <w:proofErr w:type="gramStart"/>
            <w:r w:rsidRPr="00B16C58">
              <w:rPr>
                <w:lang w:val="sk-SK" w:eastAsia="sk-SK"/>
              </w:rPr>
              <w:t>0240807638 ,</w:t>
            </w:r>
            <w:proofErr w:type="gramEnd"/>
            <w:r w:rsidRPr="00B16C58">
              <w:rPr>
                <w:lang w:val="sk-SK" w:eastAsia="sk-SK"/>
              </w:rPr>
              <w:t xml:space="preserve"> , ISBN-10: 0240807634 </w:t>
            </w:r>
          </w:p>
          <w:p w14:paraId="7D859691" w14:textId="2067B9E3" w:rsidR="002C128B" w:rsidRPr="00B16C58" w:rsidRDefault="002C128B" w:rsidP="00830C8E">
            <w:r w:rsidRPr="00B16C58">
              <w:t>B</w:t>
            </w:r>
            <w:r w:rsidR="00766B50" w:rsidRPr="00B16C58">
              <w:t>OJANOVSKÝ, V</w:t>
            </w:r>
            <w:r w:rsidRPr="00B16C58">
              <w:t>: Základní principy osvětlování</w:t>
            </w:r>
          </w:p>
          <w:p w14:paraId="77DA7CD8" w14:textId="3587ED7D" w:rsidR="002C128B" w:rsidRPr="00B16C58" w:rsidRDefault="002C128B" w:rsidP="00830C8E">
            <w:pPr>
              <w:rPr>
                <w:lang w:val="sk-SK" w:eastAsia="sk-SK"/>
              </w:rPr>
            </w:pPr>
            <w:r w:rsidRPr="00B16C58">
              <w:rPr>
                <w:lang w:val="sk-SK" w:eastAsia="sk-SK"/>
              </w:rPr>
              <w:t>M</w:t>
            </w:r>
            <w:r w:rsidR="00766B50" w:rsidRPr="00B16C58">
              <w:rPr>
                <w:lang w:val="sk-SK" w:eastAsia="sk-SK"/>
              </w:rPr>
              <w:t>ILLERSON,</w:t>
            </w:r>
            <w:r w:rsidRPr="00B16C58">
              <w:rPr>
                <w:lang w:val="sk-SK" w:eastAsia="sk-SK"/>
              </w:rPr>
              <w:t xml:space="preserve"> G.:</w:t>
            </w:r>
            <w:r w:rsidRPr="00B16C58">
              <w:rPr>
                <w:rStyle w:val="Nadpis1Char"/>
                <w:sz w:val="20"/>
                <w:szCs w:val="20"/>
              </w:rPr>
              <w:t xml:space="preserve"> </w:t>
            </w:r>
            <w:r w:rsidRPr="00B16C58">
              <w:rPr>
                <w:rStyle w:val="a-size-extra-large"/>
              </w:rPr>
              <w:t xml:space="preserve">Lighting for TV and </w:t>
            </w:r>
            <w:proofErr w:type="gramStart"/>
            <w:r w:rsidRPr="00B16C58">
              <w:rPr>
                <w:rStyle w:val="a-size-extra-large"/>
              </w:rPr>
              <w:t>Film,Routledge</w:t>
            </w:r>
            <w:proofErr w:type="gramEnd"/>
            <w:r w:rsidRPr="00B16C58">
              <w:rPr>
                <w:rStyle w:val="a-size-extra-large"/>
              </w:rPr>
              <w:t>, 2015,</w:t>
            </w:r>
            <w:r w:rsidRPr="00B16C58">
              <w:rPr>
                <w:rStyle w:val="a-size-base"/>
              </w:rPr>
              <w:t xml:space="preserve"> </w:t>
            </w:r>
            <w:r w:rsidRPr="00B16C58">
              <w:rPr>
                <w:lang w:val="sk-SK" w:eastAsia="sk-SK"/>
              </w:rPr>
              <w:t xml:space="preserve">ISBN-13: 978-1138130128 , ISBN-10: 1138130125 </w:t>
            </w:r>
          </w:p>
          <w:p w14:paraId="13F46308" w14:textId="77777777" w:rsidR="002C128B" w:rsidRPr="00B16C58" w:rsidRDefault="002C128B" w:rsidP="00830C8E">
            <w:pPr>
              <w:rPr>
                <w:b/>
              </w:rPr>
            </w:pPr>
          </w:p>
          <w:p w14:paraId="2187E76D" w14:textId="45D24931" w:rsidR="002C128B" w:rsidRPr="00B16C58" w:rsidRDefault="00766B50" w:rsidP="00830C8E">
            <w:pPr>
              <w:rPr>
                <w:b/>
              </w:rPr>
            </w:pPr>
            <w:r w:rsidRPr="00B16C58">
              <w:rPr>
                <w:b/>
              </w:rPr>
              <w:t>Doporučená:</w:t>
            </w:r>
          </w:p>
          <w:p w14:paraId="234C2484" w14:textId="42231947" w:rsidR="00766B50" w:rsidRPr="00D46D00" w:rsidRDefault="00766B50" w:rsidP="00766B50">
            <w:pPr>
              <w:rPr>
                <w:b/>
              </w:rPr>
            </w:pPr>
            <w:r w:rsidRPr="00B16C58">
              <w:t>Box H.: Set Lighting Technician's Handbook: Film Lighting Equipment, Practice, and Electrical Distribution, Routledge, 2017,</w:t>
            </w:r>
            <w:r w:rsidRPr="00B16C58">
              <w:rPr>
                <w:b/>
              </w:rPr>
              <w:t xml:space="preserve"> </w:t>
            </w:r>
            <w:r w:rsidRPr="00B16C58">
              <w:rPr>
                <w:lang w:val="sk-SK" w:eastAsia="sk-SK"/>
              </w:rPr>
              <w:t xml:space="preserve">ISBN-10: 1138426156 </w:t>
            </w:r>
          </w:p>
          <w:p w14:paraId="75C5F8F1" w14:textId="77777777" w:rsidR="002C128B" w:rsidRDefault="002C128B" w:rsidP="00830C8E">
            <w:pPr>
              <w:jc w:val="both"/>
            </w:pPr>
          </w:p>
        </w:tc>
      </w:tr>
    </w:tbl>
    <w:p w14:paraId="2E5BCDBA" w14:textId="2A46DFF0" w:rsidR="002C128B" w:rsidRDefault="002C128B" w:rsidP="002C128B"/>
    <w:p w14:paraId="7C09C14B" w14:textId="1D49428C" w:rsidR="004A42AA" w:rsidRDefault="004A42AA" w:rsidP="002C128B"/>
    <w:p w14:paraId="1E8AC8B5" w14:textId="4D42850B" w:rsidR="004A42AA" w:rsidRDefault="004A42AA" w:rsidP="002C128B"/>
    <w:p w14:paraId="0BF6E72B" w14:textId="1A0F0CE1" w:rsidR="004A42AA" w:rsidRDefault="004A42AA" w:rsidP="002C128B"/>
    <w:p w14:paraId="4E6DC650" w14:textId="7432FE70" w:rsidR="004A42AA" w:rsidRDefault="004A42AA" w:rsidP="002C128B"/>
    <w:p w14:paraId="635803B9" w14:textId="77777777" w:rsidR="00FD4DDC" w:rsidRDefault="00FD4DDC" w:rsidP="002C128B"/>
    <w:p w14:paraId="7FD59B5E" w14:textId="40B6553E" w:rsidR="004A42AA" w:rsidRDefault="004A42AA" w:rsidP="002C128B"/>
    <w:p w14:paraId="3CF6B7A9" w14:textId="2EE6C6BF" w:rsidR="0034061C" w:rsidRDefault="0034061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76508FF4" w14:textId="77777777" w:rsidTr="00830C8E">
        <w:tc>
          <w:tcPr>
            <w:tcW w:w="9855" w:type="dxa"/>
            <w:gridSpan w:val="8"/>
            <w:tcBorders>
              <w:bottom w:val="double" w:sz="4" w:space="0" w:color="auto"/>
            </w:tcBorders>
            <w:shd w:val="clear" w:color="auto" w:fill="BDD6EE"/>
          </w:tcPr>
          <w:p w14:paraId="2FE16E48" w14:textId="77777777" w:rsidR="002C128B" w:rsidRDefault="002C128B" w:rsidP="00830C8E">
            <w:pPr>
              <w:jc w:val="both"/>
              <w:rPr>
                <w:b/>
                <w:sz w:val="28"/>
              </w:rPr>
            </w:pPr>
            <w:r>
              <w:lastRenderedPageBreak/>
              <w:br w:type="page"/>
            </w:r>
            <w:r>
              <w:rPr>
                <w:b/>
                <w:sz w:val="28"/>
              </w:rPr>
              <w:t>B-III – Charakteristika studijního předmětu</w:t>
            </w:r>
          </w:p>
        </w:tc>
      </w:tr>
      <w:tr w:rsidR="002C128B" w14:paraId="454A7A69" w14:textId="77777777" w:rsidTr="00830C8E">
        <w:tc>
          <w:tcPr>
            <w:tcW w:w="3086" w:type="dxa"/>
            <w:tcBorders>
              <w:top w:val="double" w:sz="4" w:space="0" w:color="auto"/>
            </w:tcBorders>
            <w:shd w:val="clear" w:color="auto" w:fill="F7CAAC"/>
          </w:tcPr>
          <w:p w14:paraId="0BAF6EA4" w14:textId="77777777" w:rsidR="002C128B" w:rsidRDefault="002C128B" w:rsidP="00830C8E">
            <w:pPr>
              <w:jc w:val="both"/>
              <w:rPr>
                <w:b/>
              </w:rPr>
            </w:pPr>
            <w:r>
              <w:rPr>
                <w:b/>
              </w:rPr>
              <w:t>Název studijního předmětu</w:t>
            </w:r>
          </w:p>
        </w:tc>
        <w:tc>
          <w:tcPr>
            <w:tcW w:w="6769" w:type="dxa"/>
            <w:gridSpan w:val="7"/>
            <w:tcBorders>
              <w:top w:val="double" w:sz="4" w:space="0" w:color="auto"/>
            </w:tcBorders>
          </w:tcPr>
          <w:p w14:paraId="64344BBD" w14:textId="77777777" w:rsidR="002C128B" w:rsidRDefault="002C128B" w:rsidP="00830C8E">
            <w:pPr>
              <w:jc w:val="both"/>
            </w:pPr>
            <w:r w:rsidRPr="00132B26">
              <w:t xml:space="preserve">Audiovizuální praktika </w:t>
            </w:r>
            <w:r>
              <w:t>Kamera</w:t>
            </w:r>
            <w:r w:rsidRPr="006913A4">
              <w:t xml:space="preserve"> </w:t>
            </w:r>
            <w:r>
              <w:t>8</w:t>
            </w:r>
          </w:p>
        </w:tc>
      </w:tr>
      <w:tr w:rsidR="002C128B" w14:paraId="02B17D0A" w14:textId="77777777" w:rsidTr="00830C8E">
        <w:tc>
          <w:tcPr>
            <w:tcW w:w="3086" w:type="dxa"/>
            <w:shd w:val="clear" w:color="auto" w:fill="F7CAAC"/>
          </w:tcPr>
          <w:p w14:paraId="5546E56F" w14:textId="77777777" w:rsidR="002C128B" w:rsidRDefault="002C128B" w:rsidP="007B7C13">
            <w:pPr>
              <w:rPr>
                <w:b/>
              </w:rPr>
            </w:pPr>
            <w:r>
              <w:rPr>
                <w:b/>
              </w:rPr>
              <w:t>Typ předmětu</w:t>
            </w:r>
          </w:p>
        </w:tc>
        <w:tc>
          <w:tcPr>
            <w:tcW w:w="3406" w:type="dxa"/>
            <w:gridSpan w:val="4"/>
          </w:tcPr>
          <w:p w14:paraId="1BDCC49E" w14:textId="77777777" w:rsidR="002C128B" w:rsidRDefault="002C128B" w:rsidP="00830C8E">
            <w:pPr>
              <w:jc w:val="both"/>
            </w:pPr>
            <w:r>
              <w:t>Povinný, PZ</w:t>
            </w:r>
          </w:p>
        </w:tc>
        <w:tc>
          <w:tcPr>
            <w:tcW w:w="2695" w:type="dxa"/>
            <w:gridSpan w:val="2"/>
            <w:shd w:val="clear" w:color="auto" w:fill="F7CAAC"/>
          </w:tcPr>
          <w:p w14:paraId="7F6FAD72" w14:textId="77777777" w:rsidR="002C128B" w:rsidRDefault="002C128B" w:rsidP="00830C8E">
            <w:pPr>
              <w:jc w:val="both"/>
            </w:pPr>
            <w:r>
              <w:rPr>
                <w:b/>
              </w:rPr>
              <w:t>doporučený ročník / semestr</w:t>
            </w:r>
          </w:p>
        </w:tc>
        <w:tc>
          <w:tcPr>
            <w:tcW w:w="668" w:type="dxa"/>
          </w:tcPr>
          <w:p w14:paraId="7A5DFCA0" w14:textId="6A6E8E70" w:rsidR="002C128B" w:rsidRDefault="00A6733F" w:rsidP="00830C8E">
            <w:pPr>
              <w:jc w:val="both"/>
            </w:pPr>
            <w:r>
              <w:t>1</w:t>
            </w:r>
            <w:r w:rsidR="002C128B">
              <w:t>/LS</w:t>
            </w:r>
          </w:p>
        </w:tc>
      </w:tr>
      <w:tr w:rsidR="002C128B" w14:paraId="154089EB" w14:textId="77777777" w:rsidTr="00830C8E">
        <w:tc>
          <w:tcPr>
            <w:tcW w:w="3086" w:type="dxa"/>
            <w:shd w:val="clear" w:color="auto" w:fill="F7CAAC"/>
          </w:tcPr>
          <w:p w14:paraId="6E16A64C" w14:textId="77777777" w:rsidR="002C128B" w:rsidRDefault="002C128B" w:rsidP="007B7C13">
            <w:pPr>
              <w:rPr>
                <w:b/>
              </w:rPr>
            </w:pPr>
            <w:r>
              <w:rPr>
                <w:b/>
              </w:rPr>
              <w:t>Rozsah studijního předmětu</w:t>
            </w:r>
          </w:p>
        </w:tc>
        <w:tc>
          <w:tcPr>
            <w:tcW w:w="1701" w:type="dxa"/>
            <w:gridSpan w:val="2"/>
          </w:tcPr>
          <w:p w14:paraId="75F69E41" w14:textId="77777777" w:rsidR="002C128B" w:rsidRDefault="002C128B" w:rsidP="00830C8E">
            <w:pPr>
              <w:jc w:val="both"/>
            </w:pPr>
            <w:r>
              <w:rPr>
                <w:lang w:eastAsia="en-US"/>
              </w:rPr>
              <w:t>130/semestr</w:t>
            </w:r>
          </w:p>
        </w:tc>
        <w:tc>
          <w:tcPr>
            <w:tcW w:w="889" w:type="dxa"/>
            <w:shd w:val="clear" w:color="auto" w:fill="F7CAAC"/>
          </w:tcPr>
          <w:p w14:paraId="11222312" w14:textId="77777777" w:rsidR="002C128B" w:rsidRDefault="002C128B" w:rsidP="00830C8E">
            <w:pPr>
              <w:jc w:val="both"/>
              <w:rPr>
                <w:b/>
              </w:rPr>
            </w:pPr>
            <w:r>
              <w:rPr>
                <w:b/>
                <w:lang w:eastAsia="en-US"/>
              </w:rPr>
              <w:t xml:space="preserve">hod. </w:t>
            </w:r>
          </w:p>
        </w:tc>
        <w:tc>
          <w:tcPr>
            <w:tcW w:w="816" w:type="dxa"/>
          </w:tcPr>
          <w:p w14:paraId="65A81BF7" w14:textId="77777777" w:rsidR="002C128B" w:rsidRDefault="002C128B" w:rsidP="00830C8E">
            <w:pPr>
              <w:jc w:val="both"/>
            </w:pPr>
            <w:r>
              <w:rPr>
                <w:lang w:eastAsia="en-US"/>
              </w:rPr>
              <w:t>10/t</w:t>
            </w:r>
          </w:p>
        </w:tc>
        <w:tc>
          <w:tcPr>
            <w:tcW w:w="2156" w:type="dxa"/>
            <w:shd w:val="clear" w:color="auto" w:fill="F7CAAC"/>
          </w:tcPr>
          <w:p w14:paraId="7D45B5EF" w14:textId="77777777" w:rsidR="002C128B" w:rsidRDefault="002C128B" w:rsidP="00830C8E">
            <w:pPr>
              <w:jc w:val="both"/>
              <w:rPr>
                <w:b/>
              </w:rPr>
            </w:pPr>
            <w:r>
              <w:rPr>
                <w:b/>
              </w:rPr>
              <w:t>kreditů</w:t>
            </w:r>
          </w:p>
        </w:tc>
        <w:tc>
          <w:tcPr>
            <w:tcW w:w="1207" w:type="dxa"/>
            <w:gridSpan w:val="2"/>
          </w:tcPr>
          <w:p w14:paraId="76617E8B" w14:textId="77777777" w:rsidR="002C128B" w:rsidRDefault="002C128B" w:rsidP="00830C8E">
            <w:pPr>
              <w:jc w:val="both"/>
            </w:pPr>
            <w:r>
              <w:t>6</w:t>
            </w:r>
          </w:p>
        </w:tc>
      </w:tr>
      <w:tr w:rsidR="002C128B" w14:paraId="2A555592" w14:textId="77777777" w:rsidTr="00830C8E">
        <w:tc>
          <w:tcPr>
            <w:tcW w:w="3086" w:type="dxa"/>
            <w:shd w:val="clear" w:color="auto" w:fill="F7CAAC"/>
          </w:tcPr>
          <w:p w14:paraId="67F7B3BE" w14:textId="77777777" w:rsidR="002C128B" w:rsidRDefault="002C128B" w:rsidP="007B7C13">
            <w:pPr>
              <w:rPr>
                <w:b/>
                <w:sz w:val="22"/>
              </w:rPr>
            </w:pPr>
            <w:r>
              <w:rPr>
                <w:b/>
              </w:rPr>
              <w:t>Prerekvizity, korekvizity, ekvivalence</w:t>
            </w:r>
          </w:p>
        </w:tc>
        <w:tc>
          <w:tcPr>
            <w:tcW w:w="6769" w:type="dxa"/>
            <w:gridSpan w:val="7"/>
          </w:tcPr>
          <w:p w14:paraId="24B762C8" w14:textId="2747D749" w:rsidR="002C128B" w:rsidRDefault="00354E90" w:rsidP="00830C8E">
            <w:pPr>
              <w:jc w:val="both"/>
            </w:pPr>
            <w:r>
              <w:t>Splněný předmět Audiovizuální praktika 7</w:t>
            </w:r>
          </w:p>
        </w:tc>
      </w:tr>
      <w:tr w:rsidR="002C128B" w14:paraId="3D34B135" w14:textId="77777777" w:rsidTr="00830C8E">
        <w:tc>
          <w:tcPr>
            <w:tcW w:w="3086" w:type="dxa"/>
            <w:shd w:val="clear" w:color="auto" w:fill="F7CAAC"/>
          </w:tcPr>
          <w:p w14:paraId="26C07D62" w14:textId="77777777" w:rsidR="002C128B" w:rsidRDefault="002C128B" w:rsidP="007B7C13">
            <w:pPr>
              <w:rPr>
                <w:b/>
              </w:rPr>
            </w:pPr>
            <w:r>
              <w:rPr>
                <w:b/>
              </w:rPr>
              <w:t>Způsob ověření studijních výsledků</w:t>
            </w:r>
          </w:p>
        </w:tc>
        <w:tc>
          <w:tcPr>
            <w:tcW w:w="3406" w:type="dxa"/>
            <w:gridSpan w:val="4"/>
          </w:tcPr>
          <w:p w14:paraId="4196ED0C" w14:textId="39B70ED8" w:rsidR="002C128B" w:rsidRDefault="00F52BFC" w:rsidP="00830C8E">
            <w:pPr>
              <w:jc w:val="both"/>
            </w:pPr>
            <w:r>
              <w:t>Zkouška</w:t>
            </w:r>
          </w:p>
        </w:tc>
        <w:tc>
          <w:tcPr>
            <w:tcW w:w="2156" w:type="dxa"/>
            <w:shd w:val="clear" w:color="auto" w:fill="F7CAAC"/>
          </w:tcPr>
          <w:p w14:paraId="5610B408" w14:textId="77777777" w:rsidR="002C128B" w:rsidRDefault="002C128B" w:rsidP="00830C8E">
            <w:pPr>
              <w:jc w:val="both"/>
              <w:rPr>
                <w:b/>
              </w:rPr>
            </w:pPr>
            <w:r>
              <w:rPr>
                <w:b/>
              </w:rPr>
              <w:t>Forma výuky</w:t>
            </w:r>
          </w:p>
        </w:tc>
        <w:tc>
          <w:tcPr>
            <w:tcW w:w="1207" w:type="dxa"/>
            <w:gridSpan w:val="2"/>
          </w:tcPr>
          <w:p w14:paraId="0F237DDE" w14:textId="77777777" w:rsidR="00354E90" w:rsidRDefault="00354E90" w:rsidP="00354E90">
            <w:pPr>
              <w:jc w:val="both"/>
            </w:pPr>
            <w:r>
              <w:t>Seminář</w:t>
            </w:r>
          </w:p>
          <w:p w14:paraId="59D78C78" w14:textId="5FA0689E" w:rsidR="002C128B" w:rsidRDefault="00354E90" w:rsidP="00354E90">
            <w:pPr>
              <w:jc w:val="both"/>
            </w:pPr>
            <w:r>
              <w:t>Cvičení</w:t>
            </w:r>
          </w:p>
        </w:tc>
      </w:tr>
      <w:tr w:rsidR="002C128B" w14:paraId="1B6B7A2A" w14:textId="77777777" w:rsidTr="00830C8E">
        <w:tc>
          <w:tcPr>
            <w:tcW w:w="3086" w:type="dxa"/>
            <w:shd w:val="clear" w:color="auto" w:fill="F7CAAC"/>
          </w:tcPr>
          <w:p w14:paraId="297F2163" w14:textId="77777777" w:rsidR="002C128B" w:rsidRDefault="002C128B" w:rsidP="007B7C13">
            <w:pPr>
              <w:rPr>
                <w:b/>
              </w:rPr>
            </w:pPr>
            <w:r>
              <w:rPr>
                <w:b/>
              </w:rPr>
              <w:t>Forma způsobu ověření studijních výsledků a další požadavky na studenta</w:t>
            </w:r>
          </w:p>
        </w:tc>
        <w:tc>
          <w:tcPr>
            <w:tcW w:w="6769" w:type="dxa"/>
            <w:gridSpan w:val="7"/>
            <w:tcBorders>
              <w:bottom w:val="nil"/>
            </w:tcBorders>
          </w:tcPr>
          <w:p w14:paraId="0D30925C" w14:textId="77777777" w:rsidR="002C128B" w:rsidRDefault="002C128B" w:rsidP="00830C8E">
            <w:pPr>
              <w:jc w:val="both"/>
            </w:pPr>
            <w:r>
              <w:t>Písemná, ústní, odevzdané oborové práce.</w:t>
            </w:r>
          </w:p>
        </w:tc>
      </w:tr>
      <w:tr w:rsidR="002C128B" w14:paraId="28B0F40C" w14:textId="77777777" w:rsidTr="00830C8E">
        <w:trPr>
          <w:trHeight w:val="554"/>
        </w:trPr>
        <w:tc>
          <w:tcPr>
            <w:tcW w:w="9855" w:type="dxa"/>
            <w:gridSpan w:val="8"/>
            <w:tcBorders>
              <w:top w:val="nil"/>
            </w:tcBorders>
          </w:tcPr>
          <w:p w14:paraId="053A4D37" w14:textId="77777777" w:rsidR="002C128B" w:rsidRDefault="002C128B" w:rsidP="007B7C13"/>
        </w:tc>
      </w:tr>
      <w:tr w:rsidR="002C128B" w14:paraId="396451D7" w14:textId="77777777" w:rsidTr="00830C8E">
        <w:trPr>
          <w:trHeight w:val="197"/>
        </w:trPr>
        <w:tc>
          <w:tcPr>
            <w:tcW w:w="3086" w:type="dxa"/>
            <w:tcBorders>
              <w:top w:val="nil"/>
            </w:tcBorders>
            <w:shd w:val="clear" w:color="auto" w:fill="F7CAAC"/>
          </w:tcPr>
          <w:p w14:paraId="278F4BA0" w14:textId="77777777" w:rsidR="002C128B" w:rsidRDefault="002C128B" w:rsidP="007B7C13">
            <w:pPr>
              <w:rPr>
                <w:b/>
              </w:rPr>
            </w:pPr>
            <w:r>
              <w:rPr>
                <w:b/>
              </w:rPr>
              <w:t>Garant předmětu</w:t>
            </w:r>
          </w:p>
        </w:tc>
        <w:tc>
          <w:tcPr>
            <w:tcW w:w="6769" w:type="dxa"/>
            <w:gridSpan w:val="7"/>
            <w:tcBorders>
              <w:top w:val="nil"/>
            </w:tcBorders>
          </w:tcPr>
          <w:p w14:paraId="3F54F5BE" w14:textId="77777777" w:rsidR="002C128B" w:rsidRDefault="002C128B" w:rsidP="00830C8E">
            <w:pPr>
              <w:jc w:val="both"/>
            </w:pPr>
            <w:r>
              <w:t>MgA. Martin Štěpánek</w:t>
            </w:r>
          </w:p>
        </w:tc>
      </w:tr>
      <w:tr w:rsidR="002C128B" w14:paraId="78C21170" w14:textId="77777777" w:rsidTr="00830C8E">
        <w:trPr>
          <w:trHeight w:val="243"/>
        </w:trPr>
        <w:tc>
          <w:tcPr>
            <w:tcW w:w="3086" w:type="dxa"/>
            <w:tcBorders>
              <w:top w:val="nil"/>
            </w:tcBorders>
            <w:shd w:val="clear" w:color="auto" w:fill="F7CAAC"/>
          </w:tcPr>
          <w:p w14:paraId="58A47A73" w14:textId="77777777" w:rsidR="002C128B" w:rsidRDefault="002C128B" w:rsidP="007B7C13">
            <w:pPr>
              <w:rPr>
                <w:b/>
              </w:rPr>
            </w:pPr>
            <w:r>
              <w:rPr>
                <w:b/>
              </w:rPr>
              <w:t>Zapojení garanta do výuky předmětu</w:t>
            </w:r>
          </w:p>
        </w:tc>
        <w:tc>
          <w:tcPr>
            <w:tcW w:w="6769" w:type="dxa"/>
            <w:gridSpan w:val="7"/>
            <w:tcBorders>
              <w:top w:val="nil"/>
            </w:tcBorders>
          </w:tcPr>
          <w:p w14:paraId="38FA6359" w14:textId="77777777" w:rsidR="002C128B" w:rsidRDefault="002C128B" w:rsidP="00830C8E">
            <w:pPr>
              <w:jc w:val="both"/>
            </w:pPr>
            <w:r>
              <w:t>100 %</w:t>
            </w:r>
          </w:p>
        </w:tc>
      </w:tr>
      <w:tr w:rsidR="002C128B" w14:paraId="7D6384A7" w14:textId="77777777" w:rsidTr="00830C8E">
        <w:tc>
          <w:tcPr>
            <w:tcW w:w="3086" w:type="dxa"/>
            <w:shd w:val="clear" w:color="auto" w:fill="F7CAAC"/>
          </w:tcPr>
          <w:p w14:paraId="4823FA29" w14:textId="77777777" w:rsidR="002C128B" w:rsidRDefault="002C128B" w:rsidP="00830C8E">
            <w:pPr>
              <w:jc w:val="both"/>
              <w:rPr>
                <w:b/>
              </w:rPr>
            </w:pPr>
            <w:r>
              <w:rPr>
                <w:b/>
              </w:rPr>
              <w:t>Vyučující</w:t>
            </w:r>
          </w:p>
        </w:tc>
        <w:tc>
          <w:tcPr>
            <w:tcW w:w="6769" w:type="dxa"/>
            <w:gridSpan w:val="7"/>
            <w:tcBorders>
              <w:bottom w:val="nil"/>
            </w:tcBorders>
          </w:tcPr>
          <w:p w14:paraId="2740D621" w14:textId="77777777" w:rsidR="002C128B" w:rsidRDefault="002C128B" w:rsidP="00830C8E">
            <w:pPr>
              <w:jc w:val="both"/>
            </w:pPr>
          </w:p>
        </w:tc>
      </w:tr>
      <w:tr w:rsidR="002C128B" w14:paraId="05EEBDF3" w14:textId="77777777" w:rsidTr="00830C8E">
        <w:trPr>
          <w:trHeight w:val="554"/>
        </w:trPr>
        <w:tc>
          <w:tcPr>
            <w:tcW w:w="9855" w:type="dxa"/>
            <w:gridSpan w:val="8"/>
            <w:tcBorders>
              <w:top w:val="nil"/>
            </w:tcBorders>
          </w:tcPr>
          <w:p w14:paraId="6DE5049C" w14:textId="77777777" w:rsidR="002C128B" w:rsidRDefault="002C128B" w:rsidP="00830C8E">
            <w:pPr>
              <w:jc w:val="both"/>
            </w:pPr>
            <w:r>
              <w:t>MgA. Martin Štěpánek</w:t>
            </w:r>
          </w:p>
        </w:tc>
      </w:tr>
      <w:tr w:rsidR="002C128B" w14:paraId="7BD4EFD1" w14:textId="77777777" w:rsidTr="00830C8E">
        <w:tc>
          <w:tcPr>
            <w:tcW w:w="3086" w:type="dxa"/>
            <w:shd w:val="clear" w:color="auto" w:fill="F7CAAC"/>
          </w:tcPr>
          <w:p w14:paraId="32F9CEB2" w14:textId="77777777" w:rsidR="002C128B" w:rsidRDefault="002C128B" w:rsidP="00830C8E">
            <w:pPr>
              <w:jc w:val="both"/>
              <w:rPr>
                <w:b/>
              </w:rPr>
            </w:pPr>
            <w:r>
              <w:rPr>
                <w:b/>
              </w:rPr>
              <w:t>Stručná anotace předmětu</w:t>
            </w:r>
          </w:p>
        </w:tc>
        <w:tc>
          <w:tcPr>
            <w:tcW w:w="6769" w:type="dxa"/>
            <w:gridSpan w:val="7"/>
            <w:tcBorders>
              <w:bottom w:val="nil"/>
            </w:tcBorders>
          </w:tcPr>
          <w:p w14:paraId="347B5E14" w14:textId="77777777" w:rsidR="002C128B" w:rsidRDefault="002C128B" w:rsidP="00830C8E">
            <w:pPr>
              <w:jc w:val="both"/>
            </w:pPr>
          </w:p>
        </w:tc>
      </w:tr>
      <w:tr w:rsidR="002C128B" w14:paraId="791DA53E" w14:textId="77777777" w:rsidTr="0090782C">
        <w:trPr>
          <w:trHeight w:val="2606"/>
        </w:trPr>
        <w:tc>
          <w:tcPr>
            <w:tcW w:w="9855" w:type="dxa"/>
            <w:gridSpan w:val="8"/>
            <w:tcBorders>
              <w:top w:val="nil"/>
              <w:bottom w:val="single" w:sz="12" w:space="0" w:color="auto"/>
            </w:tcBorders>
          </w:tcPr>
          <w:p w14:paraId="439A64AE" w14:textId="77777777" w:rsidR="00B16C58" w:rsidRDefault="00B16C58" w:rsidP="00830C8E">
            <w:pPr>
              <w:jc w:val="both"/>
            </w:pPr>
          </w:p>
          <w:p w14:paraId="33011ADD" w14:textId="099210C7" w:rsidR="002C128B" w:rsidRDefault="002C128B" w:rsidP="00830C8E">
            <w:pPr>
              <w:jc w:val="both"/>
            </w:pPr>
            <w:r>
              <w:t xml:space="preserve">Předmět formou konzultací řeší praktické problémy realizace absolventského filmu ve vztahu k vytvářené koncepci obrazové části filmu. Je úzce napojen na praktickou realizaci filmového scenáře. Analyzuje možnosti a variace konkrétní filmové scény s ohledem na hledání optimálního kompromisu ve vztahu rozpočet-záměr-obrazová koncepce-realizace-výstup. Student pracuje s filmovou </w:t>
            </w:r>
            <w:proofErr w:type="gramStart"/>
            <w:r>
              <w:t>technikou  velkých</w:t>
            </w:r>
            <w:proofErr w:type="gramEnd"/>
            <w:r>
              <w:t xml:space="preserve"> studií. Je orientován na prax a procesy zavedené ve filmových studiích a televizích. Výstupem je primární obrazový materiál na profesionální úrovni, ve kterém student dokazuje svoje získané dovednosti. Tento záznam je analyzován po technické stránce ve vztahu k analýze </w:t>
            </w:r>
            <w:proofErr w:type="gramStart"/>
            <w:r>
              <w:t>rozdílu  výstupu</w:t>
            </w:r>
            <w:proofErr w:type="gramEnd"/>
            <w:r>
              <w:t xml:space="preserve"> a záměru.</w:t>
            </w:r>
          </w:p>
          <w:p w14:paraId="4C706687" w14:textId="77777777" w:rsidR="002C128B" w:rsidRDefault="002C128B" w:rsidP="00830C8E">
            <w:pPr>
              <w:jc w:val="both"/>
            </w:pPr>
            <w:r>
              <w:t>Student asistuje v kamerové osádce profesionálního filmového štábu hraného filmu.</w:t>
            </w:r>
          </w:p>
          <w:p w14:paraId="0F1A2582" w14:textId="77777777" w:rsidR="002C128B" w:rsidRDefault="002C128B" w:rsidP="00830C8E">
            <w:pPr>
              <w:jc w:val="both"/>
            </w:pPr>
          </w:p>
        </w:tc>
      </w:tr>
      <w:tr w:rsidR="002C128B" w14:paraId="5DF1291F" w14:textId="77777777" w:rsidTr="00830C8E">
        <w:trPr>
          <w:trHeight w:val="265"/>
        </w:trPr>
        <w:tc>
          <w:tcPr>
            <w:tcW w:w="3653" w:type="dxa"/>
            <w:gridSpan w:val="2"/>
            <w:tcBorders>
              <w:top w:val="nil"/>
            </w:tcBorders>
            <w:shd w:val="clear" w:color="auto" w:fill="F7CAAC"/>
          </w:tcPr>
          <w:p w14:paraId="0159447F" w14:textId="77777777" w:rsidR="002C128B" w:rsidRDefault="002C128B" w:rsidP="00830C8E">
            <w:pPr>
              <w:jc w:val="both"/>
            </w:pPr>
            <w:r>
              <w:rPr>
                <w:b/>
              </w:rPr>
              <w:t>Studijní literatura a studijní pomůcky</w:t>
            </w:r>
          </w:p>
        </w:tc>
        <w:tc>
          <w:tcPr>
            <w:tcW w:w="6202" w:type="dxa"/>
            <w:gridSpan w:val="6"/>
            <w:tcBorders>
              <w:top w:val="nil"/>
              <w:bottom w:val="nil"/>
            </w:tcBorders>
          </w:tcPr>
          <w:p w14:paraId="58A5711C" w14:textId="77777777" w:rsidR="002C128B" w:rsidRDefault="002C128B" w:rsidP="00830C8E">
            <w:pPr>
              <w:jc w:val="both"/>
            </w:pPr>
          </w:p>
        </w:tc>
      </w:tr>
      <w:tr w:rsidR="002C128B" w14:paraId="79C6A3CA" w14:textId="77777777" w:rsidTr="00830C8E">
        <w:trPr>
          <w:trHeight w:val="1497"/>
        </w:trPr>
        <w:tc>
          <w:tcPr>
            <w:tcW w:w="9855" w:type="dxa"/>
            <w:gridSpan w:val="8"/>
            <w:tcBorders>
              <w:top w:val="nil"/>
            </w:tcBorders>
          </w:tcPr>
          <w:p w14:paraId="6B0BA5CA" w14:textId="77777777" w:rsidR="00B16C58" w:rsidRDefault="00B16C58" w:rsidP="004A42AA">
            <w:pPr>
              <w:pStyle w:val="Bezmezer"/>
              <w:rPr>
                <w:b/>
              </w:rPr>
            </w:pPr>
          </w:p>
          <w:p w14:paraId="2458B4C6" w14:textId="15153E81" w:rsidR="004A42AA" w:rsidRPr="004A42AA" w:rsidRDefault="004A42AA" w:rsidP="004A42AA">
            <w:pPr>
              <w:pStyle w:val="Bezmezer"/>
              <w:rPr>
                <w:b/>
              </w:rPr>
            </w:pPr>
            <w:r w:rsidRPr="004A42AA">
              <w:rPr>
                <w:b/>
              </w:rPr>
              <w:t>Povinn</w:t>
            </w:r>
            <w:r w:rsidR="000152A5">
              <w:rPr>
                <w:b/>
              </w:rPr>
              <w:t>á</w:t>
            </w:r>
            <w:r w:rsidRPr="004A42AA">
              <w:rPr>
                <w:b/>
              </w:rPr>
              <w:t>:</w:t>
            </w:r>
          </w:p>
          <w:p w14:paraId="07C3696D" w14:textId="43B22596" w:rsidR="002C128B" w:rsidRPr="004A42AA" w:rsidRDefault="002C128B" w:rsidP="004A42AA">
            <w:pPr>
              <w:pStyle w:val="Bezmezer"/>
            </w:pPr>
            <w:r w:rsidRPr="004A42AA">
              <w:t>H</w:t>
            </w:r>
            <w:r w:rsidR="004A42AA">
              <w:t>ONTHANER,</w:t>
            </w:r>
            <w:r w:rsidRPr="004A42AA">
              <w:t xml:space="preserve"> B.W.: </w:t>
            </w:r>
            <w:hyperlink r:id="rId14" w:history="1">
              <w:r w:rsidRPr="004A42AA">
                <w:t>The Complete Film Production Handbook</w:t>
              </w:r>
            </w:hyperlink>
            <w:r w:rsidRPr="004A42AA">
              <w:t xml:space="preserve">, Focal Press, 2001, </w:t>
            </w:r>
            <w:proofErr w:type="gramStart"/>
            <w:r w:rsidRPr="004A42AA">
              <w:t>  ISBN</w:t>
            </w:r>
            <w:proofErr w:type="gramEnd"/>
            <w:r w:rsidRPr="004A42AA">
              <w:t>-10: 0240804198 ,  ISBN-13: 978-0240804194</w:t>
            </w:r>
          </w:p>
          <w:p w14:paraId="6EB021EF" w14:textId="365FD2A5" w:rsidR="002C128B" w:rsidRPr="004A42AA" w:rsidRDefault="004A42AA" w:rsidP="004A42AA">
            <w:pPr>
              <w:pStyle w:val="Bezmezer"/>
            </w:pPr>
            <w:r>
              <w:t>CLEWE,</w:t>
            </w:r>
            <w:r w:rsidR="002C128B" w:rsidRPr="004A42AA">
              <w:t xml:space="preserve"> B.: Film Production Management: How to Budget, Organize and Successfully Shoot your Film, Routledge,2017, ISBN-10: 0415788757</w:t>
            </w:r>
          </w:p>
          <w:p w14:paraId="7612B586" w14:textId="7287565C" w:rsidR="002C128B" w:rsidRPr="004A42AA" w:rsidRDefault="002C128B" w:rsidP="004A42AA">
            <w:pPr>
              <w:pStyle w:val="Bezmezer"/>
            </w:pPr>
            <w:r>
              <w:t>B</w:t>
            </w:r>
            <w:r w:rsidR="004A42AA">
              <w:t>ROWN,</w:t>
            </w:r>
            <w:r>
              <w:t xml:space="preserve"> B.: Lighting, Focal Press, 2012, </w:t>
            </w:r>
            <w:r w:rsidRPr="004A42AA">
              <w:t>ISBN-13: 978-</w:t>
            </w:r>
            <w:proofErr w:type="gramStart"/>
            <w:r w:rsidRPr="004A42AA">
              <w:t>0240807638 ,</w:t>
            </w:r>
            <w:proofErr w:type="gramEnd"/>
            <w:r w:rsidRPr="004A42AA">
              <w:t xml:space="preserve"> , ISBN-10: 0240807634 </w:t>
            </w:r>
          </w:p>
          <w:p w14:paraId="6AFB3932" w14:textId="5E319C55" w:rsidR="002C128B" w:rsidRDefault="002C128B" w:rsidP="004A42AA">
            <w:pPr>
              <w:pStyle w:val="Bezmezer"/>
            </w:pPr>
            <w:r w:rsidRPr="004A42AA">
              <w:t xml:space="preserve">Box H.: Set Lighting Technician's Handbook: Film Lighting Equipment, Practice, and Electrical Distribution, Routledge, 2017, ISBN-10: 1138426156 </w:t>
            </w:r>
          </w:p>
          <w:p w14:paraId="700BC85C" w14:textId="77777777" w:rsidR="00606607" w:rsidRDefault="00606607" w:rsidP="004A42AA">
            <w:pPr>
              <w:pStyle w:val="Bezmezer"/>
              <w:rPr>
                <w:b/>
              </w:rPr>
            </w:pPr>
          </w:p>
          <w:p w14:paraId="30474677" w14:textId="5A57A96E" w:rsidR="004A42AA" w:rsidRPr="000152A5" w:rsidRDefault="004A42AA" w:rsidP="004A42AA">
            <w:pPr>
              <w:pStyle w:val="Bezmezer"/>
              <w:rPr>
                <w:b/>
              </w:rPr>
            </w:pPr>
            <w:r w:rsidRPr="000152A5">
              <w:rPr>
                <w:b/>
              </w:rPr>
              <w:t>Doporučená:</w:t>
            </w:r>
          </w:p>
          <w:p w14:paraId="23FE0209" w14:textId="77777777" w:rsidR="002C128B" w:rsidRDefault="002C128B" w:rsidP="00830C8E">
            <w:pPr>
              <w:jc w:val="both"/>
            </w:pPr>
            <w:r w:rsidRPr="004A42AA">
              <w:t>M</w:t>
            </w:r>
            <w:r w:rsidR="004A42AA">
              <w:t>ILLERSON,</w:t>
            </w:r>
            <w:r w:rsidRPr="004A42AA">
              <w:t xml:space="preserve"> G.: Lighting for TV and </w:t>
            </w:r>
            <w:proofErr w:type="gramStart"/>
            <w:r w:rsidRPr="004A42AA">
              <w:t>Film,Routledge</w:t>
            </w:r>
            <w:proofErr w:type="gramEnd"/>
            <w:r w:rsidRPr="004A42AA">
              <w:t>, 2015, ISBN-13: 978-1138130128 , ISBN-10: 1138130125</w:t>
            </w:r>
          </w:p>
          <w:p w14:paraId="42CE274E" w14:textId="38E428CD" w:rsidR="00B16C58" w:rsidRDefault="00B16C58" w:rsidP="00830C8E">
            <w:pPr>
              <w:jc w:val="both"/>
            </w:pPr>
          </w:p>
        </w:tc>
      </w:tr>
    </w:tbl>
    <w:p w14:paraId="47BA5A3C" w14:textId="4293C5EB" w:rsidR="002C128B" w:rsidRDefault="002C128B" w:rsidP="002C128B"/>
    <w:p w14:paraId="3A1CAFEC" w14:textId="7995CB9F" w:rsidR="00FD4DDC" w:rsidRDefault="00FD4DDC" w:rsidP="002C128B"/>
    <w:p w14:paraId="02B17945" w14:textId="6D85EBC2" w:rsidR="00FD4DDC" w:rsidRDefault="00FD4DDC" w:rsidP="002C128B"/>
    <w:p w14:paraId="45B26B50" w14:textId="68CBB3F4" w:rsidR="00FD4DDC" w:rsidRDefault="00FD4DDC" w:rsidP="002C128B"/>
    <w:p w14:paraId="69C373F3" w14:textId="0A442917" w:rsidR="00FD4DDC" w:rsidRDefault="00FD4DDC" w:rsidP="002C128B"/>
    <w:p w14:paraId="73E91BD6" w14:textId="50DDE1B1" w:rsidR="00FD4DDC" w:rsidRDefault="00FD4DDC" w:rsidP="002C128B"/>
    <w:p w14:paraId="6B28345E" w14:textId="006DD7AA" w:rsidR="00FD4DDC" w:rsidRDefault="00FD4DDC" w:rsidP="002C128B"/>
    <w:p w14:paraId="10F73C40" w14:textId="77CF0C29" w:rsidR="00FD4DDC" w:rsidRDefault="00FD4DDC" w:rsidP="002C128B"/>
    <w:p w14:paraId="5D126CFA" w14:textId="26EBA098" w:rsidR="00FD4DDC" w:rsidRDefault="00FD4DDC" w:rsidP="002C128B"/>
    <w:p w14:paraId="387C9EAB" w14:textId="77777777" w:rsidR="00FD4DDC" w:rsidRDefault="00FD4DDC" w:rsidP="002C128B"/>
    <w:p w14:paraId="2B5DCB02" w14:textId="63DECB00" w:rsidR="00C81918" w:rsidRDefault="00C81918" w:rsidP="007449FC"/>
    <w:p w14:paraId="751EA7F9" w14:textId="341EE7A8" w:rsidR="000152A5" w:rsidRDefault="000152A5" w:rsidP="007449FC"/>
    <w:p w14:paraId="20929A0F" w14:textId="332D04FF"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41DA0778" w14:textId="77777777" w:rsidTr="00830C8E">
        <w:tc>
          <w:tcPr>
            <w:tcW w:w="9855" w:type="dxa"/>
            <w:gridSpan w:val="8"/>
            <w:tcBorders>
              <w:bottom w:val="double" w:sz="4" w:space="0" w:color="auto"/>
            </w:tcBorders>
            <w:shd w:val="clear" w:color="auto" w:fill="BDD6EE"/>
          </w:tcPr>
          <w:p w14:paraId="569589F3" w14:textId="77777777" w:rsidR="002C128B" w:rsidRDefault="002C128B" w:rsidP="00830C8E">
            <w:pPr>
              <w:jc w:val="both"/>
              <w:rPr>
                <w:b/>
                <w:sz w:val="28"/>
              </w:rPr>
            </w:pPr>
            <w:r>
              <w:lastRenderedPageBreak/>
              <w:br w:type="page"/>
            </w:r>
            <w:r>
              <w:rPr>
                <w:b/>
                <w:sz w:val="28"/>
              </w:rPr>
              <w:t>B-III – Charakteristika studijního předmětu</w:t>
            </w:r>
          </w:p>
        </w:tc>
      </w:tr>
      <w:tr w:rsidR="002C128B" w14:paraId="19B9F4BA" w14:textId="77777777" w:rsidTr="00830C8E">
        <w:tc>
          <w:tcPr>
            <w:tcW w:w="3086" w:type="dxa"/>
            <w:tcBorders>
              <w:top w:val="double" w:sz="4" w:space="0" w:color="auto"/>
            </w:tcBorders>
            <w:shd w:val="clear" w:color="auto" w:fill="F7CAAC"/>
          </w:tcPr>
          <w:p w14:paraId="645D586A" w14:textId="77777777" w:rsidR="002C128B" w:rsidRDefault="002C128B" w:rsidP="007B7C13">
            <w:pPr>
              <w:rPr>
                <w:b/>
              </w:rPr>
            </w:pPr>
            <w:r>
              <w:rPr>
                <w:b/>
              </w:rPr>
              <w:t>Název studijního předmětu</w:t>
            </w:r>
          </w:p>
        </w:tc>
        <w:tc>
          <w:tcPr>
            <w:tcW w:w="6769" w:type="dxa"/>
            <w:gridSpan w:val="7"/>
            <w:tcBorders>
              <w:top w:val="double" w:sz="4" w:space="0" w:color="auto"/>
            </w:tcBorders>
          </w:tcPr>
          <w:p w14:paraId="6C15C1D5" w14:textId="77777777" w:rsidR="002C128B" w:rsidRDefault="002C128B" w:rsidP="00830C8E">
            <w:pPr>
              <w:jc w:val="both"/>
            </w:pPr>
            <w:r w:rsidRPr="00132B26">
              <w:t xml:space="preserve">Audiovizuální praktika </w:t>
            </w:r>
            <w:r>
              <w:t>Kamera</w:t>
            </w:r>
            <w:r w:rsidRPr="006913A4">
              <w:t xml:space="preserve"> </w:t>
            </w:r>
            <w:r>
              <w:t>9</w:t>
            </w:r>
          </w:p>
        </w:tc>
      </w:tr>
      <w:tr w:rsidR="002C128B" w14:paraId="128FBF7B" w14:textId="77777777" w:rsidTr="00830C8E">
        <w:tc>
          <w:tcPr>
            <w:tcW w:w="3086" w:type="dxa"/>
            <w:shd w:val="clear" w:color="auto" w:fill="F7CAAC"/>
          </w:tcPr>
          <w:p w14:paraId="0DEE503A" w14:textId="77777777" w:rsidR="002C128B" w:rsidRDefault="002C128B" w:rsidP="007B7C13">
            <w:pPr>
              <w:rPr>
                <w:b/>
              </w:rPr>
            </w:pPr>
            <w:r>
              <w:rPr>
                <w:b/>
              </w:rPr>
              <w:t>Typ předmětu</w:t>
            </w:r>
          </w:p>
        </w:tc>
        <w:tc>
          <w:tcPr>
            <w:tcW w:w="3406" w:type="dxa"/>
            <w:gridSpan w:val="4"/>
          </w:tcPr>
          <w:p w14:paraId="0A886D95" w14:textId="77777777" w:rsidR="002C128B" w:rsidRDefault="002C128B" w:rsidP="00830C8E">
            <w:pPr>
              <w:jc w:val="both"/>
            </w:pPr>
            <w:r>
              <w:t>Povinný, PZ</w:t>
            </w:r>
          </w:p>
        </w:tc>
        <w:tc>
          <w:tcPr>
            <w:tcW w:w="2695" w:type="dxa"/>
            <w:gridSpan w:val="2"/>
            <w:shd w:val="clear" w:color="auto" w:fill="F7CAAC"/>
          </w:tcPr>
          <w:p w14:paraId="2EE09C8F" w14:textId="77777777" w:rsidR="002C128B" w:rsidRDefault="002C128B" w:rsidP="00830C8E">
            <w:pPr>
              <w:jc w:val="both"/>
            </w:pPr>
            <w:r>
              <w:rPr>
                <w:b/>
              </w:rPr>
              <w:t>doporučený ročník / semestr</w:t>
            </w:r>
          </w:p>
        </w:tc>
        <w:tc>
          <w:tcPr>
            <w:tcW w:w="668" w:type="dxa"/>
          </w:tcPr>
          <w:p w14:paraId="79E2F2F6" w14:textId="7E51F0AA" w:rsidR="002C128B" w:rsidRDefault="00A6733F" w:rsidP="00830C8E">
            <w:pPr>
              <w:jc w:val="both"/>
            </w:pPr>
            <w:r>
              <w:t>2</w:t>
            </w:r>
            <w:r w:rsidR="002C128B">
              <w:t>/ZS</w:t>
            </w:r>
          </w:p>
        </w:tc>
      </w:tr>
      <w:tr w:rsidR="002C128B" w14:paraId="39C966D8" w14:textId="77777777" w:rsidTr="00830C8E">
        <w:tc>
          <w:tcPr>
            <w:tcW w:w="3086" w:type="dxa"/>
            <w:shd w:val="clear" w:color="auto" w:fill="F7CAAC"/>
          </w:tcPr>
          <w:p w14:paraId="2FB18BC1" w14:textId="77777777" w:rsidR="002C128B" w:rsidRDefault="002C128B" w:rsidP="007B7C13">
            <w:pPr>
              <w:rPr>
                <w:b/>
              </w:rPr>
            </w:pPr>
            <w:r>
              <w:rPr>
                <w:b/>
              </w:rPr>
              <w:t>Rozsah studijního předmětu</w:t>
            </w:r>
          </w:p>
        </w:tc>
        <w:tc>
          <w:tcPr>
            <w:tcW w:w="1701" w:type="dxa"/>
            <w:gridSpan w:val="2"/>
          </w:tcPr>
          <w:p w14:paraId="494B3C2F" w14:textId="77777777" w:rsidR="002C128B" w:rsidRDefault="002C128B" w:rsidP="00830C8E">
            <w:pPr>
              <w:jc w:val="both"/>
            </w:pPr>
            <w:r>
              <w:rPr>
                <w:lang w:eastAsia="en-US"/>
              </w:rPr>
              <w:t>130/semestr</w:t>
            </w:r>
          </w:p>
        </w:tc>
        <w:tc>
          <w:tcPr>
            <w:tcW w:w="889" w:type="dxa"/>
            <w:shd w:val="clear" w:color="auto" w:fill="F7CAAC"/>
          </w:tcPr>
          <w:p w14:paraId="6650C571" w14:textId="77777777" w:rsidR="002C128B" w:rsidRDefault="002C128B" w:rsidP="00830C8E">
            <w:pPr>
              <w:jc w:val="both"/>
              <w:rPr>
                <w:b/>
              </w:rPr>
            </w:pPr>
            <w:r>
              <w:rPr>
                <w:b/>
                <w:lang w:eastAsia="en-US"/>
              </w:rPr>
              <w:t xml:space="preserve">hod. </w:t>
            </w:r>
          </w:p>
        </w:tc>
        <w:tc>
          <w:tcPr>
            <w:tcW w:w="816" w:type="dxa"/>
          </w:tcPr>
          <w:p w14:paraId="43B36F3F" w14:textId="77777777" w:rsidR="002C128B" w:rsidRDefault="002C128B" w:rsidP="00830C8E">
            <w:pPr>
              <w:jc w:val="both"/>
            </w:pPr>
            <w:r>
              <w:rPr>
                <w:lang w:eastAsia="en-US"/>
              </w:rPr>
              <w:t>10/t</w:t>
            </w:r>
          </w:p>
        </w:tc>
        <w:tc>
          <w:tcPr>
            <w:tcW w:w="2156" w:type="dxa"/>
            <w:shd w:val="clear" w:color="auto" w:fill="F7CAAC"/>
          </w:tcPr>
          <w:p w14:paraId="55BF8CA4" w14:textId="77777777" w:rsidR="002C128B" w:rsidRDefault="002C128B" w:rsidP="00830C8E">
            <w:pPr>
              <w:jc w:val="both"/>
              <w:rPr>
                <w:b/>
              </w:rPr>
            </w:pPr>
            <w:r>
              <w:rPr>
                <w:b/>
              </w:rPr>
              <w:t>kreditů</w:t>
            </w:r>
          </w:p>
        </w:tc>
        <w:tc>
          <w:tcPr>
            <w:tcW w:w="1207" w:type="dxa"/>
            <w:gridSpan w:val="2"/>
          </w:tcPr>
          <w:p w14:paraId="308357BB" w14:textId="77777777" w:rsidR="002C128B" w:rsidRDefault="002C128B" w:rsidP="00830C8E">
            <w:pPr>
              <w:jc w:val="both"/>
            </w:pPr>
            <w:r>
              <w:t>6</w:t>
            </w:r>
          </w:p>
        </w:tc>
      </w:tr>
      <w:tr w:rsidR="002C128B" w14:paraId="6AEDFB9B" w14:textId="77777777" w:rsidTr="00830C8E">
        <w:tc>
          <w:tcPr>
            <w:tcW w:w="3086" w:type="dxa"/>
            <w:shd w:val="clear" w:color="auto" w:fill="F7CAAC"/>
          </w:tcPr>
          <w:p w14:paraId="7E7B3200" w14:textId="77777777" w:rsidR="002C128B" w:rsidRDefault="002C128B" w:rsidP="007B7C13">
            <w:pPr>
              <w:rPr>
                <w:b/>
                <w:sz w:val="22"/>
              </w:rPr>
            </w:pPr>
            <w:r>
              <w:rPr>
                <w:b/>
              </w:rPr>
              <w:t>Prerekvizity, korekvizity, ekvivalence</w:t>
            </w:r>
          </w:p>
        </w:tc>
        <w:tc>
          <w:tcPr>
            <w:tcW w:w="6769" w:type="dxa"/>
            <w:gridSpan w:val="7"/>
          </w:tcPr>
          <w:p w14:paraId="573A196B" w14:textId="77777777" w:rsidR="002C128B" w:rsidRDefault="002C128B" w:rsidP="00830C8E">
            <w:pPr>
              <w:jc w:val="both"/>
            </w:pPr>
            <w:r>
              <w:t>Splněný předmět Audiovizuální praktika 8</w:t>
            </w:r>
          </w:p>
        </w:tc>
      </w:tr>
      <w:tr w:rsidR="002C128B" w14:paraId="6CA62809" w14:textId="77777777" w:rsidTr="00830C8E">
        <w:tc>
          <w:tcPr>
            <w:tcW w:w="3086" w:type="dxa"/>
            <w:shd w:val="clear" w:color="auto" w:fill="F7CAAC"/>
          </w:tcPr>
          <w:p w14:paraId="46DA4C10" w14:textId="77777777" w:rsidR="002C128B" w:rsidRDefault="002C128B" w:rsidP="007B7C13">
            <w:pPr>
              <w:rPr>
                <w:b/>
              </w:rPr>
            </w:pPr>
            <w:r>
              <w:rPr>
                <w:b/>
              </w:rPr>
              <w:t>Způsob ověření studijních výsledků</w:t>
            </w:r>
          </w:p>
        </w:tc>
        <w:tc>
          <w:tcPr>
            <w:tcW w:w="3406" w:type="dxa"/>
            <w:gridSpan w:val="4"/>
          </w:tcPr>
          <w:p w14:paraId="3FA4EB3D" w14:textId="6952A4E7" w:rsidR="002C128B" w:rsidRDefault="00F52BFC" w:rsidP="00830C8E">
            <w:pPr>
              <w:jc w:val="both"/>
            </w:pPr>
            <w:r>
              <w:t>Zkouška</w:t>
            </w:r>
          </w:p>
        </w:tc>
        <w:tc>
          <w:tcPr>
            <w:tcW w:w="2156" w:type="dxa"/>
            <w:shd w:val="clear" w:color="auto" w:fill="F7CAAC"/>
          </w:tcPr>
          <w:p w14:paraId="34E14C71" w14:textId="77777777" w:rsidR="002C128B" w:rsidRDefault="002C128B" w:rsidP="00830C8E">
            <w:pPr>
              <w:jc w:val="both"/>
              <w:rPr>
                <w:b/>
              </w:rPr>
            </w:pPr>
            <w:r>
              <w:rPr>
                <w:b/>
              </w:rPr>
              <w:t>Forma výuky</w:t>
            </w:r>
          </w:p>
        </w:tc>
        <w:tc>
          <w:tcPr>
            <w:tcW w:w="1207" w:type="dxa"/>
            <w:gridSpan w:val="2"/>
          </w:tcPr>
          <w:p w14:paraId="571A5A73" w14:textId="77777777" w:rsidR="00354E90" w:rsidRDefault="00354E90" w:rsidP="00354E90">
            <w:pPr>
              <w:jc w:val="both"/>
            </w:pPr>
            <w:r>
              <w:t>Seminář</w:t>
            </w:r>
          </w:p>
          <w:p w14:paraId="423E5741" w14:textId="290CDDF2" w:rsidR="002C128B" w:rsidRDefault="00354E90" w:rsidP="00354E90">
            <w:pPr>
              <w:jc w:val="both"/>
            </w:pPr>
            <w:r>
              <w:t>Cvičení</w:t>
            </w:r>
          </w:p>
        </w:tc>
      </w:tr>
      <w:tr w:rsidR="002C128B" w14:paraId="08062B8E" w14:textId="77777777" w:rsidTr="00830C8E">
        <w:tc>
          <w:tcPr>
            <w:tcW w:w="3086" w:type="dxa"/>
            <w:shd w:val="clear" w:color="auto" w:fill="F7CAAC"/>
          </w:tcPr>
          <w:p w14:paraId="3D5ACFCA" w14:textId="77777777" w:rsidR="002C128B" w:rsidRDefault="002C128B" w:rsidP="007B7C13">
            <w:pPr>
              <w:rPr>
                <w:b/>
              </w:rPr>
            </w:pPr>
            <w:r>
              <w:rPr>
                <w:b/>
              </w:rPr>
              <w:t>Forma způsobu ověření studijních výsledků a další požadavky na studenta</w:t>
            </w:r>
          </w:p>
        </w:tc>
        <w:tc>
          <w:tcPr>
            <w:tcW w:w="6769" w:type="dxa"/>
            <w:gridSpan w:val="7"/>
            <w:tcBorders>
              <w:bottom w:val="nil"/>
            </w:tcBorders>
          </w:tcPr>
          <w:p w14:paraId="5FE24F39" w14:textId="77777777" w:rsidR="002C128B" w:rsidRDefault="002C128B" w:rsidP="00830C8E">
            <w:pPr>
              <w:jc w:val="both"/>
            </w:pPr>
            <w:r>
              <w:t>Písemná, ústní, odevzdané oborové práce.</w:t>
            </w:r>
          </w:p>
        </w:tc>
      </w:tr>
      <w:tr w:rsidR="002C128B" w14:paraId="72E3D69A" w14:textId="77777777" w:rsidTr="00830C8E">
        <w:trPr>
          <w:trHeight w:val="554"/>
        </w:trPr>
        <w:tc>
          <w:tcPr>
            <w:tcW w:w="9855" w:type="dxa"/>
            <w:gridSpan w:val="8"/>
            <w:tcBorders>
              <w:top w:val="nil"/>
            </w:tcBorders>
          </w:tcPr>
          <w:p w14:paraId="6FC1A500" w14:textId="77777777" w:rsidR="002C128B" w:rsidRDefault="002C128B" w:rsidP="007B7C13"/>
        </w:tc>
      </w:tr>
      <w:tr w:rsidR="002C128B" w14:paraId="541D3981" w14:textId="77777777" w:rsidTr="00830C8E">
        <w:trPr>
          <w:trHeight w:val="197"/>
        </w:trPr>
        <w:tc>
          <w:tcPr>
            <w:tcW w:w="3086" w:type="dxa"/>
            <w:tcBorders>
              <w:top w:val="nil"/>
            </w:tcBorders>
            <w:shd w:val="clear" w:color="auto" w:fill="F7CAAC"/>
          </w:tcPr>
          <w:p w14:paraId="29ACB77A" w14:textId="77777777" w:rsidR="002C128B" w:rsidRDefault="002C128B" w:rsidP="007B7C13">
            <w:pPr>
              <w:rPr>
                <w:b/>
              </w:rPr>
            </w:pPr>
            <w:r>
              <w:rPr>
                <w:b/>
              </w:rPr>
              <w:t>Garant předmětu</w:t>
            </w:r>
          </w:p>
        </w:tc>
        <w:tc>
          <w:tcPr>
            <w:tcW w:w="6769" w:type="dxa"/>
            <w:gridSpan w:val="7"/>
            <w:tcBorders>
              <w:top w:val="nil"/>
            </w:tcBorders>
          </w:tcPr>
          <w:p w14:paraId="62077B97" w14:textId="77777777" w:rsidR="002C128B" w:rsidRDefault="002C128B" w:rsidP="00830C8E">
            <w:pPr>
              <w:jc w:val="both"/>
            </w:pPr>
            <w:r>
              <w:t>MgA. Martin Štěpánek</w:t>
            </w:r>
          </w:p>
        </w:tc>
      </w:tr>
      <w:tr w:rsidR="002C128B" w14:paraId="30EE36DD" w14:textId="77777777" w:rsidTr="00830C8E">
        <w:trPr>
          <w:trHeight w:val="243"/>
        </w:trPr>
        <w:tc>
          <w:tcPr>
            <w:tcW w:w="3086" w:type="dxa"/>
            <w:tcBorders>
              <w:top w:val="nil"/>
            </w:tcBorders>
            <w:shd w:val="clear" w:color="auto" w:fill="F7CAAC"/>
          </w:tcPr>
          <w:p w14:paraId="0033E80D" w14:textId="77777777" w:rsidR="002C128B" w:rsidRDefault="002C128B" w:rsidP="007B7C13">
            <w:pPr>
              <w:rPr>
                <w:b/>
              </w:rPr>
            </w:pPr>
            <w:r>
              <w:rPr>
                <w:b/>
              </w:rPr>
              <w:t>Zapojení garanta do výuky předmětu</w:t>
            </w:r>
          </w:p>
        </w:tc>
        <w:tc>
          <w:tcPr>
            <w:tcW w:w="6769" w:type="dxa"/>
            <w:gridSpan w:val="7"/>
            <w:tcBorders>
              <w:top w:val="nil"/>
            </w:tcBorders>
          </w:tcPr>
          <w:p w14:paraId="6259FA8F" w14:textId="77777777" w:rsidR="002C128B" w:rsidRDefault="002C128B" w:rsidP="00830C8E">
            <w:pPr>
              <w:jc w:val="both"/>
            </w:pPr>
            <w:r>
              <w:t>100 %</w:t>
            </w:r>
          </w:p>
        </w:tc>
      </w:tr>
      <w:tr w:rsidR="002C128B" w14:paraId="3CF0863A" w14:textId="77777777" w:rsidTr="00830C8E">
        <w:tc>
          <w:tcPr>
            <w:tcW w:w="3086" w:type="dxa"/>
            <w:shd w:val="clear" w:color="auto" w:fill="F7CAAC"/>
          </w:tcPr>
          <w:p w14:paraId="3DBB8843" w14:textId="77777777" w:rsidR="002C128B" w:rsidRDefault="002C128B" w:rsidP="00830C8E">
            <w:pPr>
              <w:jc w:val="both"/>
              <w:rPr>
                <w:b/>
              </w:rPr>
            </w:pPr>
            <w:r>
              <w:rPr>
                <w:b/>
              </w:rPr>
              <w:t>Vyučující</w:t>
            </w:r>
          </w:p>
        </w:tc>
        <w:tc>
          <w:tcPr>
            <w:tcW w:w="6769" w:type="dxa"/>
            <w:gridSpan w:val="7"/>
            <w:tcBorders>
              <w:bottom w:val="nil"/>
            </w:tcBorders>
          </w:tcPr>
          <w:p w14:paraId="5E675338" w14:textId="77777777" w:rsidR="002C128B" w:rsidRDefault="002C128B" w:rsidP="00830C8E">
            <w:pPr>
              <w:jc w:val="both"/>
            </w:pPr>
          </w:p>
        </w:tc>
      </w:tr>
      <w:tr w:rsidR="002C128B" w14:paraId="09A51B90" w14:textId="77777777" w:rsidTr="00830C8E">
        <w:trPr>
          <w:trHeight w:val="554"/>
        </w:trPr>
        <w:tc>
          <w:tcPr>
            <w:tcW w:w="9855" w:type="dxa"/>
            <w:gridSpan w:val="8"/>
            <w:tcBorders>
              <w:top w:val="nil"/>
            </w:tcBorders>
          </w:tcPr>
          <w:p w14:paraId="725A34B6" w14:textId="77777777" w:rsidR="002C128B" w:rsidRDefault="002C128B" w:rsidP="00830C8E">
            <w:pPr>
              <w:jc w:val="both"/>
            </w:pPr>
            <w:r>
              <w:t>MgA. Martin Štěpánek</w:t>
            </w:r>
          </w:p>
        </w:tc>
      </w:tr>
      <w:tr w:rsidR="002C128B" w14:paraId="1BE03B0A" w14:textId="77777777" w:rsidTr="00830C8E">
        <w:tc>
          <w:tcPr>
            <w:tcW w:w="3086" w:type="dxa"/>
            <w:shd w:val="clear" w:color="auto" w:fill="F7CAAC"/>
          </w:tcPr>
          <w:p w14:paraId="1E1F1717" w14:textId="77777777" w:rsidR="002C128B" w:rsidRDefault="002C128B" w:rsidP="00830C8E">
            <w:pPr>
              <w:jc w:val="both"/>
              <w:rPr>
                <w:b/>
              </w:rPr>
            </w:pPr>
            <w:r>
              <w:rPr>
                <w:b/>
              </w:rPr>
              <w:t>Stručná anotace předmětu</w:t>
            </w:r>
          </w:p>
        </w:tc>
        <w:tc>
          <w:tcPr>
            <w:tcW w:w="6769" w:type="dxa"/>
            <w:gridSpan w:val="7"/>
            <w:tcBorders>
              <w:bottom w:val="nil"/>
            </w:tcBorders>
          </w:tcPr>
          <w:p w14:paraId="29C5948A" w14:textId="77777777" w:rsidR="002C128B" w:rsidRDefault="002C128B" w:rsidP="00830C8E">
            <w:pPr>
              <w:jc w:val="both"/>
            </w:pPr>
          </w:p>
        </w:tc>
      </w:tr>
      <w:tr w:rsidR="002C128B" w14:paraId="61F298F3" w14:textId="77777777" w:rsidTr="00830C8E">
        <w:trPr>
          <w:trHeight w:val="3252"/>
        </w:trPr>
        <w:tc>
          <w:tcPr>
            <w:tcW w:w="9855" w:type="dxa"/>
            <w:gridSpan w:val="8"/>
            <w:tcBorders>
              <w:top w:val="nil"/>
              <w:bottom w:val="single" w:sz="12" w:space="0" w:color="auto"/>
            </w:tcBorders>
          </w:tcPr>
          <w:p w14:paraId="5256411C" w14:textId="77777777" w:rsidR="00B16C58" w:rsidRDefault="00B16C58" w:rsidP="00830C8E">
            <w:pPr>
              <w:jc w:val="both"/>
            </w:pPr>
          </w:p>
          <w:p w14:paraId="0445BE5C" w14:textId="62A0EAA2" w:rsidR="002C128B" w:rsidRDefault="002C128B" w:rsidP="00830C8E">
            <w:pPr>
              <w:jc w:val="both"/>
            </w:pPr>
            <w:r>
              <w:t>AVPK9 je předmět, kde se student snaží prakticky dokázat svoji zručnost při realizaci filmového záměru. Je schopen pod odborným dohledem pracovat se všemi technickými prostředky, je veden k pochopení jemných nuancí v používané záznamové technice. Řeší se příprava obrazových dat, formáty.</w:t>
            </w:r>
          </w:p>
          <w:p w14:paraId="02A48D18" w14:textId="5CC02326" w:rsidR="002C128B" w:rsidRDefault="002C128B" w:rsidP="00830C8E">
            <w:pPr>
              <w:jc w:val="both"/>
            </w:pPr>
            <w:r>
              <w:t>Hluboce je vtažen do problematiky obrazové postprodukce. Analyzuje možnosti</w:t>
            </w:r>
            <w:r w:rsidR="000152A5">
              <w:t xml:space="preserve"> </w:t>
            </w:r>
            <w:r>
              <w:t>a praktické využití obrazové úpravy. Analyzuje primární a sekundární korekce. Řeší masku, barevné náhrady, úpravy kontrastu. Návaznosti záběru z pohledu monolytickosti a úskalí tohoto problému i ve vztahu k primárnímu záznamu. Exponometrie a barevná koncepce ve vztahu k obrazové postprodukci. Realizace a příprava filmového triku.</w:t>
            </w:r>
          </w:p>
          <w:p w14:paraId="7DC571A2" w14:textId="77777777" w:rsidR="002C128B" w:rsidRDefault="002C128B" w:rsidP="00830C8E">
            <w:pPr>
              <w:jc w:val="both"/>
            </w:pPr>
            <w:r>
              <w:t>Pohybová kamerová technika a její využitelnost. Pohyb a jeho úskalí ve vztahu k produkci i dramaturgii.</w:t>
            </w:r>
          </w:p>
          <w:p w14:paraId="1AA56298" w14:textId="77777777" w:rsidR="002C128B" w:rsidRDefault="002C128B" w:rsidP="00830C8E">
            <w:pPr>
              <w:jc w:val="both"/>
            </w:pPr>
            <w:r>
              <w:t>Asistence na natáčení v profesionálním filmovém štábu.</w:t>
            </w:r>
          </w:p>
          <w:p w14:paraId="55C42CAC" w14:textId="77777777" w:rsidR="002C128B" w:rsidRDefault="002C128B" w:rsidP="00830C8E">
            <w:pPr>
              <w:jc w:val="both"/>
            </w:pPr>
          </w:p>
        </w:tc>
      </w:tr>
      <w:tr w:rsidR="002C128B" w14:paraId="720A0818" w14:textId="77777777" w:rsidTr="00830C8E">
        <w:trPr>
          <w:trHeight w:val="265"/>
        </w:trPr>
        <w:tc>
          <w:tcPr>
            <w:tcW w:w="3653" w:type="dxa"/>
            <w:gridSpan w:val="2"/>
            <w:tcBorders>
              <w:top w:val="nil"/>
            </w:tcBorders>
            <w:shd w:val="clear" w:color="auto" w:fill="F7CAAC"/>
          </w:tcPr>
          <w:p w14:paraId="32E293A5" w14:textId="77777777" w:rsidR="002C128B" w:rsidRDefault="002C128B" w:rsidP="00830C8E">
            <w:pPr>
              <w:jc w:val="both"/>
            </w:pPr>
            <w:r>
              <w:rPr>
                <w:b/>
              </w:rPr>
              <w:t>Studijní literatura a studijní pomůcky</w:t>
            </w:r>
          </w:p>
        </w:tc>
        <w:tc>
          <w:tcPr>
            <w:tcW w:w="6202" w:type="dxa"/>
            <w:gridSpan w:val="6"/>
            <w:tcBorders>
              <w:top w:val="nil"/>
              <w:bottom w:val="nil"/>
            </w:tcBorders>
          </w:tcPr>
          <w:p w14:paraId="3946F3F6" w14:textId="77777777" w:rsidR="002C128B" w:rsidRDefault="002C128B" w:rsidP="00830C8E">
            <w:pPr>
              <w:jc w:val="both"/>
            </w:pPr>
          </w:p>
        </w:tc>
      </w:tr>
      <w:tr w:rsidR="002C128B" w14:paraId="406AB528" w14:textId="77777777" w:rsidTr="00830C8E">
        <w:trPr>
          <w:trHeight w:val="2538"/>
        </w:trPr>
        <w:tc>
          <w:tcPr>
            <w:tcW w:w="9855" w:type="dxa"/>
            <w:gridSpan w:val="8"/>
            <w:tcBorders>
              <w:top w:val="nil"/>
            </w:tcBorders>
          </w:tcPr>
          <w:p w14:paraId="4DCD6675" w14:textId="77777777" w:rsidR="00B16C58" w:rsidRDefault="00B16C58" w:rsidP="000152A5">
            <w:pPr>
              <w:jc w:val="both"/>
              <w:rPr>
                <w:b/>
              </w:rPr>
            </w:pPr>
          </w:p>
          <w:p w14:paraId="7EDF9858" w14:textId="520CBD77" w:rsidR="000152A5" w:rsidRPr="000152A5" w:rsidRDefault="000152A5" w:rsidP="000152A5">
            <w:pPr>
              <w:jc w:val="both"/>
              <w:rPr>
                <w:b/>
              </w:rPr>
            </w:pPr>
            <w:r w:rsidRPr="000152A5">
              <w:rPr>
                <w:b/>
              </w:rPr>
              <w:t>Povinná:</w:t>
            </w:r>
          </w:p>
          <w:p w14:paraId="05E577DC" w14:textId="6B6AE4FC" w:rsidR="002C128B" w:rsidRPr="000152A5" w:rsidRDefault="002C128B" w:rsidP="000152A5">
            <w:pPr>
              <w:jc w:val="both"/>
            </w:pPr>
            <w:r w:rsidRPr="000152A5">
              <w:t>Beyond the screenplay: a dialectical aproach to dramaturgy, Mcfarland, 2012, ISBN-10: 0786466030</w:t>
            </w:r>
          </w:p>
          <w:p w14:paraId="4F33DF34" w14:textId="77777777" w:rsidR="002C128B" w:rsidRPr="000152A5" w:rsidRDefault="002C128B" w:rsidP="000152A5">
            <w:pPr>
              <w:jc w:val="both"/>
            </w:pPr>
            <w:r w:rsidRPr="000152A5">
              <w:t xml:space="preserve">Honthaner B.W.: </w:t>
            </w:r>
            <w:hyperlink r:id="rId15" w:history="1">
              <w:r w:rsidRPr="000152A5">
                <w:t>The Complete Film Production Handbook</w:t>
              </w:r>
            </w:hyperlink>
            <w:r w:rsidRPr="000152A5">
              <w:t xml:space="preserve">, Focal Press, 2001, </w:t>
            </w:r>
            <w:proofErr w:type="gramStart"/>
            <w:r w:rsidRPr="000152A5">
              <w:t>  ISBN</w:t>
            </w:r>
            <w:proofErr w:type="gramEnd"/>
            <w:r w:rsidRPr="000152A5">
              <w:t>-10: 0240804198 ,  ISBN-13: 978-0240804194</w:t>
            </w:r>
          </w:p>
          <w:p w14:paraId="1406B525" w14:textId="77777777" w:rsidR="002C128B" w:rsidRPr="000152A5" w:rsidRDefault="002C128B" w:rsidP="000152A5">
            <w:pPr>
              <w:jc w:val="both"/>
            </w:pPr>
            <w:r w:rsidRPr="000152A5">
              <w:t xml:space="preserve">Hopkins O.: Jak číst architekturu, Grada, 2019, 978-80-271-0373-7 </w:t>
            </w:r>
          </w:p>
          <w:p w14:paraId="60600B74" w14:textId="77777777" w:rsidR="002C128B" w:rsidRPr="000152A5" w:rsidRDefault="002C128B" w:rsidP="000152A5">
            <w:pPr>
              <w:jc w:val="both"/>
            </w:pPr>
            <w:r w:rsidRPr="000152A5">
              <w:t>Clewe B.: Film Production Management: How to Budget, Organize and Successfully Shoot your Film, Routledge,2017,</w:t>
            </w:r>
            <w:r>
              <w:t xml:space="preserve"> </w:t>
            </w:r>
            <w:r w:rsidRPr="000152A5">
              <w:t>ISBN-10: 0415788757</w:t>
            </w:r>
          </w:p>
          <w:p w14:paraId="5FA45820" w14:textId="77777777" w:rsidR="002C128B" w:rsidRPr="000152A5" w:rsidRDefault="002C128B" w:rsidP="000152A5">
            <w:pPr>
              <w:jc w:val="both"/>
            </w:pPr>
            <w:r>
              <w:t xml:space="preserve">Brown B.: Lighting, Focal Press, 2012, </w:t>
            </w:r>
            <w:r w:rsidRPr="000152A5">
              <w:t>ISBN-13: 978-</w:t>
            </w:r>
            <w:proofErr w:type="gramStart"/>
            <w:r w:rsidRPr="000152A5">
              <w:t>0240807638 ,</w:t>
            </w:r>
            <w:proofErr w:type="gramEnd"/>
            <w:r w:rsidRPr="000152A5">
              <w:t xml:space="preserve"> , ISBN-10: 0240807634 </w:t>
            </w:r>
          </w:p>
          <w:p w14:paraId="70E1A1B1" w14:textId="77777777" w:rsidR="000152A5" w:rsidRDefault="000152A5" w:rsidP="000152A5">
            <w:pPr>
              <w:jc w:val="both"/>
            </w:pPr>
          </w:p>
          <w:p w14:paraId="175E8E80" w14:textId="77777777" w:rsidR="000152A5" w:rsidRPr="000152A5" w:rsidRDefault="000152A5" w:rsidP="000152A5">
            <w:pPr>
              <w:jc w:val="both"/>
              <w:rPr>
                <w:b/>
              </w:rPr>
            </w:pPr>
            <w:r w:rsidRPr="000152A5">
              <w:rPr>
                <w:b/>
              </w:rPr>
              <w:t>Doporučená:</w:t>
            </w:r>
          </w:p>
          <w:p w14:paraId="2696126B" w14:textId="4A1B50AF" w:rsidR="002C128B" w:rsidRPr="000152A5" w:rsidRDefault="002C128B" w:rsidP="000152A5">
            <w:pPr>
              <w:jc w:val="both"/>
            </w:pPr>
            <w:r w:rsidRPr="000152A5">
              <w:t xml:space="preserve">Box H.: Set Lighting Technician's Handbook: Film Lighting Equipment, Practice, and Electrical Distribution, Routledge, </w:t>
            </w:r>
            <w:proofErr w:type="gramStart"/>
            <w:r w:rsidRPr="000152A5">
              <w:t>2017,</w:t>
            </w:r>
            <w:r w:rsidR="000152A5">
              <w:t xml:space="preserve"> </w:t>
            </w:r>
            <w:r w:rsidRPr="000152A5">
              <w:t xml:space="preserve"> ISBN</w:t>
            </w:r>
            <w:proofErr w:type="gramEnd"/>
            <w:r w:rsidRPr="000152A5">
              <w:t xml:space="preserve">-10: 1138426156 </w:t>
            </w:r>
          </w:p>
          <w:p w14:paraId="4A516803" w14:textId="77777777" w:rsidR="002C128B" w:rsidRDefault="002C128B" w:rsidP="00830C8E">
            <w:pPr>
              <w:jc w:val="both"/>
            </w:pPr>
            <w:r w:rsidRPr="000152A5">
              <w:t xml:space="preserve">Millerson G.: Lighting for TV and </w:t>
            </w:r>
            <w:proofErr w:type="gramStart"/>
            <w:r w:rsidRPr="000152A5">
              <w:t>Film,Routledge</w:t>
            </w:r>
            <w:proofErr w:type="gramEnd"/>
            <w:r w:rsidRPr="000152A5">
              <w:t>, 2015, ISBN-13: 978-1138130128 , ISBN-10: 1138130125</w:t>
            </w:r>
          </w:p>
          <w:p w14:paraId="664D5960" w14:textId="5BE06361" w:rsidR="00B16C58" w:rsidRDefault="00B16C58" w:rsidP="00830C8E">
            <w:pPr>
              <w:jc w:val="both"/>
            </w:pPr>
          </w:p>
        </w:tc>
      </w:tr>
    </w:tbl>
    <w:p w14:paraId="6282D725" w14:textId="1FDFC97C" w:rsidR="002C128B" w:rsidRDefault="002C128B" w:rsidP="002C128B"/>
    <w:p w14:paraId="674158D6" w14:textId="50F9EBD3" w:rsidR="00FD4DDC" w:rsidRDefault="00FD4DDC" w:rsidP="002C128B"/>
    <w:p w14:paraId="1ED8CE94" w14:textId="7E79BDD5" w:rsidR="00FD4DDC" w:rsidRDefault="00FD4DDC" w:rsidP="002C128B"/>
    <w:p w14:paraId="1F748BD1" w14:textId="55249915" w:rsidR="00FD4DDC" w:rsidRDefault="00FD4DDC" w:rsidP="002C128B"/>
    <w:p w14:paraId="78119165" w14:textId="5503B691" w:rsidR="00FD4DDC" w:rsidRDefault="00FD4DDC" w:rsidP="002C128B"/>
    <w:p w14:paraId="0A7FC1A7" w14:textId="6234E980" w:rsidR="00FD4DDC" w:rsidRDefault="00FD4DDC" w:rsidP="002C128B"/>
    <w:p w14:paraId="22EEB86E" w14:textId="3B262123" w:rsidR="00FD4DDC" w:rsidRDefault="00FD4DDC" w:rsidP="002C128B"/>
    <w:p w14:paraId="6125726B" w14:textId="74A34D28"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661BCE63" w14:textId="77777777" w:rsidTr="00830C8E">
        <w:tc>
          <w:tcPr>
            <w:tcW w:w="9855" w:type="dxa"/>
            <w:gridSpan w:val="8"/>
            <w:tcBorders>
              <w:bottom w:val="double" w:sz="4" w:space="0" w:color="auto"/>
            </w:tcBorders>
            <w:shd w:val="clear" w:color="auto" w:fill="BDD6EE"/>
          </w:tcPr>
          <w:p w14:paraId="3FC0E4F1" w14:textId="77777777" w:rsidR="002C128B" w:rsidRDefault="002C128B" w:rsidP="00830C8E">
            <w:pPr>
              <w:jc w:val="both"/>
              <w:rPr>
                <w:b/>
                <w:sz w:val="28"/>
              </w:rPr>
            </w:pPr>
            <w:r>
              <w:lastRenderedPageBreak/>
              <w:br w:type="page"/>
            </w:r>
            <w:r>
              <w:rPr>
                <w:b/>
                <w:sz w:val="28"/>
              </w:rPr>
              <w:t>B-III – Charakteristika studijního předmětu</w:t>
            </w:r>
          </w:p>
        </w:tc>
      </w:tr>
      <w:tr w:rsidR="002C128B" w14:paraId="62F6DCAA" w14:textId="77777777" w:rsidTr="00830C8E">
        <w:tc>
          <w:tcPr>
            <w:tcW w:w="3086" w:type="dxa"/>
            <w:tcBorders>
              <w:top w:val="double" w:sz="4" w:space="0" w:color="auto"/>
            </w:tcBorders>
            <w:shd w:val="clear" w:color="auto" w:fill="F7CAAC"/>
          </w:tcPr>
          <w:p w14:paraId="53C987D3" w14:textId="77777777" w:rsidR="002C128B" w:rsidRDefault="002C128B" w:rsidP="007B7C13">
            <w:pPr>
              <w:rPr>
                <w:b/>
              </w:rPr>
            </w:pPr>
            <w:r>
              <w:rPr>
                <w:b/>
              </w:rPr>
              <w:t>Název studijního předmětu</w:t>
            </w:r>
          </w:p>
        </w:tc>
        <w:tc>
          <w:tcPr>
            <w:tcW w:w="6769" w:type="dxa"/>
            <w:gridSpan w:val="7"/>
            <w:tcBorders>
              <w:top w:val="double" w:sz="4" w:space="0" w:color="auto"/>
            </w:tcBorders>
          </w:tcPr>
          <w:p w14:paraId="756C9E03" w14:textId="77777777" w:rsidR="002C128B" w:rsidRDefault="002C128B" w:rsidP="00830C8E">
            <w:pPr>
              <w:jc w:val="both"/>
            </w:pPr>
            <w:r w:rsidRPr="00132B26">
              <w:t xml:space="preserve">Audiovizuální praktika </w:t>
            </w:r>
            <w:r>
              <w:t>Produkce 7</w:t>
            </w:r>
          </w:p>
        </w:tc>
      </w:tr>
      <w:tr w:rsidR="002C128B" w14:paraId="3969F63B" w14:textId="77777777" w:rsidTr="00830C8E">
        <w:tc>
          <w:tcPr>
            <w:tcW w:w="3086" w:type="dxa"/>
            <w:shd w:val="clear" w:color="auto" w:fill="F7CAAC"/>
          </w:tcPr>
          <w:p w14:paraId="337C3E19" w14:textId="77777777" w:rsidR="002C128B" w:rsidRDefault="002C128B" w:rsidP="007B7C13">
            <w:pPr>
              <w:rPr>
                <w:b/>
              </w:rPr>
            </w:pPr>
            <w:r>
              <w:rPr>
                <w:b/>
              </w:rPr>
              <w:t>Typ předmětu</w:t>
            </w:r>
          </w:p>
        </w:tc>
        <w:tc>
          <w:tcPr>
            <w:tcW w:w="3406" w:type="dxa"/>
            <w:gridSpan w:val="4"/>
          </w:tcPr>
          <w:p w14:paraId="406724D7" w14:textId="77777777" w:rsidR="002C128B" w:rsidRDefault="002C128B" w:rsidP="00830C8E">
            <w:pPr>
              <w:jc w:val="both"/>
            </w:pPr>
            <w:r>
              <w:t>Povinný, PZ</w:t>
            </w:r>
          </w:p>
        </w:tc>
        <w:tc>
          <w:tcPr>
            <w:tcW w:w="2695" w:type="dxa"/>
            <w:gridSpan w:val="2"/>
            <w:shd w:val="clear" w:color="auto" w:fill="F7CAAC"/>
          </w:tcPr>
          <w:p w14:paraId="4FFD2B30" w14:textId="77777777" w:rsidR="002C128B" w:rsidRDefault="002C128B" w:rsidP="00830C8E">
            <w:pPr>
              <w:jc w:val="both"/>
            </w:pPr>
            <w:r>
              <w:rPr>
                <w:b/>
              </w:rPr>
              <w:t>doporučený ročník / semestr</w:t>
            </w:r>
          </w:p>
        </w:tc>
        <w:tc>
          <w:tcPr>
            <w:tcW w:w="668" w:type="dxa"/>
          </w:tcPr>
          <w:p w14:paraId="3E6EBD89" w14:textId="6C985DAA" w:rsidR="002C128B" w:rsidRDefault="00A6733F" w:rsidP="00830C8E">
            <w:pPr>
              <w:jc w:val="both"/>
            </w:pPr>
            <w:r>
              <w:t>1</w:t>
            </w:r>
            <w:r w:rsidR="002C128B">
              <w:t>/ZS</w:t>
            </w:r>
          </w:p>
        </w:tc>
      </w:tr>
      <w:tr w:rsidR="002C128B" w14:paraId="5241751E" w14:textId="77777777" w:rsidTr="00830C8E">
        <w:tc>
          <w:tcPr>
            <w:tcW w:w="3086" w:type="dxa"/>
            <w:shd w:val="clear" w:color="auto" w:fill="F7CAAC"/>
          </w:tcPr>
          <w:p w14:paraId="3117F786" w14:textId="77777777" w:rsidR="002C128B" w:rsidRDefault="002C128B" w:rsidP="007B7C13">
            <w:pPr>
              <w:rPr>
                <w:b/>
              </w:rPr>
            </w:pPr>
            <w:r>
              <w:rPr>
                <w:b/>
              </w:rPr>
              <w:t>Rozsah studijního předmětu</w:t>
            </w:r>
          </w:p>
        </w:tc>
        <w:tc>
          <w:tcPr>
            <w:tcW w:w="1701" w:type="dxa"/>
            <w:gridSpan w:val="2"/>
          </w:tcPr>
          <w:p w14:paraId="7F7F8B18" w14:textId="77777777" w:rsidR="002C128B" w:rsidRDefault="002C128B" w:rsidP="00830C8E">
            <w:pPr>
              <w:jc w:val="both"/>
            </w:pPr>
            <w:r>
              <w:rPr>
                <w:lang w:eastAsia="en-US"/>
              </w:rPr>
              <w:t>130/semestr</w:t>
            </w:r>
          </w:p>
        </w:tc>
        <w:tc>
          <w:tcPr>
            <w:tcW w:w="889" w:type="dxa"/>
            <w:shd w:val="clear" w:color="auto" w:fill="F7CAAC"/>
          </w:tcPr>
          <w:p w14:paraId="5B08197E" w14:textId="77777777" w:rsidR="002C128B" w:rsidRDefault="002C128B" w:rsidP="00830C8E">
            <w:pPr>
              <w:jc w:val="both"/>
              <w:rPr>
                <w:b/>
              </w:rPr>
            </w:pPr>
            <w:r>
              <w:rPr>
                <w:b/>
                <w:lang w:eastAsia="en-US"/>
              </w:rPr>
              <w:t xml:space="preserve">hod. </w:t>
            </w:r>
          </w:p>
        </w:tc>
        <w:tc>
          <w:tcPr>
            <w:tcW w:w="816" w:type="dxa"/>
          </w:tcPr>
          <w:p w14:paraId="60C6E7B0" w14:textId="77777777" w:rsidR="002C128B" w:rsidRDefault="002C128B" w:rsidP="00830C8E">
            <w:pPr>
              <w:jc w:val="both"/>
            </w:pPr>
            <w:r>
              <w:rPr>
                <w:lang w:eastAsia="en-US"/>
              </w:rPr>
              <w:t>10/t</w:t>
            </w:r>
          </w:p>
        </w:tc>
        <w:tc>
          <w:tcPr>
            <w:tcW w:w="2156" w:type="dxa"/>
            <w:shd w:val="clear" w:color="auto" w:fill="F7CAAC"/>
          </w:tcPr>
          <w:p w14:paraId="49B340E0" w14:textId="77777777" w:rsidR="002C128B" w:rsidRDefault="002C128B" w:rsidP="00830C8E">
            <w:pPr>
              <w:jc w:val="both"/>
              <w:rPr>
                <w:b/>
              </w:rPr>
            </w:pPr>
            <w:r>
              <w:rPr>
                <w:b/>
              </w:rPr>
              <w:t>kreditů</w:t>
            </w:r>
          </w:p>
        </w:tc>
        <w:tc>
          <w:tcPr>
            <w:tcW w:w="1207" w:type="dxa"/>
            <w:gridSpan w:val="2"/>
          </w:tcPr>
          <w:p w14:paraId="7CCCA777" w14:textId="77777777" w:rsidR="002C128B" w:rsidRDefault="002C128B" w:rsidP="00830C8E">
            <w:pPr>
              <w:jc w:val="both"/>
            </w:pPr>
            <w:r>
              <w:t>6</w:t>
            </w:r>
          </w:p>
        </w:tc>
      </w:tr>
      <w:tr w:rsidR="002C128B" w14:paraId="3B452727" w14:textId="77777777" w:rsidTr="00830C8E">
        <w:tc>
          <w:tcPr>
            <w:tcW w:w="3086" w:type="dxa"/>
            <w:shd w:val="clear" w:color="auto" w:fill="F7CAAC"/>
          </w:tcPr>
          <w:p w14:paraId="3436E786" w14:textId="77777777" w:rsidR="002C128B" w:rsidRDefault="002C128B" w:rsidP="007B7C13">
            <w:pPr>
              <w:rPr>
                <w:b/>
                <w:sz w:val="22"/>
              </w:rPr>
            </w:pPr>
            <w:r>
              <w:rPr>
                <w:b/>
              </w:rPr>
              <w:t>Prerekvizity, korekvizity, ekvivalence</w:t>
            </w:r>
          </w:p>
        </w:tc>
        <w:tc>
          <w:tcPr>
            <w:tcW w:w="6769" w:type="dxa"/>
            <w:gridSpan w:val="7"/>
          </w:tcPr>
          <w:p w14:paraId="395CE189" w14:textId="77777777" w:rsidR="002C128B" w:rsidRDefault="002C128B" w:rsidP="00830C8E">
            <w:pPr>
              <w:jc w:val="both"/>
            </w:pPr>
          </w:p>
        </w:tc>
      </w:tr>
      <w:tr w:rsidR="002C128B" w14:paraId="2665A6C4" w14:textId="77777777" w:rsidTr="00830C8E">
        <w:tc>
          <w:tcPr>
            <w:tcW w:w="3086" w:type="dxa"/>
            <w:shd w:val="clear" w:color="auto" w:fill="F7CAAC"/>
          </w:tcPr>
          <w:p w14:paraId="66FBC999" w14:textId="77777777" w:rsidR="002C128B" w:rsidRDefault="002C128B" w:rsidP="007B7C13">
            <w:pPr>
              <w:rPr>
                <w:b/>
              </w:rPr>
            </w:pPr>
            <w:r>
              <w:rPr>
                <w:b/>
              </w:rPr>
              <w:t>Způsob ověření studijních výsledků</w:t>
            </w:r>
          </w:p>
        </w:tc>
        <w:tc>
          <w:tcPr>
            <w:tcW w:w="3406" w:type="dxa"/>
            <w:gridSpan w:val="4"/>
          </w:tcPr>
          <w:p w14:paraId="6471E8E4" w14:textId="144E8A7A" w:rsidR="002C128B" w:rsidRDefault="00F52BFC" w:rsidP="00830C8E">
            <w:pPr>
              <w:jc w:val="both"/>
            </w:pPr>
            <w:r>
              <w:t>Zkouška</w:t>
            </w:r>
          </w:p>
        </w:tc>
        <w:tc>
          <w:tcPr>
            <w:tcW w:w="2156" w:type="dxa"/>
            <w:shd w:val="clear" w:color="auto" w:fill="F7CAAC"/>
          </w:tcPr>
          <w:p w14:paraId="01006BC4" w14:textId="77777777" w:rsidR="002C128B" w:rsidRDefault="002C128B" w:rsidP="00830C8E">
            <w:pPr>
              <w:jc w:val="both"/>
              <w:rPr>
                <w:b/>
              </w:rPr>
            </w:pPr>
            <w:r>
              <w:rPr>
                <w:b/>
              </w:rPr>
              <w:t>Forma výuky</w:t>
            </w:r>
          </w:p>
        </w:tc>
        <w:tc>
          <w:tcPr>
            <w:tcW w:w="1207" w:type="dxa"/>
            <w:gridSpan w:val="2"/>
          </w:tcPr>
          <w:p w14:paraId="63163158" w14:textId="77777777" w:rsidR="00354E90" w:rsidRDefault="00354E90" w:rsidP="00354E90">
            <w:pPr>
              <w:jc w:val="both"/>
            </w:pPr>
            <w:r>
              <w:t>Seminář</w:t>
            </w:r>
          </w:p>
          <w:p w14:paraId="0832F820" w14:textId="656FEE2F" w:rsidR="002C128B" w:rsidRDefault="00354E90" w:rsidP="00354E90">
            <w:pPr>
              <w:jc w:val="both"/>
            </w:pPr>
            <w:r>
              <w:t>Cvičení</w:t>
            </w:r>
          </w:p>
        </w:tc>
      </w:tr>
      <w:tr w:rsidR="002C128B" w14:paraId="072977B5" w14:textId="77777777" w:rsidTr="00830C8E">
        <w:tc>
          <w:tcPr>
            <w:tcW w:w="3086" w:type="dxa"/>
            <w:shd w:val="clear" w:color="auto" w:fill="F7CAAC"/>
          </w:tcPr>
          <w:p w14:paraId="24BB6297" w14:textId="77777777" w:rsidR="002C128B" w:rsidRDefault="002C128B" w:rsidP="007B7C13">
            <w:pPr>
              <w:rPr>
                <w:b/>
              </w:rPr>
            </w:pPr>
            <w:r>
              <w:rPr>
                <w:b/>
              </w:rPr>
              <w:t>Forma způsobu ověření studijních výsledků a další požadavky na studenta</w:t>
            </w:r>
          </w:p>
        </w:tc>
        <w:tc>
          <w:tcPr>
            <w:tcW w:w="6769" w:type="dxa"/>
            <w:gridSpan w:val="7"/>
            <w:tcBorders>
              <w:bottom w:val="nil"/>
            </w:tcBorders>
          </w:tcPr>
          <w:p w14:paraId="43C21196" w14:textId="77777777" w:rsidR="002C128B" w:rsidRDefault="002C128B" w:rsidP="00830C8E">
            <w:pPr>
              <w:jc w:val="both"/>
            </w:pPr>
            <w:r>
              <w:t>Písemná, ústní, odevzdané oborové práce.</w:t>
            </w:r>
          </w:p>
        </w:tc>
      </w:tr>
      <w:tr w:rsidR="002C128B" w14:paraId="66FB2298" w14:textId="77777777" w:rsidTr="00830C8E">
        <w:trPr>
          <w:trHeight w:val="554"/>
        </w:trPr>
        <w:tc>
          <w:tcPr>
            <w:tcW w:w="9855" w:type="dxa"/>
            <w:gridSpan w:val="8"/>
            <w:tcBorders>
              <w:top w:val="nil"/>
            </w:tcBorders>
          </w:tcPr>
          <w:p w14:paraId="5CE20C35" w14:textId="77777777" w:rsidR="002C128B" w:rsidRDefault="002C128B" w:rsidP="007B7C13"/>
        </w:tc>
      </w:tr>
      <w:tr w:rsidR="002C128B" w14:paraId="2284F2E8" w14:textId="77777777" w:rsidTr="00830C8E">
        <w:trPr>
          <w:trHeight w:val="197"/>
        </w:trPr>
        <w:tc>
          <w:tcPr>
            <w:tcW w:w="3086" w:type="dxa"/>
            <w:tcBorders>
              <w:top w:val="nil"/>
            </w:tcBorders>
            <w:shd w:val="clear" w:color="auto" w:fill="F7CAAC"/>
          </w:tcPr>
          <w:p w14:paraId="4B6B1D26" w14:textId="77777777" w:rsidR="002C128B" w:rsidRDefault="002C128B" w:rsidP="007B7C13">
            <w:pPr>
              <w:rPr>
                <w:b/>
              </w:rPr>
            </w:pPr>
            <w:r>
              <w:rPr>
                <w:b/>
              </w:rPr>
              <w:t>Garant předmětu</w:t>
            </w:r>
          </w:p>
        </w:tc>
        <w:tc>
          <w:tcPr>
            <w:tcW w:w="6769" w:type="dxa"/>
            <w:gridSpan w:val="7"/>
            <w:tcBorders>
              <w:top w:val="nil"/>
            </w:tcBorders>
          </w:tcPr>
          <w:p w14:paraId="674A2547" w14:textId="77777777" w:rsidR="002C128B" w:rsidRDefault="002C128B" w:rsidP="00830C8E">
            <w:pPr>
              <w:jc w:val="both"/>
            </w:pPr>
            <w:r>
              <w:t>MgA. Viktor Mayer</w:t>
            </w:r>
          </w:p>
        </w:tc>
      </w:tr>
      <w:tr w:rsidR="002C128B" w14:paraId="60B85052" w14:textId="77777777" w:rsidTr="00830C8E">
        <w:trPr>
          <w:trHeight w:val="243"/>
        </w:trPr>
        <w:tc>
          <w:tcPr>
            <w:tcW w:w="3086" w:type="dxa"/>
            <w:tcBorders>
              <w:top w:val="nil"/>
            </w:tcBorders>
            <w:shd w:val="clear" w:color="auto" w:fill="F7CAAC"/>
          </w:tcPr>
          <w:p w14:paraId="61676726" w14:textId="77777777" w:rsidR="002C128B" w:rsidRDefault="002C128B" w:rsidP="007B7C13">
            <w:pPr>
              <w:rPr>
                <w:b/>
              </w:rPr>
            </w:pPr>
            <w:r>
              <w:rPr>
                <w:b/>
              </w:rPr>
              <w:t>Zapojení garanta do výuky předmětu</w:t>
            </w:r>
          </w:p>
        </w:tc>
        <w:tc>
          <w:tcPr>
            <w:tcW w:w="6769" w:type="dxa"/>
            <w:gridSpan w:val="7"/>
            <w:tcBorders>
              <w:top w:val="nil"/>
            </w:tcBorders>
          </w:tcPr>
          <w:p w14:paraId="56ED17D6" w14:textId="77777777" w:rsidR="002C128B" w:rsidRDefault="002C128B" w:rsidP="00830C8E">
            <w:pPr>
              <w:jc w:val="both"/>
            </w:pPr>
            <w:r>
              <w:t>100 %</w:t>
            </w:r>
          </w:p>
        </w:tc>
      </w:tr>
      <w:tr w:rsidR="002C128B" w14:paraId="067ABEE0" w14:textId="77777777" w:rsidTr="00830C8E">
        <w:tc>
          <w:tcPr>
            <w:tcW w:w="3086" w:type="dxa"/>
            <w:shd w:val="clear" w:color="auto" w:fill="F7CAAC"/>
          </w:tcPr>
          <w:p w14:paraId="19EE42FE" w14:textId="77777777" w:rsidR="002C128B" w:rsidRDefault="002C128B" w:rsidP="00830C8E">
            <w:pPr>
              <w:jc w:val="both"/>
              <w:rPr>
                <w:b/>
              </w:rPr>
            </w:pPr>
            <w:r>
              <w:rPr>
                <w:b/>
              </w:rPr>
              <w:t>Vyučující</w:t>
            </w:r>
          </w:p>
        </w:tc>
        <w:tc>
          <w:tcPr>
            <w:tcW w:w="6769" w:type="dxa"/>
            <w:gridSpan w:val="7"/>
            <w:tcBorders>
              <w:bottom w:val="nil"/>
            </w:tcBorders>
          </w:tcPr>
          <w:p w14:paraId="648CBEA5" w14:textId="77777777" w:rsidR="002C128B" w:rsidRDefault="002C128B" w:rsidP="00830C8E">
            <w:pPr>
              <w:jc w:val="both"/>
            </w:pPr>
          </w:p>
        </w:tc>
      </w:tr>
      <w:tr w:rsidR="002C128B" w14:paraId="4DFEB2C8" w14:textId="77777777" w:rsidTr="00830C8E">
        <w:trPr>
          <w:trHeight w:val="554"/>
        </w:trPr>
        <w:tc>
          <w:tcPr>
            <w:tcW w:w="9855" w:type="dxa"/>
            <w:gridSpan w:val="8"/>
            <w:tcBorders>
              <w:top w:val="nil"/>
            </w:tcBorders>
          </w:tcPr>
          <w:p w14:paraId="2DF93F50" w14:textId="77777777" w:rsidR="002C128B" w:rsidRDefault="002C128B" w:rsidP="00830C8E">
            <w:pPr>
              <w:jc w:val="both"/>
            </w:pPr>
            <w:r>
              <w:t>MgA. Viktor Mayer</w:t>
            </w:r>
          </w:p>
        </w:tc>
      </w:tr>
      <w:tr w:rsidR="002C128B" w14:paraId="317691DA" w14:textId="77777777" w:rsidTr="00830C8E">
        <w:tc>
          <w:tcPr>
            <w:tcW w:w="3086" w:type="dxa"/>
            <w:shd w:val="clear" w:color="auto" w:fill="F7CAAC"/>
          </w:tcPr>
          <w:p w14:paraId="3F1D90E0" w14:textId="77777777" w:rsidR="002C128B" w:rsidRDefault="002C128B" w:rsidP="00830C8E">
            <w:pPr>
              <w:jc w:val="both"/>
              <w:rPr>
                <w:b/>
              </w:rPr>
            </w:pPr>
            <w:r>
              <w:rPr>
                <w:b/>
              </w:rPr>
              <w:t>Stručná anotace předmětu</w:t>
            </w:r>
          </w:p>
        </w:tc>
        <w:tc>
          <w:tcPr>
            <w:tcW w:w="6769" w:type="dxa"/>
            <w:gridSpan w:val="7"/>
            <w:tcBorders>
              <w:bottom w:val="nil"/>
            </w:tcBorders>
          </w:tcPr>
          <w:p w14:paraId="6C4BC2A1" w14:textId="77777777" w:rsidR="002C128B" w:rsidRDefault="002C128B" w:rsidP="00830C8E">
            <w:pPr>
              <w:jc w:val="both"/>
            </w:pPr>
          </w:p>
        </w:tc>
      </w:tr>
      <w:tr w:rsidR="002C128B" w14:paraId="041B9D25" w14:textId="77777777" w:rsidTr="00830C8E">
        <w:trPr>
          <w:trHeight w:val="3938"/>
        </w:trPr>
        <w:tc>
          <w:tcPr>
            <w:tcW w:w="9855" w:type="dxa"/>
            <w:gridSpan w:val="8"/>
            <w:tcBorders>
              <w:top w:val="nil"/>
              <w:bottom w:val="single" w:sz="12" w:space="0" w:color="auto"/>
            </w:tcBorders>
          </w:tcPr>
          <w:p w14:paraId="2CC6194F" w14:textId="77777777" w:rsidR="002C128B" w:rsidRDefault="002C128B" w:rsidP="00830C8E">
            <w:pPr>
              <w:jc w:val="both"/>
            </w:pPr>
          </w:p>
          <w:p w14:paraId="46C5BF9E" w14:textId="77777777" w:rsidR="002C128B" w:rsidRPr="007553E0" w:rsidRDefault="002C128B" w:rsidP="00830C8E">
            <w:r>
              <w:t>Předmět slouží k prohloubení z</w:t>
            </w:r>
            <w:r w:rsidRPr="007553E0">
              <w:t>ákladní</w:t>
            </w:r>
            <w:r>
              <w:t>ch</w:t>
            </w:r>
            <w:r w:rsidRPr="007553E0">
              <w:t xml:space="preserve"> informac</w:t>
            </w:r>
            <w:r>
              <w:t>í</w:t>
            </w:r>
            <w:r w:rsidRPr="007553E0">
              <w:t xml:space="preserve"> o produkci </w:t>
            </w:r>
            <w:r>
              <w:t>audiovizuálního díla</w:t>
            </w:r>
            <w:r w:rsidRPr="007553E0">
              <w:t xml:space="preserve">, </w:t>
            </w:r>
            <w:r>
              <w:t xml:space="preserve">o </w:t>
            </w:r>
            <w:r w:rsidRPr="007553E0">
              <w:t>audiovizuálním prostředí a producentském systému v</w:t>
            </w:r>
            <w:r>
              <w:t> </w:t>
            </w:r>
            <w:r w:rsidRPr="007553E0">
              <w:t>Č</w:t>
            </w:r>
            <w:r>
              <w:t>eské republice, které student získal v průběhu bakalářského cyklu. Cílem předmětu je</w:t>
            </w:r>
            <w:r w:rsidRPr="007E0074">
              <w:t xml:space="preserve"> vlastní tvůrčí práci </w:t>
            </w:r>
            <w:r>
              <w:t xml:space="preserve">studenta </w:t>
            </w:r>
            <w:r w:rsidRPr="007E0074">
              <w:t xml:space="preserve">v rámci audiovizuálního výstupu s hlubším pochopením a </w:t>
            </w:r>
            <w:r>
              <w:t xml:space="preserve">rozvinutí </w:t>
            </w:r>
            <w:r w:rsidRPr="007E0074">
              <w:t>znalost</w:t>
            </w:r>
            <w:r>
              <w:t>í</w:t>
            </w:r>
            <w:r w:rsidRPr="007E0074">
              <w:t xml:space="preserve"> a tvořivost</w:t>
            </w:r>
            <w:r>
              <w:t>i studenta</w:t>
            </w:r>
            <w:r w:rsidRPr="007E0074">
              <w:t xml:space="preserve"> spolu se sebereflexí a </w:t>
            </w:r>
            <w:r>
              <w:t xml:space="preserve">jeho </w:t>
            </w:r>
            <w:r w:rsidRPr="007E0074">
              <w:t>osobitým viděním.</w:t>
            </w:r>
          </w:p>
          <w:p w14:paraId="2B54FB06" w14:textId="77777777" w:rsidR="002C128B" w:rsidRDefault="002C128B" w:rsidP="00830C8E"/>
          <w:p w14:paraId="762EDADC" w14:textId="77777777" w:rsidR="002C128B" w:rsidRDefault="002C128B" w:rsidP="00830C8E">
            <w:r w:rsidRPr="007553E0">
              <w:t>Konkrétní témata:</w:t>
            </w:r>
          </w:p>
          <w:p w14:paraId="7E8F2746" w14:textId="77777777" w:rsidR="002C128B" w:rsidRPr="006963DB" w:rsidRDefault="002C128B" w:rsidP="009305FD">
            <w:pPr>
              <w:pStyle w:val="Odstavecseseznamem"/>
              <w:numPr>
                <w:ilvl w:val="0"/>
                <w:numId w:val="7"/>
              </w:numPr>
            </w:pPr>
            <w:r>
              <w:t>ú</w:t>
            </w:r>
            <w:r w:rsidRPr="006963DB">
              <w:t>vod do producentské dramaturgie</w:t>
            </w:r>
          </w:p>
          <w:p w14:paraId="54E2A449" w14:textId="77777777" w:rsidR="002C128B" w:rsidRPr="006963DB" w:rsidRDefault="002C128B" w:rsidP="009305FD">
            <w:pPr>
              <w:pStyle w:val="Odstavecseseznamem"/>
              <w:numPr>
                <w:ilvl w:val="0"/>
                <w:numId w:val="7"/>
              </w:numPr>
            </w:pPr>
            <w:r>
              <w:t>p</w:t>
            </w:r>
            <w:r w:rsidRPr="006963DB">
              <w:t>ravomoce, kompetence, zodpovědnost producenta</w:t>
            </w:r>
          </w:p>
          <w:p w14:paraId="15C5681A" w14:textId="77777777" w:rsidR="002C128B" w:rsidRPr="006963DB" w:rsidRDefault="002C128B" w:rsidP="009305FD">
            <w:pPr>
              <w:pStyle w:val="Odstavecseseznamem"/>
              <w:numPr>
                <w:ilvl w:val="0"/>
                <w:numId w:val="7"/>
              </w:numPr>
            </w:pPr>
            <w:r>
              <w:t>s</w:t>
            </w:r>
            <w:r w:rsidRPr="006963DB">
              <w:t>polupráce s autory, autorský film a producentská rozhodnutí</w:t>
            </w:r>
          </w:p>
          <w:p w14:paraId="51377048" w14:textId="77777777" w:rsidR="002C128B" w:rsidRPr="006963DB" w:rsidRDefault="002C128B" w:rsidP="009305FD">
            <w:pPr>
              <w:pStyle w:val="Odstavecseseznamem"/>
              <w:numPr>
                <w:ilvl w:val="0"/>
                <w:numId w:val="7"/>
              </w:numPr>
            </w:pPr>
            <w:r>
              <w:t>r</w:t>
            </w:r>
            <w:r w:rsidRPr="006963DB">
              <w:t>ealizace tuzemských a koprodukčních filmů</w:t>
            </w:r>
          </w:p>
          <w:p w14:paraId="56DB54E5" w14:textId="77777777" w:rsidR="002C128B" w:rsidRPr="006963DB" w:rsidRDefault="002C128B" w:rsidP="009305FD">
            <w:pPr>
              <w:pStyle w:val="Odstavecseseznamem"/>
              <w:numPr>
                <w:ilvl w:val="0"/>
                <w:numId w:val="7"/>
              </w:numPr>
            </w:pPr>
            <w:r>
              <w:t>m</w:t>
            </w:r>
            <w:r w:rsidRPr="006963DB">
              <w:t>ezinárodní filmové trhy, jejich dělení a specifika, festivaly a festivalové strategie</w:t>
            </w:r>
          </w:p>
          <w:p w14:paraId="3754ADC2" w14:textId="77777777" w:rsidR="002C128B" w:rsidRDefault="002C128B" w:rsidP="009305FD">
            <w:pPr>
              <w:pStyle w:val="Odstavecseseznamem"/>
              <w:numPr>
                <w:ilvl w:val="0"/>
                <w:numId w:val="7"/>
              </w:numPr>
            </w:pPr>
            <w:r>
              <w:t>s</w:t>
            </w:r>
            <w:r w:rsidRPr="006963DB">
              <w:t>trategie řízení kulturní organizace</w:t>
            </w:r>
          </w:p>
          <w:p w14:paraId="469AB9C7" w14:textId="77777777" w:rsidR="002C128B" w:rsidRDefault="002C128B" w:rsidP="00830C8E"/>
          <w:p w14:paraId="38D5DA04" w14:textId="77777777" w:rsidR="002C128B" w:rsidRDefault="002C128B" w:rsidP="00830C8E">
            <w:r w:rsidRPr="00A923DE">
              <w:t>Praktická cvičení:</w:t>
            </w:r>
          </w:p>
          <w:p w14:paraId="7F19934E" w14:textId="77777777" w:rsidR="002C128B" w:rsidRDefault="002C128B" w:rsidP="009305FD">
            <w:pPr>
              <w:pStyle w:val="Odstavecseseznamem"/>
              <w:numPr>
                <w:ilvl w:val="0"/>
                <w:numId w:val="6"/>
              </w:numPr>
            </w:pPr>
            <w:r w:rsidRPr="006C7ECC">
              <w:t>společné mezioborov</w:t>
            </w:r>
            <w:r>
              <w:t>é</w:t>
            </w:r>
            <w:r w:rsidRPr="006C7ECC">
              <w:t xml:space="preserve"> cvičení</w:t>
            </w:r>
          </w:p>
          <w:p w14:paraId="13351EF6" w14:textId="77777777" w:rsidR="002C128B" w:rsidRPr="006C7ECC" w:rsidRDefault="002C128B" w:rsidP="009305FD">
            <w:pPr>
              <w:pStyle w:val="Odstavecseseznamem"/>
              <w:numPr>
                <w:ilvl w:val="0"/>
                <w:numId w:val="6"/>
              </w:numPr>
            </w:pPr>
            <w:r>
              <w:t>vytyčení cílů a analýza realizovatelnosti magisterského projetu</w:t>
            </w:r>
          </w:p>
          <w:p w14:paraId="77F16E26" w14:textId="77777777" w:rsidR="002C128B" w:rsidRDefault="002C128B" w:rsidP="00830C8E">
            <w:pPr>
              <w:jc w:val="both"/>
            </w:pPr>
          </w:p>
        </w:tc>
      </w:tr>
      <w:tr w:rsidR="002C128B" w14:paraId="15F27A06" w14:textId="77777777" w:rsidTr="00830C8E">
        <w:trPr>
          <w:trHeight w:val="265"/>
        </w:trPr>
        <w:tc>
          <w:tcPr>
            <w:tcW w:w="3653" w:type="dxa"/>
            <w:gridSpan w:val="2"/>
            <w:tcBorders>
              <w:top w:val="nil"/>
            </w:tcBorders>
            <w:shd w:val="clear" w:color="auto" w:fill="F7CAAC"/>
          </w:tcPr>
          <w:p w14:paraId="3268594D" w14:textId="77777777" w:rsidR="002C128B" w:rsidRDefault="002C128B" w:rsidP="00830C8E">
            <w:pPr>
              <w:jc w:val="both"/>
            </w:pPr>
            <w:r>
              <w:rPr>
                <w:b/>
              </w:rPr>
              <w:t>Studijní literatura a studijní pomůcky</w:t>
            </w:r>
          </w:p>
        </w:tc>
        <w:tc>
          <w:tcPr>
            <w:tcW w:w="6202" w:type="dxa"/>
            <w:gridSpan w:val="6"/>
            <w:tcBorders>
              <w:top w:val="nil"/>
              <w:bottom w:val="nil"/>
            </w:tcBorders>
          </w:tcPr>
          <w:p w14:paraId="6836B60A" w14:textId="77777777" w:rsidR="002C128B" w:rsidRDefault="002C128B" w:rsidP="00830C8E">
            <w:pPr>
              <w:jc w:val="both"/>
            </w:pPr>
          </w:p>
        </w:tc>
      </w:tr>
      <w:tr w:rsidR="002C128B" w14:paraId="4A85310A" w14:textId="77777777" w:rsidTr="00830C8E">
        <w:trPr>
          <w:trHeight w:val="1497"/>
        </w:trPr>
        <w:tc>
          <w:tcPr>
            <w:tcW w:w="9855" w:type="dxa"/>
            <w:gridSpan w:val="8"/>
            <w:tcBorders>
              <w:top w:val="nil"/>
            </w:tcBorders>
          </w:tcPr>
          <w:p w14:paraId="7749FA3D" w14:textId="77777777" w:rsidR="00B16C58" w:rsidRDefault="00B16C58" w:rsidP="00830C8E">
            <w:pPr>
              <w:jc w:val="both"/>
              <w:rPr>
                <w:b/>
              </w:rPr>
            </w:pPr>
          </w:p>
          <w:p w14:paraId="123FEA3C" w14:textId="30102AE2" w:rsidR="002C128B" w:rsidRPr="00606607" w:rsidRDefault="002C128B" w:rsidP="00830C8E">
            <w:pPr>
              <w:jc w:val="both"/>
              <w:rPr>
                <w:b/>
              </w:rPr>
            </w:pPr>
            <w:r w:rsidRPr="00606607">
              <w:rPr>
                <w:b/>
              </w:rPr>
              <w:t>Povinná:</w:t>
            </w:r>
          </w:p>
          <w:p w14:paraId="3909C029" w14:textId="77777777" w:rsidR="002C128B" w:rsidRDefault="002C128B" w:rsidP="00830C8E">
            <w:r w:rsidRPr="00C33A1B">
              <w:rPr>
                <w:i/>
              </w:rPr>
              <w:t>Zákon č. 121/2000 Sb., o právu autorském, o právech souvisejících s právem autorským a o změně některých zákonů</w:t>
            </w:r>
            <w:r w:rsidRPr="006209C5">
              <w:t xml:space="preserve"> (autorský zákon)</w:t>
            </w:r>
          </w:p>
          <w:p w14:paraId="461DBFDC" w14:textId="77777777" w:rsidR="002C128B" w:rsidRDefault="002C128B" w:rsidP="00830C8E">
            <w:r>
              <w:t>Z</w:t>
            </w:r>
            <w:r w:rsidRPr="00C33A1B">
              <w:rPr>
                <w:i/>
              </w:rPr>
              <w:t>ákon č. 89/2012 Sb., občanský zákoník</w:t>
            </w:r>
          </w:p>
          <w:p w14:paraId="7E562206" w14:textId="77777777" w:rsidR="002C128B" w:rsidRPr="00C33A1B" w:rsidRDefault="002C128B" w:rsidP="00830C8E">
            <w:pPr>
              <w:rPr>
                <w:i/>
              </w:rPr>
            </w:pPr>
            <w:r w:rsidRPr="00C33A1B">
              <w:rPr>
                <w:i/>
              </w:rPr>
              <w:t>Zákon č. 496/2012 Sb., o audiovizuálních dílech a podpoře kinematografie a o změně některých zákonů (zákon o audiovizi)</w:t>
            </w:r>
          </w:p>
          <w:p w14:paraId="49644ED8" w14:textId="77777777" w:rsidR="002C128B" w:rsidRPr="00C33A1B" w:rsidRDefault="002C128B" w:rsidP="00830C8E">
            <w:pPr>
              <w:rPr>
                <w:i/>
              </w:rPr>
            </w:pPr>
            <w:r w:rsidRPr="00C33A1B">
              <w:rPr>
                <w:i/>
              </w:rPr>
              <w:t>Výrobní kniha ateliéru Audiovizuální tvorba</w:t>
            </w:r>
          </w:p>
          <w:p w14:paraId="28318851" w14:textId="77777777" w:rsidR="002C128B" w:rsidRDefault="002C128B" w:rsidP="00830C8E"/>
          <w:p w14:paraId="0F4748B8" w14:textId="77777777" w:rsidR="002C128B" w:rsidRPr="00606607" w:rsidRDefault="002C128B" w:rsidP="00830C8E">
            <w:pPr>
              <w:rPr>
                <w:b/>
              </w:rPr>
            </w:pPr>
            <w:r w:rsidRPr="00606607">
              <w:rPr>
                <w:b/>
              </w:rPr>
              <w:t>Doporučená:</w:t>
            </w:r>
          </w:p>
          <w:p w14:paraId="3CBD84A6" w14:textId="77777777" w:rsidR="002C128B" w:rsidRDefault="002C128B" w:rsidP="00830C8E">
            <w:r>
              <w:t xml:space="preserve">ARISTOTELES. </w:t>
            </w:r>
            <w:r w:rsidRPr="00C33A1B">
              <w:rPr>
                <w:i/>
              </w:rPr>
              <w:t>Poetika</w:t>
            </w:r>
            <w:r>
              <w:t>. Praha, 2008. ISBN 978-80-7298-131-1.</w:t>
            </w:r>
          </w:p>
          <w:p w14:paraId="4D96AAEC" w14:textId="77777777" w:rsidR="002C128B" w:rsidRDefault="002C128B" w:rsidP="00830C8E">
            <w:r>
              <w:t xml:space="preserve">ARONSON, Linda. </w:t>
            </w:r>
            <w:r w:rsidRPr="00C33A1B">
              <w:rPr>
                <w:i/>
              </w:rPr>
              <w:t>Scénář pro 21. století</w:t>
            </w:r>
            <w:r>
              <w:t xml:space="preserve">. Praha 2014. </w:t>
            </w:r>
            <w:r w:rsidRPr="007B6D01">
              <w:t>ISBN 978-80-7331-314-2</w:t>
            </w:r>
            <w:r>
              <w:t>.</w:t>
            </w:r>
          </w:p>
          <w:p w14:paraId="2827F8AD" w14:textId="77777777" w:rsidR="002C128B" w:rsidRDefault="002C128B" w:rsidP="00830C8E"/>
          <w:p w14:paraId="207BCFA1" w14:textId="77777777" w:rsidR="002C128B" w:rsidRDefault="002C128B" w:rsidP="00830C8E">
            <w:r w:rsidRPr="00606607">
              <w:rPr>
                <w:b/>
              </w:rPr>
              <w:t>Studijní pomůcky:</w:t>
            </w:r>
            <w:r>
              <w:t xml:space="preserve"> </w:t>
            </w:r>
            <w:r w:rsidRPr="006209C5">
              <w:t>Pracoviště na FMK UTB ve Zlíně</w:t>
            </w:r>
          </w:p>
          <w:p w14:paraId="48D9119B" w14:textId="77777777" w:rsidR="002C128B" w:rsidRDefault="002C128B" w:rsidP="00830C8E">
            <w:pPr>
              <w:jc w:val="both"/>
            </w:pPr>
          </w:p>
        </w:tc>
      </w:tr>
    </w:tbl>
    <w:p w14:paraId="42A11D39" w14:textId="77777777" w:rsidR="002C128B" w:rsidRDefault="002C128B" w:rsidP="002C128B"/>
    <w:p w14:paraId="37D3F304" w14:textId="591EA11D" w:rsidR="00C81918" w:rsidRDefault="00C81918" w:rsidP="007449FC"/>
    <w:p w14:paraId="0717CC60" w14:textId="37083580" w:rsidR="00C81918" w:rsidRDefault="00C81918" w:rsidP="007449FC"/>
    <w:p w14:paraId="37542CDF" w14:textId="334A3649"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C128B" w14:paraId="57AA40A1" w14:textId="77777777" w:rsidTr="00830C8E">
        <w:tc>
          <w:tcPr>
            <w:tcW w:w="9855" w:type="dxa"/>
            <w:gridSpan w:val="8"/>
            <w:tcBorders>
              <w:bottom w:val="double" w:sz="4" w:space="0" w:color="auto"/>
            </w:tcBorders>
            <w:shd w:val="clear" w:color="auto" w:fill="BDD6EE"/>
          </w:tcPr>
          <w:p w14:paraId="071BFC49" w14:textId="77777777" w:rsidR="002C128B" w:rsidRDefault="002C128B" w:rsidP="00830C8E">
            <w:pPr>
              <w:jc w:val="both"/>
              <w:rPr>
                <w:b/>
                <w:sz w:val="28"/>
              </w:rPr>
            </w:pPr>
            <w:r>
              <w:lastRenderedPageBreak/>
              <w:br w:type="page"/>
            </w:r>
            <w:r>
              <w:rPr>
                <w:b/>
                <w:sz w:val="28"/>
              </w:rPr>
              <w:t>B-III – Charakteristika studijního předmětu</w:t>
            </w:r>
          </w:p>
        </w:tc>
      </w:tr>
      <w:tr w:rsidR="002C128B" w14:paraId="6159F098" w14:textId="77777777" w:rsidTr="00830C8E">
        <w:tc>
          <w:tcPr>
            <w:tcW w:w="3086" w:type="dxa"/>
            <w:tcBorders>
              <w:top w:val="double" w:sz="4" w:space="0" w:color="auto"/>
            </w:tcBorders>
            <w:shd w:val="clear" w:color="auto" w:fill="F7CAAC"/>
          </w:tcPr>
          <w:p w14:paraId="397E3E99" w14:textId="77777777" w:rsidR="002C128B" w:rsidRDefault="002C128B" w:rsidP="00830C8E">
            <w:pPr>
              <w:jc w:val="both"/>
              <w:rPr>
                <w:b/>
              </w:rPr>
            </w:pPr>
            <w:r>
              <w:rPr>
                <w:b/>
              </w:rPr>
              <w:t>Název studijního předmětu</w:t>
            </w:r>
          </w:p>
        </w:tc>
        <w:tc>
          <w:tcPr>
            <w:tcW w:w="6769" w:type="dxa"/>
            <w:gridSpan w:val="7"/>
            <w:tcBorders>
              <w:top w:val="double" w:sz="4" w:space="0" w:color="auto"/>
            </w:tcBorders>
          </w:tcPr>
          <w:p w14:paraId="3B3452D1" w14:textId="77777777" w:rsidR="002C128B" w:rsidRDefault="002C128B" w:rsidP="00830C8E">
            <w:pPr>
              <w:jc w:val="both"/>
            </w:pPr>
            <w:r w:rsidRPr="00132B26">
              <w:t xml:space="preserve">Audiovizuální praktika </w:t>
            </w:r>
            <w:r>
              <w:t>Produkce 8</w:t>
            </w:r>
          </w:p>
        </w:tc>
      </w:tr>
      <w:tr w:rsidR="002C128B" w14:paraId="59C862E9" w14:textId="77777777" w:rsidTr="00830C8E">
        <w:tc>
          <w:tcPr>
            <w:tcW w:w="3086" w:type="dxa"/>
            <w:shd w:val="clear" w:color="auto" w:fill="F7CAAC"/>
          </w:tcPr>
          <w:p w14:paraId="526FDACC" w14:textId="77777777" w:rsidR="002C128B" w:rsidRDefault="002C128B" w:rsidP="007B7C13">
            <w:pPr>
              <w:rPr>
                <w:b/>
              </w:rPr>
            </w:pPr>
            <w:r>
              <w:rPr>
                <w:b/>
              </w:rPr>
              <w:t>Typ předmětu</w:t>
            </w:r>
          </w:p>
        </w:tc>
        <w:tc>
          <w:tcPr>
            <w:tcW w:w="3406" w:type="dxa"/>
            <w:gridSpan w:val="4"/>
          </w:tcPr>
          <w:p w14:paraId="2829AD4F" w14:textId="77777777" w:rsidR="002C128B" w:rsidRDefault="002C128B" w:rsidP="00830C8E">
            <w:pPr>
              <w:jc w:val="both"/>
            </w:pPr>
            <w:r>
              <w:t>Povinný, PZ</w:t>
            </w:r>
          </w:p>
        </w:tc>
        <w:tc>
          <w:tcPr>
            <w:tcW w:w="2695" w:type="dxa"/>
            <w:gridSpan w:val="2"/>
            <w:shd w:val="clear" w:color="auto" w:fill="F7CAAC"/>
          </w:tcPr>
          <w:p w14:paraId="61EA8A70" w14:textId="77777777" w:rsidR="002C128B" w:rsidRDefault="002C128B" w:rsidP="00830C8E">
            <w:pPr>
              <w:jc w:val="both"/>
            </w:pPr>
            <w:r>
              <w:rPr>
                <w:b/>
              </w:rPr>
              <w:t>doporučený ročník / semestr</w:t>
            </w:r>
          </w:p>
        </w:tc>
        <w:tc>
          <w:tcPr>
            <w:tcW w:w="668" w:type="dxa"/>
          </w:tcPr>
          <w:p w14:paraId="7DCDC340" w14:textId="4DFEF0A2" w:rsidR="002C128B" w:rsidRDefault="00A6733F" w:rsidP="00830C8E">
            <w:pPr>
              <w:jc w:val="both"/>
            </w:pPr>
            <w:r>
              <w:t>1</w:t>
            </w:r>
            <w:r w:rsidR="002C128B">
              <w:t>/LS</w:t>
            </w:r>
          </w:p>
        </w:tc>
      </w:tr>
      <w:tr w:rsidR="002C128B" w14:paraId="331DCE6C" w14:textId="77777777" w:rsidTr="00830C8E">
        <w:tc>
          <w:tcPr>
            <w:tcW w:w="3086" w:type="dxa"/>
            <w:shd w:val="clear" w:color="auto" w:fill="F7CAAC"/>
          </w:tcPr>
          <w:p w14:paraId="77877DCD" w14:textId="77777777" w:rsidR="002C128B" w:rsidRDefault="002C128B" w:rsidP="007B7C13">
            <w:pPr>
              <w:rPr>
                <w:b/>
              </w:rPr>
            </w:pPr>
            <w:r>
              <w:rPr>
                <w:b/>
              </w:rPr>
              <w:t>Rozsah studijního předmětu</w:t>
            </w:r>
          </w:p>
        </w:tc>
        <w:tc>
          <w:tcPr>
            <w:tcW w:w="1701" w:type="dxa"/>
            <w:gridSpan w:val="2"/>
          </w:tcPr>
          <w:p w14:paraId="23F216AA" w14:textId="77777777" w:rsidR="002C128B" w:rsidRDefault="002C128B" w:rsidP="00830C8E">
            <w:pPr>
              <w:jc w:val="both"/>
            </w:pPr>
            <w:r>
              <w:rPr>
                <w:lang w:eastAsia="en-US"/>
              </w:rPr>
              <w:t>130/semestr</w:t>
            </w:r>
          </w:p>
        </w:tc>
        <w:tc>
          <w:tcPr>
            <w:tcW w:w="889" w:type="dxa"/>
            <w:shd w:val="clear" w:color="auto" w:fill="F7CAAC"/>
          </w:tcPr>
          <w:p w14:paraId="195C2E88" w14:textId="77777777" w:rsidR="002C128B" w:rsidRDefault="002C128B" w:rsidP="00830C8E">
            <w:pPr>
              <w:jc w:val="both"/>
              <w:rPr>
                <w:b/>
              </w:rPr>
            </w:pPr>
            <w:r>
              <w:rPr>
                <w:b/>
                <w:lang w:eastAsia="en-US"/>
              </w:rPr>
              <w:t xml:space="preserve">hod. </w:t>
            </w:r>
          </w:p>
        </w:tc>
        <w:tc>
          <w:tcPr>
            <w:tcW w:w="816" w:type="dxa"/>
          </w:tcPr>
          <w:p w14:paraId="0071E8C8" w14:textId="77777777" w:rsidR="002C128B" w:rsidRDefault="002C128B" w:rsidP="00830C8E">
            <w:pPr>
              <w:jc w:val="both"/>
            </w:pPr>
            <w:r>
              <w:rPr>
                <w:lang w:eastAsia="en-US"/>
              </w:rPr>
              <w:t>10/t</w:t>
            </w:r>
          </w:p>
        </w:tc>
        <w:tc>
          <w:tcPr>
            <w:tcW w:w="2156" w:type="dxa"/>
            <w:shd w:val="clear" w:color="auto" w:fill="F7CAAC"/>
          </w:tcPr>
          <w:p w14:paraId="2CFBFE2D" w14:textId="77777777" w:rsidR="002C128B" w:rsidRDefault="002C128B" w:rsidP="00830C8E">
            <w:pPr>
              <w:jc w:val="both"/>
              <w:rPr>
                <w:b/>
              </w:rPr>
            </w:pPr>
            <w:r>
              <w:rPr>
                <w:b/>
              </w:rPr>
              <w:t>kreditů</w:t>
            </w:r>
          </w:p>
        </w:tc>
        <w:tc>
          <w:tcPr>
            <w:tcW w:w="1207" w:type="dxa"/>
            <w:gridSpan w:val="2"/>
          </w:tcPr>
          <w:p w14:paraId="5A52BCB2" w14:textId="77777777" w:rsidR="002C128B" w:rsidRDefault="002C128B" w:rsidP="00830C8E">
            <w:pPr>
              <w:jc w:val="both"/>
            </w:pPr>
            <w:r>
              <w:t>6</w:t>
            </w:r>
          </w:p>
        </w:tc>
      </w:tr>
      <w:tr w:rsidR="002C128B" w14:paraId="71EE4203" w14:textId="77777777" w:rsidTr="00830C8E">
        <w:tc>
          <w:tcPr>
            <w:tcW w:w="3086" w:type="dxa"/>
            <w:shd w:val="clear" w:color="auto" w:fill="F7CAAC"/>
          </w:tcPr>
          <w:p w14:paraId="1984C7A0" w14:textId="77777777" w:rsidR="002C128B" w:rsidRDefault="002C128B" w:rsidP="007B7C13">
            <w:pPr>
              <w:rPr>
                <w:b/>
                <w:sz w:val="22"/>
              </w:rPr>
            </w:pPr>
            <w:r>
              <w:rPr>
                <w:b/>
              </w:rPr>
              <w:t>Prerekvizity, korekvizity, ekvivalence</w:t>
            </w:r>
          </w:p>
        </w:tc>
        <w:tc>
          <w:tcPr>
            <w:tcW w:w="6769" w:type="dxa"/>
            <w:gridSpan w:val="7"/>
          </w:tcPr>
          <w:p w14:paraId="15EAF60E" w14:textId="3504DBB6" w:rsidR="002C128B" w:rsidRDefault="00354E90" w:rsidP="00830C8E">
            <w:pPr>
              <w:jc w:val="both"/>
            </w:pPr>
            <w:r>
              <w:t>Splněný předmět Audiovizuální praktika 7</w:t>
            </w:r>
          </w:p>
        </w:tc>
      </w:tr>
      <w:tr w:rsidR="002C128B" w14:paraId="444F3A50" w14:textId="77777777" w:rsidTr="00830C8E">
        <w:tc>
          <w:tcPr>
            <w:tcW w:w="3086" w:type="dxa"/>
            <w:shd w:val="clear" w:color="auto" w:fill="F7CAAC"/>
          </w:tcPr>
          <w:p w14:paraId="5C675F81" w14:textId="77777777" w:rsidR="002C128B" w:rsidRDefault="002C128B" w:rsidP="007B7C13">
            <w:pPr>
              <w:rPr>
                <w:b/>
              </w:rPr>
            </w:pPr>
            <w:r>
              <w:rPr>
                <w:b/>
              </w:rPr>
              <w:t>Způsob ověření studijních výsledků</w:t>
            </w:r>
          </w:p>
        </w:tc>
        <w:tc>
          <w:tcPr>
            <w:tcW w:w="3406" w:type="dxa"/>
            <w:gridSpan w:val="4"/>
          </w:tcPr>
          <w:p w14:paraId="04C7BFCB" w14:textId="7578AC97" w:rsidR="002C128B" w:rsidRDefault="00F52BFC" w:rsidP="00830C8E">
            <w:pPr>
              <w:jc w:val="both"/>
            </w:pPr>
            <w:r>
              <w:t>Zkouška</w:t>
            </w:r>
          </w:p>
        </w:tc>
        <w:tc>
          <w:tcPr>
            <w:tcW w:w="2156" w:type="dxa"/>
            <w:shd w:val="clear" w:color="auto" w:fill="F7CAAC"/>
          </w:tcPr>
          <w:p w14:paraId="7E157FBF" w14:textId="77777777" w:rsidR="002C128B" w:rsidRDefault="002C128B" w:rsidP="00830C8E">
            <w:pPr>
              <w:jc w:val="both"/>
              <w:rPr>
                <w:b/>
              </w:rPr>
            </w:pPr>
            <w:r>
              <w:rPr>
                <w:b/>
              </w:rPr>
              <w:t>Forma výuky</w:t>
            </w:r>
          </w:p>
        </w:tc>
        <w:tc>
          <w:tcPr>
            <w:tcW w:w="1207" w:type="dxa"/>
            <w:gridSpan w:val="2"/>
          </w:tcPr>
          <w:p w14:paraId="30FD038A" w14:textId="77777777" w:rsidR="00354E90" w:rsidRDefault="00354E90" w:rsidP="00354E90">
            <w:pPr>
              <w:jc w:val="both"/>
            </w:pPr>
            <w:r>
              <w:t>Seminář</w:t>
            </w:r>
          </w:p>
          <w:p w14:paraId="19D2BAA6" w14:textId="757D7FA6" w:rsidR="002C128B" w:rsidRDefault="00354E90" w:rsidP="00354E90">
            <w:pPr>
              <w:jc w:val="both"/>
            </w:pPr>
            <w:r>
              <w:t>Cvičení</w:t>
            </w:r>
          </w:p>
        </w:tc>
      </w:tr>
      <w:tr w:rsidR="002C128B" w14:paraId="0CC31011" w14:textId="77777777" w:rsidTr="00830C8E">
        <w:tc>
          <w:tcPr>
            <w:tcW w:w="3086" w:type="dxa"/>
            <w:shd w:val="clear" w:color="auto" w:fill="F7CAAC"/>
          </w:tcPr>
          <w:p w14:paraId="2E7CD7E5" w14:textId="77777777" w:rsidR="002C128B" w:rsidRDefault="002C128B" w:rsidP="007B7C13">
            <w:pPr>
              <w:rPr>
                <w:b/>
              </w:rPr>
            </w:pPr>
            <w:r>
              <w:rPr>
                <w:b/>
              </w:rPr>
              <w:t>Forma způsobu ověření studijních výsledků a další požadavky na studenta</w:t>
            </w:r>
          </w:p>
        </w:tc>
        <w:tc>
          <w:tcPr>
            <w:tcW w:w="6769" w:type="dxa"/>
            <w:gridSpan w:val="7"/>
            <w:tcBorders>
              <w:bottom w:val="nil"/>
            </w:tcBorders>
          </w:tcPr>
          <w:p w14:paraId="067334F3" w14:textId="77777777" w:rsidR="002C128B" w:rsidRDefault="002C128B" w:rsidP="00830C8E">
            <w:pPr>
              <w:jc w:val="both"/>
            </w:pPr>
            <w:r>
              <w:t>Písemná, ústní, odevzdané oborové práce.</w:t>
            </w:r>
          </w:p>
        </w:tc>
      </w:tr>
      <w:tr w:rsidR="002C128B" w14:paraId="2DC46B87" w14:textId="77777777" w:rsidTr="00830C8E">
        <w:trPr>
          <w:trHeight w:val="554"/>
        </w:trPr>
        <w:tc>
          <w:tcPr>
            <w:tcW w:w="9855" w:type="dxa"/>
            <w:gridSpan w:val="8"/>
            <w:tcBorders>
              <w:top w:val="nil"/>
            </w:tcBorders>
          </w:tcPr>
          <w:p w14:paraId="324C2216" w14:textId="77777777" w:rsidR="002C128B" w:rsidRDefault="002C128B" w:rsidP="007B7C13"/>
        </w:tc>
      </w:tr>
      <w:tr w:rsidR="002C128B" w14:paraId="19A83BD0" w14:textId="77777777" w:rsidTr="00830C8E">
        <w:trPr>
          <w:trHeight w:val="197"/>
        </w:trPr>
        <w:tc>
          <w:tcPr>
            <w:tcW w:w="3086" w:type="dxa"/>
            <w:tcBorders>
              <w:top w:val="nil"/>
            </w:tcBorders>
            <w:shd w:val="clear" w:color="auto" w:fill="F7CAAC"/>
          </w:tcPr>
          <w:p w14:paraId="635DE319" w14:textId="77777777" w:rsidR="002C128B" w:rsidRDefault="002C128B" w:rsidP="007B7C13">
            <w:pPr>
              <w:rPr>
                <w:b/>
              </w:rPr>
            </w:pPr>
            <w:r>
              <w:rPr>
                <w:b/>
              </w:rPr>
              <w:t>Garant předmětu</w:t>
            </w:r>
          </w:p>
        </w:tc>
        <w:tc>
          <w:tcPr>
            <w:tcW w:w="6769" w:type="dxa"/>
            <w:gridSpan w:val="7"/>
            <w:tcBorders>
              <w:top w:val="nil"/>
            </w:tcBorders>
          </w:tcPr>
          <w:p w14:paraId="23DE13BF" w14:textId="77777777" w:rsidR="002C128B" w:rsidRDefault="002C128B" w:rsidP="00830C8E">
            <w:pPr>
              <w:jc w:val="both"/>
            </w:pPr>
            <w:r>
              <w:t>MgA. Viktor Mayer</w:t>
            </w:r>
          </w:p>
        </w:tc>
      </w:tr>
      <w:tr w:rsidR="002C128B" w14:paraId="26922A31" w14:textId="77777777" w:rsidTr="00830C8E">
        <w:trPr>
          <w:trHeight w:val="243"/>
        </w:trPr>
        <w:tc>
          <w:tcPr>
            <w:tcW w:w="3086" w:type="dxa"/>
            <w:tcBorders>
              <w:top w:val="nil"/>
            </w:tcBorders>
            <w:shd w:val="clear" w:color="auto" w:fill="F7CAAC"/>
          </w:tcPr>
          <w:p w14:paraId="660B6198" w14:textId="77777777" w:rsidR="002C128B" w:rsidRDefault="002C128B" w:rsidP="007B7C13">
            <w:pPr>
              <w:rPr>
                <w:b/>
              </w:rPr>
            </w:pPr>
            <w:r>
              <w:rPr>
                <w:b/>
              </w:rPr>
              <w:t>Zapojení garanta do výuky předmětu</w:t>
            </w:r>
          </w:p>
        </w:tc>
        <w:tc>
          <w:tcPr>
            <w:tcW w:w="6769" w:type="dxa"/>
            <w:gridSpan w:val="7"/>
            <w:tcBorders>
              <w:top w:val="nil"/>
            </w:tcBorders>
          </w:tcPr>
          <w:p w14:paraId="5DABE58D" w14:textId="77777777" w:rsidR="002C128B" w:rsidRDefault="002C128B" w:rsidP="00830C8E">
            <w:pPr>
              <w:jc w:val="both"/>
            </w:pPr>
            <w:r>
              <w:t>100 %</w:t>
            </w:r>
          </w:p>
        </w:tc>
      </w:tr>
      <w:tr w:rsidR="002C128B" w14:paraId="0830C2D9" w14:textId="77777777" w:rsidTr="00830C8E">
        <w:tc>
          <w:tcPr>
            <w:tcW w:w="3086" w:type="dxa"/>
            <w:shd w:val="clear" w:color="auto" w:fill="F7CAAC"/>
          </w:tcPr>
          <w:p w14:paraId="506956B8" w14:textId="77777777" w:rsidR="002C128B" w:rsidRDefault="002C128B" w:rsidP="00830C8E">
            <w:pPr>
              <w:jc w:val="both"/>
              <w:rPr>
                <w:b/>
              </w:rPr>
            </w:pPr>
            <w:r>
              <w:rPr>
                <w:b/>
              </w:rPr>
              <w:t>Vyučující</w:t>
            </w:r>
          </w:p>
        </w:tc>
        <w:tc>
          <w:tcPr>
            <w:tcW w:w="6769" w:type="dxa"/>
            <w:gridSpan w:val="7"/>
            <w:tcBorders>
              <w:bottom w:val="nil"/>
            </w:tcBorders>
          </w:tcPr>
          <w:p w14:paraId="74309E2B" w14:textId="77777777" w:rsidR="002C128B" w:rsidRDefault="002C128B" w:rsidP="00830C8E">
            <w:pPr>
              <w:jc w:val="both"/>
            </w:pPr>
          </w:p>
        </w:tc>
      </w:tr>
      <w:tr w:rsidR="002C128B" w14:paraId="5BF0D707" w14:textId="77777777" w:rsidTr="00830C8E">
        <w:trPr>
          <w:trHeight w:val="554"/>
        </w:trPr>
        <w:tc>
          <w:tcPr>
            <w:tcW w:w="9855" w:type="dxa"/>
            <w:gridSpan w:val="8"/>
            <w:tcBorders>
              <w:top w:val="nil"/>
            </w:tcBorders>
          </w:tcPr>
          <w:p w14:paraId="51AFAF9C" w14:textId="77777777" w:rsidR="002C128B" w:rsidRDefault="002C128B" w:rsidP="00830C8E">
            <w:pPr>
              <w:jc w:val="both"/>
            </w:pPr>
            <w:r>
              <w:t>MgA. Viktor Mayer</w:t>
            </w:r>
          </w:p>
        </w:tc>
      </w:tr>
      <w:tr w:rsidR="002C128B" w14:paraId="6C4460E8" w14:textId="77777777" w:rsidTr="00830C8E">
        <w:tc>
          <w:tcPr>
            <w:tcW w:w="3086" w:type="dxa"/>
            <w:shd w:val="clear" w:color="auto" w:fill="F7CAAC"/>
          </w:tcPr>
          <w:p w14:paraId="4175FBD6" w14:textId="77777777" w:rsidR="002C128B" w:rsidRDefault="002C128B" w:rsidP="00830C8E">
            <w:pPr>
              <w:jc w:val="both"/>
              <w:rPr>
                <w:b/>
              </w:rPr>
            </w:pPr>
            <w:r>
              <w:rPr>
                <w:b/>
              </w:rPr>
              <w:t>Stručná anotace předmětu</w:t>
            </w:r>
          </w:p>
        </w:tc>
        <w:tc>
          <w:tcPr>
            <w:tcW w:w="6769" w:type="dxa"/>
            <w:gridSpan w:val="7"/>
            <w:tcBorders>
              <w:bottom w:val="nil"/>
            </w:tcBorders>
          </w:tcPr>
          <w:p w14:paraId="664B27D7" w14:textId="77777777" w:rsidR="002C128B" w:rsidRDefault="002C128B" w:rsidP="00830C8E">
            <w:pPr>
              <w:jc w:val="both"/>
            </w:pPr>
          </w:p>
        </w:tc>
      </w:tr>
      <w:tr w:rsidR="002C128B" w14:paraId="4533F868" w14:textId="77777777" w:rsidTr="00830C8E">
        <w:trPr>
          <w:trHeight w:val="3938"/>
        </w:trPr>
        <w:tc>
          <w:tcPr>
            <w:tcW w:w="9855" w:type="dxa"/>
            <w:gridSpan w:val="8"/>
            <w:tcBorders>
              <w:top w:val="nil"/>
              <w:bottom w:val="single" w:sz="12" w:space="0" w:color="auto"/>
            </w:tcBorders>
          </w:tcPr>
          <w:p w14:paraId="1646A383" w14:textId="77777777" w:rsidR="002C128B" w:rsidRDefault="002C128B" w:rsidP="00830C8E">
            <w:pPr>
              <w:jc w:val="both"/>
            </w:pPr>
          </w:p>
          <w:p w14:paraId="2EFB9C8D" w14:textId="77777777" w:rsidR="002C128B" w:rsidRPr="007553E0" w:rsidRDefault="002C128B" w:rsidP="00830C8E">
            <w:r>
              <w:t>Předmět slouží k prohloubení z</w:t>
            </w:r>
            <w:r w:rsidRPr="007553E0">
              <w:t>ákladní</w:t>
            </w:r>
            <w:r>
              <w:t>ch</w:t>
            </w:r>
            <w:r w:rsidRPr="007553E0">
              <w:t xml:space="preserve"> informac</w:t>
            </w:r>
            <w:r>
              <w:t>í</w:t>
            </w:r>
            <w:r w:rsidRPr="007553E0">
              <w:t xml:space="preserve"> o produkci </w:t>
            </w:r>
            <w:r>
              <w:t>audiovizuálního díla</w:t>
            </w:r>
            <w:r w:rsidRPr="007553E0">
              <w:t xml:space="preserve">, </w:t>
            </w:r>
            <w:r>
              <w:t xml:space="preserve">o </w:t>
            </w:r>
            <w:r w:rsidRPr="007553E0">
              <w:t>audiovizuálním prostředí a producentském systému v</w:t>
            </w:r>
            <w:r>
              <w:t> </w:t>
            </w:r>
            <w:r w:rsidRPr="007553E0">
              <w:t>Č</w:t>
            </w:r>
            <w:r>
              <w:t>eské republice, které student získal v průběhu bakalářského cyklu. Cílem předmětu je</w:t>
            </w:r>
            <w:r w:rsidRPr="007E0074">
              <w:t xml:space="preserve"> vlastní tvůrčí práci </w:t>
            </w:r>
            <w:r>
              <w:t xml:space="preserve">studenta </w:t>
            </w:r>
            <w:r w:rsidRPr="007E0074">
              <w:t xml:space="preserve">v rámci audiovizuálního výstupu s hlubším pochopením a </w:t>
            </w:r>
            <w:r>
              <w:t xml:space="preserve">rozvinutí </w:t>
            </w:r>
            <w:r w:rsidRPr="007E0074">
              <w:t>znalost</w:t>
            </w:r>
            <w:r>
              <w:t>í</w:t>
            </w:r>
            <w:r w:rsidRPr="007E0074">
              <w:t xml:space="preserve"> a tvořivost</w:t>
            </w:r>
            <w:r>
              <w:t>i studenta</w:t>
            </w:r>
            <w:r w:rsidRPr="007E0074">
              <w:t xml:space="preserve"> spolu se sebereflexí a </w:t>
            </w:r>
            <w:r>
              <w:t xml:space="preserve">jeho </w:t>
            </w:r>
            <w:r w:rsidRPr="007E0074">
              <w:t>osobitým viděním.</w:t>
            </w:r>
          </w:p>
          <w:p w14:paraId="05B19D66" w14:textId="77777777" w:rsidR="002C128B" w:rsidRDefault="002C128B" w:rsidP="00830C8E"/>
          <w:p w14:paraId="09F0132C" w14:textId="77777777" w:rsidR="002C128B" w:rsidRDefault="002C128B" w:rsidP="00830C8E">
            <w:r w:rsidRPr="007553E0">
              <w:t>Konkrétní témata:</w:t>
            </w:r>
          </w:p>
          <w:p w14:paraId="5A1C2C8A" w14:textId="77777777" w:rsidR="002C128B" w:rsidRPr="009F4009" w:rsidRDefault="002C128B" w:rsidP="009305FD">
            <w:pPr>
              <w:pStyle w:val="Odstavecseseznamem"/>
              <w:numPr>
                <w:ilvl w:val="0"/>
                <w:numId w:val="8"/>
              </w:numPr>
            </w:pPr>
            <w:r>
              <w:t>v</w:t>
            </w:r>
            <w:r w:rsidRPr="009F4009">
              <w:t>ýnosy vlastní filmové distribuce a jiného užití licence</w:t>
            </w:r>
          </w:p>
          <w:p w14:paraId="05E594C2" w14:textId="77777777" w:rsidR="002C128B" w:rsidRPr="009F4009" w:rsidRDefault="002C128B" w:rsidP="009305FD">
            <w:pPr>
              <w:pStyle w:val="Odstavecseseznamem"/>
              <w:numPr>
                <w:ilvl w:val="0"/>
                <w:numId w:val="8"/>
              </w:numPr>
            </w:pPr>
            <w:r>
              <w:t>e</w:t>
            </w:r>
            <w:r w:rsidRPr="009F4009">
              <w:t>stimace výnosu konkrétního filmu</w:t>
            </w:r>
          </w:p>
          <w:p w14:paraId="53889C29" w14:textId="77777777" w:rsidR="002C128B" w:rsidRPr="009F4009" w:rsidRDefault="002C128B" w:rsidP="009305FD">
            <w:pPr>
              <w:pStyle w:val="Odstavecseseznamem"/>
              <w:numPr>
                <w:ilvl w:val="0"/>
                <w:numId w:val="8"/>
              </w:numPr>
            </w:pPr>
            <w:r>
              <w:t>m</w:t>
            </w:r>
            <w:r w:rsidRPr="009F4009">
              <w:t>arketingové vstupy producenta</w:t>
            </w:r>
          </w:p>
          <w:p w14:paraId="3ADBA7E3" w14:textId="77777777" w:rsidR="002C128B" w:rsidRPr="009F4009" w:rsidRDefault="002C128B" w:rsidP="009305FD">
            <w:pPr>
              <w:pStyle w:val="Odstavecseseznamem"/>
              <w:numPr>
                <w:ilvl w:val="0"/>
                <w:numId w:val="8"/>
              </w:numPr>
            </w:pPr>
            <w:r>
              <w:t>p</w:t>
            </w:r>
            <w:r w:rsidRPr="009F4009">
              <w:t xml:space="preserve">rostředí mezinárodního obchodu </w:t>
            </w:r>
          </w:p>
          <w:p w14:paraId="17C484E3" w14:textId="77777777" w:rsidR="002C128B" w:rsidRPr="009F4009" w:rsidRDefault="002C128B" w:rsidP="009305FD">
            <w:pPr>
              <w:pStyle w:val="Odstavecseseznamem"/>
              <w:numPr>
                <w:ilvl w:val="0"/>
                <w:numId w:val="8"/>
              </w:numPr>
            </w:pPr>
            <w:r>
              <w:t>p</w:t>
            </w:r>
            <w:r w:rsidRPr="009F4009">
              <w:t xml:space="preserve">ráce sales agenta </w:t>
            </w:r>
          </w:p>
          <w:p w14:paraId="692AAEA3" w14:textId="77777777" w:rsidR="002C128B" w:rsidRPr="009F4009" w:rsidRDefault="002C128B" w:rsidP="009305FD">
            <w:pPr>
              <w:pStyle w:val="Odstavecseseznamem"/>
              <w:numPr>
                <w:ilvl w:val="0"/>
                <w:numId w:val="8"/>
              </w:numPr>
            </w:pPr>
            <w:r>
              <w:t>m</w:t>
            </w:r>
            <w:r w:rsidRPr="009F4009">
              <w:t>arketing, PR, pro</w:t>
            </w:r>
            <w:r>
              <w:t>dej produktu</w:t>
            </w:r>
          </w:p>
          <w:p w14:paraId="257A8992" w14:textId="77777777" w:rsidR="002C128B" w:rsidRDefault="002C128B" w:rsidP="009305FD">
            <w:pPr>
              <w:pStyle w:val="Odstavecseseznamem"/>
              <w:numPr>
                <w:ilvl w:val="0"/>
                <w:numId w:val="8"/>
              </w:numPr>
            </w:pPr>
            <w:r>
              <w:t>s</w:t>
            </w:r>
            <w:r w:rsidRPr="009F4009">
              <w:t>ales agent a specifika a typy prodeje</w:t>
            </w:r>
          </w:p>
          <w:p w14:paraId="68FC5E28" w14:textId="77777777" w:rsidR="002C128B" w:rsidRDefault="002C128B" w:rsidP="00830C8E"/>
          <w:p w14:paraId="34B5269C" w14:textId="77777777" w:rsidR="002C128B" w:rsidRDefault="002C128B" w:rsidP="00830C8E">
            <w:r w:rsidRPr="00A923DE">
              <w:t>Praktická cvičení:</w:t>
            </w:r>
          </w:p>
          <w:p w14:paraId="2496EEBD" w14:textId="77777777" w:rsidR="002C128B" w:rsidRDefault="002C128B" w:rsidP="009305FD">
            <w:pPr>
              <w:pStyle w:val="Odstavecseseznamem"/>
              <w:numPr>
                <w:ilvl w:val="0"/>
                <w:numId w:val="6"/>
              </w:numPr>
            </w:pPr>
            <w:r w:rsidRPr="006C7ECC">
              <w:t>společné mezioborov</w:t>
            </w:r>
            <w:r>
              <w:t>é</w:t>
            </w:r>
            <w:r w:rsidRPr="006C7ECC">
              <w:t xml:space="preserve"> cvičení</w:t>
            </w:r>
          </w:p>
          <w:p w14:paraId="4D5187C0" w14:textId="77777777" w:rsidR="002C128B" w:rsidRPr="006C7ECC" w:rsidRDefault="002C128B" w:rsidP="009305FD">
            <w:pPr>
              <w:pStyle w:val="Odstavecseseznamem"/>
              <w:numPr>
                <w:ilvl w:val="0"/>
                <w:numId w:val="6"/>
              </w:numPr>
            </w:pPr>
            <w:r>
              <w:t>development magisterského projektu</w:t>
            </w:r>
          </w:p>
          <w:p w14:paraId="4BD1A857" w14:textId="77777777" w:rsidR="002C128B" w:rsidRDefault="002C128B" w:rsidP="00830C8E">
            <w:pPr>
              <w:jc w:val="both"/>
            </w:pPr>
          </w:p>
        </w:tc>
      </w:tr>
      <w:tr w:rsidR="002C128B" w14:paraId="61AA180E" w14:textId="77777777" w:rsidTr="00830C8E">
        <w:trPr>
          <w:trHeight w:val="265"/>
        </w:trPr>
        <w:tc>
          <w:tcPr>
            <w:tcW w:w="3653" w:type="dxa"/>
            <w:gridSpan w:val="2"/>
            <w:tcBorders>
              <w:top w:val="nil"/>
            </w:tcBorders>
            <w:shd w:val="clear" w:color="auto" w:fill="F7CAAC"/>
          </w:tcPr>
          <w:p w14:paraId="75CD8FB6" w14:textId="77777777" w:rsidR="002C128B" w:rsidRDefault="002C128B" w:rsidP="00830C8E">
            <w:pPr>
              <w:jc w:val="both"/>
            </w:pPr>
            <w:r>
              <w:rPr>
                <w:b/>
              </w:rPr>
              <w:t>Studijní literatura a studijní pomůcky</w:t>
            </w:r>
          </w:p>
        </w:tc>
        <w:tc>
          <w:tcPr>
            <w:tcW w:w="6202" w:type="dxa"/>
            <w:gridSpan w:val="6"/>
            <w:tcBorders>
              <w:top w:val="nil"/>
              <w:bottom w:val="nil"/>
            </w:tcBorders>
          </w:tcPr>
          <w:p w14:paraId="6A0F2277" w14:textId="77777777" w:rsidR="002C128B" w:rsidRDefault="002C128B" w:rsidP="00830C8E">
            <w:pPr>
              <w:jc w:val="both"/>
            </w:pPr>
          </w:p>
        </w:tc>
      </w:tr>
      <w:tr w:rsidR="002C128B" w14:paraId="2B1D4F4D" w14:textId="77777777" w:rsidTr="00830C8E">
        <w:trPr>
          <w:trHeight w:val="1497"/>
        </w:trPr>
        <w:tc>
          <w:tcPr>
            <w:tcW w:w="9855" w:type="dxa"/>
            <w:gridSpan w:val="8"/>
            <w:tcBorders>
              <w:top w:val="nil"/>
            </w:tcBorders>
          </w:tcPr>
          <w:p w14:paraId="3CA391AC" w14:textId="77777777" w:rsidR="00624AFC" w:rsidRDefault="00624AFC" w:rsidP="00830C8E">
            <w:pPr>
              <w:jc w:val="both"/>
              <w:rPr>
                <w:b/>
              </w:rPr>
            </w:pPr>
          </w:p>
          <w:p w14:paraId="5569AF58" w14:textId="674E29B9" w:rsidR="002C128B" w:rsidRPr="00606607" w:rsidRDefault="002C128B" w:rsidP="00830C8E">
            <w:pPr>
              <w:jc w:val="both"/>
              <w:rPr>
                <w:b/>
              </w:rPr>
            </w:pPr>
            <w:r w:rsidRPr="00606607">
              <w:rPr>
                <w:b/>
              </w:rPr>
              <w:t>Povinná:</w:t>
            </w:r>
          </w:p>
          <w:p w14:paraId="3DA2F466" w14:textId="77777777" w:rsidR="00606607" w:rsidRDefault="00606607" w:rsidP="00606607">
            <w:r>
              <w:t xml:space="preserve">KERRIGAN, Finola. </w:t>
            </w:r>
            <w:r w:rsidRPr="00A4028A">
              <w:rPr>
                <w:i/>
              </w:rPr>
              <w:t>Film Marketing</w:t>
            </w:r>
            <w:r>
              <w:t>. New York, 2017. ISBN 978-1-138-01335-3.</w:t>
            </w:r>
          </w:p>
          <w:p w14:paraId="2F86CB2A" w14:textId="77777777" w:rsidR="00606607" w:rsidRPr="00A4028A" w:rsidRDefault="00606607" w:rsidP="00606607">
            <w:pPr>
              <w:rPr>
                <w:i/>
              </w:rPr>
            </w:pPr>
            <w:r w:rsidRPr="00A4028A">
              <w:rPr>
                <w:i/>
              </w:rPr>
              <w:t>Výrobní kniha ateliéru Audiovizuální tvorba</w:t>
            </w:r>
          </w:p>
          <w:p w14:paraId="5278B023" w14:textId="77777777" w:rsidR="002C128B" w:rsidRDefault="002C128B" w:rsidP="00830C8E">
            <w:r>
              <w:t xml:space="preserve">VACHON, Christine. </w:t>
            </w:r>
            <w:r w:rsidRPr="00A4028A">
              <w:rPr>
                <w:i/>
              </w:rPr>
              <w:t>A killer life</w:t>
            </w:r>
            <w:r>
              <w:t>. New York, 2006. ISBN 978-0-7432-5630-8.</w:t>
            </w:r>
          </w:p>
          <w:p w14:paraId="728FD807" w14:textId="77777777" w:rsidR="002C128B" w:rsidRDefault="002C128B" w:rsidP="00830C8E"/>
          <w:p w14:paraId="135F89C5" w14:textId="77777777" w:rsidR="002C128B" w:rsidRPr="00606607" w:rsidRDefault="002C128B" w:rsidP="00830C8E">
            <w:pPr>
              <w:rPr>
                <w:b/>
              </w:rPr>
            </w:pPr>
            <w:r w:rsidRPr="00606607">
              <w:rPr>
                <w:b/>
              </w:rPr>
              <w:t>Doporučená:</w:t>
            </w:r>
          </w:p>
          <w:p w14:paraId="5334FC8B" w14:textId="77777777" w:rsidR="002C128B" w:rsidRDefault="002C128B" w:rsidP="00830C8E">
            <w:r>
              <w:t xml:space="preserve">LEVISON, Louise. </w:t>
            </w:r>
            <w:r w:rsidRPr="00A4028A">
              <w:rPr>
                <w:i/>
              </w:rPr>
              <w:t>Filmmakers and Financing. Burington,</w:t>
            </w:r>
            <w:r>
              <w:t xml:space="preserve"> 2013. ISBN 978-0-240-82137-5</w:t>
            </w:r>
          </w:p>
          <w:p w14:paraId="32C94041" w14:textId="77777777" w:rsidR="002C128B" w:rsidRDefault="002C128B" w:rsidP="00830C8E"/>
          <w:p w14:paraId="6DB2DCB2" w14:textId="77777777" w:rsidR="002C128B" w:rsidRDefault="002C128B" w:rsidP="00830C8E">
            <w:r w:rsidRPr="00606607">
              <w:rPr>
                <w:b/>
              </w:rPr>
              <w:t>Studijní pomůcky</w:t>
            </w:r>
            <w:r>
              <w:t xml:space="preserve">: </w:t>
            </w:r>
            <w:r w:rsidRPr="006209C5">
              <w:t>Pracoviště na FMK UTB ve Zlíně</w:t>
            </w:r>
          </w:p>
          <w:p w14:paraId="01C985C4" w14:textId="77777777" w:rsidR="002C128B" w:rsidRDefault="002C128B" w:rsidP="00830C8E">
            <w:pPr>
              <w:jc w:val="both"/>
            </w:pPr>
          </w:p>
        </w:tc>
      </w:tr>
    </w:tbl>
    <w:p w14:paraId="1997C524" w14:textId="77777777" w:rsidR="002C128B" w:rsidRDefault="002C128B" w:rsidP="002C128B"/>
    <w:p w14:paraId="41116F1A" w14:textId="54E01774" w:rsidR="00C81918" w:rsidRDefault="00C81918" w:rsidP="007449FC"/>
    <w:p w14:paraId="33F0A345" w14:textId="31B457A6" w:rsidR="00C81918" w:rsidRDefault="00C81918" w:rsidP="007449FC"/>
    <w:p w14:paraId="6E933D04" w14:textId="5715F44F" w:rsidR="00C81918" w:rsidRDefault="00C81918" w:rsidP="007449FC"/>
    <w:p w14:paraId="004A5657" w14:textId="3EDF00B4" w:rsidR="00FD4DDC" w:rsidRDefault="00FD4DDC" w:rsidP="007449FC"/>
    <w:p w14:paraId="2C82F164" w14:textId="77777777" w:rsidR="00FD4DDC" w:rsidRDefault="00FD4DDC" w:rsidP="007449FC"/>
    <w:p w14:paraId="78688721" w14:textId="5D14EC08"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69" w14:paraId="35987037" w14:textId="77777777" w:rsidTr="00830C8E">
        <w:tc>
          <w:tcPr>
            <w:tcW w:w="9855" w:type="dxa"/>
            <w:gridSpan w:val="8"/>
            <w:tcBorders>
              <w:bottom w:val="double" w:sz="4" w:space="0" w:color="auto"/>
            </w:tcBorders>
            <w:shd w:val="clear" w:color="auto" w:fill="BDD6EE"/>
          </w:tcPr>
          <w:p w14:paraId="65958EE9" w14:textId="77777777" w:rsidR="00947169" w:rsidRDefault="00947169" w:rsidP="00830C8E">
            <w:pPr>
              <w:jc w:val="both"/>
              <w:rPr>
                <w:b/>
                <w:sz w:val="28"/>
              </w:rPr>
            </w:pPr>
            <w:r>
              <w:lastRenderedPageBreak/>
              <w:br w:type="page"/>
            </w:r>
            <w:r>
              <w:rPr>
                <w:b/>
                <w:sz w:val="28"/>
              </w:rPr>
              <w:t>B-III – Charakteristika studijního předmětu</w:t>
            </w:r>
          </w:p>
        </w:tc>
      </w:tr>
      <w:tr w:rsidR="00947169" w14:paraId="097EBAD4" w14:textId="77777777" w:rsidTr="00830C8E">
        <w:tc>
          <w:tcPr>
            <w:tcW w:w="3086" w:type="dxa"/>
            <w:tcBorders>
              <w:top w:val="double" w:sz="4" w:space="0" w:color="auto"/>
            </w:tcBorders>
            <w:shd w:val="clear" w:color="auto" w:fill="F7CAAC"/>
          </w:tcPr>
          <w:p w14:paraId="3415B337" w14:textId="77777777" w:rsidR="00947169" w:rsidRDefault="00947169" w:rsidP="00830C8E">
            <w:pPr>
              <w:jc w:val="both"/>
              <w:rPr>
                <w:b/>
              </w:rPr>
            </w:pPr>
            <w:r>
              <w:rPr>
                <w:b/>
              </w:rPr>
              <w:t>Název studijního předmětu</w:t>
            </w:r>
          </w:p>
        </w:tc>
        <w:tc>
          <w:tcPr>
            <w:tcW w:w="6769" w:type="dxa"/>
            <w:gridSpan w:val="7"/>
            <w:tcBorders>
              <w:top w:val="double" w:sz="4" w:space="0" w:color="auto"/>
            </w:tcBorders>
          </w:tcPr>
          <w:p w14:paraId="3F891887" w14:textId="77777777" w:rsidR="00947169" w:rsidRDefault="00947169" w:rsidP="00830C8E">
            <w:pPr>
              <w:jc w:val="both"/>
            </w:pPr>
            <w:r w:rsidRPr="00132B26">
              <w:t xml:space="preserve">Audiovizuální praktika </w:t>
            </w:r>
            <w:r>
              <w:t>Produkce 9</w:t>
            </w:r>
          </w:p>
        </w:tc>
      </w:tr>
      <w:tr w:rsidR="00947169" w14:paraId="418C9DEE" w14:textId="77777777" w:rsidTr="00830C8E">
        <w:tc>
          <w:tcPr>
            <w:tcW w:w="3086" w:type="dxa"/>
            <w:shd w:val="clear" w:color="auto" w:fill="F7CAAC"/>
          </w:tcPr>
          <w:p w14:paraId="5DD20AF0" w14:textId="77777777" w:rsidR="00947169" w:rsidRDefault="00947169" w:rsidP="007B7C13">
            <w:pPr>
              <w:rPr>
                <w:b/>
              </w:rPr>
            </w:pPr>
            <w:r>
              <w:rPr>
                <w:b/>
              </w:rPr>
              <w:t>Typ předmětu</w:t>
            </w:r>
          </w:p>
        </w:tc>
        <w:tc>
          <w:tcPr>
            <w:tcW w:w="3406" w:type="dxa"/>
            <w:gridSpan w:val="4"/>
          </w:tcPr>
          <w:p w14:paraId="5DFA94AB" w14:textId="77777777" w:rsidR="00947169" w:rsidRDefault="00947169" w:rsidP="00830C8E">
            <w:pPr>
              <w:jc w:val="both"/>
            </w:pPr>
            <w:r>
              <w:t>Povinný, PZ</w:t>
            </w:r>
          </w:p>
        </w:tc>
        <w:tc>
          <w:tcPr>
            <w:tcW w:w="2695" w:type="dxa"/>
            <w:gridSpan w:val="2"/>
            <w:shd w:val="clear" w:color="auto" w:fill="F7CAAC"/>
          </w:tcPr>
          <w:p w14:paraId="71264B25" w14:textId="77777777" w:rsidR="00947169" w:rsidRDefault="00947169" w:rsidP="00830C8E">
            <w:pPr>
              <w:jc w:val="both"/>
            </w:pPr>
            <w:r>
              <w:rPr>
                <w:b/>
              </w:rPr>
              <w:t>doporučený ročník / semestr</w:t>
            </w:r>
          </w:p>
        </w:tc>
        <w:tc>
          <w:tcPr>
            <w:tcW w:w="668" w:type="dxa"/>
          </w:tcPr>
          <w:p w14:paraId="651DC147" w14:textId="7F680057" w:rsidR="00947169" w:rsidRDefault="00A6733F" w:rsidP="00830C8E">
            <w:pPr>
              <w:jc w:val="both"/>
            </w:pPr>
            <w:r>
              <w:t>2</w:t>
            </w:r>
            <w:r w:rsidR="00947169">
              <w:t>/ZS</w:t>
            </w:r>
          </w:p>
        </w:tc>
      </w:tr>
      <w:tr w:rsidR="00947169" w14:paraId="47E29363" w14:textId="77777777" w:rsidTr="00830C8E">
        <w:tc>
          <w:tcPr>
            <w:tcW w:w="3086" w:type="dxa"/>
            <w:shd w:val="clear" w:color="auto" w:fill="F7CAAC"/>
          </w:tcPr>
          <w:p w14:paraId="4A9384D5" w14:textId="77777777" w:rsidR="00947169" w:rsidRDefault="00947169" w:rsidP="007B7C13">
            <w:pPr>
              <w:rPr>
                <w:b/>
              </w:rPr>
            </w:pPr>
            <w:r>
              <w:rPr>
                <w:b/>
              </w:rPr>
              <w:t>Rozsah studijního předmětu</w:t>
            </w:r>
          </w:p>
        </w:tc>
        <w:tc>
          <w:tcPr>
            <w:tcW w:w="1701" w:type="dxa"/>
            <w:gridSpan w:val="2"/>
          </w:tcPr>
          <w:p w14:paraId="185BC343" w14:textId="77777777" w:rsidR="00947169" w:rsidRDefault="00947169" w:rsidP="00830C8E">
            <w:pPr>
              <w:jc w:val="both"/>
            </w:pPr>
            <w:r>
              <w:rPr>
                <w:lang w:eastAsia="en-US"/>
              </w:rPr>
              <w:t>130/semestr</w:t>
            </w:r>
          </w:p>
        </w:tc>
        <w:tc>
          <w:tcPr>
            <w:tcW w:w="889" w:type="dxa"/>
            <w:shd w:val="clear" w:color="auto" w:fill="F7CAAC"/>
          </w:tcPr>
          <w:p w14:paraId="135E99B0" w14:textId="77777777" w:rsidR="00947169" w:rsidRDefault="00947169" w:rsidP="00830C8E">
            <w:pPr>
              <w:jc w:val="both"/>
              <w:rPr>
                <w:b/>
              </w:rPr>
            </w:pPr>
            <w:r>
              <w:rPr>
                <w:b/>
                <w:lang w:eastAsia="en-US"/>
              </w:rPr>
              <w:t xml:space="preserve">hod. </w:t>
            </w:r>
          </w:p>
        </w:tc>
        <w:tc>
          <w:tcPr>
            <w:tcW w:w="816" w:type="dxa"/>
          </w:tcPr>
          <w:p w14:paraId="2F3ABF31" w14:textId="77777777" w:rsidR="00947169" w:rsidRDefault="00947169" w:rsidP="00830C8E">
            <w:pPr>
              <w:jc w:val="both"/>
            </w:pPr>
            <w:r>
              <w:rPr>
                <w:lang w:eastAsia="en-US"/>
              </w:rPr>
              <w:t>10/t</w:t>
            </w:r>
          </w:p>
        </w:tc>
        <w:tc>
          <w:tcPr>
            <w:tcW w:w="2156" w:type="dxa"/>
            <w:shd w:val="clear" w:color="auto" w:fill="F7CAAC"/>
          </w:tcPr>
          <w:p w14:paraId="7BC594DC" w14:textId="77777777" w:rsidR="00947169" w:rsidRDefault="00947169" w:rsidP="00830C8E">
            <w:pPr>
              <w:jc w:val="both"/>
              <w:rPr>
                <w:b/>
              </w:rPr>
            </w:pPr>
            <w:r>
              <w:rPr>
                <w:b/>
              </w:rPr>
              <w:t>kreditů</w:t>
            </w:r>
          </w:p>
        </w:tc>
        <w:tc>
          <w:tcPr>
            <w:tcW w:w="1207" w:type="dxa"/>
            <w:gridSpan w:val="2"/>
          </w:tcPr>
          <w:p w14:paraId="65ECC8DC" w14:textId="77777777" w:rsidR="00947169" w:rsidRDefault="00947169" w:rsidP="00830C8E">
            <w:pPr>
              <w:jc w:val="both"/>
            </w:pPr>
            <w:r>
              <w:t>6</w:t>
            </w:r>
          </w:p>
        </w:tc>
      </w:tr>
      <w:tr w:rsidR="00947169" w14:paraId="146619C2" w14:textId="77777777" w:rsidTr="00830C8E">
        <w:tc>
          <w:tcPr>
            <w:tcW w:w="3086" w:type="dxa"/>
            <w:shd w:val="clear" w:color="auto" w:fill="F7CAAC"/>
          </w:tcPr>
          <w:p w14:paraId="5A3D1348" w14:textId="77777777" w:rsidR="00947169" w:rsidRDefault="00947169" w:rsidP="007B7C13">
            <w:pPr>
              <w:rPr>
                <w:b/>
                <w:sz w:val="22"/>
              </w:rPr>
            </w:pPr>
            <w:r>
              <w:rPr>
                <w:b/>
              </w:rPr>
              <w:t>Prerekvizity, korekvizity, ekvivalence</w:t>
            </w:r>
          </w:p>
        </w:tc>
        <w:tc>
          <w:tcPr>
            <w:tcW w:w="6769" w:type="dxa"/>
            <w:gridSpan w:val="7"/>
          </w:tcPr>
          <w:p w14:paraId="74199495" w14:textId="77777777" w:rsidR="00947169" w:rsidRDefault="00947169" w:rsidP="00830C8E">
            <w:pPr>
              <w:jc w:val="both"/>
            </w:pPr>
            <w:r>
              <w:t xml:space="preserve">Splněný předmět </w:t>
            </w:r>
            <w:r w:rsidRPr="00132B26">
              <w:t xml:space="preserve">Audiovizuální praktika </w:t>
            </w:r>
            <w:r>
              <w:t>Produkce 8</w:t>
            </w:r>
          </w:p>
        </w:tc>
      </w:tr>
      <w:tr w:rsidR="00947169" w14:paraId="455D8DA8" w14:textId="77777777" w:rsidTr="00830C8E">
        <w:tc>
          <w:tcPr>
            <w:tcW w:w="3086" w:type="dxa"/>
            <w:shd w:val="clear" w:color="auto" w:fill="F7CAAC"/>
          </w:tcPr>
          <w:p w14:paraId="2BF6E43F" w14:textId="77777777" w:rsidR="00947169" w:rsidRDefault="00947169" w:rsidP="007B7C13">
            <w:pPr>
              <w:rPr>
                <w:b/>
              </w:rPr>
            </w:pPr>
            <w:r>
              <w:rPr>
                <w:b/>
              </w:rPr>
              <w:t>Způsob ověření studijních výsledků</w:t>
            </w:r>
          </w:p>
        </w:tc>
        <w:tc>
          <w:tcPr>
            <w:tcW w:w="3406" w:type="dxa"/>
            <w:gridSpan w:val="4"/>
          </w:tcPr>
          <w:p w14:paraId="399F0447" w14:textId="51FC9F13" w:rsidR="00947169" w:rsidRDefault="00F52BFC" w:rsidP="00830C8E">
            <w:pPr>
              <w:jc w:val="both"/>
            </w:pPr>
            <w:r>
              <w:t>Zkouška</w:t>
            </w:r>
          </w:p>
        </w:tc>
        <w:tc>
          <w:tcPr>
            <w:tcW w:w="2156" w:type="dxa"/>
            <w:shd w:val="clear" w:color="auto" w:fill="F7CAAC"/>
          </w:tcPr>
          <w:p w14:paraId="2473E4E5" w14:textId="77777777" w:rsidR="00947169" w:rsidRDefault="00947169" w:rsidP="00830C8E">
            <w:pPr>
              <w:jc w:val="both"/>
              <w:rPr>
                <w:b/>
              </w:rPr>
            </w:pPr>
            <w:r>
              <w:rPr>
                <w:b/>
              </w:rPr>
              <w:t>Forma výuky</w:t>
            </w:r>
          </w:p>
        </w:tc>
        <w:tc>
          <w:tcPr>
            <w:tcW w:w="1207" w:type="dxa"/>
            <w:gridSpan w:val="2"/>
          </w:tcPr>
          <w:p w14:paraId="3DA24D15" w14:textId="77777777" w:rsidR="00354E90" w:rsidRDefault="00354E90" w:rsidP="00354E90">
            <w:pPr>
              <w:jc w:val="both"/>
            </w:pPr>
            <w:r>
              <w:t>Seminář</w:t>
            </w:r>
          </w:p>
          <w:p w14:paraId="0D20FB83" w14:textId="1673E9B6" w:rsidR="00947169" w:rsidRDefault="00354E90" w:rsidP="00354E90">
            <w:pPr>
              <w:jc w:val="both"/>
            </w:pPr>
            <w:r>
              <w:t>Cvičení</w:t>
            </w:r>
          </w:p>
        </w:tc>
      </w:tr>
      <w:tr w:rsidR="00947169" w14:paraId="0C5931E4" w14:textId="77777777" w:rsidTr="00830C8E">
        <w:tc>
          <w:tcPr>
            <w:tcW w:w="3086" w:type="dxa"/>
            <w:shd w:val="clear" w:color="auto" w:fill="F7CAAC"/>
          </w:tcPr>
          <w:p w14:paraId="3110414C"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57A5BD3A" w14:textId="77777777" w:rsidR="00947169" w:rsidRDefault="00947169" w:rsidP="00830C8E">
            <w:pPr>
              <w:jc w:val="both"/>
            </w:pPr>
            <w:r>
              <w:t>Písemná, ústní, odevzdané oborové práce.</w:t>
            </w:r>
          </w:p>
        </w:tc>
      </w:tr>
      <w:tr w:rsidR="00947169" w14:paraId="099B28C5" w14:textId="77777777" w:rsidTr="00830C8E">
        <w:trPr>
          <w:trHeight w:val="554"/>
        </w:trPr>
        <w:tc>
          <w:tcPr>
            <w:tcW w:w="9855" w:type="dxa"/>
            <w:gridSpan w:val="8"/>
            <w:tcBorders>
              <w:top w:val="nil"/>
            </w:tcBorders>
          </w:tcPr>
          <w:p w14:paraId="54DBA6CF" w14:textId="77777777" w:rsidR="00947169" w:rsidRDefault="00947169" w:rsidP="007B7C13"/>
        </w:tc>
      </w:tr>
      <w:tr w:rsidR="00947169" w14:paraId="1CA5113E" w14:textId="77777777" w:rsidTr="00830C8E">
        <w:trPr>
          <w:trHeight w:val="197"/>
        </w:trPr>
        <w:tc>
          <w:tcPr>
            <w:tcW w:w="3086" w:type="dxa"/>
            <w:tcBorders>
              <w:top w:val="nil"/>
            </w:tcBorders>
            <w:shd w:val="clear" w:color="auto" w:fill="F7CAAC"/>
          </w:tcPr>
          <w:p w14:paraId="2077D1AE" w14:textId="77777777" w:rsidR="00947169" w:rsidRDefault="00947169" w:rsidP="007B7C13">
            <w:pPr>
              <w:rPr>
                <w:b/>
              </w:rPr>
            </w:pPr>
            <w:r>
              <w:rPr>
                <w:b/>
              </w:rPr>
              <w:t>Garant předmětu</w:t>
            </w:r>
          </w:p>
        </w:tc>
        <w:tc>
          <w:tcPr>
            <w:tcW w:w="6769" w:type="dxa"/>
            <w:gridSpan w:val="7"/>
            <w:tcBorders>
              <w:top w:val="nil"/>
            </w:tcBorders>
          </w:tcPr>
          <w:p w14:paraId="2FB3B7F5" w14:textId="77777777" w:rsidR="00947169" w:rsidRDefault="00947169" w:rsidP="00830C8E">
            <w:pPr>
              <w:jc w:val="both"/>
            </w:pPr>
            <w:r>
              <w:t>MgA. Viktor Mayer</w:t>
            </w:r>
          </w:p>
        </w:tc>
      </w:tr>
      <w:tr w:rsidR="00947169" w14:paraId="2725C56B" w14:textId="77777777" w:rsidTr="00830C8E">
        <w:trPr>
          <w:trHeight w:val="243"/>
        </w:trPr>
        <w:tc>
          <w:tcPr>
            <w:tcW w:w="3086" w:type="dxa"/>
            <w:tcBorders>
              <w:top w:val="nil"/>
            </w:tcBorders>
            <w:shd w:val="clear" w:color="auto" w:fill="F7CAAC"/>
          </w:tcPr>
          <w:p w14:paraId="039325D5" w14:textId="77777777" w:rsidR="00947169" w:rsidRDefault="00947169" w:rsidP="007B7C13">
            <w:pPr>
              <w:rPr>
                <w:b/>
              </w:rPr>
            </w:pPr>
            <w:r>
              <w:rPr>
                <w:b/>
              </w:rPr>
              <w:t>Zapojení garanta do výuky předmětu</w:t>
            </w:r>
          </w:p>
        </w:tc>
        <w:tc>
          <w:tcPr>
            <w:tcW w:w="6769" w:type="dxa"/>
            <w:gridSpan w:val="7"/>
            <w:tcBorders>
              <w:top w:val="nil"/>
            </w:tcBorders>
          </w:tcPr>
          <w:p w14:paraId="3F1F1999" w14:textId="77777777" w:rsidR="00947169" w:rsidRDefault="00947169" w:rsidP="00830C8E">
            <w:pPr>
              <w:jc w:val="both"/>
            </w:pPr>
            <w:r>
              <w:t>100 %</w:t>
            </w:r>
          </w:p>
        </w:tc>
      </w:tr>
      <w:tr w:rsidR="00947169" w14:paraId="769EBB9B" w14:textId="77777777" w:rsidTr="00830C8E">
        <w:tc>
          <w:tcPr>
            <w:tcW w:w="3086" w:type="dxa"/>
            <w:shd w:val="clear" w:color="auto" w:fill="F7CAAC"/>
          </w:tcPr>
          <w:p w14:paraId="6F13749B" w14:textId="77777777" w:rsidR="00947169" w:rsidRDefault="00947169" w:rsidP="00830C8E">
            <w:pPr>
              <w:jc w:val="both"/>
              <w:rPr>
                <w:b/>
              </w:rPr>
            </w:pPr>
            <w:r>
              <w:rPr>
                <w:b/>
              </w:rPr>
              <w:t>Vyučující</w:t>
            </w:r>
          </w:p>
        </w:tc>
        <w:tc>
          <w:tcPr>
            <w:tcW w:w="6769" w:type="dxa"/>
            <w:gridSpan w:val="7"/>
            <w:tcBorders>
              <w:bottom w:val="nil"/>
            </w:tcBorders>
          </w:tcPr>
          <w:p w14:paraId="586D5D3C" w14:textId="77777777" w:rsidR="00947169" w:rsidRDefault="00947169" w:rsidP="00830C8E">
            <w:pPr>
              <w:jc w:val="both"/>
            </w:pPr>
          </w:p>
        </w:tc>
      </w:tr>
      <w:tr w:rsidR="00947169" w14:paraId="309AECA5" w14:textId="77777777" w:rsidTr="00830C8E">
        <w:trPr>
          <w:trHeight w:val="554"/>
        </w:trPr>
        <w:tc>
          <w:tcPr>
            <w:tcW w:w="9855" w:type="dxa"/>
            <w:gridSpan w:val="8"/>
            <w:tcBorders>
              <w:top w:val="nil"/>
            </w:tcBorders>
          </w:tcPr>
          <w:p w14:paraId="42903054" w14:textId="77777777" w:rsidR="00947169" w:rsidRDefault="00947169" w:rsidP="00830C8E">
            <w:pPr>
              <w:jc w:val="both"/>
            </w:pPr>
            <w:r>
              <w:t>MgA. Viktor Mayer</w:t>
            </w:r>
          </w:p>
        </w:tc>
      </w:tr>
      <w:tr w:rsidR="00947169" w14:paraId="145F16A2" w14:textId="77777777" w:rsidTr="00830C8E">
        <w:tc>
          <w:tcPr>
            <w:tcW w:w="3086" w:type="dxa"/>
            <w:shd w:val="clear" w:color="auto" w:fill="F7CAAC"/>
          </w:tcPr>
          <w:p w14:paraId="42753F85" w14:textId="77777777" w:rsidR="00947169" w:rsidRDefault="00947169" w:rsidP="00830C8E">
            <w:pPr>
              <w:jc w:val="both"/>
              <w:rPr>
                <w:b/>
              </w:rPr>
            </w:pPr>
            <w:r>
              <w:rPr>
                <w:b/>
              </w:rPr>
              <w:t>Stručná anotace předmětu</w:t>
            </w:r>
          </w:p>
        </w:tc>
        <w:tc>
          <w:tcPr>
            <w:tcW w:w="6769" w:type="dxa"/>
            <w:gridSpan w:val="7"/>
            <w:tcBorders>
              <w:bottom w:val="nil"/>
            </w:tcBorders>
          </w:tcPr>
          <w:p w14:paraId="2712B965" w14:textId="77777777" w:rsidR="00947169" w:rsidRDefault="00947169" w:rsidP="00830C8E">
            <w:pPr>
              <w:jc w:val="both"/>
            </w:pPr>
          </w:p>
        </w:tc>
      </w:tr>
      <w:tr w:rsidR="00947169" w14:paraId="30F9A96C" w14:textId="77777777" w:rsidTr="00830C8E">
        <w:trPr>
          <w:trHeight w:val="3938"/>
        </w:trPr>
        <w:tc>
          <w:tcPr>
            <w:tcW w:w="9855" w:type="dxa"/>
            <w:gridSpan w:val="8"/>
            <w:tcBorders>
              <w:top w:val="nil"/>
              <w:bottom w:val="single" w:sz="12" w:space="0" w:color="auto"/>
            </w:tcBorders>
          </w:tcPr>
          <w:p w14:paraId="1EF40E82" w14:textId="77777777" w:rsidR="00947169" w:rsidRDefault="00947169" w:rsidP="00830C8E">
            <w:pPr>
              <w:jc w:val="both"/>
            </w:pPr>
          </w:p>
          <w:p w14:paraId="13DD59E9" w14:textId="77777777" w:rsidR="00947169" w:rsidRPr="007553E0" w:rsidRDefault="00947169" w:rsidP="00830C8E">
            <w:r>
              <w:t>Předmět slouží k prohloubení z</w:t>
            </w:r>
            <w:r w:rsidRPr="007553E0">
              <w:t>ákladní</w:t>
            </w:r>
            <w:r>
              <w:t>ch</w:t>
            </w:r>
            <w:r w:rsidRPr="007553E0">
              <w:t xml:space="preserve"> informac</w:t>
            </w:r>
            <w:r>
              <w:t>í</w:t>
            </w:r>
            <w:r w:rsidRPr="007553E0">
              <w:t xml:space="preserve"> o produkci </w:t>
            </w:r>
            <w:r>
              <w:t>audiovizuálního díla</w:t>
            </w:r>
            <w:r w:rsidRPr="007553E0">
              <w:t xml:space="preserve">, </w:t>
            </w:r>
            <w:r>
              <w:t xml:space="preserve">o </w:t>
            </w:r>
            <w:r w:rsidRPr="007553E0">
              <w:t>audiovizuálním prostředí a producentském systému v</w:t>
            </w:r>
            <w:r>
              <w:t> </w:t>
            </w:r>
            <w:r w:rsidRPr="007553E0">
              <w:t>Č</w:t>
            </w:r>
            <w:r>
              <w:t>eské republice, které student získal v průběhu bakalářského cyklu. Cílem předmětu je</w:t>
            </w:r>
            <w:r w:rsidRPr="007E0074">
              <w:t xml:space="preserve"> vlastní tvůrčí práci </w:t>
            </w:r>
            <w:r>
              <w:t xml:space="preserve">studenta </w:t>
            </w:r>
            <w:r w:rsidRPr="007E0074">
              <w:t xml:space="preserve">v rámci audiovizuálního výstupu s hlubším pochopením a </w:t>
            </w:r>
            <w:r>
              <w:t xml:space="preserve">rozvinutí </w:t>
            </w:r>
            <w:r w:rsidRPr="007E0074">
              <w:t>znalost</w:t>
            </w:r>
            <w:r>
              <w:t>í</w:t>
            </w:r>
            <w:r w:rsidRPr="007E0074">
              <w:t xml:space="preserve"> a tvořivost</w:t>
            </w:r>
            <w:r>
              <w:t>i studenta</w:t>
            </w:r>
            <w:r w:rsidRPr="007E0074">
              <w:t xml:space="preserve"> spolu se sebereflexí a </w:t>
            </w:r>
            <w:r>
              <w:t xml:space="preserve">jeho </w:t>
            </w:r>
            <w:r w:rsidRPr="007E0074">
              <w:t>osobitým viděním.</w:t>
            </w:r>
          </w:p>
          <w:p w14:paraId="2DCEFA77" w14:textId="77777777" w:rsidR="00947169" w:rsidRDefault="00947169" w:rsidP="00830C8E"/>
          <w:p w14:paraId="786B7142" w14:textId="77777777" w:rsidR="00947169" w:rsidRDefault="00947169" w:rsidP="00830C8E">
            <w:r w:rsidRPr="007553E0">
              <w:t>Konkrétní témata:</w:t>
            </w:r>
          </w:p>
          <w:p w14:paraId="4CE4DC80" w14:textId="77777777" w:rsidR="00947169" w:rsidRPr="009F4009" w:rsidRDefault="00947169" w:rsidP="009305FD">
            <w:pPr>
              <w:pStyle w:val="Odstavecseseznamem"/>
              <w:numPr>
                <w:ilvl w:val="0"/>
                <w:numId w:val="9"/>
              </w:numPr>
            </w:pPr>
            <w:r>
              <w:t>s</w:t>
            </w:r>
            <w:r w:rsidRPr="009F4009">
              <w:t>ponzoři, produ</w:t>
            </w:r>
            <w:r>
              <w:t>c</w:t>
            </w:r>
            <w:r w:rsidRPr="009F4009">
              <w:t>t placement</w:t>
            </w:r>
          </w:p>
          <w:p w14:paraId="02EBE728" w14:textId="77777777" w:rsidR="00947169" w:rsidRPr="009F4009" w:rsidRDefault="00947169" w:rsidP="009305FD">
            <w:pPr>
              <w:pStyle w:val="Odstavecseseznamem"/>
              <w:numPr>
                <w:ilvl w:val="0"/>
                <w:numId w:val="9"/>
              </w:numPr>
            </w:pPr>
            <w:r>
              <w:t>s</w:t>
            </w:r>
            <w:r w:rsidRPr="009F4009">
              <w:t>trategie prezentace</w:t>
            </w:r>
          </w:p>
          <w:p w14:paraId="2F0F960A" w14:textId="77777777" w:rsidR="00947169" w:rsidRPr="009F4009" w:rsidRDefault="00947169" w:rsidP="009305FD">
            <w:pPr>
              <w:pStyle w:val="Odstavecseseznamem"/>
              <w:numPr>
                <w:ilvl w:val="0"/>
                <w:numId w:val="9"/>
              </w:numPr>
            </w:pPr>
            <w:r>
              <w:t>s</w:t>
            </w:r>
            <w:r w:rsidRPr="009F4009">
              <w:t>oučasná situace distribuce evropských filmů</w:t>
            </w:r>
          </w:p>
          <w:p w14:paraId="03FBD36F" w14:textId="77777777" w:rsidR="00947169" w:rsidRPr="009F4009" w:rsidRDefault="00947169" w:rsidP="009305FD">
            <w:pPr>
              <w:pStyle w:val="Odstavecseseznamem"/>
              <w:numPr>
                <w:ilvl w:val="0"/>
                <w:numId w:val="9"/>
              </w:numPr>
            </w:pPr>
            <w:r>
              <w:t>p</w:t>
            </w:r>
            <w:r w:rsidRPr="009F4009">
              <w:t>řehled modelů alternativní distribuce</w:t>
            </w:r>
          </w:p>
          <w:p w14:paraId="6EEAEC9D" w14:textId="77777777" w:rsidR="00947169" w:rsidRDefault="00947169" w:rsidP="009305FD">
            <w:pPr>
              <w:pStyle w:val="Odstavecseseznamem"/>
              <w:numPr>
                <w:ilvl w:val="0"/>
                <w:numId w:val="9"/>
              </w:numPr>
            </w:pPr>
            <w:r>
              <w:t>m</w:t>
            </w:r>
            <w:r w:rsidRPr="009F4009">
              <w:t>ediální právo</w:t>
            </w:r>
          </w:p>
          <w:p w14:paraId="45843214" w14:textId="77777777" w:rsidR="00947169" w:rsidRDefault="00947169" w:rsidP="00830C8E"/>
          <w:p w14:paraId="7B820A98" w14:textId="77777777" w:rsidR="00947169" w:rsidRDefault="00947169" w:rsidP="00830C8E"/>
          <w:p w14:paraId="46DD678C" w14:textId="77777777" w:rsidR="00947169" w:rsidRDefault="00947169" w:rsidP="00830C8E">
            <w:r w:rsidRPr="00A923DE">
              <w:t>Praktická cvičení:</w:t>
            </w:r>
          </w:p>
          <w:p w14:paraId="36DA494A" w14:textId="77777777" w:rsidR="00947169" w:rsidRDefault="00947169" w:rsidP="009305FD">
            <w:pPr>
              <w:pStyle w:val="Odstavecseseznamem"/>
              <w:numPr>
                <w:ilvl w:val="0"/>
                <w:numId w:val="6"/>
              </w:numPr>
            </w:pPr>
            <w:r>
              <w:t>průzkum realizace magisterského cvičení</w:t>
            </w:r>
          </w:p>
          <w:p w14:paraId="6F3A7725" w14:textId="77777777" w:rsidR="00947169" w:rsidRDefault="00947169" w:rsidP="00830C8E">
            <w:pPr>
              <w:jc w:val="both"/>
            </w:pPr>
          </w:p>
        </w:tc>
      </w:tr>
      <w:tr w:rsidR="00947169" w14:paraId="4C423FA2" w14:textId="77777777" w:rsidTr="00830C8E">
        <w:trPr>
          <w:trHeight w:val="265"/>
        </w:trPr>
        <w:tc>
          <w:tcPr>
            <w:tcW w:w="3653" w:type="dxa"/>
            <w:gridSpan w:val="2"/>
            <w:tcBorders>
              <w:top w:val="nil"/>
            </w:tcBorders>
            <w:shd w:val="clear" w:color="auto" w:fill="F7CAAC"/>
          </w:tcPr>
          <w:p w14:paraId="74E56C1F" w14:textId="77777777" w:rsidR="00947169" w:rsidRDefault="00947169" w:rsidP="00830C8E">
            <w:pPr>
              <w:jc w:val="both"/>
            </w:pPr>
            <w:r>
              <w:rPr>
                <w:b/>
              </w:rPr>
              <w:t>Studijní literatura a studijní pomůcky</w:t>
            </w:r>
          </w:p>
        </w:tc>
        <w:tc>
          <w:tcPr>
            <w:tcW w:w="6202" w:type="dxa"/>
            <w:gridSpan w:val="6"/>
            <w:tcBorders>
              <w:top w:val="nil"/>
              <w:bottom w:val="nil"/>
            </w:tcBorders>
          </w:tcPr>
          <w:p w14:paraId="2071E3F0" w14:textId="77777777" w:rsidR="00947169" w:rsidRDefault="00947169" w:rsidP="00830C8E">
            <w:pPr>
              <w:jc w:val="both"/>
            </w:pPr>
          </w:p>
        </w:tc>
      </w:tr>
      <w:tr w:rsidR="00947169" w14:paraId="67E049F3" w14:textId="77777777" w:rsidTr="00830C8E">
        <w:trPr>
          <w:trHeight w:val="1497"/>
        </w:trPr>
        <w:tc>
          <w:tcPr>
            <w:tcW w:w="9855" w:type="dxa"/>
            <w:gridSpan w:val="8"/>
            <w:tcBorders>
              <w:top w:val="nil"/>
            </w:tcBorders>
          </w:tcPr>
          <w:p w14:paraId="40D420E7" w14:textId="77777777" w:rsidR="00624AFC" w:rsidRDefault="00624AFC" w:rsidP="00830C8E">
            <w:pPr>
              <w:rPr>
                <w:b/>
              </w:rPr>
            </w:pPr>
          </w:p>
          <w:p w14:paraId="249014B4" w14:textId="6A1849CD" w:rsidR="00947169" w:rsidRPr="00606607" w:rsidRDefault="00947169" w:rsidP="00830C8E">
            <w:pPr>
              <w:rPr>
                <w:b/>
              </w:rPr>
            </w:pPr>
            <w:r w:rsidRPr="00606607">
              <w:rPr>
                <w:b/>
              </w:rPr>
              <w:t>Povinná:</w:t>
            </w:r>
          </w:p>
          <w:p w14:paraId="28D99C89" w14:textId="77777777" w:rsidR="00606607" w:rsidRDefault="00606607" w:rsidP="00606607">
            <w:r>
              <w:t xml:space="preserve">DAVID, Ivan. </w:t>
            </w:r>
            <w:r w:rsidRPr="00FC26D8">
              <w:rPr>
                <w:i/>
              </w:rPr>
              <w:t>Filmové právo: Autorskoprávní perspektiva.</w:t>
            </w:r>
            <w:r>
              <w:t xml:space="preserve"> Praha, 2015. ISBN 978-80-906089-0-0.</w:t>
            </w:r>
          </w:p>
          <w:p w14:paraId="4676F19E" w14:textId="77777777" w:rsidR="00947169" w:rsidRDefault="00947169" w:rsidP="00830C8E">
            <w:r>
              <w:t xml:space="preserve">KERRIGAN, Finola. </w:t>
            </w:r>
            <w:r w:rsidRPr="00FC26D8">
              <w:rPr>
                <w:i/>
              </w:rPr>
              <w:t>Film Marketing.</w:t>
            </w:r>
            <w:r>
              <w:t xml:space="preserve"> New York, 2017. ISBN 978-1-138-01335-3.</w:t>
            </w:r>
          </w:p>
          <w:p w14:paraId="536DB416" w14:textId="77777777" w:rsidR="00947169" w:rsidRDefault="00947169" w:rsidP="00830C8E">
            <w:r>
              <w:t xml:space="preserve">ROZEHNAL, Aleš. </w:t>
            </w:r>
            <w:r w:rsidRPr="00FC26D8">
              <w:rPr>
                <w:i/>
              </w:rPr>
              <w:t>Mediální právo.</w:t>
            </w:r>
            <w:r>
              <w:t xml:space="preserve"> Praha, 2007. ISBN 978-80-7380-033-8.</w:t>
            </w:r>
          </w:p>
          <w:p w14:paraId="32A281F7" w14:textId="77777777" w:rsidR="00947169" w:rsidRPr="00FC26D8" w:rsidRDefault="00947169" w:rsidP="00830C8E">
            <w:pPr>
              <w:rPr>
                <w:i/>
              </w:rPr>
            </w:pPr>
            <w:r w:rsidRPr="00FC26D8">
              <w:rPr>
                <w:i/>
              </w:rPr>
              <w:t>Výrobní kniha ateliéru Audiovizuální tvorba</w:t>
            </w:r>
          </w:p>
          <w:p w14:paraId="1F60AFA2" w14:textId="77777777" w:rsidR="00947169" w:rsidRDefault="00947169" w:rsidP="00830C8E"/>
          <w:p w14:paraId="5B3E9797" w14:textId="77777777" w:rsidR="00947169" w:rsidRPr="00606607" w:rsidRDefault="00947169" w:rsidP="00830C8E">
            <w:pPr>
              <w:rPr>
                <w:b/>
              </w:rPr>
            </w:pPr>
            <w:r w:rsidRPr="00606607">
              <w:rPr>
                <w:b/>
              </w:rPr>
              <w:t>Doporučená:</w:t>
            </w:r>
          </w:p>
          <w:p w14:paraId="0B4A6F79" w14:textId="77777777" w:rsidR="00947169" w:rsidRDefault="00947169" w:rsidP="00830C8E">
            <w:r>
              <w:t>EPSTEIN, Edwar Jay</w:t>
            </w:r>
            <w:r w:rsidRPr="00FC26D8">
              <w:rPr>
                <w:i/>
              </w:rPr>
              <w:t>. The Big Picture.</w:t>
            </w:r>
            <w:r>
              <w:t xml:space="preserve"> New York, 2005. ISBN 1-4000-6353-1.</w:t>
            </w:r>
          </w:p>
          <w:p w14:paraId="41A332D9" w14:textId="77777777" w:rsidR="00947169" w:rsidRDefault="00947169" w:rsidP="00830C8E"/>
          <w:p w14:paraId="2CE28A05" w14:textId="1E5E3D34" w:rsidR="00947169" w:rsidRDefault="00624AFC" w:rsidP="00830C8E">
            <w:r w:rsidRPr="00606607">
              <w:rPr>
                <w:b/>
              </w:rPr>
              <w:t>Studijní pomůcky</w:t>
            </w:r>
            <w:r>
              <w:t xml:space="preserve">: </w:t>
            </w:r>
            <w:r w:rsidR="00947169" w:rsidRPr="006209C5">
              <w:t>Pracoviště na FMK UTB ve Zlíně</w:t>
            </w:r>
          </w:p>
          <w:p w14:paraId="09D5BDD5" w14:textId="77777777" w:rsidR="00947169" w:rsidRDefault="00947169" w:rsidP="00830C8E">
            <w:pPr>
              <w:jc w:val="both"/>
            </w:pPr>
          </w:p>
        </w:tc>
      </w:tr>
    </w:tbl>
    <w:p w14:paraId="7F536C0A" w14:textId="7BB27E06" w:rsidR="00947169" w:rsidRDefault="00947169" w:rsidP="00947169"/>
    <w:p w14:paraId="0999B839" w14:textId="693D28EA" w:rsidR="00E40831" w:rsidRDefault="00E40831" w:rsidP="00947169"/>
    <w:p w14:paraId="6A577A6A" w14:textId="39001371" w:rsidR="00E40831" w:rsidRDefault="00E40831" w:rsidP="00947169"/>
    <w:p w14:paraId="52F6B535" w14:textId="5D92A651" w:rsidR="00E40831" w:rsidRDefault="00E40831" w:rsidP="00947169"/>
    <w:p w14:paraId="5E035920" w14:textId="417F0973" w:rsidR="00E40831" w:rsidRDefault="00E40831" w:rsidP="00947169"/>
    <w:p w14:paraId="419A5F0A" w14:textId="5A3CC970" w:rsidR="00E40831" w:rsidRDefault="00E40831" w:rsidP="00947169"/>
    <w:p w14:paraId="6908C07A" w14:textId="0FCCECA7" w:rsidR="00E40831" w:rsidRDefault="00E40831" w:rsidP="00947169"/>
    <w:p w14:paraId="439F7E76" w14:textId="77777777" w:rsidR="00E40831" w:rsidRDefault="00E40831" w:rsidP="0094716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491"/>
        <w:gridCol w:w="1210"/>
        <w:gridCol w:w="889"/>
        <w:gridCol w:w="816"/>
        <w:gridCol w:w="2156"/>
        <w:gridCol w:w="539"/>
        <w:gridCol w:w="668"/>
      </w:tblGrid>
      <w:tr w:rsidR="00947169" w14:paraId="495CF902" w14:textId="77777777" w:rsidTr="00830C8E">
        <w:tc>
          <w:tcPr>
            <w:tcW w:w="9855" w:type="dxa"/>
            <w:gridSpan w:val="8"/>
            <w:tcBorders>
              <w:bottom w:val="double" w:sz="4" w:space="0" w:color="auto"/>
            </w:tcBorders>
            <w:shd w:val="clear" w:color="auto" w:fill="BDD6EE"/>
          </w:tcPr>
          <w:p w14:paraId="14317B89" w14:textId="77777777" w:rsidR="00947169" w:rsidRDefault="00947169" w:rsidP="00830C8E">
            <w:pPr>
              <w:jc w:val="both"/>
              <w:rPr>
                <w:b/>
                <w:sz w:val="28"/>
              </w:rPr>
            </w:pPr>
            <w:r>
              <w:lastRenderedPageBreak/>
              <w:br w:type="page"/>
            </w:r>
            <w:r>
              <w:rPr>
                <w:b/>
                <w:sz w:val="28"/>
              </w:rPr>
              <w:t>B-III – Charakteristika studijního předmětu</w:t>
            </w:r>
          </w:p>
        </w:tc>
      </w:tr>
      <w:tr w:rsidR="00947169" w14:paraId="6BA5BEC6" w14:textId="77777777" w:rsidTr="00830C8E">
        <w:tc>
          <w:tcPr>
            <w:tcW w:w="3086" w:type="dxa"/>
            <w:tcBorders>
              <w:top w:val="double" w:sz="4" w:space="0" w:color="auto"/>
            </w:tcBorders>
            <w:shd w:val="clear" w:color="auto" w:fill="F7CAAC"/>
          </w:tcPr>
          <w:p w14:paraId="0EC98B16" w14:textId="77777777" w:rsidR="00947169" w:rsidRDefault="00947169" w:rsidP="007B7C13">
            <w:pPr>
              <w:rPr>
                <w:b/>
              </w:rPr>
            </w:pPr>
            <w:r>
              <w:rPr>
                <w:b/>
              </w:rPr>
              <w:t>Název studijního předmětu</w:t>
            </w:r>
          </w:p>
        </w:tc>
        <w:tc>
          <w:tcPr>
            <w:tcW w:w="6769" w:type="dxa"/>
            <w:gridSpan w:val="7"/>
            <w:tcBorders>
              <w:top w:val="double" w:sz="4" w:space="0" w:color="auto"/>
            </w:tcBorders>
          </w:tcPr>
          <w:p w14:paraId="64E977CC" w14:textId="77777777" w:rsidR="00947169" w:rsidRDefault="00947169" w:rsidP="00830C8E">
            <w:pPr>
              <w:jc w:val="both"/>
            </w:pPr>
            <w:r w:rsidRPr="00132B26">
              <w:t xml:space="preserve">Audiovizuální praktika </w:t>
            </w:r>
            <w:r w:rsidRPr="006913A4">
              <w:t xml:space="preserve">Režie a scenáristika </w:t>
            </w:r>
            <w:r>
              <w:t>7</w:t>
            </w:r>
          </w:p>
        </w:tc>
      </w:tr>
      <w:tr w:rsidR="00947169" w14:paraId="4788D409" w14:textId="77777777" w:rsidTr="00830C8E">
        <w:tc>
          <w:tcPr>
            <w:tcW w:w="3086" w:type="dxa"/>
            <w:shd w:val="clear" w:color="auto" w:fill="F7CAAC"/>
          </w:tcPr>
          <w:p w14:paraId="5094A0D3" w14:textId="77777777" w:rsidR="00947169" w:rsidRDefault="00947169" w:rsidP="007B7C13">
            <w:pPr>
              <w:rPr>
                <w:b/>
              </w:rPr>
            </w:pPr>
            <w:r>
              <w:rPr>
                <w:b/>
              </w:rPr>
              <w:t>Typ předmětu</w:t>
            </w:r>
          </w:p>
        </w:tc>
        <w:tc>
          <w:tcPr>
            <w:tcW w:w="3406" w:type="dxa"/>
            <w:gridSpan w:val="4"/>
          </w:tcPr>
          <w:p w14:paraId="70EA91E5" w14:textId="77777777" w:rsidR="00947169" w:rsidRDefault="00947169" w:rsidP="00830C8E">
            <w:pPr>
              <w:jc w:val="both"/>
            </w:pPr>
            <w:r>
              <w:t>Povinný, PZ</w:t>
            </w:r>
          </w:p>
        </w:tc>
        <w:tc>
          <w:tcPr>
            <w:tcW w:w="2695" w:type="dxa"/>
            <w:gridSpan w:val="2"/>
            <w:shd w:val="clear" w:color="auto" w:fill="F7CAAC"/>
          </w:tcPr>
          <w:p w14:paraId="71EBF6D3" w14:textId="77777777" w:rsidR="00947169" w:rsidRDefault="00947169" w:rsidP="00830C8E">
            <w:pPr>
              <w:jc w:val="both"/>
            </w:pPr>
            <w:r>
              <w:rPr>
                <w:b/>
              </w:rPr>
              <w:t>doporučený ročník / semestr</w:t>
            </w:r>
          </w:p>
        </w:tc>
        <w:tc>
          <w:tcPr>
            <w:tcW w:w="668" w:type="dxa"/>
          </w:tcPr>
          <w:p w14:paraId="0468E794" w14:textId="1F9C9306" w:rsidR="00947169" w:rsidRDefault="00A6733F" w:rsidP="00830C8E">
            <w:pPr>
              <w:jc w:val="both"/>
            </w:pPr>
            <w:r>
              <w:t>1</w:t>
            </w:r>
            <w:r w:rsidR="00947169">
              <w:t>/ZS</w:t>
            </w:r>
          </w:p>
        </w:tc>
      </w:tr>
      <w:tr w:rsidR="00947169" w14:paraId="7A8E507E" w14:textId="77777777" w:rsidTr="00830C8E">
        <w:tc>
          <w:tcPr>
            <w:tcW w:w="3086" w:type="dxa"/>
            <w:shd w:val="clear" w:color="auto" w:fill="F7CAAC"/>
          </w:tcPr>
          <w:p w14:paraId="673B2ABE" w14:textId="77777777" w:rsidR="00947169" w:rsidRDefault="00947169" w:rsidP="007B7C13">
            <w:pPr>
              <w:rPr>
                <w:b/>
              </w:rPr>
            </w:pPr>
            <w:r>
              <w:rPr>
                <w:b/>
              </w:rPr>
              <w:t>Rozsah studijního předmětu</w:t>
            </w:r>
          </w:p>
        </w:tc>
        <w:tc>
          <w:tcPr>
            <w:tcW w:w="1701" w:type="dxa"/>
            <w:gridSpan w:val="2"/>
          </w:tcPr>
          <w:p w14:paraId="63E3B42E" w14:textId="77777777" w:rsidR="00947169" w:rsidRDefault="00947169" w:rsidP="00830C8E">
            <w:pPr>
              <w:spacing w:line="256" w:lineRule="auto"/>
              <w:jc w:val="both"/>
              <w:rPr>
                <w:lang w:eastAsia="en-US"/>
              </w:rPr>
            </w:pPr>
            <w:r>
              <w:rPr>
                <w:lang w:eastAsia="en-US"/>
              </w:rPr>
              <w:t>130/semestr</w:t>
            </w:r>
          </w:p>
        </w:tc>
        <w:tc>
          <w:tcPr>
            <w:tcW w:w="889" w:type="dxa"/>
            <w:shd w:val="clear" w:color="auto" w:fill="F7CAAC"/>
          </w:tcPr>
          <w:p w14:paraId="31843DE6" w14:textId="77777777" w:rsidR="00947169" w:rsidRDefault="00947169" w:rsidP="00830C8E">
            <w:pPr>
              <w:spacing w:line="256" w:lineRule="auto"/>
              <w:jc w:val="both"/>
              <w:rPr>
                <w:b/>
                <w:lang w:eastAsia="en-US"/>
              </w:rPr>
            </w:pPr>
            <w:r>
              <w:rPr>
                <w:b/>
                <w:lang w:eastAsia="en-US"/>
              </w:rPr>
              <w:t xml:space="preserve">hod. </w:t>
            </w:r>
          </w:p>
        </w:tc>
        <w:tc>
          <w:tcPr>
            <w:tcW w:w="816" w:type="dxa"/>
          </w:tcPr>
          <w:p w14:paraId="39477DB1" w14:textId="77777777" w:rsidR="00947169" w:rsidRDefault="00947169" w:rsidP="00830C8E">
            <w:pPr>
              <w:spacing w:line="256" w:lineRule="auto"/>
              <w:jc w:val="both"/>
              <w:rPr>
                <w:lang w:eastAsia="en-US"/>
              </w:rPr>
            </w:pPr>
            <w:r>
              <w:rPr>
                <w:lang w:eastAsia="en-US"/>
              </w:rPr>
              <w:t>10/t</w:t>
            </w:r>
          </w:p>
        </w:tc>
        <w:tc>
          <w:tcPr>
            <w:tcW w:w="2156" w:type="dxa"/>
            <w:shd w:val="clear" w:color="auto" w:fill="F7CAAC"/>
          </w:tcPr>
          <w:p w14:paraId="06ADC0AD" w14:textId="77777777" w:rsidR="00947169" w:rsidRDefault="00947169" w:rsidP="00830C8E">
            <w:pPr>
              <w:jc w:val="both"/>
              <w:rPr>
                <w:b/>
              </w:rPr>
            </w:pPr>
            <w:r>
              <w:rPr>
                <w:b/>
              </w:rPr>
              <w:t>kreditů</w:t>
            </w:r>
          </w:p>
        </w:tc>
        <w:tc>
          <w:tcPr>
            <w:tcW w:w="1207" w:type="dxa"/>
            <w:gridSpan w:val="2"/>
          </w:tcPr>
          <w:p w14:paraId="52C56A5D" w14:textId="77777777" w:rsidR="00947169" w:rsidRDefault="00947169" w:rsidP="00830C8E">
            <w:pPr>
              <w:jc w:val="both"/>
            </w:pPr>
            <w:r>
              <w:t>6</w:t>
            </w:r>
          </w:p>
        </w:tc>
      </w:tr>
      <w:tr w:rsidR="00947169" w14:paraId="114CF2C7" w14:textId="77777777" w:rsidTr="00830C8E">
        <w:tc>
          <w:tcPr>
            <w:tcW w:w="3086" w:type="dxa"/>
            <w:shd w:val="clear" w:color="auto" w:fill="F7CAAC"/>
          </w:tcPr>
          <w:p w14:paraId="40B2E264" w14:textId="77777777" w:rsidR="00947169" w:rsidRDefault="00947169" w:rsidP="007B7C13">
            <w:pPr>
              <w:rPr>
                <w:b/>
                <w:sz w:val="22"/>
              </w:rPr>
            </w:pPr>
            <w:r>
              <w:rPr>
                <w:b/>
              </w:rPr>
              <w:t>Prerekvizity, korekvizity, ekvivalence</w:t>
            </w:r>
          </w:p>
        </w:tc>
        <w:tc>
          <w:tcPr>
            <w:tcW w:w="6769" w:type="dxa"/>
            <w:gridSpan w:val="7"/>
          </w:tcPr>
          <w:p w14:paraId="29A3F078" w14:textId="77777777" w:rsidR="00947169" w:rsidRDefault="00947169" w:rsidP="00830C8E">
            <w:pPr>
              <w:jc w:val="both"/>
            </w:pPr>
          </w:p>
        </w:tc>
      </w:tr>
      <w:tr w:rsidR="00947169" w14:paraId="66A26D10" w14:textId="77777777" w:rsidTr="00830C8E">
        <w:tc>
          <w:tcPr>
            <w:tcW w:w="3086" w:type="dxa"/>
            <w:shd w:val="clear" w:color="auto" w:fill="F7CAAC"/>
          </w:tcPr>
          <w:p w14:paraId="500A8533" w14:textId="77777777" w:rsidR="00947169" w:rsidRDefault="00947169" w:rsidP="007B7C13">
            <w:pPr>
              <w:rPr>
                <w:b/>
              </w:rPr>
            </w:pPr>
            <w:r>
              <w:rPr>
                <w:b/>
              </w:rPr>
              <w:t>Způsob ověření studijních výsledků</w:t>
            </w:r>
          </w:p>
        </w:tc>
        <w:tc>
          <w:tcPr>
            <w:tcW w:w="3406" w:type="dxa"/>
            <w:gridSpan w:val="4"/>
          </w:tcPr>
          <w:p w14:paraId="3EA4C540" w14:textId="63EF715C" w:rsidR="00947169" w:rsidRDefault="00F52BFC" w:rsidP="00830C8E">
            <w:pPr>
              <w:jc w:val="both"/>
            </w:pPr>
            <w:r>
              <w:t>Zkouška</w:t>
            </w:r>
          </w:p>
        </w:tc>
        <w:tc>
          <w:tcPr>
            <w:tcW w:w="2156" w:type="dxa"/>
            <w:shd w:val="clear" w:color="auto" w:fill="F7CAAC"/>
          </w:tcPr>
          <w:p w14:paraId="52300C47" w14:textId="77777777" w:rsidR="00947169" w:rsidRDefault="00947169" w:rsidP="00830C8E">
            <w:pPr>
              <w:jc w:val="both"/>
              <w:rPr>
                <w:b/>
              </w:rPr>
            </w:pPr>
            <w:r>
              <w:rPr>
                <w:b/>
              </w:rPr>
              <w:t>Forma výuky</w:t>
            </w:r>
          </w:p>
        </w:tc>
        <w:tc>
          <w:tcPr>
            <w:tcW w:w="1207" w:type="dxa"/>
            <w:gridSpan w:val="2"/>
          </w:tcPr>
          <w:p w14:paraId="72ABBEA1" w14:textId="77777777" w:rsidR="00354E90" w:rsidRDefault="00354E90" w:rsidP="00354E90">
            <w:pPr>
              <w:jc w:val="both"/>
            </w:pPr>
            <w:r>
              <w:t>Seminář</w:t>
            </w:r>
          </w:p>
          <w:p w14:paraId="1853EC71" w14:textId="41BD1E00" w:rsidR="00947169" w:rsidRDefault="00354E90" w:rsidP="00354E90">
            <w:pPr>
              <w:jc w:val="both"/>
            </w:pPr>
            <w:r>
              <w:t>Cvičení</w:t>
            </w:r>
          </w:p>
        </w:tc>
      </w:tr>
      <w:tr w:rsidR="00947169" w14:paraId="6E4C5393" w14:textId="77777777" w:rsidTr="00830C8E">
        <w:tc>
          <w:tcPr>
            <w:tcW w:w="3086" w:type="dxa"/>
            <w:shd w:val="clear" w:color="auto" w:fill="F7CAAC"/>
          </w:tcPr>
          <w:p w14:paraId="003ED9A1"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062FAEAA" w14:textId="77777777" w:rsidR="00947169" w:rsidRDefault="00947169" w:rsidP="00830C8E">
            <w:pPr>
              <w:jc w:val="both"/>
            </w:pPr>
            <w:r>
              <w:t xml:space="preserve">Písemná, ústní, odevzdané oborové práce, powerpointové prezentace a projekce. </w:t>
            </w:r>
          </w:p>
        </w:tc>
      </w:tr>
      <w:tr w:rsidR="00947169" w14:paraId="0580AD11" w14:textId="77777777" w:rsidTr="00830C8E">
        <w:trPr>
          <w:trHeight w:val="554"/>
        </w:trPr>
        <w:tc>
          <w:tcPr>
            <w:tcW w:w="9855" w:type="dxa"/>
            <w:gridSpan w:val="8"/>
            <w:tcBorders>
              <w:top w:val="nil"/>
            </w:tcBorders>
          </w:tcPr>
          <w:p w14:paraId="012F0FE0" w14:textId="77777777" w:rsidR="00947169" w:rsidRDefault="00947169" w:rsidP="007B7C13"/>
        </w:tc>
      </w:tr>
      <w:tr w:rsidR="00947169" w14:paraId="68CD13CD" w14:textId="77777777" w:rsidTr="00830C8E">
        <w:trPr>
          <w:trHeight w:val="197"/>
        </w:trPr>
        <w:tc>
          <w:tcPr>
            <w:tcW w:w="3086" w:type="dxa"/>
            <w:tcBorders>
              <w:top w:val="nil"/>
            </w:tcBorders>
            <w:shd w:val="clear" w:color="auto" w:fill="F7CAAC"/>
          </w:tcPr>
          <w:p w14:paraId="347C0A7E" w14:textId="77777777" w:rsidR="00947169" w:rsidRDefault="00947169" w:rsidP="007B7C13">
            <w:pPr>
              <w:rPr>
                <w:b/>
              </w:rPr>
            </w:pPr>
            <w:r>
              <w:rPr>
                <w:b/>
              </w:rPr>
              <w:t>Garant předmětu</w:t>
            </w:r>
          </w:p>
        </w:tc>
        <w:tc>
          <w:tcPr>
            <w:tcW w:w="6769" w:type="dxa"/>
            <w:gridSpan w:val="7"/>
            <w:tcBorders>
              <w:top w:val="nil"/>
            </w:tcBorders>
          </w:tcPr>
          <w:p w14:paraId="15AB5448" w14:textId="77777777" w:rsidR="00947169" w:rsidRDefault="00947169" w:rsidP="00830C8E">
            <w:pPr>
              <w:jc w:val="both"/>
            </w:pPr>
            <w:r>
              <w:t>MgA. Jan Gogola</w:t>
            </w:r>
          </w:p>
        </w:tc>
      </w:tr>
      <w:tr w:rsidR="00947169" w14:paraId="5BC63CDE" w14:textId="77777777" w:rsidTr="00830C8E">
        <w:trPr>
          <w:trHeight w:val="243"/>
        </w:trPr>
        <w:tc>
          <w:tcPr>
            <w:tcW w:w="3086" w:type="dxa"/>
            <w:tcBorders>
              <w:top w:val="nil"/>
            </w:tcBorders>
            <w:shd w:val="clear" w:color="auto" w:fill="F7CAAC"/>
          </w:tcPr>
          <w:p w14:paraId="1E7D862A" w14:textId="77777777" w:rsidR="00947169" w:rsidRDefault="00947169" w:rsidP="007B7C13">
            <w:pPr>
              <w:rPr>
                <w:b/>
              </w:rPr>
            </w:pPr>
            <w:r>
              <w:rPr>
                <w:b/>
              </w:rPr>
              <w:t>Zapojení garanta do výuky předmětu</w:t>
            </w:r>
          </w:p>
        </w:tc>
        <w:tc>
          <w:tcPr>
            <w:tcW w:w="6769" w:type="dxa"/>
            <w:gridSpan w:val="7"/>
            <w:tcBorders>
              <w:top w:val="nil"/>
            </w:tcBorders>
          </w:tcPr>
          <w:p w14:paraId="5090BD97" w14:textId="77777777" w:rsidR="00947169" w:rsidRDefault="00947169" w:rsidP="00830C8E">
            <w:pPr>
              <w:jc w:val="both"/>
            </w:pPr>
            <w:r>
              <w:t>100 %</w:t>
            </w:r>
          </w:p>
        </w:tc>
      </w:tr>
      <w:tr w:rsidR="00947169" w14:paraId="04CE4236" w14:textId="77777777" w:rsidTr="00830C8E">
        <w:tc>
          <w:tcPr>
            <w:tcW w:w="3086" w:type="dxa"/>
            <w:shd w:val="clear" w:color="auto" w:fill="F7CAAC"/>
          </w:tcPr>
          <w:p w14:paraId="5F1A09E1" w14:textId="77777777" w:rsidR="00947169" w:rsidRDefault="00947169" w:rsidP="00830C8E">
            <w:pPr>
              <w:jc w:val="both"/>
              <w:rPr>
                <w:b/>
              </w:rPr>
            </w:pPr>
            <w:r>
              <w:rPr>
                <w:b/>
              </w:rPr>
              <w:t>Vyučující</w:t>
            </w:r>
          </w:p>
        </w:tc>
        <w:tc>
          <w:tcPr>
            <w:tcW w:w="6769" w:type="dxa"/>
            <w:gridSpan w:val="7"/>
            <w:tcBorders>
              <w:bottom w:val="nil"/>
            </w:tcBorders>
          </w:tcPr>
          <w:p w14:paraId="04F9F8E6" w14:textId="77777777" w:rsidR="00947169" w:rsidRDefault="00947169" w:rsidP="00830C8E">
            <w:pPr>
              <w:jc w:val="both"/>
            </w:pPr>
          </w:p>
        </w:tc>
      </w:tr>
      <w:tr w:rsidR="00947169" w14:paraId="5135895B" w14:textId="77777777" w:rsidTr="00830C8E">
        <w:trPr>
          <w:trHeight w:val="554"/>
        </w:trPr>
        <w:tc>
          <w:tcPr>
            <w:tcW w:w="9855" w:type="dxa"/>
            <w:gridSpan w:val="8"/>
            <w:tcBorders>
              <w:top w:val="nil"/>
            </w:tcBorders>
          </w:tcPr>
          <w:p w14:paraId="77CEBCFF" w14:textId="77777777" w:rsidR="00947169" w:rsidRDefault="00947169" w:rsidP="00830C8E">
            <w:pPr>
              <w:jc w:val="both"/>
            </w:pPr>
            <w:r>
              <w:t>MgA. Jan Gogola</w:t>
            </w:r>
          </w:p>
        </w:tc>
      </w:tr>
      <w:tr w:rsidR="00947169" w14:paraId="2A4A72BC" w14:textId="77777777" w:rsidTr="00830C8E">
        <w:tc>
          <w:tcPr>
            <w:tcW w:w="3086" w:type="dxa"/>
            <w:shd w:val="clear" w:color="auto" w:fill="F7CAAC"/>
          </w:tcPr>
          <w:p w14:paraId="0DE358AE" w14:textId="77777777" w:rsidR="00947169" w:rsidRDefault="00947169" w:rsidP="00830C8E">
            <w:pPr>
              <w:jc w:val="both"/>
              <w:rPr>
                <w:b/>
              </w:rPr>
            </w:pPr>
            <w:r>
              <w:rPr>
                <w:b/>
              </w:rPr>
              <w:t>Stručná anotace předmětu</w:t>
            </w:r>
          </w:p>
        </w:tc>
        <w:tc>
          <w:tcPr>
            <w:tcW w:w="6769" w:type="dxa"/>
            <w:gridSpan w:val="7"/>
            <w:tcBorders>
              <w:bottom w:val="nil"/>
            </w:tcBorders>
          </w:tcPr>
          <w:p w14:paraId="65CDBEE9" w14:textId="77777777" w:rsidR="00947169" w:rsidRDefault="00947169" w:rsidP="00830C8E">
            <w:pPr>
              <w:jc w:val="both"/>
            </w:pPr>
          </w:p>
          <w:p w14:paraId="2121D739" w14:textId="77777777" w:rsidR="00947169" w:rsidRDefault="00947169" w:rsidP="00830C8E">
            <w:pPr>
              <w:jc w:val="both"/>
            </w:pPr>
          </w:p>
        </w:tc>
      </w:tr>
      <w:tr w:rsidR="00947169" w14:paraId="00A6469B" w14:textId="77777777" w:rsidTr="00830C8E">
        <w:trPr>
          <w:trHeight w:val="3938"/>
        </w:trPr>
        <w:tc>
          <w:tcPr>
            <w:tcW w:w="9855" w:type="dxa"/>
            <w:gridSpan w:val="8"/>
            <w:tcBorders>
              <w:top w:val="nil"/>
              <w:bottom w:val="single" w:sz="12" w:space="0" w:color="auto"/>
            </w:tcBorders>
          </w:tcPr>
          <w:p w14:paraId="7E3FE25E" w14:textId="77777777" w:rsidR="00396570" w:rsidRDefault="00396570" w:rsidP="00830C8E">
            <w:pPr>
              <w:jc w:val="both"/>
            </w:pPr>
          </w:p>
          <w:p w14:paraId="052065A6" w14:textId="53625411" w:rsidR="00947169" w:rsidRPr="008E27E6" w:rsidRDefault="00947169" w:rsidP="00830C8E">
            <w:pPr>
              <w:jc w:val="both"/>
            </w:pPr>
            <w:r w:rsidRPr="008E27E6">
              <w:t xml:space="preserve">Interaktivní seminář zaměřený na filmy studentů v daném ročníku včetně povinnosti každého studenta připravit si v průběhu semestru krátkometrážní přednášku na téma mimo film a </w:t>
            </w:r>
            <w:proofErr w:type="gramStart"/>
            <w:r w:rsidRPr="008E27E6">
              <w:t>to  v</w:t>
            </w:r>
            <w:proofErr w:type="gramEnd"/>
            <w:r w:rsidRPr="008E27E6">
              <w:t xml:space="preserve"> intencích záměru vztahovat se k filmu nejen jeho prostřednictvím. Film jako </w:t>
            </w:r>
            <w:proofErr w:type="gramStart"/>
            <w:r w:rsidRPr="008E27E6">
              <w:t>svět</w:t>
            </w:r>
            <w:proofErr w:type="gramEnd"/>
            <w:r w:rsidRPr="008E27E6">
              <w:t xml:space="preserve"> a nikoliv film jako film. Kolektivní a individuální konzultace, studenti se vztahují i k podkladům ostatních. V zimním semestru bude akcentována práce na literárních podkladech k vícekamerovému snímání a k dokumentárnímu filmu – nápad, téma, námět, treatment, scénář. Východiskem bude následující </w:t>
            </w:r>
            <w:proofErr w:type="gramStart"/>
            <w:r w:rsidRPr="008E27E6">
              <w:t>manuál</w:t>
            </w:r>
            <w:proofErr w:type="gramEnd"/>
            <w:r w:rsidRPr="008E27E6">
              <w:t xml:space="preserve"> a to v rámci rozhodnutí, zdali pro daný film volit žánrový či spíš neodvozený styl organicky vyplývající z ducha zamýšleného díla. Půjde o schopnost tvořit v linii tradice i v duchu jinakosti: </w:t>
            </w:r>
          </w:p>
          <w:p w14:paraId="46E8527E" w14:textId="77777777" w:rsidR="00947169" w:rsidRPr="008E27E6" w:rsidRDefault="00947169" w:rsidP="00830C8E">
            <w:pPr>
              <w:jc w:val="both"/>
            </w:pPr>
            <w:r w:rsidRPr="008E27E6">
              <w:t>-co jako téma</w:t>
            </w:r>
          </w:p>
          <w:p w14:paraId="59B186A9" w14:textId="77777777" w:rsidR="00947169" w:rsidRPr="008E27E6" w:rsidRDefault="00947169" w:rsidP="00830C8E">
            <w:pPr>
              <w:jc w:val="both"/>
            </w:pPr>
            <w:r w:rsidRPr="008E27E6">
              <w:t>-jak jako forma</w:t>
            </w:r>
          </w:p>
          <w:p w14:paraId="0A87E7E6" w14:textId="77777777" w:rsidR="00947169" w:rsidRPr="008E27E6" w:rsidRDefault="00947169" w:rsidP="00830C8E">
            <w:pPr>
              <w:jc w:val="both"/>
            </w:pPr>
            <w:r w:rsidRPr="008E27E6">
              <w:t xml:space="preserve">-struktura jako narace </w:t>
            </w:r>
          </w:p>
          <w:p w14:paraId="1AD8289E" w14:textId="77777777" w:rsidR="00947169" w:rsidRPr="008E27E6" w:rsidRDefault="00947169" w:rsidP="00830C8E">
            <w:pPr>
              <w:jc w:val="both"/>
            </w:pPr>
            <w:r w:rsidRPr="008E27E6">
              <w:t xml:space="preserve">-proč jako opodstatnění vzniku filmu v mezinárodním společensko-mediálním kontextu a jako osobní autorská motivace ke vzniku daného filmu </w:t>
            </w:r>
          </w:p>
          <w:p w14:paraId="719AE281" w14:textId="77777777" w:rsidR="00947169" w:rsidRPr="008E27E6" w:rsidRDefault="00947169" w:rsidP="00830C8E">
            <w:pPr>
              <w:jc w:val="both"/>
            </w:pPr>
            <w:r w:rsidRPr="008E27E6">
              <w:t>-kdo jako postavy filmu</w:t>
            </w:r>
          </w:p>
          <w:p w14:paraId="5DF0560A" w14:textId="77777777" w:rsidR="00947169" w:rsidRPr="008E27E6" w:rsidRDefault="00947169" w:rsidP="00830C8E">
            <w:pPr>
              <w:jc w:val="both"/>
            </w:pPr>
            <w:r w:rsidRPr="008E27E6">
              <w:t>-kde jako místa filmu</w:t>
            </w:r>
          </w:p>
          <w:p w14:paraId="68219C1E" w14:textId="77777777" w:rsidR="00947169" w:rsidRPr="008E27E6" w:rsidRDefault="00947169" w:rsidP="00830C8E">
            <w:pPr>
              <w:jc w:val="both"/>
            </w:pPr>
            <w:r w:rsidRPr="008E27E6">
              <w:t>-kdy jako čas filmu</w:t>
            </w:r>
          </w:p>
          <w:p w14:paraId="6C6F069C" w14:textId="77777777" w:rsidR="00947169" w:rsidRPr="008E27E6" w:rsidRDefault="00947169" w:rsidP="00830C8E">
            <w:pPr>
              <w:jc w:val="both"/>
            </w:pPr>
            <w:r w:rsidRPr="008E27E6">
              <w:t xml:space="preserve">-konkretizace jako obsah filmu </w:t>
            </w:r>
          </w:p>
          <w:p w14:paraId="7A5D7518" w14:textId="77777777" w:rsidR="00947169" w:rsidRPr="008E27E6" w:rsidRDefault="00947169" w:rsidP="00830C8E">
            <w:pPr>
              <w:jc w:val="both"/>
            </w:pPr>
          </w:p>
          <w:p w14:paraId="6E62259B" w14:textId="77777777" w:rsidR="00947169" w:rsidRPr="008E27E6" w:rsidRDefault="00947169" w:rsidP="00830C8E">
            <w:pPr>
              <w:jc w:val="both"/>
            </w:pPr>
            <w:r w:rsidRPr="008E27E6">
              <w:t>Práce s hercem jako dialogické jednání v duchu metody Ivana Vyskočila.</w:t>
            </w:r>
          </w:p>
          <w:p w14:paraId="4649B04E" w14:textId="77777777" w:rsidR="00947169" w:rsidRPr="008E27E6" w:rsidRDefault="00947169" w:rsidP="00830C8E">
            <w:pPr>
              <w:jc w:val="both"/>
            </w:pPr>
            <w:r w:rsidRPr="008E27E6">
              <w:t xml:space="preserve">Analýza scénářů k hotovým i rozpracovaným profesionálním filmům. </w:t>
            </w:r>
          </w:p>
          <w:p w14:paraId="62B60D2A" w14:textId="77777777" w:rsidR="00947169" w:rsidRDefault="00947169" w:rsidP="00830C8E">
            <w:pPr>
              <w:jc w:val="both"/>
            </w:pPr>
            <w:r w:rsidRPr="008E27E6">
              <w:t xml:space="preserve">Tradice a experiment a osobnosti světové kinematografie jako </w:t>
            </w:r>
            <w:proofErr w:type="gramStart"/>
            <w:r w:rsidRPr="008E27E6">
              <w:t>partneři</w:t>
            </w:r>
            <w:proofErr w:type="gramEnd"/>
            <w:r w:rsidRPr="008E27E6">
              <w:t xml:space="preserve"> a nikoliv jako encyklopedické ikony.  </w:t>
            </w:r>
          </w:p>
          <w:p w14:paraId="13FD8A10" w14:textId="73DC3A50" w:rsidR="00396570" w:rsidRPr="002E23F8" w:rsidRDefault="00396570" w:rsidP="00830C8E">
            <w:pPr>
              <w:jc w:val="both"/>
            </w:pPr>
          </w:p>
        </w:tc>
      </w:tr>
      <w:tr w:rsidR="00947169" w14:paraId="72BD9302" w14:textId="77777777" w:rsidTr="00D46D00">
        <w:trPr>
          <w:trHeight w:val="265"/>
        </w:trPr>
        <w:tc>
          <w:tcPr>
            <w:tcW w:w="3577" w:type="dxa"/>
            <w:gridSpan w:val="2"/>
            <w:tcBorders>
              <w:top w:val="nil"/>
            </w:tcBorders>
            <w:shd w:val="clear" w:color="auto" w:fill="F7CAAC"/>
          </w:tcPr>
          <w:p w14:paraId="05EF6408" w14:textId="77777777" w:rsidR="00947169" w:rsidRPr="00D46D00" w:rsidRDefault="00947169" w:rsidP="00830C8E">
            <w:pPr>
              <w:jc w:val="both"/>
            </w:pPr>
            <w:r w:rsidRPr="00D46D00">
              <w:rPr>
                <w:b/>
              </w:rPr>
              <w:t>Studijní literatura a studijní pomůcky</w:t>
            </w:r>
          </w:p>
        </w:tc>
        <w:tc>
          <w:tcPr>
            <w:tcW w:w="6278" w:type="dxa"/>
            <w:gridSpan w:val="6"/>
            <w:tcBorders>
              <w:top w:val="nil"/>
              <w:bottom w:val="nil"/>
            </w:tcBorders>
          </w:tcPr>
          <w:p w14:paraId="4BDD3177" w14:textId="77777777" w:rsidR="00947169" w:rsidRDefault="00947169" w:rsidP="00830C8E">
            <w:pPr>
              <w:jc w:val="both"/>
            </w:pPr>
          </w:p>
          <w:p w14:paraId="7FBF8E28" w14:textId="77777777" w:rsidR="00947169" w:rsidRDefault="00947169" w:rsidP="00830C8E">
            <w:pPr>
              <w:jc w:val="both"/>
            </w:pPr>
          </w:p>
        </w:tc>
      </w:tr>
      <w:tr w:rsidR="00947169" w14:paraId="314E7449" w14:textId="77777777" w:rsidTr="00830C8E">
        <w:trPr>
          <w:trHeight w:val="1497"/>
        </w:trPr>
        <w:tc>
          <w:tcPr>
            <w:tcW w:w="9855" w:type="dxa"/>
            <w:gridSpan w:val="8"/>
            <w:tcBorders>
              <w:top w:val="nil"/>
            </w:tcBorders>
          </w:tcPr>
          <w:tbl>
            <w:tblPr>
              <w:tblW w:w="6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202"/>
            </w:tblGrid>
            <w:tr w:rsidR="00947169" w14:paraId="3DC761D6" w14:textId="77777777" w:rsidTr="00947169">
              <w:trPr>
                <w:trHeight w:val="265"/>
              </w:trPr>
              <w:tc>
                <w:tcPr>
                  <w:tcW w:w="6202" w:type="dxa"/>
                  <w:tcBorders>
                    <w:top w:val="nil"/>
                    <w:bottom w:val="nil"/>
                  </w:tcBorders>
                </w:tcPr>
                <w:p w14:paraId="1DBB8418" w14:textId="36734186" w:rsidR="00947169" w:rsidRDefault="00947169" w:rsidP="00830C8E">
                  <w:pPr>
                    <w:jc w:val="both"/>
                  </w:pPr>
                  <w:r w:rsidRPr="00F24D45">
                    <w:t xml:space="preserve"> </w:t>
                  </w:r>
                </w:p>
              </w:tc>
            </w:tr>
          </w:tbl>
          <w:p w14:paraId="6E7B544C" w14:textId="4A6FAD0D" w:rsidR="00D46D00" w:rsidRDefault="00947169" w:rsidP="00947169">
            <w:pPr>
              <w:jc w:val="both"/>
            </w:pPr>
            <w:r>
              <w:t xml:space="preserve">Při výběru literatury jsem byl veden i jejím výběrem v rámci bakalářského studia, takže řadu titulů zde již nezadávám podruhé. </w:t>
            </w:r>
          </w:p>
          <w:p w14:paraId="0F821996" w14:textId="5D939EF1" w:rsidR="00947169" w:rsidRPr="00606607" w:rsidRDefault="00606607" w:rsidP="00947169">
            <w:pPr>
              <w:pStyle w:val="Standard"/>
              <w:widowControl/>
              <w:jc w:val="both"/>
              <w:textAlignment w:val="auto"/>
              <w:rPr>
                <w:rFonts w:ascii="Times New Roman" w:eastAsia="Times New Roman" w:hAnsi="Times New Roman" w:cs="Times New Roman"/>
                <w:b/>
                <w:kern w:val="0"/>
                <w:sz w:val="20"/>
                <w:szCs w:val="20"/>
                <w:lang w:eastAsia="cs-CZ" w:bidi="ar-SA"/>
              </w:rPr>
            </w:pPr>
            <w:r w:rsidRPr="00606607">
              <w:rPr>
                <w:rFonts w:ascii="Times New Roman" w:eastAsia="Times New Roman" w:hAnsi="Times New Roman" w:cs="Times New Roman"/>
                <w:b/>
                <w:kern w:val="0"/>
                <w:sz w:val="20"/>
                <w:szCs w:val="20"/>
                <w:lang w:eastAsia="cs-CZ" w:bidi="ar-SA"/>
              </w:rPr>
              <w:t xml:space="preserve">Povinná: </w:t>
            </w:r>
          </w:p>
          <w:p w14:paraId="221D63BB" w14:textId="77777777" w:rsidR="00606607" w:rsidRDefault="00606607" w:rsidP="00606607">
            <w:pPr>
              <w:jc w:val="both"/>
            </w:pPr>
            <w:r>
              <w:t xml:space="preserve">NICHOLS, Bill. </w:t>
            </w:r>
            <w:r w:rsidRPr="008E27E6">
              <w:t>Úvod do dokumentárního filmu</w:t>
            </w:r>
            <w:r>
              <w:t xml:space="preserve">. AMU; Jihlava – JSAF, MFDF Jihlava. ISBN 978-80-7331-181-0 </w:t>
            </w:r>
          </w:p>
          <w:p w14:paraId="034567CF" w14:textId="77777777" w:rsidR="00606607" w:rsidRDefault="00606607" w:rsidP="00947169">
            <w:pPr>
              <w:pStyle w:val="Standard"/>
              <w:widowControl/>
              <w:jc w:val="both"/>
              <w:textAlignment w:val="auto"/>
              <w:rPr>
                <w:rFonts w:ascii="Times New Roman" w:eastAsia="Times New Roman" w:hAnsi="Times New Roman" w:cs="Times New Roman"/>
                <w:kern w:val="0"/>
                <w:sz w:val="20"/>
                <w:szCs w:val="20"/>
                <w:lang w:eastAsia="cs-CZ" w:bidi="ar-SA"/>
              </w:rPr>
            </w:pPr>
          </w:p>
          <w:p w14:paraId="0D1C37E2" w14:textId="77777777" w:rsidR="00947169" w:rsidRPr="00606607" w:rsidRDefault="00947169" w:rsidP="00947169">
            <w:pPr>
              <w:pStyle w:val="Standard"/>
              <w:widowControl/>
              <w:jc w:val="both"/>
              <w:textAlignment w:val="auto"/>
              <w:rPr>
                <w:rFonts w:ascii="Times New Roman" w:eastAsia="Times New Roman" w:hAnsi="Times New Roman" w:cs="Times New Roman"/>
                <w:b/>
                <w:kern w:val="0"/>
                <w:sz w:val="20"/>
                <w:szCs w:val="20"/>
                <w:lang w:eastAsia="cs-CZ" w:bidi="ar-SA"/>
              </w:rPr>
            </w:pPr>
            <w:r w:rsidRPr="00606607">
              <w:rPr>
                <w:rFonts w:ascii="Times New Roman" w:eastAsia="Times New Roman" w:hAnsi="Times New Roman" w:cs="Times New Roman"/>
                <w:b/>
                <w:kern w:val="0"/>
                <w:sz w:val="20"/>
                <w:szCs w:val="20"/>
                <w:lang w:eastAsia="cs-CZ" w:bidi="ar-SA"/>
              </w:rPr>
              <w:t xml:space="preserve">Doporučená: </w:t>
            </w:r>
          </w:p>
          <w:p w14:paraId="0E9888E9" w14:textId="77777777" w:rsidR="00947169" w:rsidRPr="008E27E6" w:rsidRDefault="00947169" w:rsidP="00947169">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ANTONIONI, Michelangelo. Kuželník u Tiberu. Odeon. ISBN 605-22-855</w:t>
            </w:r>
          </w:p>
          <w:p w14:paraId="0CC901C7" w14:textId="77777777" w:rsidR="00947169" w:rsidRPr="008E27E6" w:rsidRDefault="00947169" w:rsidP="00947169">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 xml:space="preserve">BESSY, Maurice. Orson Welles. Orbis. Bez ISBN. </w:t>
            </w:r>
          </w:p>
          <w:p w14:paraId="1655EC70" w14:textId="77777777" w:rsidR="00947169" w:rsidRPr="008E27E6" w:rsidRDefault="00947169" w:rsidP="00947169">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BERGMAN, Ingmar. Laterna Magica. Odeon. ISBN 01-110-91</w:t>
            </w:r>
          </w:p>
          <w:p w14:paraId="795C408D" w14:textId="77777777" w:rsidR="00947169" w:rsidRDefault="00947169" w:rsidP="00947169">
            <w:pPr>
              <w:jc w:val="both"/>
            </w:pPr>
            <w:r>
              <w:t xml:space="preserve">BORSTIN, Jon. </w:t>
            </w:r>
            <w:r w:rsidRPr="008E27E6">
              <w:t>Tajemství filmové řeči</w:t>
            </w:r>
            <w:r>
              <w:t>. Universum. ISBN 978-80-7617-619-5</w:t>
            </w:r>
          </w:p>
          <w:p w14:paraId="63256671" w14:textId="77777777" w:rsidR="00947169" w:rsidRDefault="00947169" w:rsidP="00947169">
            <w:pPr>
              <w:jc w:val="both"/>
            </w:pPr>
            <w:r>
              <w:t xml:space="preserve">BRESSON, Robert. </w:t>
            </w:r>
            <w:r w:rsidRPr="008E27E6">
              <w:t>Poznámky o kinematografu.</w:t>
            </w:r>
            <w:r>
              <w:t xml:space="preserve"> Dauphin. ISBN není v tiráži uvedeno. </w:t>
            </w:r>
          </w:p>
          <w:p w14:paraId="2CD7FBC2" w14:textId="77777777" w:rsidR="00947169" w:rsidRPr="008E27E6" w:rsidRDefault="00947169" w:rsidP="00947169">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t>BUŇUEL, Luis. Do posledního dechu. Bookman. ISBN 80-903455-0-6</w:t>
            </w:r>
          </w:p>
          <w:p w14:paraId="74E1FADE" w14:textId="77777777" w:rsidR="00947169" w:rsidRPr="008E27E6" w:rsidRDefault="00947169" w:rsidP="00947169">
            <w:pPr>
              <w:pStyle w:val="Standard"/>
              <w:widowControl/>
              <w:jc w:val="both"/>
              <w:textAlignment w:val="auto"/>
              <w:rPr>
                <w:rFonts w:ascii="Times New Roman" w:eastAsia="Times New Roman" w:hAnsi="Times New Roman" w:cs="Times New Roman"/>
                <w:kern w:val="0"/>
                <w:sz w:val="20"/>
                <w:szCs w:val="20"/>
                <w:lang w:eastAsia="cs-CZ" w:bidi="ar-SA"/>
              </w:rPr>
            </w:pPr>
            <w:r w:rsidRPr="008E27E6">
              <w:rPr>
                <w:rFonts w:ascii="Times New Roman" w:eastAsia="Times New Roman" w:hAnsi="Times New Roman" w:cs="Times New Roman"/>
                <w:kern w:val="0"/>
                <w:sz w:val="20"/>
                <w:szCs w:val="20"/>
                <w:lang w:eastAsia="cs-CZ" w:bidi="ar-SA"/>
              </w:rPr>
              <w:lastRenderedPageBreak/>
              <w:t>CARRIERE, Jean-Claude. Vyprávět příběh. ISBN 80-7004-081-5</w:t>
            </w:r>
          </w:p>
          <w:p w14:paraId="1C621C19" w14:textId="77777777" w:rsidR="00947169" w:rsidRDefault="00947169" w:rsidP="00947169">
            <w:pPr>
              <w:jc w:val="both"/>
            </w:pPr>
            <w:r>
              <w:t xml:space="preserve">EPSTEIN, Jean. </w:t>
            </w:r>
            <w:r w:rsidRPr="008E27E6">
              <w:t>Poetika obrazů</w:t>
            </w:r>
            <w:r>
              <w:t xml:space="preserve">. Herrmann a synové. Bez ISBN. </w:t>
            </w:r>
          </w:p>
          <w:p w14:paraId="7ADCB1E3" w14:textId="77777777" w:rsidR="00947169" w:rsidRDefault="00947169" w:rsidP="00947169">
            <w:pPr>
              <w:jc w:val="both"/>
            </w:pPr>
            <w:r>
              <w:t xml:space="preserve">FELLINI, Federico. </w:t>
            </w:r>
            <w:r w:rsidRPr="008E27E6">
              <w:t>Dělat film.</w:t>
            </w:r>
            <w:r>
              <w:t xml:space="preserve"> Panorama. ISBN 401-22-856</w:t>
            </w:r>
          </w:p>
          <w:p w14:paraId="7FA14440" w14:textId="77777777" w:rsidR="00947169" w:rsidRDefault="00947169" w:rsidP="00947169">
            <w:pPr>
              <w:jc w:val="both"/>
            </w:pPr>
            <w:r>
              <w:t xml:space="preserve">FLEISCHER, Jan. </w:t>
            </w:r>
            <w:r w:rsidRPr="008E27E6">
              <w:t>To by mohl být film</w:t>
            </w:r>
            <w:r>
              <w:t>. Akademie múzických umění, Archa. ISBN 978-80-7331-156-8</w:t>
            </w:r>
          </w:p>
          <w:p w14:paraId="68C455F1" w14:textId="77777777" w:rsidR="00947169" w:rsidRDefault="00947169" w:rsidP="00947169">
            <w:pPr>
              <w:jc w:val="both"/>
            </w:pPr>
            <w:r>
              <w:t xml:space="preserve">GINDL – TATÁROVÁ, Zuzana. </w:t>
            </w:r>
            <w:r w:rsidRPr="008E27E6">
              <w:t>Umelecké filmové dielo a komercia z hĺadiska praktickej dramaturgie.</w:t>
            </w:r>
            <w:r>
              <w:t xml:space="preserve"> Bratislava. ISBN 8085182726. </w:t>
            </w:r>
          </w:p>
          <w:p w14:paraId="4F21E0C8" w14:textId="77777777" w:rsidR="00947169" w:rsidRDefault="00947169" w:rsidP="00947169">
            <w:pPr>
              <w:jc w:val="both"/>
            </w:pPr>
            <w:r>
              <w:t xml:space="preserve">GOGOLA, Jan. </w:t>
            </w:r>
            <w:r w:rsidRPr="008E27E6">
              <w:t xml:space="preserve">Smrt dokumentárnímu filmu! Od díla k dění! Ať žije </w:t>
            </w:r>
            <w:proofErr w:type="gramStart"/>
            <w:r w:rsidRPr="008E27E6">
              <w:t>film!.</w:t>
            </w:r>
            <w:proofErr w:type="gramEnd"/>
            <w:r>
              <w:t xml:space="preserve"> Diplomová práce. FAMU. 2001.</w:t>
            </w:r>
          </w:p>
          <w:p w14:paraId="61B93784" w14:textId="77777777" w:rsidR="00947169" w:rsidRDefault="00947169" w:rsidP="00947169">
            <w:pPr>
              <w:jc w:val="both"/>
            </w:pPr>
            <w:r>
              <w:t>JURÁČEK, Pavel.</w:t>
            </w:r>
            <w:r w:rsidRPr="008E27E6">
              <w:t xml:space="preserve"> Deník (</w:t>
            </w:r>
            <w:proofErr w:type="gramStart"/>
            <w:r w:rsidRPr="008E27E6">
              <w:t>1959 – 1974</w:t>
            </w:r>
            <w:proofErr w:type="gramEnd"/>
            <w:r w:rsidRPr="008E27E6">
              <w:t>).</w:t>
            </w:r>
            <w:r>
              <w:t xml:space="preserve"> NFA. ISBN 59-044-03</w:t>
            </w:r>
          </w:p>
          <w:p w14:paraId="4EB3AC43" w14:textId="77777777" w:rsidR="00947169" w:rsidRDefault="00947169" w:rsidP="00947169">
            <w:pPr>
              <w:jc w:val="both"/>
            </w:pPr>
            <w:r>
              <w:t xml:space="preserve">TRUFFAUT, Francois. </w:t>
            </w:r>
            <w:r w:rsidRPr="008E27E6">
              <w:t>Rozhovory Hitchcock Truffaut.</w:t>
            </w:r>
            <w:r>
              <w:t xml:space="preserve"> Československý filmový ústav Praha. MK ČSR 59-227-83</w:t>
            </w:r>
          </w:p>
          <w:p w14:paraId="5DE46DAA" w14:textId="77777777" w:rsidR="00947169" w:rsidRDefault="00947169" w:rsidP="00947169">
            <w:pPr>
              <w:jc w:val="both"/>
            </w:pPr>
          </w:p>
          <w:p w14:paraId="3F47379F" w14:textId="1F4FFF1B" w:rsidR="00947169" w:rsidRPr="008E27E6" w:rsidRDefault="00947169" w:rsidP="00947169">
            <w:pPr>
              <w:jc w:val="both"/>
            </w:pPr>
            <w:r w:rsidRPr="00F24D45">
              <w:t xml:space="preserve">Scénáře realizovaných i nerealizovaných hraných i dokumentárních, profesionálních i </w:t>
            </w:r>
            <w:proofErr w:type="gramStart"/>
            <w:r w:rsidRPr="00F24D45">
              <w:t>studentských  filmů</w:t>
            </w:r>
            <w:proofErr w:type="gramEnd"/>
            <w:r w:rsidRPr="00F24D45">
              <w:t xml:space="preserve">.  </w:t>
            </w:r>
          </w:p>
          <w:p w14:paraId="2A2D9233" w14:textId="77777777" w:rsidR="00947169" w:rsidRDefault="00947169" w:rsidP="00830C8E">
            <w:pPr>
              <w:jc w:val="both"/>
            </w:pPr>
          </w:p>
        </w:tc>
      </w:tr>
    </w:tbl>
    <w:p w14:paraId="0C17E31B" w14:textId="77777777" w:rsidR="00947169" w:rsidRDefault="00947169" w:rsidP="00947169"/>
    <w:p w14:paraId="06AFD03E" w14:textId="21D48C21" w:rsidR="00C81918" w:rsidRDefault="00C81918" w:rsidP="007449FC"/>
    <w:p w14:paraId="72108AE7" w14:textId="7FADB39B" w:rsidR="00C81918" w:rsidRDefault="00C81918" w:rsidP="007449FC"/>
    <w:p w14:paraId="45D02C88" w14:textId="5E49348C" w:rsidR="00C81918" w:rsidRDefault="00C81918" w:rsidP="007449FC"/>
    <w:p w14:paraId="3971C237" w14:textId="5C348C46" w:rsidR="00C81918" w:rsidRDefault="00C81918" w:rsidP="007449FC"/>
    <w:p w14:paraId="66F64087" w14:textId="101678DA" w:rsidR="00C81918" w:rsidRDefault="00C81918" w:rsidP="007449FC"/>
    <w:p w14:paraId="4926F5B2" w14:textId="76AC97D6" w:rsidR="00C81918" w:rsidRDefault="00C81918" w:rsidP="007449FC"/>
    <w:p w14:paraId="5649D557" w14:textId="698A5A52" w:rsidR="00C81918" w:rsidRDefault="00C81918" w:rsidP="007449FC"/>
    <w:p w14:paraId="7BB7F552" w14:textId="5B4B3C74" w:rsidR="00C81918" w:rsidRDefault="00C81918" w:rsidP="007449FC"/>
    <w:p w14:paraId="705B1D1B" w14:textId="72789562" w:rsidR="00C81918" w:rsidRDefault="00C81918" w:rsidP="007449FC"/>
    <w:p w14:paraId="1707C51E" w14:textId="2021D4C3" w:rsidR="00C81918" w:rsidRDefault="00C81918" w:rsidP="007449FC"/>
    <w:p w14:paraId="4CEBED8B" w14:textId="1204C9E3" w:rsidR="00C81918" w:rsidRDefault="00C81918" w:rsidP="007449FC"/>
    <w:p w14:paraId="5CC1BB84" w14:textId="0F439DAF" w:rsidR="00C81918" w:rsidRDefault="00C81918" w:rsidP="007449FC"/>
    <w:p w14:paraId="3004F72D" w14:textId="498B4074" w:rsidR="00C81918" w:rsidRDefault="00C81918" w:rsidP="007449FC"/>
    <w:p w14:paraId="7E348A70" w14:textId="40AFE4E5" w:rsidR="00C81918" w:rsidRDefault="00C81918" w:rsidP="007449FC"/>
    <w:p w14:paraId="36ED08EC" w14:textId="3E7C1682" w:rsidR="00C81918" w:rsidRDefault="00C81918" w:rsidP="007449FC"/>
    <w:p w14:paraId="39784BB9" w14:textId="56FDD185" w:rsidR="00C81918" w:rsidRDefault="00C81918" w:rsidP="007449FC"/>
    <w:p w14:paraId="625BC8EF" w14:textId="76386F0F" w:rsidR="00C81918" w:rsidRDefault="00C81918" w:rsidP="007449FC"/>
    <w:p w14:paraId="6E09846A" w14:textId="7E29BAFC" w:rsidR="00C81918" w:rsidRDefault="00C81918" w:rsidP="007449FC"/>
    <w:p w14:paraId="21F745B7" w14:textId="263A542D" w:rsidR="00C81918" w:rsidRDefault="00C81918" w:rsidP="007449FC"/>
    <w:p w14:paraId="26BBFBE5" w14:textId="14BB46DA" w:rsidR="00C81918" w:rsidRDefault="00C81918" w:rsidP="007449FC"/>
    <w:p w14:paraId="6F99D7AF" w14:textId="7BF44124" w:rsidR="00C81918" w:rsidRDefault="00C81918" w:rsidP="007449FC"/>
    <w:p w14:paraId="647409EC" w14:textId="52AD88B6" w:rsidR="00C81918" w:rsidRDefault="00C81918" w:rsidP="007449FC"/>
    <w:p w14:paraId="6662901F" w14:textId="6E3FE594" w:rsidR="00C81918" w:rsidRDefault="00C81918" w:rsidP="007449FC"/>
    <w:p w14:paraId="24574352" w14:textId="42BE71A3" w:rsidR="00C81918" w:rsidRDefault="00C81918" w:rsidP="007449FC"/>
    <w:p w14:paraId="1F1A53AE" w14:textId="50090F67" w:rsidR="00C81918" w:rsidRDefault="00C81918" w:rsidP="007449FC"/>
    <w:p w14:paraId="06A0D06B" w14:textId="62683EDC" w:rsidR="00C81918" w:rsidRDefault="00C81918" w:rsidP="007449FC"/>
    <w:p w14:paraId="54405B48" w14:textId="4504487A" w:rsidR="00C81918" w:rsidRDefault="00C81918" w:rsidP="007449FC"/>
    <w:p w14:paraId="505D48BC" w14:textId="25BC3B07" w:rsidR="00947169" w:rsidRDefault="00947169" w:rsidP="007449FC"/>
    <w:p w14:paraId="41313025" w14:textId="1710C28D" w:rsidR="00947169" w:rsidRDefault="00947169" w:rsidP="007449FC"/>
    <w:p w14:paraId="79045D28" w14:textId="3776C1BD" w:rsidR="00947169" w:rsidRDefault="00947169" w:rsidP="007449FC"/>
    <w:p w14:paraId="61F35363" w14:textId="4ED2F41A" w:rsidR="00947169" w:rsidRDefault="00947169" w:rsidP="007449FC"/>
    <w:p w14:paraId="0DEB5BF2" w14:textId="193305DE" w:rsidR="00947169" w:rsidRDefault="00947169" w:rsidP="007449FC"/>
    <w:p w14:paraId="5574DCE7" w14:textId="7F4B8027" w:rsidR="00947169" w:rsidRDefault="00947169" w:rsidP="007449FC"/>
    <w:p w14:paraId="0E804A23" w14:textId="6AA8DED4" w:rsidR="00947169" w:rsidRDefault="00947169" w:rsidP="007449FC"/>
    <w:p w14:paraId="6B795B1B" w14:textId="29A910D3" w:rsidR="00947169" w:rsidRDefault="00947169" w:rsidP="007449FC"/>
    <w:p w14:paraId="55F7256D" w14:textId="056397F9" w:rsidR="00947169" w:rsidRDefault="00947169" w:rsidP="007449FC"/>
    <w:p w14:paraId="58C9E8F9" w14:textId="54FB772A" w:rsidR="00947169" w:rsidRDefault="00947169" w:rsidP="007449FC"/>
    <w:p w14:paraId="4E1776E0" w14:textId="75384970" w:rsidR="00947169" w:rsidRDefault="00947169" w:rsidP="007449FC"/>
    <w:p w14:paraId="0B663445" w14:textId="6AEFE1CD" w:rsidR="00947169" w:rsidRDefault="00947169" w:rsidP="007449FC"/>
    <w:p w14:paraId="0FB67228" w14:textId="65462599" w:rsidR="00947169" w:rsidRDefault="00947169" w:rsidP="007449FC"/>
    <w:p w14:paraId="4F1D39D8" w14:textId="2F40F673" w:rsidR="00947169" w:rsidRDefault="00947169" w:rsidP="007449FC"/>
    <w:p w14:paraId="6A3B7197" w14:textId="0581A991" w:rsidR="00947169" w:rsidRDefault="00947169" w:rsidP="007449FC"/>
    <w:p w14:paraId="5A52CEE1" w14:textId="35D77836" w:rsidR="00947169" w:rsidRDefault="00947169" w:rsidP="007449FC"/>
    <w:p w14:paraId="262B8DBB" w14:textId="77777777" w:rsidR="00947169" w:rsidRDefault="00947169" w:rsidP="007449FC"/>
    <w:p w14:paraId="058EDCD8" w14:textId="54BB03F0" w:rsidR="00C81918" w:rsidRDefault="00C81918" w:rsidP="007449FC"/>
    <w:p w14:paraId="2592F43E" w14:textId="11B0B123" w:rsidR="00C81918" w:rsidRDefault="00C81918" w:rsidP="007449FC"/>
    <w:p w14:paraId="318AD11C" w14:textId="3584F1BE"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69" w14:paraId="3E136113" w14:textId="77777777" w:rsidTr="00830C8E">
        <w:tc>
          <w:tcPr>
            <w:tcW w:w="9855" w:type="dxa"/>
            <w:gridSpan w:val="8"/>
            <w:tcBorders>
              <w:bottom w:val="double" w:sz="4" w:space="0" w:color="auto"/>
            </w:tcBorders>
            <w:shd w:val="clear" w:color="auto" w:fill="BDD6EE"/>
          </w:tcPr>
          <w:p w14:paraId="32A9FB1D" w14:textId="77777777" w:rsidR="00947169" w:rsidRDefault="00947169" w:rsidP="00830C8E">
            <w:pPr>
              <w:jc w:val="both"/>
              <w:rPr>
                <w:b/>
                <w:sz w:val="28"/>
              </w:rPr>
            </w:pPr>
            <w:r>
              <w:lastRenderedPageBreak/>
              <w:br w:type="page"/>
            </w:r>
            <w:r>
              <w:rPr>
                <w:b/>
                <w:sz w:val="28"/>
              </w:rPr>
              <w:t>B-III – Charakteristika studijního předmětu</w:t>
            </w:r>
          </w:p>
        </w:tc>
      </w:tr>
      <w:tr w:rsidR="00947169" w14:paraId="658FE1A9" w14:textId="77777777" w:rsidTr="00830C8E">
        <w:tc>
          <w:tcPr>
            <w:tcW w:w="3086" w:type="dxa"/>
            <w:tcBorders>
              <w:top w:val="double" w:sz="4" w:space="0" w:color="auto"/>
            </w:tcBorders>
            <w:shd w:val="clear" w:color="auto" w:fill="F7CAAC"/>
          </w:tcPr>
          <w:p w14:paraId="087FF211" w14:textId="77777777" w:rsidR="00947169" w:rsidRDefault="00947169" w:rsidP="00830C8E">
            <w:pPr>
              <w:jc w:val="both"/>
              <w:rPr>
                <w:b/>
              </w:rPr>
            </w:pPr>
            <w:r>
              <w:rPr>
                <w:b/>
              </w:rPr>
              <w:t>Název studijního předmětu</w:t>
            </w:r>
          </w:p>
        </w:tc>
        <w:tc>
          <w:tcPr>
            <w:tcW w:w="6769" w:type="dxa"/>
            <w:gridSpan w:val="7"/>
            <w:tcBorders>
              <w:top w:val="double" w:sz="4" w:space="0" w:color="auto"/>
            </w:tcBorders>
          </w:tcPr>
          <w:p w14:paraId="2F7639B0" w14:textId="77777777" w:rsidR="00947169" w:rsidRDefault="00947169" w:rsidP="00830C8E">
            <w:pPr>
              <w:jc w:val="both"/>
            </w:pPr>
            <w:r w:rsidRPr="00132B26">
              <w:t xml:space="preserve">Audiovizuální praktika </w:t>
            </w:r>
            <w:r w:rsidRPr="006913A4">
              <w:t xml:space="preserve">Režie a scenáristika </w:t>
            </w:r>
            <w:r>
              <w:t>8</w:t>
            </w:r>
          </w:p>
        </w:tc>
      </w:tr>
      <w:tr w:rsidR="00947169" w14:paraId="6B534A7A" w14:textId="77777777" w:rsidTr="00830C8E">
        <w:tc>
          <w:tcPr>
            <w:tcW w:w="3086" w:type="dxa"/>
            <w:shd w:val="clear" w:color="auto" w:fill="F7CAAC"/>
          </w:tcPr>
          <w:p w14:paraId="5BD11098" w14:textId="77777777" w:rsidR="00947169" w:rsidRDefault="00947169" w:rsidP="007B7C13">
            <w:pPr>
              <w:rPr>
                <w:b/>
              </w:rPr>
            </w:pPr>
            <w:r>
              <w:rPr>
                <w:b/>
              </w:rPr>
              <w:t>Typ předmětu</w:t>
            </w:r>
          </w:p>
        </w:tc>
        <w:tc>
          <w:tcPr>
            <w:tcW w:w="3406" w:type="dxa"/>
            <w:gridSpan w:val="4"/>
          </w:tcPr>
          <w:p w14:paraId="7E768F40" w14:textId="77777777" w:rsidR="00947169" w:rsidRDefault="00947169" w:rsidP="00830C8E">
            <w:pPr>
              <w:jc w:val="both"/>
            </w:pPr>
            <w:r>
              <w:t>Povinný, PZ</w:t>
            </w:r>
          </w:p>
        </w:tc>
        <w:tc>
          <w:tcPr>
            <w:tcW w:w="2695" w:type="dxa"/>
            <w:gridSpan w:val="2"/>
            <w:shd w:val="clear" w:color="auto" w:fill="F7CAAC"/>
          </w:tcPr>
          <w:p w14:paraId="25628A01" w14:textId="77777777" w:rsidR="00947169" w:rsidRDefault="00947169" w:rsidP="00830C8E">
            <w:pPr>
              <w:jc w:val="both"/>
            </w:pPr>
            <w:r>
              <w:rPr>
                <w:b/>
              </w:rPr>
              <w:t>doporučený ročník / semestr</w:t>
            </w:r>
          </w:p>
        </w:tc>
        <w:tc>
          <w:tcPr>
            <w:tcW w:w="668" w:type="dxa"/>
          </w:tcPr>
          <w:p w14:paraId="505516AA" w14:textId="0C82105A" w:rsidR="00947169" w:rsidRDefault="00A6733F" w:rsidP="00830C8E">
            <w:pPr>
              <w:jc w:val="both"/>
            </w:pPr>
            <w:r>
              <w:t>1</w:t>
            </w:r>
            <w:r w:rsidR="00947169">
              <w:t>/LS</w:t>
            </w:r>
          </w:p>
        </w:tc>
      </w:tr>
      <w:tr w:rsidR="00947169" w14:paraId="1FAA048A" w14:textId="77777777" w:rsidTr="00830C8E">
        <w:tc>
          <w:tcPr>
            <w:tcW w:w="3086" w:type="dxa"/>
            <w:shd w:val="clear" w:color="auto" w:fill="F7CAAC"/>
          </w:tcPr>
          <w:p w14:paraId="755D1889" w14:textId="77777777" w:rsidR="00947169" w:rsidRDefault="00947169" w:rsidP="007B7C13">
            <w:pPr>
              <w:rPr>
                <w:b/>
              </w:rPr>
            </w:pPr>
            <w:r>
              <w:rPr>
                <w:b/>
              </w:rPr>
              <w:t>Rozsah studijního předmětu</w:t>
            </w:r>
          </w:p>
        </w:tc>
        <w:tc>
          <w:tcPr>
            <w:tcW w:w="1701" w:type="dxa"/>
            <w:gridSpan w:val="2"/>
          </w:tcPr>
          <w:p w14:paraId="0F834778" w14:textId="77777777" w:rsidR="00947169" w:rsidRDefault="00947169" w:rsidP="00830C8E">
            <w:pPr>
              <w:spacing w:line="256" w:lineRule="auto"/>
              <w:jc w:val="both"/>
              <w:rPr>
                <w:lang w:eastAsia="en-US"/>
              </w:rPr>
            </w:pPr>
            <w:r>
              <w:rPr>
                <w:lang w:eastAsia="en-US"/>
              </w:rPr>
              <w:t>130/semestr</w:t>
            </w:r>
          </w:p>
        </w:tc>
        <w:tc>
          <w:tcPr>
            <w:tcW w:w="889" w:type="dxa"/>
            <w:shd w:val="clear" w:color="auto" w:fill="F7CAAC"/>
          </w:tcPr>
          <w:p w14:paraId="3A597846" w14:textId="77777777" w:rsidR="00947169" w:rsidRDefault="00947169" w:rsidP="00830C8E">
            <w:pPr>
              <w:spacing w:line="256" w:lineRule="auto"/>
              <w:jc w:val="both"/>
              <w:rPr>
                <w:b/>
                <w:lang w:eastAsia="en-US"/>
              </w:rPr>
            </w:pPr>
            <w:r>
              <w:rPr>
                <w:b/>
                <w:lang w:eastAsia="en-US"/>
              </w:rPr>
              <w:t xml:space="preserve">hod. </w:t>
            </w:r>
          </w:p>
        </w:tc>
        <w:tc>
          <w:tcPr>
            <w:tcW w:w="816" w:type="dxa"/>
          </w:tcPr>
          <w:p w14:paraId="1567D951" w14:textId="77777777" w:rsidR="00947169" w:rsidRDefault="00947169" w:rsidP="00830C8E">
            <w:pPr>
              <w:spacing w:line="256" w:lineRule="auto"/>
              <w:jc w:val="both"/>
              <w:rPr>
                <w:lang w:eastAsia="en-US"/>
              </w:rPr>
            </w:pPr>
            <w:r>
              <w:rPr>
                <w:lang w:eastAsia="en-US"/>
              </w:rPr>
              <w:t>10/t</w:t>
            </w:r>
          </w:p>
        </w:tc>
        <w:tc>
          <w:tcPr>
            <w:tcW w:w="2156" w:type="dxa"/>
            <w:shd w:val="clear" w:color="auto" w:fill="F7CAAC"/>
          </w:tcPr>
          <w:p w14:paraId="4C08C1A1" w14:textId="77777777" w:rsidR="00947169" w:rsidRDefault="00947169" w:rsidP="00830C8E">
            <w:pPr>
              <w:jc w:val="both"/>
              <w:rPr>
                <w:b/>
              </w:rPr>
            </w:pPr>
            <w:r>
              <w:rPr>
                <w:b/>
              </w:rPr>
              <w:t>kreditů</w:t>
            </w:r>
          </w:p>
        </w:tc>
        <w:tc>
          <w:tcPr>
            <w:tcW w:w="1207" w:type="dxa"/>
            <w:gridSpan w:val="2"/>
          </w:tcPr>
          <w:p w14:paraId="06F92917" w14:textId="77777777" w:rsidR="00947169" w:rsidRDefault="00947169" w:rsidP="00830C8E">
            <w:pPr>
              <w:jc w:val="both"/>
            </w:pPr>
            <w:r>
              <w:t>6</w:t>
            </w:r>
          </w:p>
        </w:tc>
      </w:tr>
      <w:tr w:rsidR="00947169" w14:paraId="217A88BB" w14:textId="77777777" w:rsidTr="00830C8E">
        <w:tc>
          <w:tcPr>
            <w:tcW w:w="3086" w:type="dxa"/>
            <w:shd w:val="clear" w:color="auto" w:fill="F7CAAC"/>
          </w:tcPr>
          <w:p w14:paraId="587CE9EA" w14:textId="77777777" w:rsidR="00947169" w:rsidRDefault="00947169" w:rsidP="007B7C13">
            <w:pPr>
              <w:rPr>
                <w:b/>
                <w:sz w:val="22"/>
              </w:rPr>
            </w:pPr>
            <w:r>
              <w:rPr>
                <w:b/>
              </w:rPr>
              <w:t>Prerekvizity, korekvizity, ekvivalence</w:t>
            </w:r>
          </w:p>
        </w:tc>
        <w:tc>
          <w:tcPr>
            <w:tcW w:w="6769" w:type="dxa"/>
            <w:gridSpan w:val="7"/>
          </w:tcPr>
          <w:p w14:paraId="4B26904C" w14:textId="0234AB10" w:rsidR="00947169" w:rsidRDefault="00354E90" w:rsidP="00830C8E">
            <w:pPr>
              <w:jc w:val="both"/>
            </w:pPr>
            <w:r>
              <w:t>Splněný předmět Audiovizuální praktika 7</w:t>
            </w:r>
          </w:p>
        </w:tc>
      </w:tr>
      <w:tr w:rsidR="00947169" w14:paraId="3E3DB925" w14:textId="77777777" w:rsidTr="00830C8E">
        <w:tc>
          <w:tcPr>
            <w:tcW w:w="3086" w:type="dxa"/>
            <w:shd w:val="clear" w:color="auto" w:fill="F7CAAC"/>
          </w:tcPr>
          <w:p w14:paraId="74DC2E98" w14:textId="77777777" w:rsidR="00947169" w:rsidRDefault="00947169" w:rsidP="007B7C13">
            <w:pPr>
              <w:rPr>
                <w:b/>
              </w:rPr>
            </w:pPr>
            <w:r>
              <w:rPr>
                <w:b/>
              </w:rPr>
              <w:t>Způsob ověření studijních výsledků</w:t>
            </w:r>
          </w:p>
        </w:tc>
        <w:tc>
          <w:tcPr>
            <w:tcW w:w="3406" w:type="dxa"/>
            <w:gridSpan w:val="4"/>
          </w:tcPr>
          <w:p w14:paraId="3DF4740E" w14:textId="55F7A0A1" w:rsidR="00947169" w:rsidRDefault="00F52BFC" w:rsidP="00830C8E">
            <w:pPr>
              <w:jc w:val="both"/>
            </w:pPr>
            <w:r>
              <w:t>Zkouška</w:t>
            </w:r>
          </w:p>
        </w:tc>
        <w:tc>
          <w:tcPr>
            <w:tcW w:w="2156" w:type="dxa"/>
            <w:shd w:val="clear" w:color="auto" w:fill="F7CAAC"/>
          </w:tcPr>
          <w:p w14:paraId="66151A38" w14:textId="77777777" w:rsidR="00947169" w:rsidRDefault="00947169" w:rsidP="00830C8E">
            <w:pPr>
              <w:jc w:val="both"/>
              <w:rPr>
                <w:b/>
              </w:rPr>
            </w:pPr>
            <w:r>
              <w:rPr>
                <w:b/>
              </w:rPr>
              <w:t>Forma výuky</w:t>
            </w:r>
          </w:p>
        </w:tc>
        <w:tc>
          <w:tcPr>
            <w:tcW w:w="1207" w:type="dxa"/>
            <w:gridSpan w:val="2"/>
          </w:tcPr>
          <w:p w14:paraId="74127F66" w14:textId="77777777" w:rsidR="00354E90" w:rsidRDefault="00354E90" w:rsidP="00354E90">
            <w:pPr>
              <w:jc w:val="both"/>
            </w:pPr>
            <w:r>
              <w:t>Seminář</w:t>
            </w:r>
          </w:p>
          <w:p w14:paraId="529BCE14" w14:textId="04AE576E" w:rsidR="00947169" w:rsidRDefault="00354E90" w:rsidP="00354E90">
            <w:pPr>
              <w:jc w:val="both"/>
            </w:pPr>
            <w:r>
              <w:t>Cvičení</w:t>
            </w:r>
          </w:p>
        </w:tc>
      </w:tr>
      <w:tr w:rsidR="00947169" w14:paraId="0F61BA4D" w14:textId="77777777" w:rsidTr="00830C8E">
        <w:tc>
          <w:tcPr>
            <w:tcW w:w="3086" w:type="dxa"/>
            <w:shd w:val="clear" w:color="auto" w:fill="F7CAAC"/>
          </w:tcPr>
          <w:p w14:paraId="60F49F26"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238A656D" w14:textId="77777777" w:rsidR="00947169" w:rsidRDefault="00947169" w:rsidP="00830C8E">
            <w:pPr>
              <w:jc w:val="both"/>
            </w:pPr>
            <w:r>
              <w:t xml:space="preserve">Písemná, ústní, odevzdané oborové práce režijních a scenáristických cvičení, powerpointové prezentace a projekce. </w:t>
            </w:r>
          </w:p>
        </w:tc>
      </w:tr>
      <w:tr w:rsidR="00947169" w14:paraId="0DEFEA78" w14:textId="77777777" w:rsidTr="00830C8E">
        <w:trPr>
          <w:trHeight w:val="554"/>
        </w:trPr>
        <w:tc>
          <w:tcPr>
            <w:tcW w:w="9855" w:type="dxa"/>
            <w:gridSpan w:val="8"/>
            <w:tcBorders>
              <w:top w:val="nil"/>
            </w:tcBorders>
          </w:tcPr>
          <w:p w14:paraId="3334DC30" w14:textId="77777777" w:rsidR="00947169" w:rsidRDefault="00947169" w:rsidP="007B7C13"/>
        </w:tc>
      </w:tr>
      <w:tr w:rsidR="00947169" w14:paraId="0497F551" w14:textId="77777777" w:rsidTr="00830C8E">
        <w:trPr>
          <w:trHeight w:val="197"/>
        </w:trPr>
        <w:tc>
          <w:tcPr>
            <w:tcW w:w="3086" w:type="dxa"/>
            <w:tcBorders>
              <w:top w:val="nil"/>
            </w:tcBorders>
            <w:shd w:val="clear" w:color="auto" w:fill="F7CAAC"/>
          </w:tcPr>
          <w:p w14:paraId="4802A694" w14:textId="77777777" w:rsidR="00947169" w:rsidRDefault="00947169" w:rsidP="007B7C13">
            <w:pPr>
              <w:rPr>
                <w:b/>
              </w:rPr>
            </w:pPr>
            <w:r>
              <w:rPr>
                <w:b/>
              </w:rPr>
              <w:t>Garant předmětu</w:t>
            </w:r>
          </w:p>
        </w:tc>
        <w:tc>
          <w:tcPr>
            <w:tcW w:w="6769" w:type="dxa"/>
            <w:gridSpan w:val="7"/>
            <w:tcBorders>
              <w:top w:val="nil"/>
            </w:tcBorders>
          </w:tcPr>
          <w:p w14:paraId="28BD6351" w14:textId="77777777" w:rsidR="00947169" w:rsidRDefault="00947169" w:rsidP="00830C8E">
            <w:pPr>
              <w:jc w:val="both"/>
            </w:pPr>
            <w:r>
              <w:t>MgA. Jan Gogola</w:t>
            </w:r>
          </w:p>
        </w:tc>
      </w:tr>
      <w:tr w:rsidR="00947169" w14:paraId="563283C4" w14:textId="77777777" w:rsidTr="00830C8E">
        <w:trPr>
          <w:trHeight w:val="243"/>
        </w:trPr>
        <w:tc>
          <w:tcPr>
            <w:tcW w:w="3086" w:type="dxa"/>
            <w:tcBorders>
              <w:top w:val="nil"/>
            </w:tcBorders>
            <w:shd w:val="clear" w:color="auto" w:fill="F7CAAC"/>
          </w:tcPr>
          <w:p w14:paraId="54AAE490" w14:textId="77777777" w:rsidR="00947169" w:rsidRDefault="00947169" w:rsidP="007B7C13">
            <w:pPr>
              <w:rPr>
                <w:b/>
              </w:rPr>
            </w:pPr>
            <w:r>
              <w:rPr>
                <w:b/>
              </w:rPr>
              <w:t>Zapojení garanta do výuky předmětu</w:t>
            </w:r>
          </w:p>
        </w:tc>
        <w:tc>
          <w:tcPr>
            <w:tcW w:w="6769" w:type="dxa"/>
            <w:gridSpan w:val="7"/>
            <w:tcBorders>
              <w:top w:val="nil"/>
            </w:tcBorders>
          </w:tcPr>
          <w:p w14:paraId="3B0F54BC" w14:textId="77777777" w:rsidR="00947169" w:rsidRDefault="00947169" w:rsidP="00830C8E">
            <w:pPr>
              <w:jc w:val="both"/>
            </w:pPr>
            <w:r>
              <w:t>100 %</w:t>
            </w:r>
          </w:p>
        </w:tc>
      </w:tr>
      <w:tr w:rsidR="00947169" w14:paraId="6797A50C" w14:textId="77777777" w:rsidTr="00830C8E">
        <w:tc>
          <w:tcPr>
            <w:tcW w:w="3086" w:type="dxa"/>
            <w:shd w:val="clear" w:color="auto" w:fill="F7CAAC"/>
          </w:tcPr>
          <w:p w14:paraId="6AF5DD61" w14:textId="77777777" w:rsidR="00947169" w:rsidRDefault="00947169" w:rsidP="00830C8E">
            <w:pPr>
              <w:jc w:val="both"/>
              <w:rPr>
                <w:b/>
              </w:rPr>
            </w:pPr>
            <w:r>
              <w:rPr>
                <w:b/>
              </w:rPr>
              <w:t>Vyučující</w:t>
            </w:r>
          </w:p>
        </w:tc>
        <w:tc>
          <w:tcPr>
            <w:tcW w:w="6769" w:type="dxa"/>
            <w:gridSpan w:val="7"/>
            <w:tcBorders>
              <w:bottom w:val="nil"/>
            </w:tcBorders>
          </w:tcPr>
          <w:p w14:paraId="753AB0A5" w14:textId="77777777" w:rsidR="00947169" w:rsidRDefault="00947169" w:rsidP="00830C8E">
            <w:pPr>
              <w:jc w:val="both"/>
            </w:pPr>
          </w:p>
        </w:tc>
      </w:tr>
      <w:tr w:rsidR="00947169" w14:paraId="0470343C" w14:textId="77777777" w:rsidTr="00830C8E">
        <w:trPr>
          <w:trHeight w:val="554"/>
        </w:trPr>
        <w:tc>
          <w:tcPr>
            <w:tcW w:w="9855" w:type="dxa"/>
            <w:gridSpan w:val="8"/>
            <w:tcBorders>
              <w:top w:val="nil"/>
            </w:tcBorders>
          </w:tcPr>
          <w:p w14:paraId="3FA3A7FC" w14:textId="77777777" w:rsidR="00947169" w:rsidRDefault="00947169" w:rsidP="00830C8E">
            <w:pPr>
              <w:jc w:val="both"/>
            </w:pPr>
            <w:r>
              <w:t>MgA. Jan Gogola</w:t>
            </w:r>
          </w:p>
        </w:tc>
      </w:tr>
      <w:tr w:rsidR="00947169" w14:paraId="7B54B6FC" w14:textId="77777777" w:rsidTr="00830C8E">
        <w:tc>
          <w:tcPr>
            <w:tcW w:w="3086" w:type="dxa"/>
            <w:shd w:val="clear" w:color="auto" w:fill="F7CAAC"/>
          </w:tcPr>
          <w:p w14:paraId="5F90926C" w14:textId="77777777" w:rsidR="00947169" w:rsidRDefault="00947169" w:rsidP="00830C8E">
            <w:pPr>
              <w:jc w:val="both"/>
              <w:rPr>
                <w:b/>
              </w:rPr>
            </w:pPr>
            <w:r>
              <w:rPr>
                <w:b/>
              </w:rPr>
              <w:t>Stručná anotace předmětu</w:t>
            </w:r>
          </w:p>
        </w:tc>
        <w:tc>
          <w:tcPr>
            <w:tcW w:w="6769" w:type="dxa"/>
            <w:gridSpan w:val="7"/>
            <w:tcBorders>
              <w:bottom w:val="nil"/>
            </w:tcBorders>
          </w:tcPr>
          <w:p w14:paraId="484E3504" w14:textId="77777777" w:rsidR="00947169" w:rsidRPr="00BD7D18" w:rsidRDefault="00947169" w:rsidP="00830C8E">
            <w:pPr>
              <w:jc w:val="both"/>
              <w:rPr>
                <w:sz w:val="24"/>
                <w:szCs w:val="24"/>
              </w:rPr>
            </w:pPr>
          </w:p>
        </w:tc>
      </w:tr>
      <w:tr w:rsidR="00947169" w14:paraId="314D5EFA" w14:textId="77777777" w:rsidTr="00947169">
        <w:trPr>
          <w:trHeight w:val="1903"/>
        </w:trPr>
        <w:tc>
          <w:tcPr>
            <w:tcW w:w="9855" w:type="dxa"/>
            <w:gridSpan w:val="8"/>
            <w:tcBorders>
              <w:top w:val="nil"/>
              <w:bottom w:val="single" w:sz="12" w:space="0" w:color="auto"/>
            </w:tcBorders>
          </w:tcPr>
          <w:p w14:paraId="68170832" w14:textId="77777777" w:rsidR="00396570" w:rsidRDefault="00396570" w:rsidP="00830C8E">
            <w:pPr>
              <w:pStyle w:val="Standard"/>
              <w:rPr>
                <w:rFonts w:ascii="Times New Roman" w:eastAsia="Times New Roman" w:hAnsi="Times New Roman" w:cs="Times New Roman"/>
                <w:kern w:val="0"/>
                <w:sz w:val="20"/>
                <w:szCs w:val="20"/>
                <w:lang w:eastAsia="cs-CZ" w:bidi="ar-SA"/>
              </w:rPr>
            </w:pPr>
          </w:p>
          <w:p w14:paraId="2B55A2D4" w14:textId="77777777" w:rsidR="00947169" w:rsidRDefault="00947169" w:rsidP="00830C8E">
            <w:pPr>
              <w:pStyle w:val="Standard"/>
              <w:rPr>
                <w:rFonts w:ascii="Times New Roman" w:hAnsi="Times New Roman"/>
                <w:color w:val="000000"/>
                <w:lang w:eastAsia="hi-IN"/>
              </w:rPr>
            </w:pPr>
            <w:r w:rsidRPr="00D72932">
              <w:rPr>
                <w:rFonts w:ascii="Times New Roman" w:eastAsia="Times New Roman" w:hAnsi="Times New Roman" w:cs="Times New Roman"/>
                <w:kern w:val="0"/>
                <w:sz w:val="20"/>
                <w:szCs w:val="20"/>
                <w:lang w:eastAsia="cs-CZ" w:bidi="ar-SA"/>
              </w:rPr>
              <w:t>Interaktivní seminář zaměřený na filmy studentů v daném ročníku. Kolektivní a individuální konzultace, studenti se vztahují i k podkladům ostatních. V letním semestru bude akcentována analýza hrubého natočeného materiálu a jednotlivých verzí střihu studentských filmů v daném roce (vícekamerové snímání a dokumentární film) a analýza hotových či dokončovaných profesionálních filmů. Půjde o demonstraci toho, jak různá pojetí montáže a střihu mohou proměňovat podobu a vyznění filmu. Pozornost bude věnována rovněž dalším složkám post-produkce (hudba, zvukové stopy, mix, triky, vizuální efekty, grafika, plakát). Závěr semestru bude věnován rovněž konzultacím nad magisterským filmem a magisterskou teoretickou prací neboli nad úkoly studentů pro druhý ročník magisterského studia.</w:t>
            </w:r>
            <w:r w:rsidRPr="00BD7D18">
              <w:rPr>
                <w:rFonts w:ascii="Times New Roman" w:hAnsi="Times New Roman"/>
                <w:color w:val="000000"/>
                <w:lang w:eastAsia="hi-IN"/>
              </w:rPr>
              <w:t xml:space="preserve"> </w:t>
            </w:r>
          </w:p>
          <w:p w14:paraId="7BFCEE42" w14:textId="56A24C4A" w:rsidR="00396570" w:rsidRPr="00BD7D18" w:rsidRDefault="00396570" w:rsidP="00830C8E">
            <w:pPr>
              <w:pStyle w:val="Standard"/>
              <w:rPr>
                <w:rFonts w:hint="eastAsia"/>
              </w:rPr>
            </w:pPr>
          </w:p>
        </w:tc>
      </w:tr>
      <w:tr w:rsidR="00947169" w14:paraId="7868655D" w14:textId="77777777" w:rsidTr="00830C8E">
        <w:trPr>
          <w:trHeight w:val="265"/>
        </w:trPr>
        <w:tc>
          <w:tcPr>
            <w:tcW w:w="3653" w:type="dxa"/>
            <w:gridSpan w:val="2"/>
            <w:tcBorders>
              <w:top w:val="nil"/>
            </w:tcBorders>
            <w:shd w:val="clear" w:color="auto" w:fill="F7CAAC"/>
          </w:tcPr>
          <w:p w14:paraId="0041602F" w14:textId="77777777" w:rsidR="00947169" w:rsidRDefault="00947169" w:rsidP="00830C8E">
            <w:pPr>
              <w:jc w:val="both"/>
            </w:pPr>
            <w:r>
              <w:rPr>
                <w:b/>
              </w:rPr>
              <w:t>Studijní literatura a studijní pomůcky</w:t>
            </w:r>
          </w:p>
        </w:tc>
        <w:tc>
          <w:tcPr>
            <w:tcW w:w="6202" w:type="dxa"/>
            <w:gridSpan w:val="6"/>
            <w:tcBorders>
              <w:top w:val="nil"/>
              <w:bottom w:val="nil"/>
            </w:tcBorders>
          </w:tcPr>
          <w:p w14:paraId="6713A9DD" w14:textId="77777777" w:rsidR="00947169" w:rsidRDefault="00947169" w:rsidP="00830C8E">
            <w:pPr>
              <w:jc w:val="both"/>
            </w:pPr>
          </w:p>
        </w:tc>
      </w:tr>
      <w:tr w:rsidR="00947169" w14:paraId="5793C8AA" w14:textId="77777777" w:rsidTr="00830C8E">
        <w:trPr>
          <w:trHeight w:val="1497"/>
        </w:trPr>
        <w:tc>
          <w:tcPr>
            <w:tcW w:w="9855" w:type="dxa"/>
            <w:gridSpan w:val="8"/>
            <w:tcBorders>
              <w:top w:val="nil"/>
            </w:tcBorders>
          </w:tcPr>
          <w:p w14:paraId="5805A675" w14:textId="77777777" w:rsidR="00947169" w:rsidRDefault="00947169" w:rsidP="00830C8E">
            <w:pPr>
              <w:pStyle w:val="Standard"/>
              <w:widowControl/>
              <w:jc w:val="both"/>
              <w:textAlignment w:val="auto"/>
              <w:rPr>
                <w:rFonts w:ascii="Times New Roman" w:hAnsi="Times New Roman"/>
                <w:sz w:val="20"/>
                <w:szCs w:val="20"/>
                <w:lang w:eastAsia="hi-IN"/>
              </w:rPr>
            </w:pPr>
          </w:p>
          <w:p w14:paraId="6BCFB224" w14:textId="77777777" w:rsidR="00947169" w:rsidRDefault="00947169" w:rsidP="00830C8E">
            <w:pPr>
              <w:tabs>
                <w:tab w:val="left" w:pos="6000"/>
              </w:tabs>
              <w:jc w:val="both"/>
            </w:pPr>
            <w:r>
              <w:t xml:space="preserve">Při výběru literatury jsem byl veden i jejím výběrem v rámci bakalářského studia, takže řadu titulů zde již nezadávám podruhé. </w:t>
            </w:r>
          </w:p>
          <w:p w14:paraId="19F1EE8A" w14:textId="7C827EF1" w:rsidR="00947169" w:rsidRDefault="005C647B" w:rsidP="00830C8E">
            <w:pPr>
              <w:tabs>
                <w:tab w:val="left" w:pos="6000"/>
              </w:tabs>
              <w:jc w:val="both"/>
              <w:rPr>
                <w:b/>
              </w:rPr>
            </w:pPr>
            <w:r w:rsidRPr="005C647B">
              <w:rPr>
                <w:b/>
              </w:rPr>
              <w:t>Povinná:</w:t>
            </w:r>
          </w:p>
          <w:p w14:paraId="11E31FF4" w14:textId="77777777" w:rsidR="005C647B" w:rsidRDefault="005C647B" w:rsidP="005C647B">
            <w:pPr>
              <w:tabs>
                <w:tab w:val="left" w:pos="6000"/>
              </w:tabs>
              <w:jc w:val="both"/>
            </w:pPr>
            <w:r>
              <w:t xml:space="preserve">FLEISCHER, Jan. </w:t>
            </w:r>
            <w:r w:rsidRPr="00013D06">
              <w:rPr>
                <w:i/>
              </w:rPr>
              <w:t>To by mohl být film</w:t>
            </w:r>
            <w:r>
              <w:t>. Akademie múzických umění, Archa. ISBN 978-80-7331-156-8</w:t>
            </w:r>
          </w:p>
          <w:p w14:paraId="1171489D" w14:textId="77777777" w:rsidR="005C647B" w:rsidRDefault="005C647B" w:rsidP="005C647B">
            <w:pPr>
              <w:jc w:val="both"/>
            </w:pPr>
            <w:r>
              <w:t xml:space="preserve">TRUFFAUT, Francois. </w:t>
            </w:r>
            <w:r w:rsidRPr="00290A07">
              <w:rPr>
                <w:i/>
              </w:rPr>
              <w:t>Rozhovory Hitchcock Truffaut.</w:t>
            </w:r>
            <w:r>
              <w:t xml:space="preserve"> Československý filmový ústav Praha. MK ČSR 59-227-83</w:t>
            </w:r>
          </w:p>
          <w:p w14:paraId="354CE7E0" w14:textId="62684DD2" w:rsidR="005C647B" w:rsidRDefault="005C647B" w:rsidP="00830C8E">
            <w:pPr>
              <w:tabs>
                <w:tab w:val="left" w:pos="6000"/>
              </w:tabs>
              <w:jc w:val="both"/>
              <w:rPr>
                <w:b/>
              </w:rPr>
            </w:pPr>
          </w:p>
          <w:p w14:paraId="7158E77E" w14:textId="39B8AAF0" w:rsidR="00947169" w:rsidRPr="005C647B" w:rsidRDefault="00947169" w:rsidP="00830C8E">
            <w:pPr>
              <w:pStyle w:val="Standard"/>
              <w:widowControl/>
              <w:jc w:val="both"/>
              <w:textAlignment w:val="auto"/>
              <w:rPr>
                <w:rFonts w:ascii="Times New Roman" w:hAnsi="Times New Roman"/>
                <w:b/>
                <w:sz w:val="20"/>
                <w:szCs w:val="20"/>
                <w:lang w:eastAsia="hi-IN"/>
              </w:rPr>
            </w:pPr>
            <w:r w:rsidRPr="005C647B">
              <w:rPr>
                <w:rFonts w:ascii="Times New Roman" w:hAnsi="Times New Roman"/>
                <w:b/>
                <w:sz w:val="20"/>
                <w:szCs w:val="20"/>
                <w:lang w:eastAsia="hi-IN"/>
              </w:rPr>
              <w:t xml:space="preserve">Doporučená: </w:t>
            </w:r>
          </w:p>
          <w:p w14:paraId="7AB5B1EC" w14:textId="77777777" w:rsidR="00947169" w:rsidRPr="00F24D45"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 xml:space="preserve">ANTONIONI, Michelangelo. </w:t>
            </w:r>
            <w:r w:rsidRPr="00F24D45">
              <w:rPr>
                <w:rFonts w:ascii="Times New Roman" w:hAnsi="Times New Roman"/>
                <w:i/>
                <w:sz w:val="20"/>
                <w:szCs w:val="20"/>
                <w:lang w:eastAsia="hi-IN"/>
              </w:rPr>
              <w:t>Kuželník u Tiberu.</w:t>
            </w:r>
            <w:r w:rsidRPr="00F24D45">
              <w:rPr>
                <w:rFonts w:ascii="Times New Roman" w:hAnsi="Times New Roman"/>
                <w:sz w:val="20"/>
                <w:szCs w:val="20"/>
                <w:lang w:eastAsia="hi-IN"/>
              </w:rPr>
              <w:t xml:space="preserve"> Odeon. ISBN 605-22-855</w:t>
            </w:r>
          </w:p>
          <w:p w14:paraId="2777B355" w14:textId="77777777" w:rsidR="00947169"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BESSY, Maurice</w:t>
            </w:r>
            <w:r w:rsidRPr="00F24D45">
              <w:rPr>
                <w:rFonts w:ascii="Times New Roman" w:hAnsi="Times New Roman"/>
                <w:i/>
                <w:sz w:val="20"/>
                <w:szCs w:val="20"/>
                <w:lang w:eastAsia="hi-IN"/>
              </w:rPr>
              <w:t>. Orson Welles.</w:t>
            </w:r>
            <w:r w:rsidRPr="00F24D45">
              <w:rPr>
                <w:rFonts w:ascii="Times New Roman" w:hAnsi="Times New Roman"/>
                <w:sz w:val="20"/>
                <w:szCs w:val="20"/>
                <w:lang w:eastAsia="hi-IN"/>
              </w:rPr>
              <w:t xml:space="preserve"> Orbis. Bez ISBN. </w:t>
            </w:r>
          </w:p>
          <w:p w14:paraId="36277C73" w14:textId="77777777" w:rsidR="00947169" w:rsidRDefault="00947169" w:rsidP="00830C8E">
            <w:pPr>
              <w:pStyle w:val="Standard"/>
              <w:widowControl/>
              <w:jc w:val="both"/>
              <w:textAlignment w:val="auto"/>
              <w:rPr>
                <w:rFonts w:ascii="Times New Roman" w:hAnsi="Times New Roman"/>
                <w:sz w:val="20"/>
                <w:szCs w:val="20"/>
                <w:lang w:eastAsia="hi-IN"/>
              </w:rPr>
            </w:pPr>
            <w:r>
              <w:rPr>
                <w:rFonts w:ascii="Times New Roman" w:hAnsi="Times New Roman"/>
                <w:sz w:val="20"/>
                <w:szCs w:val="20"/>
                <w:lang w:eastAsia="hi-IN"/>
              </w:rPr>
              <w:t>BERGMAN, Ingmar. Laterna Magica. Odeon. ISBN 01-110-91</w:t>
            </w:r>
          </w:p>
          <w:p w14:paraId="23DE26F0" w14:textId="77777777" w:rsidR="00947169" w:rsidRDefault="00947169" w:rsidP="00830C8E">
            <w:pPr>
              <w:jc w:val="both"/>
            </w:pPr>
            <w:r>
              <w:t xml:space="preserve">BORSTIN, Jon. </w:t>
            </w:r>
            <w:r w:rsidRPr="000B735F">
              <w:rPr>
                <w:i/>
              </w:rPr>
              <w:t>Tajemství filmové řeči</w:t>
            </w:r>
            <w:r>
              <w:t>. Universum. ISBN 978-80-7617-619-5</w:t>
            </w:r>
          </w:p>
          <w:p w14:paraId="1C8892E4" w14:textId="77777777" w:rsidR="00947169" w:rsidRDefault="00947169" w:rsidP="00830C8E">
            <w:pPr>
              <w:jc w:val="both"/>
            </w:pPr>
            <w:r>
              <w:t xml:space="preserve">BRESSON, Robert. </w:t>
            </w:r>
            <w:r w:rsidRPr="00013D06">
              <w:rPr>
                <w:i/>
              </w:rPr>
              <w:t>Poznámky o kinematografu.</w:t>
            </w:r>
            <w:r>
              <w:t xml:space="preserve"> Dauphin. ISBN není v tiráži uvedeno. </w:t>
            </w:r>
          </w:p>
          <w:p w14:paraId="3E77F62B" w14:textId="77777777" w:rsidR="00947169"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 xml:space="preserve">BUŇUEL, Luis. </w:t>
            </w:r>
            <w:r w:rsidRPr="00BB127C">
              <w:rPr>
                <w:rFonts w:ascii="Times New Roman" w:hAnsi="Times New Roman"/>
                <w:i/>
                <w:sz w:val="20"/>
                <w:szCs w:val="20"/>
                <w:lang w:eastAsia="hi-IN"/>
              </w:rPr>
              <w:t>Do posledního dechu</w:t>
            </w:r>
            <w:r w:rsidRPr="00F24D45">
              <w:rPr>
                <w:rFonts w:ascii="Times New Roman" w:hAnsi="Times New Roman"/>
                <w:sz w:val="20"/>
                <w:szCs w:val="20"/>
                <w:lang w:eastAsia="hi-IN"/>
              </w:rPr>
              <w:t>. Bookman. ISBN 80-903455-0-6</w:t>
            </w:r>
          </w:p>
          <w:p w14:paraId="1B2B9216" w14:textId="77777777" w:rsidR="00947169" w:rsidRDefault="00947169" w:rsidP="00830C8E">
            <w:pPr>
              <w:jc w:val="both"/>
            </w:pPr>
            <w:r>
              <w:t xml:space="preserve">ECO, Umberto. </w:t>
            </w:r>
            <w:r w:rsidRPr="00013D06">
              <w:rPr>
                <w:i/>
              </w:rPr>
              <w:t>Jak napsat diplomovou práci.</w:t>
            </w:r>
            <w:r>
              <w:t xml:space="preserve"> Votobia. ISBN 8071981737</w:t>
            </w:r>
          </w:p>
          <w:p w14:paraId="71900DE3" w14:textId="77777777" w:rsidR="00947169" w:rsidRDefault="00947169" w:rsidP="00830C8E">
            <w:pPr>
              <w:jc w:val="both"/>
            </w:pPr>
            <w:r>
              <w:t xml:space="preserve">EJZENŠTEJN, Sergej. </w:t>
            </w:r>
            <w:r w:rsidRPr="008F6C27">
              <w:rPr>
                <w:i/>
              </w:rPr>
              <w:t>Paměti.</w:t>
            </w:r>
            <w:r>
              <w:t xml:space="preserve"> Odeon. ISBN 01-010-88</w:t>
            </w:r>
          </w:p>
          <w:p w14:paraId="3E71AAA3" w14:textId="77777777" w:rsidR="00947169" w:rsidRDefault="00947169" w:rsidP="00830C8E">
            <w:pPr>
              <w:tabs>
                <w:tab w:val="left" w:pos="6000"/>
              </w:tabs>
              <w:jc w:val="both"/>
            </w:pPr>
            <w:r>
              <w:t xml:space="preserve">EPSTEIN, Jean. </w:t>
            </w:r>
            <w:r w:rsidRPr="00BB127C">
              <w:rPr>
                <w:i/>
              </w:rPr>
              <w:t>Poetika obrazů</w:t>
            </w:r>
            <w:r>
              <w:t xml:space="preserve">. Herrmann a synové. Bez ISBN. </w:t>
            </w:r>
          </w:p>
          <w:p w14:paraId="29ABFBB8" w14:textId="77777777" w:rsidR="00947169" w:rsidRDefault="00947169" w:rsidP="00830C8E">
            <w:pPr>
              <w:tabs>
                <w:tab w:val="left" w:pos="6000"/>
              </w:tabs>
              <w:jc w:val="both"/>
            </w:pPr>
            <w:r>
              <w:t xml:space="preserve">FELLINI, Federico. </w:t>
            </w:r>
            <w:r w:rsidRPr="00BB127C">
              <w:rPr>
                <w:i/>
              </w:rPr>
              <w:t>Dělat film.</w:t>
            </w:r>
            <w:r>
              <w:t xml:space="preserve"> Panorama. ISBN 401-22-856</w:t>
            </w:r>
          </w:p>
          <w:p w14:paraId="6B135E53" w14:textId="77777777" w:rsidR="00947169" w:rsidRDefault="00947169" w:rsidP="00830C8E">
            <w:pPr>
              <w:tabs>
                <w:tab w:val="left" w:pos="6000"/>
              </w:tabs>
              <w:jc w:val="both"/>
            </w:pPr>
            <w:r>
              <w:t xml:space="preserve">GODARD, Jean-Luc. </w:t>
            </w:r>
            <w:r w:rsidRPr="00BD7D18">
              <w:rPr>
                <w:i/>
              </w:rPr>
              <w:t>Příběh(y) filmu.</w:t>
            </w:r>
            <w:r>
              <w:t xml:space="preserve"> Camera obscura. ISBN 80-903678-2-8</w:t>
            </w:r>
          </w:p>
          <w:p w14:paraId="611694C8" w14:textId="77777777" w:rsidR="00947169" w:rsidRDefault="00947169" w:rsidP="00830C8E">
            <w:pPr>
              <w:tabs>
                <w:tab w:val="left" w:pos="6000"/>
              </w:tabs>
              <w:jc w:val="both"/>
            </w:pPr>
            <w:r>
              <w:t xml:space="preserve">GODARD, Jean-Luc. </w:t>
            </w:r>
            <w:r w:rsidRPr="008F6C27">
              <w:rPr>
                <w:i/>
              </w:rPr>
              <w:t>Texty a rozhovory.</w:t>
            </w:r>
            <w:r>
              <w:t xml:space="preserve"> JSAF. ISBN 80-903513-6-0</w:t>
            </w:r>
          </w:p>
          <w:p w14:paraId="3A569599" w14:textId="77777777" w:rsidR="00947169" w:rsidRDefault="00947169" w:rsidP="00830C8E">
            <w:pPr>
              <w:jc w:val="both"/>
            </w:pPr>
            <w:r>
              <w:t xml:space="preserve">LIESSMANN, Konrad Paul. </w:t>
            </w:r>
            <w:r w:rsidRPr="00013D06">
              <w:rPr>
                <w:i/>
              </w:rPr>
              <w:t>Teorie nevzdělanosti.</w:t>
            </w:r>
            <w:r>
              <w:t xml:space="preserve"> Academia. ISBN 978-80-200-1677-5</w:t>
            </w:r>
          </w:p>
          <w:p w14:paraId="26B5D95D" w14:textId="77777777" w:rsidR="00947169" w:rsidRDefault="00947169" w:rsidP="00830C8E">
            <w:pPr>
              <w:jc w:val="both"/>
            </w:pPr>
            <w:r>
              <w:t>JURÁČEK, Pavel.</w:t>
            </w:r>
            <w:r w:rsidRPr="00EC5322">
              <w:rPr>
                <w:i/>
              </w:rPr>
              <w:t xml:space="preserve"> Deník (</w:t>
            </w:r>
            <w:proofErr w:type="gramStart"/>
            <w:r w:rsidRPr="00EC5322">
              <w:rPr>
                <w:i/>
              </w:rPr>
              <w:t>1959 – 1974</w:t>
            </w:r>
            <w:proofErr w:type="gramEnd"/>
            <w:r w:rsidRPr="00EC5322">
              <w:rPr>
                <w:i/>
              </w:rPr>
              <w:t>).</w:t>
            </w:r>
            <w:r>
              <w:t xml:space="preserve"> NFA. ISBN 59-044-03</w:t>
            </w:r>
          </w:p>
          <w:p w14:paraId="768AA1A5" w14:textId="77777777" w:rsidR="00947169" w:rsidRDefault="00947169" w:rsidP="00830C8E">
            <w:pPr>
              <w:jc w:val="both"/>
            </w:pPr>
          </w:p>
          <w:p w14:paraId="3F682CF4" w14:textId="77777777" w:rsidR="00947169" w:rsidRDefault="00947169" w:rsidP="00830C8E">
            <w:pPr>
              <w:jc w:val="both"/>
            </w:pPr>
            <w:r>
              <w:t xml:space="preserve">Hotové i rozpracované verze profesionálních filmů. </w:t>
            </w:r>
          </w:p>
          <w:p w14:paraId="1A9169C7" w14:textId="77777777" w:rsidR="00947169" w:rsidRDefault="00947169" w:rsidP="00830C8E">
            <w:pPr>
              <w:jc w:val="both"/>
            </w:pPr>
            <w:r>
              <w:t xml:space="preserve"> </w:t>
            </w:r>
          </w:p>
        </w:tc>
      </w:tr>
    </w:tbl>
    <w:p w14:paraId="5B224E69" w14:textId="77777777" w:rsidR="00947169" w:rsidRDefault="00947169" w:rsidP="00947169"/>
    <w:p w14:paraId="483AE64E" w14:textId="4F973C74" w:rsidR="00C81918" w:rsidRDefault="00C81918" w:rsidP="007449FC"/>
    <w:p w14:paraId="65DF0CFD" w14:textId="77777777" w:rsidR="00C81918" w:rsidRDefault="00C81918" w:rsidP="007449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69" w14:paraId="02AF06D2" w14:textId="77777777" w:rsidTr="00830C8E">
        <w:tc>
          <w:tcPr>
            <w:tcW w:w="9855" w:type="dxa"/>
            <w:gridSpan w:val="8"/>
            <w:tcBorders>
              <w:bottom w:val="double" w:sz="4" w:space="0" w:color="auto"/>
            </w:tcBorders>
            <w:shd w:val="clear" w:color="auto" w:fill="BDD6EE"/>
          </w:tcPr>
          <w:p w14:paraId="2B5BFABE" w14:textId="77777777" w:rsidR="00947169" w:rsidRDefault="00947169" w:rsidP="00830C8E">
            <w:pPr>
              <w:jc w:val="both"/>
              <w:rPr>
                <w:b/>
                <w:sz w:val="28"/>
              </w:rPr>
            </w:pPr>
            <w:r>
              <w:lastRenderedPageBreak/>
              <w:br w:type="page"/>
            </w:r>
            <w:r>
              <w:rPr>
                <w:b/>
                <w:sz w:val="28"/>
              </w:rPr>
              <w:t>B-III – Charakteristika studijního předmětu</w:t>
            </w:r>
          </w:p>
        </w:tc>
      </w:tr>
      <w:tr w:rsidR="00947169" w14:paraId="4C03119C" w14:textId="77777777" w:rsidTr="00830C8E">
        <w:tc>
          <w:tcPr>
            <w:tcW w:w="3086" w:type="dxa"/>
            <w:tcBorders>
              <w:top w:val="double" w:sz="4" w:space="0" w:color="auto"/>
            </w:tcBorders>
            <w:shd w:val="clear" w:color="auto" w:fill="F7CAAC"/>
          </w:tcPr>
          <w:p w14:paraId="0FA557D2" w14:textId="77777777" w:rsidR="00947169" w:rsidRDefault="00947169" w:rsidP="00830C8E">
            <w:pPr>
              <w:jc w:val="both"/>
              <w:rPr>
                <w:b/>
              </w:rPr>
            </w:pPr>
            <w:r>
              <w:rPr>
                <w:b/>
              </w:rPr>
              <w:t>Název studijního předmětu</w:t>
            </w:r>
          </w:p>
        </w:tc>
        <w:tc>
          <w:tcPr>
            <w:tcW w:w="6769" w:type="dxa"/>
            <w:gridSpan w:val="7"/>
            <w:tcBorders>
              <w:top w:val="double" w:sz="4" w:space="0" w:color="auto"/>
            </w:tcBorders>
          </w:tcPr>
          <w:p w14:paraId="5526C93D" w14:textId="77777777" w:rsidR="00947169" w:rsidRDefault="00947169" w:rsidP="00830C8E">
            <w:pPr>
              <w:jc w:val="both"/>
            </w:pPr>
            <w:r w:rsidRPr="00132B26">
              <w:t xml:space="preserve">Audiovizuální praktika </w:t>
            </w:r>
            <w:r w:rsidRPr="006913A4">
              <w:t xml:space="preserve">Režie a scenáristika </w:t>
            </w:r>
            <w:r>
              <w:t>9</w:t>
            </w:r>
          </w:p>
        </w:tc>
      </w:tr>
      <w:tr w:rsidR="00947169" w14:paraId="224192A2" w14:textId="77777777" w:rsidTr="00830C8E">
        <w:tc>
          <w:tcPr>
            <w:tcW w:w="3086" w:type="dxa"/>
            <w:shd w:val="clear" w:color="auto" w:fill="F7CAAC"/>
          </w:tcPr>
          <w:p w14:paraId="2CC76F74" w14:textId="77777777" w:rsidR="00947169" w:rsidRDefault="00947169" w:rsidP="007B7C13">
            <w:pPr>
              <w:rPr>
                <w:b/>
              </w:rPr>
            </w:pPr>
            <w:r>
              <w:rPr>
                <w:b/>
              </w:rPr>
              <w:t>Typ předmětu</w:t>
            </w:r>
          </w:p>
        </w:tc>
        <w:tc>
          <w:tcPr>
            <w:tcW w:w="3406" w:type="dxa"/>
            <w:gridSpan w:val="4"/>
          </w:tcPr>
          <w:p w14:paraId="7A0B908D" w14:textId="77777777" w:rsidR="00947169" w:rsidRDefault="00947169" w:rsidP="00830C8E">
            <w:pPr>
              <w:jc w:val="both"/>
            </w:pPr>
            <w:r>
              <w:t>Povinný, PZ</w:t>
            </w:r>
          </w:p>
        </w:tc>
        <w:tc>
          <w:tcPr>
            <w:tcW w:w="2695" w:type="dxa"/>
            <w:gridSpan w:val="2"/>
            <w:shd w:val="clear" w:color="auto" w:fill="F7CAAC"/>
          </w:tcPr>
          <w:p w14:paraId="28B56224" w14:textId="77777777" w:rsidR="00947169" w:rsidRDefault="00947169" w:rsidP="00830C8E">
            <w:pPr>
              <w:jc w:val="both"/>
            </w:pPr>
            <w:r>
              <w:rPr>
                <w:b/>
              </w:rPr>
              <w:t>doporučený ročník / semestr</w:t>
            </w:r>
          </w:p>
        </w:tc>
        <w:tc>
          <w:tcPr>
            <w:tcW w:w="668" w:type="dxa"/>
          </w:tcPr>
          <w:p w14:paraId="5182CEBA" w14:textId="1F044564" w:rsidR="00947169" w:rsidRDefault="00A6733F" w:rsidP="00830C8E">
            <w:pPr>
              <w:jc w:val="both"/>
            </w:pPr>
            <w:r>
              <w:t>2</w:t>
            </w:r>
            <w:r w:rsidR="00947169">
              <w:t>/ZS</w:t>
            </w:r>
          </w:p>
        </w:tc>
      </w:tr>
      <w:tr w:rsidR="00947169" w14:paraId="05B463B7" w14:textId="77777777" w:rsidTr="00830C8E">
        <w:tc>
          <w:tcPr>
            <w:tcW w:w="3086" w:type="dxa"/>
            <w:shd w:val="clear" w:color="auto" w:fill="F7CAAC"/>
          </w:tcPr>
          <w:p w14:paraId="48A31B41" w14:textId="77777777" w:rsidR="00947169" w:rsidRDefault="00947169" w:rsidP="007B7C13">
            <w:pPr>
              <w:rPr>
                <w:b/>
              </w:rPr>
            </w:pPr>
            <w:r>
              <w:rPr>
                <w:b/>
              </w:rPr>
              <w:t>Rozsah studijního předmětu</w:t>
            </w:r>
          </w:p>
        </w:tc>
        <w:tc>
          <w:tcPr>
            <w:tcW w:w="1701" w:type="dxa"/>
            <w:gridSpan w:val="2"/>
          </w:tcPr>
          <w:p w14:paraId="3459749D" w14:textId="77777777" w:rsidR="00947169" w:rsidRDefault="00947169" w:rsidP="00830C8E">
            <w:pPr>
              <w:spacing w:line="256" w:lineRule="auto"/>
              <w:jc w:val="both"/>
              <w:rPr>
                <w:lang w:eastAsia="en-US"/>
              </w:rPr>
            </w:pPr>
            <w:r>
              <w:rPr>
                <w:lang w:eastAsia="en-US"/>
              </w:rPr>
              <w:t>130/semestr</w:t>
            </w:r>
          </w:p>
        </w:tc>
        <w:tc>
          <w:tcPr>
            <w:tcW w:w="889" w:type="dxa"/>
            <w:shd w:val="clear" w:color="auto" w:fill="F7CAAC"/>
          </w:tcPr>
          <w:p w14:paraId="66DB895E" w14:textId="77777777" w:rsidR="00947169" w:rsidRDefault="00947169" w:rsidP="00830C8E">
            <w:pPr>
              <w:spacing w:line="256" w:lineRule="auto"/>
              <w:jc w:val="both"/>
              <w:rPr>
                <w:b/>
                <w:lang w:eastAsia="en-US"/>
              </w:rPr>
            </w:pPr>
            <w:r>
              <w:rPr>
                <w:b/>
                <w:lang w:eastAsia="en-US"/>
              </w:rPr>
              <w:t xml:space="preserve">hod. </w:t>
            </w:r>
          </w:p>
        </w:tc>
        <w:tc>
          <w:tcPr>
            <w:tcW w:w="816" w:type="dxa"/>
          </w:tcPr>
          <w:p w14:paraId="0F31CF4A" w14:textId="77777777" w:rsidR="00947169" w:rsidRDefault="00947169" w:rsidP="00830C8E">
            <w:pPr>
              <w:spacing w:line="256" w:lineRule="auto"/>
              <w:jc w:val="both"/>
              <w:rPr>
                <w:lang w:eastAsia="en-US"/>
              </w:rPr>
            </w:pPr>
            <w:r>
              <w:rPr>
                <w:lang w:eastAsia="en-US"/>
              </w:rPr>
              <w:t>10/t</w:t>
            </w:r>
          </w:p>
        </w:tc>
        <w:tc>
          <w:tcPr>
            <w:tcW w:w="2156" w:type="dxa"/>
            <w:shd w:val="clear" w:color="auto" w:fill="F7CAAC"/>
          </w:tcPr>
          <w:p w14:paraId="04EA1231" w14:textId="77777777" w:rsidR="00947169" w:rsidRDefault="00947169" w:rsidP="00830C8E">
            <w:pPr>
              <w:jc w:val="both"/>
              <w:rPr>
                <w:b/>
              </w:rPr>
            </w:pPr>
            <w:r>
              <w:rPr>
                <w:b/>
              </w:rPr>
              <w:t>kreditů</w:t>
            </w:r>
          </w:p>
        </w:tc>
        <w:tc>
          <w:tcPr>
            <w:tcW w:w="1207" w:type="dxa"/>
            <w:gridSpan w:val="2"/>
          </w:tcPr>
          <w:p w14:paraId="22C8A025" w14:textId="77777777" w:rsidR="00947169" w:rsidRDefault="00947169" w:rsidP="00830C8E">
            <w:pPr>
              <w:jc w:val="both"/>
            </w:pPr>
            <w:r>
              <w:t>6</w:t>
            </w:r>
          </w:p>
        </w:tc>
      </w:tr>
      <w:tr w:rsidR="00947169" w14:paraId="6F9FBB3D" w14:textId="77777777" w:rsidTr="00830C8E">
        <w:tc>
          <w:tcPr>
            <w:tcW w:w="3086" w:type="dxa"/>
            <w:shd w:val="clear" w:color="auto" w:fill="F7CAAC"/>
          </w:tcPr>
          <w:p w14:paraId="746226C3" w14:textId="77777777" w:rsidR="00947169" w:rsidRDefault="00947169" w:rsidP="007B7C13">
            <w:pPr>
              <w:rPr>
                <w:b/>
                <w:sz w:val="22"/>
              </w:rPr>
            </w:pPr>
            <w:r>
              <w:rPr>
                <w:b/>
              </w:rPr>
              <w:t>Prerekvizity, korekvizity, ekvivalence</w:t>
            </w:r>
          </w:p>
        </w:tc>
        <w:tc>
          <w:tcPr>
            <w:tcW w:w="6769" w:type="dxa"/>
            <w:gridSpan w:val="7"/>
          </w:tcPr>
          <w:p w14:paraId="74760B63" w14:textId="77777777" w:rsidR="00947169" w:rsidRDefault="00947169" w:rsidP="00830C8E">
            <w:pPr>
              <w:jc w:val="both"/>
            </w:pPr>
            <w:r>
              <w:t>Splněný předmět Audiovizuální praktika 8</w:t>
            </w:r>
          </w:p>
        </w:tc>
      </w:tr>
      <w:tr w:rsidR="00947169" w14:paraId="12D09BC2" w14:textId="77777777" w:rsidTr="00830C8E">
        <w:tc>
          <w:tcPr>
            <w:tcW w:w="3086" w:type="dxa"/>
            <w:shd w:val="clear" w:color="auto" w:fill="F7CAAC"/>
          </w:tcPr>
          <w:p w14:paraId="5DDF111D" w14:textId="77777777" w:rsidR="00947169" w:rsidRDefault="00947169" w:rsidP="007B7C13">
            <w:pPr>
              <w:rPr>
                <w:b/>
              </w:rPr>
            </w:pPr>
            <w:r>
              <w:rPr>
                <w:b/>
              </w:rPr>
              <w:t>Způsob ověření studijních výsledků</w:t>
            </w:r>
          </w:p>
        </w:tc>
        <w:tc>
          <w:tcPr>
            <w:tcW w:w="3406" w:type="dxa"/>
            <w:gridSpan w:val="4"/>
          </w:tcPr>
          <w:p w14:paraId="51A06C69" w14:textId="7394F5C7" w:rsidR="00947169" w:rsidRDefault="00F52BFC" w:rsidP="00830C8E">
            <w:pPr>
              <w:jc w:val="both"/>
            </w:pPr>
            <w:r>
              <w:t>Zkouška</w:t>
            </w:r>
          </w:p>
        </w:tc>
        <w:tc>
          <w:tcPr>
            <w:tcW w:w="2156" w:type="dxa"/>
            <w:shd w:val="clear" w:color="auto" w:fill="F7CAAC"/>
          </w:tcPr>
          <w:p w14:paraId="126BE10C" w14:textId="77777777" w:rsidR="00947169" w:rsidRDefault="00947169" w:rsidP="00830C8E">
            <w:pPr>
              <w:jc w:val="both"/>
              <w:rPr>
                <w:b/>
              </w:rPr>
            </w:pPr>
            <w:r>
              <w:rPr>
                <w:b/>
              </w:rPr>
              <w:t>Forma výuky</w:t>
            </w:r>
          </w:p>
        </w:tc>
        <w:tc>
          <w:tcPr>
            <w:tcW w:w="1207" w:type="dxa"/>
            <w:gridSpan w:val="2"/>
          </w:tcPr>
          <w:p w14:paraId="177E28F7" w14:textId="77777777" w:rsidR="00354E90" w:rsidRDefault="00354E90" w:rsidP="00354E90">
            <w:pPr>
              <w:jc w:val="both"/>
            </w:pPr>
            <w:r>
              <w:t>Seminář</w:t>
            </w:r>
          </w:p>
          <w:p w14:paraId="4FA54839" w14:textId="5DF63A69" w:rsidR="00947169" w:rsidRDefault="00354E90" w:rsidP="00354E90">
            <w:pPr>
              <w:jc w:val="both"/>
            </w:pPr>
            <w:r>
              <w:t>Cvičení</w:t>
            </w:r>
          </w:p>
        </w:tc>
      </w:tr>
      <w:tr w:rsidR="00947169" w14:paraId="26F4F37F" w14:textId="77777777" w:rsidTr="00830C8E">
        <w:tc>
          <w:tcPr>
            <w:tcW w:w="3086" w:type="dxa"/>
            <w:shd w:val="clear" w:color="auto" w:fill="F7CAAC"/>
          </w:tcPr>
          <w:p w14:paraId="67F42E47"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1DA03A9A" w14:textId="77777777" w:rsidR="00947169" w:rsidRDefault="00947169" w:rsidP="00830C8E">
            <w:pPr>
              <w:jc w:val="both"/>
            </w:pPr>
            <w:r>
              <w:t xml:space="preserve">Písemná, ústní, odevzdané oborové práce režijních a scenáristických cvičení, powerpointové prezentace a projekce. </w:t>
            </w:r>
          </w:p>
        </w:tc>
      </w:tr>
      <w:tr w:rsidR="00947169" w14:paraId="6BE3F09E" w14:textId="77777777" w:rsidTr="00830C8E">
        <w:trPr>
          <w:trHeight w:val="554"/>
        </w:trPr>
        <w:tc>
          <w:tcPr>
            <w:tcW w:w="9855" w:type="dxa"/>
            <w:gridSpan w:val="8"/>
            <w:tcBorders>
              <w:top w:val="nil"/>
            </w:tcBorders>
          </w:tcPr>
          <w:p w14:paraId="1E2E28E7" w14:textId="77777777" w:rsidR="00947169" w:rsidRDefault="00947169" w:rsidP="007B7C13"/>
        </w:tc>
      </w:tr>
      <w:tr w:rsidR="00947169" w14:paraId="5C1F816E" w14:textId="77777777" w:rsidTr="00830C8E">
        <w:trPr>
          <w:trHeight w:val="197"/>
        </w:trPr>
        <w:tc>
          <w:tcPr>
            <w:tcW w:w="3086" w:type="dxa"/>
            <w:tcBorders>
              <w:top w:val="nil"/>
            </w:tcBorders>
            <w:shd w:val="clear" w:color="auto" w:fill="F7CAAC"/>
          </w:tcPr>
          <w:p w14:paraId="2292E146" w14:textId="77777777" w:rsidR="00947169" w:rsidRDefault="00947169" w:rsidP="007B7C13">
            <w:pPr>
              <w:rPr>
                <w:b/>
              </w:rPr>
            </w:pPr>
            <w:r>
              <w:rPr>
                <w:b/>
              </w:rPr>
              <w:t>Garant předmětu</w:t>
            </w:r>
          </w:p>
        </w:tc>
        <w:tc>
          <w:tcPr>
            <w:tcW w:w="6769" w:type="dxa"/>
            <w:gridSpan w:val="7"/>
            <w:tcBorders>
              <w:top w:val="nil"/>
            </w:tcBorders>
          </w:tcPr>
          <w:p w14:paraId="77D90847" w14:textId="77777777" w:rsidR="00947169" w:rsidRDefault="00947169" w:rsidP="00830C8E">
            <w:pPr>
              <w:jc w:val="both"/>
            </w:pPr>
            <w:r>
              <w:t>MgA. Jan Gogola</w:t>
            </w:r>
          </w:p>
        </w:tc>
      </w:tr>
      <w:tr w:rsidR="00947169" w14:paraId="2ADBD6C6" w14:textId="77777777" w:rsidTr="00830C8E">
        <w:trPr>
          <w:trHeight w:val="243"/>
        </w:trPr>
        <w:tc>
          <w:tcPr>
            <w:tcW w:w="3086" w:type="dxa"/>
            <w:tcBorders>
              <w:top w:val="nil"/>
            </w:tcBorders>
            <w:shd w:val="clear" w:color="auto" w:fill="F7CAAC"/>
          </w:tcPr>
          <w:p w14:paraId="3FB539B2" w14:textId="77777777" w:rsidR="00947169" w:rsidRDefault="00947169" w:rsidP="007B7C13">
            <w:pPr>
              <w:rPr>
                <w:b/>
              </w:rPr>
            </w:pPr>
            <w:r>
              <w:rPr>
                <w:b/>
              </w:rPr>
              <w:t>Zapojení garanta do výuky předmětu</w:t>
            </w:r>
          </w:p>
        </w:tc>
        <w:tc>
          <w:tcPr>
            <w:tcW w:w="6769" w:type="dxa"/>
            <w:gridSpan w:val="7"/>
            <w:tcBorders>
              <w:top w:val="nil"/>
            </w:tcBorders>
          </w:tcPr>
          <w:p w14:paraId="26732840" w14:textId="77777777" w:rsidR="00947169" w:rsidRDefault="00947169" w:rsidP="00830C8E">
            <w:pPr>
              <w:jc w:val="both"/>
            </w:pPr>
            <w:r>
              <w:t>100 %</w:t>
            </w:r>
          </w:p>
        </w:tc>
      </w:tr>
      <w:tr w:rsidR="00947169" w14:paraId="02809430" w14:textId="77777777" w:rsidTr="00830C8E">
        <w:tc>
          <w:tcPr>
            <w:tcW w:w="3086" w:type="dxa"/>
            <w:shd w:val="clear" w:color="auto" w:fill="F7CAAC"/>
          </w:tcPr>
          <w:p w14:paraId="4ECB3442" w14:textId="77777777" w:rsidR="00947169" w:rsidRDefault="00947169" w:rsidP="007B7C13">
            <w:pPr>
              <w:rPr>
                <w:b/>
              </w:rPr>
            </w:pPr>
            <w:r>
              <w:rPr>
                <w:b/>
              </w:rPr>
              <w:t>Vyučující</w:t>
            </w:r>
          </w:p>
        </w:tc>
        <w:tc>
          <w:tcPr>
            <w:tcW w:w="6769" w:type="dxa"/>
            <w:gridSpan w:val="7"/>
            <w:tcBorders>
              <w:bottom w:val="nil"/>
            </w:tcBorders>
          </w:tcPr>
          <w:p w14:paraId="64A0A902" w14:textId="77777777" w:rsidR="00947169" w:rsidRDefault="00947169" w:rsidP="00830C8E">
            <w:pPr>
              <w:jc w:val="both"/>
            </w:pPr>
          </w:p>
        </w:tc>
      </w:tr>
      <w:tr w:rsidR="00947169" w14:paraId="339CC027" w14:textId="77777777" w:rsidTr="00830C8E">
        <w:trPr>
          <w:trHeight w:val="554"/>
        </w:trPr>
        <w:tc>
          <w:tcPr>
            <w:tcW w:w="9855" w:type="dxa"/>
            <w:gridSpan w:val="8"/>
            <w:tcBorders>
              <w:top w:val="nil"/>
            </w:tcBorders>
          </w:tcPr>
          <w:p w14:paraId="19C19C7A" w14:textId="77777777" w:rsidR="00947169" w:rsidRDefault="00947169" w:rsidP="00830C8E">
            <w:pPr>
              <w:jc w:val="both"/>
            </w:pPr>
            <w:r>
              <w:t>MgA. Jan Gogola</w:t>
            </w:r>
          </w:p>
        </w:tc>
      </w:tr>
      <w:tr w:rsidR="00947169" w14:paraId="06CAB0EC" w14:textId="77777777" w:rsidTr="00830C8E">
        <w:tc>
          <w:tcPr>
            <w:tcW w:w="3086" w:type="dxa"/>
            <w:shd w:val="clear" w:color="auto" w:fill="F7CAAC"/>
          </w:tcPr>
          <w:p w14:paraId="1F845BC1" w14:textId="77777777" w:rsidR="00947169" w:rsidRDefault="00947169" w:rsidP="00830C8E">
            <w:pPr>
              <w:jc w:val="both"/>
              <w:rPr>
                <w:b/>
              </w:rPr>
            </w:pPr>
            <w:r>
              <w:rPr>
                <w:b/>
              </w:rPr>
              <w:t>Stručná anotace předmětu</w:t>
            </w:r>
          </w:p>
        </w:tc>
        <w:tc>
          <w:tcPr>
            <w:tcW w:w="6769" w:type="dxa"/>
            <w:gridSpan w:val="7"/>
            <w:tcBorders>
              <w:bottom w:val="nil"/>
            </w:tcBorders>
          </w:tcPr>
          <w:p w14:paraId="33C0CECF" w14:textId="77777777" w:rsidR="00947169" w:rsidRDefault="00947169" w:rsidP="00830C8E">
            <w:pPr>
              <w:jc w:val="both"/>
            </w:pPr>
          </w:p>
        </w:tc>
      </w:tr>
      <w:tr w:rsidR="00947169" w14:paraId="4EEA609F" w14:textId="77777777" w:rsidTr="00830C8E">
        <w:trPr>
          <w:trHeight w:val="3938"/>
        </w:trPr>
        <w:tc>
          <w:tcPr>
            <w:tcW w:w="9855" w:type="dxa"/>
            <w:gridSpan w:val="8"/>
            <w:tcBorders>
              <w:top w:val="nil"/>
              <w:bottom w:val="single" w:sz="12" w:space="0" w:color="auto"/>
            </w:tcBorders>
          </w:tcPr>
          <w:p w14:paraId="330FA4E0" w14:textId="77777777" w:rsidR="00396570" w:rsidRDefault="00396570" w:rsidP="00830C8E">
            <w:pPr>
              <w:pStyle w:val="Standard"/>
              <w:widowControl/>
              <w:jc w:val="both"/>
              <w:textAlignment w:val="auto"/>
              <w:rPr>
                <w:rFonts w:ascii="Times New Roman" w:eastAsia="Times New Roman" w:hAnsi="Times New Roman" w:cs="Times New Roman"/>
                <w:kern w:val="0"/>
                <w:sz w:val="20"/>
                <w:szCs w:val="20"/>
                <w:lang w:eastAsia="cs-CZ" w:bidi="ar-SA"/>
              </w:rPr>
            </w:pPr>
          </w:p>
          <w:p w14:paraId="28F1F96B" w14:textId="0F5460BB" w:rsidR="00947169" w:rsidRPr="00F5230F" w:rsidRDefault="00947169" w:rsidP="00830C8E">
            <w:pPr>
              <w:pStyle w:val="Standard"/>
              <w:widowControl/>
              <w:jc w:val="both"/>
              <w:textAlignment w:val="auto"/>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 xml:space="preserve">Interaktivní seminář zaměřený na praktickou práci studentů v daném ročníku včetně povinnosti každého studenta připravit si v průběhu semestru krátkometrážní přednášku na téma mimo film a </w:t>
            </w:r>
            <w:proofErr w:type="gramStart"/>
            <w:r w:rsidRPr="00F5230F">
              <w:rPr>
                <w:rFonts w:ascii="Times New Roman" w:eastAsia="Times New Roman" w:hAnsi="Times New Roman" w:cs="Times New Roman"/>
                <w:kern w:val="0"/>
                <w:sz w:val="20"/>
                <w:szCs w:val="20"/>
                <w:lang w:eastAsia="cs-CZ" w:bidi="ar-SA"/>
              </w:rPr>
              <w:t>to  v</w:t>
            </w:r>
            <w:proofErr w:type="gramEnd"/>
            <w:r w:rsidRPr="00F5230F">
              <w:rPr>
                <w:rFonts w:ascii="Times New Roman" w:eastAsia="Times New Roman" w:hAnsi="Times New Roman" w:cs="Times New Roman"/>
                <w:kern w:val="0"/>
                <w:sz w:val="20"/>
                <w:szCs w:val="20"/>
                <w:lang w:eastAsia="cs-CZ" w:bidi="ar-SA"/>
              </w:rPr>
              <w:t xml:space="preserve"> intencích záměru vztahovat se k filmu nejen jeho prostřednictvím. Kolektivní a individuální konzultace, studenti se vztahují i k podkladům ostatních. Cílem předmětu je završení tvůrčích možností v oboru audiovize, které směřují k napsání scénáře </w:t>
            </w:r>
            <w:proofErr w:type="gramStart"/>
            <w:r w:rsidRPr="00F5230F">
              <w:rPr>
                <w:rFonts w:ascii="Times New Roman" w:eastAsia="Times New Roman" w:hAnsi="Times New Roman" w:cs="Times New Roman"/>
                <w:kern w:val="0"/>
                <w:sz w:val="20"/>
                <w:szCs w:val="20"/>
                <w:lang w:eastAsia="cs-CZ" w:bidi="ar-SA"/>
              </w:rPr>
              <w:t>a  k</w:t>
            </w:r>
            <w:proofErr w:type="gramEnd"/>
            <w:r w:rsidRPr="00F5230F">
              <w:rPr>
                <w:rFonts w:ascii="Times New Roman" w:eastAsia="Times New Roman" w:hAnsi="Times New Roman" w:cs="Times New Roman"/>
                <w:kern w:val="0"/>
                <w:sz w:val="20"/>
                <w:szCs w:val="20"/>
                <w:lang w:eastAsia="cs-CZ" w:bidi="ar-SA"/>
              </w:rPr>
              <w:t xml:space="preserve"> přípravě natáčení magisterského filmu a  k práci na magisterské teoretické práci a to na zadané či studentem zvolené téma. Interaktivní práce na teoretických textech směřující od nápadu k formulování tématu, osnovy, struktury a k rozepsání práce. A rovněž interaktivní práce na scénářích od nápadu k formulování tématu a poté k námětu a přes synopsi, explikaci a treatment až k finálním verzím literárního a technického scénáře. Analýza chystaného filmu z hlediska hereckého přístupu, mizanscény, způsobu snímání, montáže, mixu zvuku a postprodukce vůbec: práce s hercem, dialogické jednání v rámci metody Ivana Vyskočila, výběr herců, lokací, kostýmů, rekvizit, techniky a technologií. Charakter konzultací vyplyne z tématu a formy filmu a teoretické práce každého </w:t>
            </w:r>
            <w:proofErr w:type="gramStart"/>
            <w:r w:rsidRPr="00F5230F">
              <w:rPr>
                <w:rFonts w:ascii="Times New Roman" w:eastAsia="Times New Roman" w:hAnsi="Times New Roman" w:cs="Times New Roman"/>
                <w:kern w:val="0"/>
                <w:sz w:val="20"/>
                <w:szCs w:val="20"/>
                <w:lang w:eastAsia="cs-CZ" w:bidi="ar-SA"/>
              </w:rPr>
              <w:t>studenta</w:t>
            </w:r>
            <w:proofErr w:type="gramEnd"/>
            <w:r w:rsidRPr="00F5230F">
              <w:rPr>
                <w:rFonts w:ascii="Times New Roman" w:eastAsia="Times New Roman" w:hAnsi="Times New Roman" w:cs="Times New Roman"/>
                <w:kern w:val="0"/>
                <w:sz w:val="20"/>
                <w:szCs w:val="20"/>
                <w:lang w:eastAsia="cs-CZ" w:bidi="ar-SA"/>
              </w:rPr>
              <w:t xml:space="preserve"> a to na škále mezi spíš žánrovou a tradiční nebo více experimentální podobou díla.  </w:t>
            </w:r>
          </w:p>
          <w:p w14:paraId="65FA53BD"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 xml:space="preserve">Východiskem bude následující </w:t>
            </w:r>
            <w:proofErr w:type="gramStart"/>
            <w:r w:rsidRPr="00F5230F">
              <w:rPr>
                <w:rFonts w:ascii="Times New Roman" w:eastAsia="Times New Roman" w:hAnsi="Times New Roman" w:cs="Times New Roman"/>
                <w:kern w:val="0"/>
                <w:sz w:val="20"/>
                <w:szCs w:val="20"/>
                <w:lang w:eastAsia="cs-CZ" w:bidi="ar-SA"/>
              </w:rPr>
              <w:t>manuál</w:t>
            </w:r>
            <w:proofErr w:type="gramEnd"/>
            <w:r w:rsidRPr="00F5230F">
              <w:rPr>
                <w:rFonts w:ascii="Times New Roman" w:eastAsia="Times New Roman" w:hAnsi="Times New Roman" w:cs="Times New Roman"/>
                <w:kern w:val="0"/>
                <w:sz w:val="20"/>
                <w:szCs w:val="20"/>
                <w:lang w:eastAsia="cs-CZ" w:bidi="ar-SA"/>
              </w:rPr>
              <w:t xml:space="preserve"> a to v rámci rozhodnutí, zdali pro daný film volit žánrový či spíš neodvozený styl organicky vyplývající z ducha zamýšleného díla. Půjde o schopnost tvořit v linii tradice i v duchu jinakosti: </w:t>
            </w:r>
          </w:p>
          <w:p w14:paraId="4F6B59A5"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-co jako téma</w:t>
            </w:r>
          </w:p>
          <w:p w14:paraId="645ADC91"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-jak jako forma</w:t>
            </w:r>
          </w:p>
          <w:p w14:paraId="0CCC8769"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 xml:space="preserve">-struktura jako narace </w:t>
            </w:r>
          </w:p>
          <w:p w14:paraId="1D738DBB"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 xml:space="preserve">-proč jako opodstatnění vzniku filmu v mezinárodním společensko-mediálním kontextu a jako osobní autorská motivace ke vzniku daného filmu </w:t>
            </w:r>
          </w:p>
          <w:p w14:paraId="7510F674"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-kdo jako postavy filmu</w:t>
            </w:r>
          </w:p>
          <w:p w14:paraId="26CBB0D6"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-kde jako místa filmu</w:t>
            </w:r>
          </w:p>
          <w:p w14:paraId="6F4BBC69"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-kdy jako čas filmu</w:t>
            </w:r>
          </w:p>
          <w:p w14:paraId="4787EA9A" w14:textId="77777777" w:rsidR="00947169" w:rsidRPr="00F5230F" w:rsidRDefault="00947169" w:rsidP="00830C8E">
            <w:pPr>
              <w:pStyle w:val="Standard"/>
              <w:rPr>
                <w:rFonts w:ascii="Times New Roman" w:eastAsia="Times New Roman" w:hAnsi="Times New Roman" w:cs="Times New Roman"/>
                <w:kern w:val="0"/>
                <w:sz w:val="20"/>
                <w:szCs w:val="20"/>
                <w:lang w:eastAsia="cs-CZ" w:bidi="ar-SA"/>
              </w:rPr>
            </w:pPr>
            <w:r w:rsidRPr="00F5230F">
              <w:rPr>
                <w:rFonts w:ascii="Times New Roman" w:eastAsia="Times New Roman" w:hAnsi="Times New Roman" w:cs="Times New Roman"/>
                <w:kern w:val="0"/>
                <w:sz w:val="20"/>
                <w:szCs w:val="20"/>
                <w:lang w:eastAsia="cs-CZ" w:bidi="ar-SA"/>
              </w:rPr>
              <w:t xml:space="preserve">-konkretizace jako obsah filmu </w:t>
            </w:r>
          </w:p>
          <w:p w14:paraId="443FE37F" w14:textId="77777777" w:rsidR="00947169" w:rsidRPr="00F5230F" w:rsidRDefault="00947169" w:rsidP="00830C8E">
            <w:pPr>
              <w:pStyle w:val="Standard"/>
              <w:widowControl/>
              <w:jc w:val="both"/>
              <w:textAlignment w:val="auto"/>
              <w:rPr>
                <w:rFonts w:ascii="Times New Roman" w:eastAsia="Times New Roman" w:hAnsi="Times New Roman" w:cs="Times New Roman"/>
                <w:kern w:val="0"/>
                <w:sz w:val="20"/>
                <w:szCs w:val="20"/>
                <w:lang w:eastAsia="cs-CZ" w:bidi="ar-SA"/>
              </w:rPr>
            </w:pPr>
          </w:p>
          <w:p w14:paraId="620758E6" w14:textId="77777777" w:rsidR="00947169" w:rsidRDefault="00947169" w:rsidP="00830C8E">
            <w:pPr>
              <w:jc w:val="both"/>
            </w:pPr>
          </w:p>
        </w:tc>
      </w:tr>
      <w:tr w:rsidR="00947169" w14:paraId="22BFB16F" w14:textId="77777777" w:rsidTr="00830C8E">
        <w:trPr>
          <w:trHeight w:val="265"/>
        </w:trPr>
        <w:tc>
          <w:tcPr>
            <w:tcW w:w="3653" w:type="dxa"/>
            <w:gridSpan w:val="2"/>
            <w:tcBorders>
              <w:top w:val="nil"/>
            </w:tcBorders>
            <w:shd w:val="clear" w:color="auto" w:fill="F7CAAC"/>
          </w:tcPr>
          <w:p w14:paraId="10899147" w14:textId="77777777" w:rsidR="00947169" w:rsidRDefault="00947169" w:rsidP="00830C8E">
            <w:pPr>
              <w:jc w:val="both"/>
            </w:pPr>
            <w:r>
              <w:rPr>
                <w:b/>
              </w:rPr>
              <w:t>Studijní literatura a studijní pomůcky</w:t>
            </w:r>
          </w:p>
        </w:tc>
        <w:tc>
          <w:tcPr>
            <w:tcW w:w="6202" w:type="dxa"/>
            <w:gridSpan w:val="6"/>
            <w:tcBorders>
              <w:top w:val="nil"/>
              <w:bottom w:val="nil"/>
            </w:tcBorders>
          </w:tcPr>
          <w:p w14:paraId="0896F849" w14:textId="77777777" w:rsidR="00947169" w:rsidRDefault="00947169" w:rsidP="00830C8E">
            <w:pPr>
              <w:jc w:val="both"/>
            </w:pPr>
          </w:p>
        </w:tc>
      </w:tr>
      <w:tr w:rsidR="00947169" w14:paraId="0D5B778D" w14:textId="77777777" w:rsidTr="00830C8E">
        <w:trPr>
          <w:trHeight w:val="1497"/>
        </w:trPr>
        <w:tc>
          <w:tcPr>
            <w:tcW w:w="9855" w:type="dxa"/>
            <w:gridSpan w:val="8"/>
            <w:tcBorders>
              <w:top w:val="nil"/>
            </w:tcBorders>
          </w:tcPr>
          <w:p w14:paraId="2F06A98B" w14:textId="77777777" w:rsidR="00947169" w:rsidRDefault="00947169" w:rsidP="00830C8E">
            <w:pPr>
              <w:pStyle w:val="Standard"/>
              <w:widowControl/>
              <w:jc w:val="both"/>
              <w:textAlignment w:val="auto"/>
              <w:rPr>
                <w:rFonts w:ascii="Times New Roman" w:hAnsi="Times New Roman"/>
                <w:sz w:val="20"/>
                <w:szCs w:val="20"/>
                <w:lang w:eastAsia="hi-IN"/>
              </w:rPr>
            </w:pPr>
          </w:p>
          <w:p w14:paraId="2DA31882" w14:textId="77777777" w:rsidR="00947169" w:rsidRDefault="00947169" w:rsidP="00830C8E">
            <w:pPr>
              <w:tabs>
                <w:tab w:val="left" w:pos="6000"/>
              </w:tabs>
              <w:jc w:val="both"/>
            </w:pPr>
            <w:r>
              <w:t xml:space="preserve">Při výběru literatury jsem byl veden i jejím výběrem v rámci bakalářského studia, takže řadu titulů zde již nezadávám podruhé. </w:t>
            </w:r>
          </w:p>
          <w:p w14:paraId="64EFF2FD" w14:textId="2C3C4322" w:rsidR="00947169" w:rsidRDefault="00471C0F" w:rsidP="00830C8E">
            <w:pPr>
              <w:tabs>
                <w:tab w:val="left" w:pos="6000"/>
              </w:tabs>
              <w:jc w:val="both"/>
              <w:rPr>
                <w:b/>
              </w:rPr>
            </w:pPr>
            <w:r w:rsidRPr="00471C0F">
              <w:rPr>
                <w:b/>
              </w:rPr>
              <w:t xml:space="preserve">Povinná: </w:t>
            </w:r>
          </w:p>
          <w:p w14:paraId="06E92686" w14:textId="77777777" w:rsidR="00471C0F" w:rsidRDefault="00471C0F" w:rsidP="00471C0F">
            <w:pPr>
              <w:jc w:val="both"/>
            </w:pPr>
            <w:r>
              <w:t xml:space="preserve">ECO, Umberto. </w:t>
            </w:r>
            <w:r w:rsidRPr="00013D06">
              <w:rPr>
                <w:i/>
              </w:rPr>
              <w:t>Jak napsat diplomovou práci.</w:t>
            </w:r>
            <w:r>
              <w:t xml:space="preserve"> Votobia. ISBN 8071981737</w:t>
            </w:r>
          </w:p>
          <w:p w14:paraId="3977A1D8" w14:textId="77777777" w:rsidR="00471C0F" w:rsidRDefault="00471C0F" w:rsidP="00471C0F">
            <w:pPr>
              <w:jc w:val="both"/>
            </w:pPr>
            <w:r>
              <w:t xml:space="preserve">EJZENŠTEJN, Sergej. </w:t>
            </w:r>
            <w:r w:rsidRPr="008F6C27">
              <w:rPr>
                <w:i/>
              </w:rPr>
              <w:t>Paměti.</w:t>
            </w:r>
            <w:r>
              <w:t xml:space="preserve"> Odeon. ISBN 01-010-88</w:t>
            </w:r>
          </w:p>
          <w:p w14:paraId="1EE8332A" w14:textId="77777777" w:rsidR="00471C0F" w:rsidRPr="00471C0F" w:rsidRDefault="00471C0F" w:rsidP="00830C8E">
            <w:pPr>
              <w:tabs>
                <w:tab w:val="left" w:pos="6000"/>
              </w:tabs>
              <w:jc w:val="both"/>
              <w:rPr>
                <w:b/>
              </w:rPr>
            </w:pPr>
          </w:p>
          <w:p w14:paraId="6449C3DA" w14:textId="77777777" w:rsidR="00947169" w:rsidRPr="00471C0F" w:rsidRDefault="00947169" w:rsidP="00830C8E">
            <w:pPr>
              <w:pStyle w:val="Standard"/>
              <w:widowControl/>
              <w:jc w:val="both"/>
              <w:textAlignment w:val="auto"/>
              <w:rPr>
                <w:rFonts w:ascii="Times New Roman" w:hAnsi="Times New Roman"/>
                <w:b/>
                <w:sz w:val="20"/>
                <w:szCs w:val="20"/>
                <w:lang w:eastAsia="hi-IN"/>
              </w:rPr>
            </w:pPr>
            <w:r w:rsidRPr="00471C0F">
              <w:rPr>
                <w:rFonts w:ascii="Times New Roman" w:hAnsi="Times New Roman"/>
                <w:b/>
                <w:sz w:val="20"/>
                <w:szCs w:val="20"/>
                <w:lang w:eastAsia="hi-IN"/>
              </w:rPr>
              <w:t xml:space="preserve">Doporučená literatura: </w:t>
            </w:r>
          </w:p>
          <w:p w14:paraId="7CEB6A44" w14:textId="77777777" w:rsidR="00947169" w:rsidRPr="00F24D45"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 xml:space="preserve">ANTONIONI, Michelangelo. </w:t>
            </w:r>
            <w:r w:rsidRPr="00F24D45">
              <w:rPr>
                <w:rFonts w:ascii="Times New Roman" w:hAnsi="Times New Roman"/>
                <w:i/>
                <w:sz w:val="20"/>
                <w:szCs w:val="20"/>
                <w:lang w:eastAsia="hi-IN"/>
              </w:rPr>
              <w:t>Kuželník u Tiberu.</w:t>
            </w:r>
            <w:r w:rsidRPr="00F24D45">
              <w:rPr>
                <w:rFonts w:ascii="Times New Roman" w:hAnsi="Times New Roman"/>
                <w:sz w:val="20"/>
                <w:szCs w:val="20"/>
                <w:lang w:eastAsia="hi-IN"/>
              </w:rPr>
              <w:t xml:space="preserve"> Odeon. ISBN 605-22-855</w:t>
            </w:r>
          </w:p>
          <w:p w14:paraId="6E58BE5E" w14:textId="77777777" w:rsidR="00947169"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BESSY, Maurice</w:t>
            </w:r>
            <w:r w:rsidRPr="00F24D45">
              <w:rPr>
                <w:rFonts w:ascii="Times New Roman" w:hAnsi="Times New Roman"/>
                <w:i/>
                <w:sz w:val="20"/>
                <w:szCs w:val="20"/>
                <w:lang w:eastAsia="hi-IN"/>
              </w:rPr>
              <w:t>. Orson Welles.</w:t>
            </w:r>
            <w:r w:rsidRPr="00F24D45">
              <w:rPr>
                <w:rFonts w:ascii="Times New Roman" w:hAnsi="Times New Roman"/>
                <w:sz w:val="20"/>
                <w:szCs w:val="20"/>
                <w:lang w:eastAsia="hi-IN"/>
              </w:rPr>
              <w:t xml:space="preserve"> Orbis. Bez ISBN. </w:t>
            </w:r>
          </w:p>
          <w:p w14:paraId="5D8C0C2A" w14:textId="77777777" w:rsidR="00947169" w:rsidRDefault="00947169" w:rsidP="00830C8E">
            <w:pPr>
              <w:pStyle w:val="Standard"/>
              <w:widowControl/>
              <w:jc w:val="both"/>
              <w:textAlignment w:val="auto"/>
              <w:rPr>
                <w:rFonts w:ascii="Times New Roman" w:hAnsi="Times New Roman"/>
                <w:sz w:val="20"/>
                <w:szCs w:val="20"/>
                <w:lang w:eastAsia="hi-IN"/>
              </w:rPr>
            </w:pPr>
            <w:r>
              <w:rPr>
                <w:rFonts w:ascii="Times New Roman" w:hAnsi="Times New Roman"/>
                <w:sz w:val="20"/>
                <w:szCs w:val="20"/>
                <w:lang w:eastAsia="hi-IN"/>
              </w:rPr>
              <w:t>BERGMAN, Ingmar. Laterna Magica. Odeon. ISBN 01-110-91</w:t>
            </w:r>
          </w:p>
          <w:p w14:paraId="60BB9660" w14:textId="77777777" w:rsidR="00947169" w:rsidRDefault="00947169" w:rsidP="00830C8E">
            <w:pPr>
              <w:jc w:val="both"/>
            </w:pPr>
            <w:r>
              <w:t xml:space="preserve">BORSTIN, Jon. </w:t>
            </w:r>
            <w:r w:rsidRPr="000B735F">
              <w:rPr>
                <w:i/>
              </w:rPr>
              <w:t>Tajemství filmové řeči</w:t>
            </w:r>
            <w:r>
              <w:t>. Universum. ISBN 978-80-7617-619-5</w:t>
            </w:r>
          </w:p>
          <w:p w14:paraId="1784C907" w14:textId="77777777" w:rsidR="00947169" w:rsidRDefault="00947169" w:rsidP="00830C8E">
            <w:pPr>
              <w:jc w:val="both"/>
            </w:pPr>
            <w:r>
              <w:lastRenderedPageBreak/>
              <w:t xml:space="preserve">BRESSON, Robert. </w:t>
            </w:r>
            <w:r w:rsidRPr="00013D06">
              <w:rPr>
                <w:i/>
              </w:rPr>
              <w:t>Poznámky o kinematografu.</w:t>
            </w:r>
            <w:r>
              <w:t xml:space="preserve"> Dauphin. ISBN není v tiráži uvedeno. </w:t>
            </w:r>
          </w:p>
          <w:p w14:paraId="5C20D773" w14:textId="77777777" w:rsidR="00947169" w:rsidRDefault="00947169" w:rsidP="00830C8E">
            <w:pPr>
              <w:pStyle w:val="Standard"/>
              <w:widowControl/>
              <w:jc w:val="both"/>
              <w:textAlignment w:val="auto"/>
              <w:rPr>
                <w:rFonts w:ascii="Times New Roman" w:hAnsi="Times New Roman"/>
                <w:sz w:val="20"/>
                <w:szCs w:val="20"/>
                <w:lang w:eastAsia="hi-IN"/>
              </w:rPr>
            </w:pPr>
            <w:r w:rsidRPr="00F24D45">
              <w:rPr>
                <w:rFonts w:ascii="Times New Roman" w:hAnsi="Times New Roman"/>
                <w:sz w:val="20"/>
                <w:szCs w:val="20"/>
                <w:lang w:eastAsia="hi-IN"/>
              </w:rPr>
              <w:t xml:space="preserve">BUŇUEL, Luis. </w:t>
            </w:r>
            <w:r w:rsidRPr="00BB127C">
              <w:rPr>
                <w:rFonts w:ascii="Times New Roman" w:hAnsi="Times New Roman"/>
                <w:i/>
                <w:sz w:val="20"/>
                <w:szCs w:val="20"/>
                <w:lang w:eastAsia="hi-IN"/>
              </w:rPr>
              <w:t>Do posledního dechu</w:t>
            </w:r>
            <w:r w:rsidRPr="00F24D45">
              <w:rPr>
                <w:rFonts w:ascii="Times New Roman" w:hAnsi="Times New Roman"/>
                <w:sz w:val="20"/>
                <w:szCs w:val="20"/>
                <w:lang w:eastAsia="hi-IN"/>
              </w:rPr>
              <w:t>. Bookman. ISBN 80-903455-0-6</w:t>
            </w:r>
          </w:p>
          <w:p w14:paraId="07310EA8" w14:textId="77777777" w:rsidR="00947169" w:rsidRDefault="00947169" w:rsidP="00830C8E">
            <w:pPr>
              <w:tabs>
                <w:tab w:val="left" w:pos="6000"/>
              </w:tabs>
              <w:jc w:val="both"/>
            </w:pPr>
            <w:r>
              <w:t xml:space="preserve">EPSTEIN, Jean. </w:t>
            </w:r>
            <w:r w:rsidRPr="00BB127C">
              <w:rPr>
                <w:i/>
              </w:rPr>
              <w:t>Poetika obrazů</w:t>
            </w:r>
            <w:r>
              <w:t xml:space="preserve">. Herrmann a synové. Bez ISBN. </w:t>
            </w:r>
          </w:p>
          <w:p w14:paraId="000BFF81" w14:textId="77777777" w:rsidR="00947169" w:rsidRDefault="00947169" w:rsidP="00830C8E">
            <w:pPr>
              <w:tabs>
                <w:tab w:val="left" w:pos="6000"/>
              </w:tabs>
              <w:jc w:val="both"/>
            </w:pPr>
            <w:r>
              <w:t xml:space="preserve">FELLINI, Federico. </w:t>
            </w:r>
            <w:r w:rsidRPr="00BB127C">
              <w:rPr>
                <w:i/>
              </w:rPr>
              <w:t>Dělat film.</w:t>
            </w:r>
            <w:r>
              <w:t xml:space="preserve"> Panorama. ISBN 401-22-856</w:t>
            </w:r>
          </w:p>
          <w:p w14:paraId="67559B61" w14:textId="77777777" w:rsidR="00947169" w:rsidRDefault="00947169" w:rsidP="00830C8E">
            <w:pPr>
              <w:tabs>
                <w:tab w:val="left" w:pos="6000"/>
              </w:tabs>
              <w:jc w:val="both"/>
            </w:pPr>
            <w:r>
              <w:t xml:space="preserve">FLEISCHER, Jan. </w:t>
            </w:r>
            <w:r w:rsidRPr="00013D06">
              <w:rPr>
                <w:i/>
              </w:rPr>
              <w:t>To by mohl být film</w:t>
            </w:r>
            <w:r>
              <w:t>. Akademie múzických umění, Archa. ISBN 978-80-7331-156-8</w:t>
            </w:r>
          </w:p>
          <w:p w14:paraId="5A36B5D3" w14:textId="77777777" w:rsidR="00947169" w:rsidRDefault="00947169" w:rsidP="00830C8E">
            <w:pPr>
              <w:tabs>
                <w:tab w:val="left" w:pos="6000"/>
              </w:tabs>
              <w:jc w:val="both"/>
            </w:pPr>
            <w:r>
              <w:t xml:space="preserve">GODARD, Jean-Luc. </w:t>
            </w:r>
            <w:r w:rsidRPr="00BD7D18">
              <w:rPr>
                <w:i/>
              </w:rPr>
              <w:t>Příběh(y) filmu.</w:t>
            </w:r>
            <w:r>
              <w:t xml:space="preserve"> Camera obscura. ISBN 80-903678-2-8</w:t>
            </w:r>
          </w:p>
          <w:p w14:paraId="7FEA421B" w14:textId="77777777" w:rsidR="00947169" w:rsidRDefault="00947169" w:rsidP="00830C8E">
            <w:pPr>
              <w:tabs>
                <w:tab w:val="left" w:pos="6000"/>
              </w:tabs>
              <w:jc w:val="both"/>
            </w:pPr>
            <w:r>
              <w:t xml:space="preserve">GODARD, Jean-Luc. </w:t>
            </w:r>
            <w:r w:rsidRPr="008F6C27">
              <w:rPr>
                <w:i/>
              </w:rPr>
              <w:t>Texty a rozhovory.</w:t>
            </w:r>
            <w:r>
              <w:t xml:space="preserve"> JSAF. ISBN 80-903513-6-0</w:t>
            </w:r>
          </w:p>
          <w:p w14:paraId="58F6F992" w14:textId="77777777" w:rsidR="00947169" w:rsidRDefault="00947169" w:rsidP="00830C8E">
            <w:pPr>
              <w:jc w:val="both"/>
            </w:pPr>
            <w:r>
              <w:t xml:space="preserve">LIESSMANN, Konrad Paul. </w:t>
            </w:r>
            <w:r w:rsidRPr="00013D06">
              <w:rPr>
                <w:i/>
              </w:rPr>
              <w:t>Teorie nevzdělanosti.</w:t>
            </w:r>
            <w:r>
              <w:t xml:space="preserve"> Academia. ISBN 978-80-200-1677-5</w:t>
            </w:r>
          </w:p>
          <w:p w14:paraId="15D1484F" w14:textId="77777777" w:rsidR="00947169" w:rsidRDefault="00947169" w:rsidP="00830C8E">
            <w:pPr>
              <w:jc w:val="both"/>
            </w:pPr>
            <w:r>
              <w:t>JURÁČEK, Pavel.</w:t>
            </w:r>
            <w:r w:rsidRPr="00EC5322">
              <w:rPr>
                <w:i/>
              </w:rPr>
              <w:t xml:space="preserve"> Deník (</w:t>
            </w:r>
            <w:proofErr w:type="gramStart"/>
            <w:r w:rsidRPr="00EC5322">
              <w:rPr>
                <w:i/>
              </w:rPr>
              <w:t>1959 – 1974</w:t>
            </w:r>
            <w:proofErr w:type="gramEnd"/>
            <w:r w:rsidRPr="00EC5322">
              <w:rPr>
                <w:i/>
              </w:rPr>
              <w:t>).</w:t>
            </w:r>
            <w:r>
              <w:t xml:space="preserve"> NFA. ISBN 59-044-03</w:t>
            </w:r>
          </w:p>
          <w:p w14:paraId="18CFB241" w14:textId="77777777" w:rsidR="00947169" w:rsidRDefault="00947169" w:rsidP="00830C8E">
            <w:pPr>
              <w:jc w:val="both"/>
            </w:pPr>
            <w:r>
              <w:t xml:space="preserve">TRUFFAUT, Francois. </w:t>
            </w:r>
            <w:r w:rsidRPr="00290A07">
              <w:rPr>
                <w:i/>
              </w:rPr>
              <w:t>Rozhovory Hitchcock Truffaut.</w:t>
            </w:r>
            <w:r>
              <w:t xml:space="preserve"> Československý filmový ústav Praha. MK ČSR 59-227-83</w:t>
            </w:r>
          </w:p>
          <w:p w14:paraId="72F619E3" w14:textId="77777777" w:rsidR="00947169" w:rsidRDefault="00947169" w:rsidP="00830C8E">
            <w:pPr>
              <w:jc w:val="both"/>
            </w:pPr>
          </w:p>
          <w:p w14:paraId="664C1518" w14:textId="77777777" w:rsidR="00947169" w:rsidRDefault="00947169" w:rsidP="00830C8E">
            <w:pPr>
              <w:jc w:val="both"/>
            </w:pPr>
            <w:r>
              <w:t xml:space="preserve">Hotové i rozpracované verze profesionálních filmů. </w:t>
            </w:r>
          </w:p>
          <w:p w14:paraId="0FD22ED6" w14:textId="77777777" w:rsidR="00947169" w:rsidRDefault="00947169" w:rsidP="00830C8E">
            <w:pPr>
              <w:jc w:val="both"/>
            </w:pPr>
            <w:r>
              <w:t xml:space="preserve"> </w:t>
            </w:r>
          </w:p>
        </w:tc>
      </w:tr>
    </w:tbl>
    <w:p w14:paraId="36AF59C5" w14:textId="294C5FF9" w:rsidR="00947169" w:rsidRDefault="00947169" w:rsidP="00947169"/>
    <w:p w14:paraId="720AA700" w14:textId="1DB59926" w:rsidR="00947169" w:rsidRDefault="00947169" w:rsidP="00947169"/>
    <w:p w14:paraId="5AC0FAE1" w14:textId="38656CCB" w:rsidR="00947169" w:rsidRDefault="00947169" w:rsidP="00947169"/>
    <w:p w14:paraId="260B8688" w14:textId="2334E0A1" w:rsidR="00947169" w:rsidRDefault="00947169" w:rsidP="00947169"/>
    <w:p w14:paraId="3E9A566E" w14:textId="41F2A0EA" w:rsidR="00947169" w:rsidRDefault="00947169" w:rsidP="00947169"/>
    <w:p w14:paraId="1413FA84" w14:textId="5D7E54B2" w:rsidR="00947169" w:rsidRDefault="00947169" w:rsidP="00947169"/>
    <w:p w14:paraId="52841A16" w14:textId="30E9ADA3" w:rsidR="00947169" w:rsidRDefault="00947169" w:rsidP="00947169"/>
    <w:p w14:paraId="0FB7126C" w14:textId="7D4A624B" w:rsidR="00947169" w:rsidRDefault="00947169" w:rsidP="00947169"/>
    <w:p w14:paraId="29A9C5C4" w14:textId="7114C70B" w:rsidR="00947169" w:rsidRDefault="00947169" w:rsidP="00947169"/>
    <w:p w14:paraId="4524DED7" w14:textId="3285C309" w:rsidR="00947169" w:rsidRDefault="00947169" w:rsidP="00947169"/>
    <w:p w14:paraId="5097FD72" w14:textId="71E2DBB2" w:rsidR="00947169" w:rsidRDefault="00947169" w:rsidP="00947169"/>
    <w:p w14:paraId="27134157" w14:textId="28BE5BE2" w:rsidR="00947169" w:rsidRDefault="00947169" w:rsidP="00947169"/>
    <w:p w14:paraId="29D7A633" w14:textId="510FB5BD" w:rsidR="00947169" w:rsidRDefault="00947169" w:rsidP="00947169"/>
    <w:p w14:paraId="62BBEAE0" w14:textId="5E2E7DB2" w:rsidR="00947169" w:rsidRDefault="00947169" w:rsidP="00947169"/>
    <w:p w14:paraId="38990C34" w14:textId="6275E800" w:rsidR="00947169" w:rsidRDefault="00947169" w:rsidP="00947169"/>
    <w:p w14:paraId="60524248" w14:textId="4EC5AEC7" w:rsidR="00947169" w:rsidRDefault="00947169" w:rsidP="00947169"/>
    <w:p w14:paraId="10CEF458" w14:textId="6E808498" w:rsidR="00947169" w:rsidRDefault="00947169" w:rsidP="00947169"/>
    <w:p w14:paraId="536BB700" w14:textId="66585789" w:rsidR="00947169" w:rsidRDefault="00947169" w:rsidP="00947169"/>
    <w:p w14:paraId="6623091F" w14:textId="6921C8BE" w:rsidR="00947169" w:rsidRDefault="00947169" w:rsidP="00947169"/>
    <w:p w14:paraId="501F2319" w14:textId="55925C82" w:rsidR="00947169" w:rsidRDefault="00947169" w:rsidP="00947169"/>
    <w:p w14:paraId="6AF3CCAD" w14:textId="260006CE" w:rsidR="00947169" w:rsidRDefault="00947169" w:rsidP="00947169"/>
    <w:p w14:paraId="6A11CD59" w14:textId="47FFB83B" w:rsidR="00947169" w:rsidRDefault="00947169" w:rsidP="00947169"/>
    <w:p w14:paraId="384B94AA" w14:textId="46930072" w:rsidR="00947169" w:rsidRDefault="00947169" w:rsidP="00947169"/>
    <w:p w14:paraId="1084E238" w14:textId="54E738C9" w:rsidR="00947169" w:rsidRDefault="00947169" w:rsidP="00947169"/>
    <w:p w14:paraId="457A6AEF" w14:textId="04652C98" w:rsidR="00947169" w:rsidRDefault="00947169" w:rsidP="00947169"/>
    <w:p w14:paraId="386C678F" w14:textId="31CDB676" w:rsidR="00947169" w:rsidRDefault="00947169" w:rsidP="00947169"/>
    <w:p w14:paraId="3BDD9AB8" w14:textId="3F85541E" w:rsidR="00947169" w:rsidRDefault="00947169" w:rsidP="00947169"/>
    <w:p w14:paraId="78F8E37A" w14:textId="7F3BC4B0" w:rsidR="00947169" w:rsidRDefault="00947169" w:rsidP="00947169"/>
    <w:p w14:paraId="32F5A06E" w14:textId="1418659E" w:rsidR="00947169" w:rsidRDefault="00947169" w:rsidP="00947169"/>
    <w:p w14:paraId="06FF2715" w14:textId="058B0B74" w:rsidR="00947169" w:rsidRDefault="00947169" w:rsidP="00947169"/>
    <w:p w14:paraId="424304CF" w14:textId="201C3E5C" w:rsidR="00947169" w:rsidRDefault="00947169" w:rsidP="00947169"/>
    <w:p w14:paraId="76911BFF" w14:textId="37EBF7E7" w:rsidR="00947169" w:rsidRDefault="00947169" w:rsidP="00947169"/>
    <w:p w14:paraId="729232E7" w14:textId="6DB7CDE3" w:rsidR="00947169" w:rsidRDefault="00947169" w:rsidP="00947169"/>
    <w:p w14:paraId="3F6274FA" w14:textId="3F2E69DF" w:rsidR="00947169" w:rsidRDefault="00947169" w:rsidP="00947169"/>
    <w:p w14:paraId="72A05BB0" w14:textId="0CEA5A50" w:rsidR="00947169" w:rsidRDefault="00947169" w:rsidP="00947169"/>
    <w:p w14:paraId="15976DC8" w14:textId="6D5B4667" w:rsidR="00947169" w:rsidRDefault="00947169" w:rsidP="00947169"/>
    <w:p w14:paraId="61A8D8D3" w14:textId="2592F6CA" w:rsidR="00947169" w:rsidRDefault="00947169" w:rsidP="00947169"/>
    <w:p w14:paraId="12125896" w14:textId="64DD249E" w:rsidR="00947169" w:rsidRDefault="00947169" w:rsidP="00947169"/>
    <w:p w14:paraId="12D2AF19" w14:textId="37940290" w:rsidR="00947169" w:rsidRDefault="00947169" w:rsidP="00947169"/>
    <w:p w14:paraId="443315CB" w14:textId="76D7F186" w:rsidR="00947169" w:rsidRDefault="00947169" w:rsidP="00947169"/>
    <w:p w14:paraId="55598748" w14:textId="66A7BAAF" w:rsidR="00947169" w:rsidRDefault="00947169" w:rsidP="00947169"/>
    <w:p w14:paraId="4BB1AA22" w14:textId="79D8BD07" w:rsidR="00947169" w:rsidRDefault="00947169" w:rsidP="00947169"/>
    <w:p w14:paraId="0AD8BE37" w14:textId="5A9B1E1F" w:rsidR="00947169" w:rsidRDefault="00947169" w:rsidP="00947169"/>
    <w:p w14:paraId="0BDF79A2" w14:textId="77777777" w:rsidR="00E40831" w:rsidRDefault="00E40831" w:rsidP="00947169"/>
    <w:p w14:paraId="59BF007B" w14:textId="0F82673F" w:rsidR="00947169" w:rsidRDefault="00947169" w:rsidP="00947169"/>
    <w:p w14:paraId="18BF9955" w14:textId="0DF4D3D3" w:rsidR="0034061C" w:rsidRDefault="0034061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69" w14:paraId="0C538574" w14:textId="77777777" w:rsidTr="00830C8E">
        <w:tc>
          <w:tcPr>
            <w:tcW w:w="9855" w:type="dxa"/>
            <w:gridSpan w:val="8"/>
            <w:tcBorders>
              <w:bottom w:val="double" w:sz="4" w:space="0" w:color="auto"/>
            </w:tcBorders>
            <w:shd w:val="clear" w:color="auto" w:fill="BDD6EE"/>
          </w:tcPr>
          <w:p w14:paraId="1A4CB8A0" w14:textId="77777777" w:rsidR="00947169" w:rsidRDefault="00947169" w:rsidP="00830C8E">
            <w:pPr>
              <w:jc w:val="both"/>
              <w:rPr>
                <w:b/>
                <w:sz w:val="28"/>
              </w:rPr>
            </w:pPr>
            <w:r>
              <w:lastRenderedPageBreak/>
              <w:br w:type="page"/>
            </w:r>
            <w:r>
              <w:rPr>
                <w:b/>
                <w:sz w:val="28"/>
              </w:rPr>
              <w:t>B-III – Charakteristika studijního předmětu</w:t>
            </w:r>
          </w:p>
        </w:tc>
      </w:tr>
      <w:tr w:rsidR="00947169" w14:paraId="23848748" w14:textId="77777777" w:rsidTr="00830C8E">
        <w:tc>
          <w:tcPr>
            <w:tcW w:w="3086" w:type="dxa"/>
            <w:tcBorders>
              <w:top w:val="double" w:sz="4" w:space="0" w:color="auto"/>
            </w:tcBorders>
            <w:shd w:val="clear" w:color="auto" w:fill="F7CAAC"/>
          </w:tcPr>
          <w:p w14:paraId="7B3376DF" w14:textId="77777777" w:rsidR="00947169" w:rsidRDefault="00947169" w:rsidP="007B7C13">
            <w:pPr>
              <w:rPr>
                <w:b/>
              </w:rPr>
            </w:pPr>
            <w:r>
              <w:rPr>
                <w:b/>
              </w:rPr>
              <w:t>Název studijního předmětu</w:t>
            </w:r>
          </w:p>
        </w:tc>
        <w:tc>
          <w:tcPr>
            <w:tcW w:w="6769" w:type="dxa"/>
            <w:gridSpan w:val="7"/>
            <w:tcBorders>
              <w:top w:val="double" w:sz="4" w:space="0" w:color="auto"/>
            </w:tcBorders>
          </w:tcPr>
          <w:p w14:paraId="00645103" w14:textId="77777777" w:rsidR="00947169" w:rsidRDefault="00947169" w:rsidP="00830C8E">
            <w:pPr>
              <w:jc w:val="both"/>
            </w:pPr>
            <w:r w:rsidRPr="00132B26">
              <w:t xml:space="preserve">Audiovizuální praktika </w:t>
            </w:r>
            <w:r>
              <w:t>Střihová skladba</w:t>
            </w:r>
            <w:r w:rsidRPr="006913A4">
              <w:t xml:space="preserve"> </w:t>
            </w:r>
            <w:r>
              <w:t>7</w:t>
            </w:r>
          </w:p>
        </w:tc>
      </w:tr>
      <w:tr w:rsidR="00947169" w14:paraId="50BE5898" w14:textId="77777777" w:rsidTr="00830C8E">
        <w:tc>
          <w:tcPr>
            <w:tcW w:w="3086" w:type="dxa"/>
            <w:shd w:val="clear" w:color="auto" w:fill="F7CAAC"/>
          </w:tcPr>
          <w:p w14:paraId="2E46888F" w14:textId="77777777" w:rsidR="00947169" w:rsidRDefault="00947169" w:rsidP="007B7C13">
            <w:pPr>
              <w:rPr>
                <w:b/>
              </w:rPr>
            </w:pPr>
            <w:r>
              <w:rPr>
                <w:b/>
              </w:rPr>
              <w:t>Typ předmětu</w:t>
            </w:r>
          </w:p>
        </w:tc>
        <w:tc>
          <w:tcPr>
            <w:tcW w:w="3406" w:type="dxa"/>
            <w:gridSpan w:val="4"/>
          </w:tcPr>
          <w:p w14:paraId="62F1AF0A" w14:textId="77777777" w:rsidR="00947169" w:rsidRDefault="00947169" w:rsidP="00830C8E">
            <w:pPr>
              <w:jc w:val="both"/>
            </w:pPr>
            <w:r>
              <w:t>Povinný, PZ</w:t>
            </w:r>
          </w:p>
        </w:tc>
        <w:tc>
          <w:tcPr>
            <w:tcW w:w="2695" w:type="dxa"/>
            <w:gridSpan w:val="2"/>
            <w:shd w:val="clear" w:color="auto" w:fill="F7CAAC"/>
          </w:tcPr>
          <w:p w14:paraId="6CD4EB58" w14:textId="77777777" w:rsidR="00947169" w:rsidRDefault="00947169" w:rsidP="00830C8E">
            <w:pPr>
              <w:jc w:val="both"/>
            </w:pPr>
            <w:r>
              <w:rPr>
                <w:b/>
              </w:rPr>
              <w:t>doporučený ročník / semestr</w:t>
            </w:r>
          </w:p>
        </w:tc>
        <w:tc>
          <w:tcPr>
            <w:tcW w:w="668" w:type="dxa"/>
          </w:tcPr>
          <w:p w14:paraId="3F559192" w14:textId="0F0ED306" w:rsidR="00947169" w:rsidRDefault="00A6733F" w:rsidP="00830C8E">
            <w:pPr>
              <w:jc w:val="both"/>
            </w:pPr>
            <w:r>
              <w:t>1</w:t>
            </w:r>
            <w:r w:rsidR="00947169">
              <w:t>/ZS</w:t>
            </w:r>
          </w:p>
        </w:tc>
      </w:tr>
      <w:tr w:rsidR="00947169" w14:paraId="649F559F" w14:textId="77777777" w:rsidTr="00830C8E">
        <w:tc>
          <w:tcPr>
            <w:tcW w:w="3086" w:type="dxa"/>
            <w:shd w:val="clear" w:color="auto" w:fill="F7CAAC"/>
          </w:tcPr>
          <w:p w14:paraId="31598ECB" w14:textId="77777777" w:rsidR="00947169" w:rsidRDefault="00947169" w:rsidP="007B7C13">
            <w:pPr>
              <w:rPr>
                <w:b/>
              </w:rPr>
            </w:pPr>
            <w:r>
              <w:rPr>
                <w:b/>
              </w:rPr>
              <w:t>Rozsah studijního předmětu</w:t>
            </w:r>
          </w:p>
        </w:tc>
        <w:tc>
          <w:tcPr>
            <w:tcW w:w="1701" w:type="dxa"/>
            <w:gridSpan w:val="2"/>
          </w:tcPr>
          <w:p w14:paraId="53C7D7D6" w14:textId="77777777" w:rsidR="00947169" w:rsidRDefault="00947169" w:rsidP="00830C8E">
            <w:pPr>
              <w:spacing w:line="256" w:lineRule="auto"/>
              <w:jc w:val="both"/>
              <w:rPr>
                <w:lang w:eastAsia="en-US"/>
              </w:rPr>
            </w:pPr>
            <w:r>
              <w:rPr>
                <w:lang w:eastAsia="en-US"/>
              </w:rPr>
              <w:t>130/semestr</w:t>
            </w:r>
          </w:p>
        </w:tc>
        <w:tc>
          <w:tcPr>
            <w:tcW w:w="889" w:type="dxa"/>
            <w:shd w:val="clear" w:color="auto" w:fill="F7CAAC"/>
          </w:tcPr>
          <w:p w14:paraId="34B021A2" w14:textId="77777777" w:rsidR="00947169" w:rsidRDefault="00947169" w:rsidP="00830C8E">
            <w:pPr>
              <w:spacing w:line="256" w:lineRule="auto"/>
              <w:jc w:val="both"/>
              <w:rPr>
                <w:b/>
                <w:lang w:eastAsia="en-US"/>
              </w:rPr>
            </w:pPr>
            <w:r>
              <w:rPr>
                <w:b/>
                <w:lang w:eastAsia="en-US"/>
              </w:rPr>
              <w:t xml:space="preserve">hod. </w:t>
            </w:r>
          </w:p>
        </w:tc>
        <w:tc>
          <w:tcPr>
            <w:tcW w:w="816" w:type="dxa"/>
          </w:tcPr>
          <w:p w14:paraId="6407051D" w14:textId="77777777" w:rsidR="00947169" w:rsidRDefault="00947169" w:rsidP="00830C8E">
            <w:pPr>
              <w:spacing w:line="256" w:lineRule="auto"/>
              <w:jc w:val="both"/>
              <w:rPr>
                <w:lang w:eastAsia="en-US"/>
              </w:rPr>
            </w:pPr>
            <w:r>
              <w:rPr>
                <w:lang w:eastAsia="en-US"/>
              </w:rPr>
              <w:t>10/t</w:t>
            </w:r>
          </w:p>
        </w:tc>
        <w:tc>
          <w:tcPr>
            <w:tcW w:w="2156" w:type="dxa"/>
            <w:shd w:val="clear" w:color="auto" w:fill="F7CAAC"/>
          </w:tcPr>
          <w:p w14:paraId="7C5C0B63" w14:textId="77777777" w:rsidR="00947169" w:rsidRDefault="00947169" w:rsidP="00830C8E">
            <w:pPr>
              <w:jc w:val="both"/>
              <w:rPr>
                <w:b/>
              </w:rPr>
            </w:pPr>
            <w:r>
              <w:rPr>
                <w:b/>
              </w:rPr>
              <w:t>kreditů</w:t>
            </w:r>
          </w:p>
        </w:tc>
        <w:tc>
          <w:tcPr>
            <w:tcW w:w="1207" w:type="dxa"/>
            <w:gridSpan w:val="2"/>
          </w:tcPr>
          <w:p w14:paraId="722DDDB5" w14:textId="77777777" w:rsidR="00947169" w:rsidRDefault="00947169" w:rsidP="00830C8E">
            <w:pPr>
              <w:jc w:val="both"/>
            </w:pPr>
            <w:r>
              <w:t>6</w:t>
            </w:r>
          </w:p>
        </w:tc>
      </w:tr>
      <w:tr w:rsidR="00947169" w14:paraId="709645F6" w14:textId="77777777" w:rsidTr="00830C8E">
        <w:tc>
          <w:tcPr>
            <w:tcW w:w="3086" w:type="dxa"/>
            <w:shd w:val="clear" w:color="auto" w:fill="F7CAAC"/>
          </w:tcPr>
          <w:p w14:paraId="4FA4B21E" w14:textId="77777777" w:rsidR="00947169" w:rsidRDefault="00947169" w:rsidP="007B7C13">
            <w:pPr>
              <w:rPr>
                <w:b/>
                <w:sz w:val="22"/>
              </w:rPr>
            </w:pPr>
            <w:r>
              <w:rPr>
                <w:b/>
              </w:rPr>
              <w:t>Prerekvizity, korekvizity, ekvivalence</w:t>
            </w:r>
          </w:p>
        </w:tc>
        <w:tc>
          <w:tcPr>
            <w:tcW w:w="6769" w:type="dxa"/>
            <w:gridSpan w:val="7"/>
          </w:tcPr>
          <w:p w14:paraId="7C51FE50" w14:textId="77777777" w:rsidR="00947169" w:rsidRDefault="00947169" w:rsidP="00830C8E">
            <w:pPr>
              <w:jc w:val="both"/>
            </w:pPr>
          </w:p>
        </w:tc>
      </w:tr>
      <w:tr w:rsidR="00947169" w14:paraId="2664BB3D" w14:textId="77777777" w:rsidTr="00830C8E">
        <w:tc>
          <w:tcPr>
            <w:tcW w:w="3086" w:type="dxa"/>
            <w:shd w:val="clear" w:color="auto" w:fill="F7CAAC"/>
          </w:tcPr>
          <w:p w14:paraId="5006D4CB" w14:textId="77777777" w:rsidR="00947169" w:rsidRDefault="00947169" w:rsidP="007B7C13">
            <w:pPr>
              <w:rPr>
                <w:b/>
              </w:rPr>
            </w:pPr>
            <w:r>
              <w:rPr>
                <w:b/>
              </w:rPr>
              <w:t>Způsob ověření studijních výsledků</w:t>
            </w:r>
          </w:p>
        </w:tc>
        <w:tc>
          <w:tcPr>
            <w:tcW w:w="3406" w:type="dxa"/>
            <w:gridSpan w:val="4"/>
          </w:tcPr>
          <w:p w14:paraId="311E5546" w14:textId="20EE9A5C" w:rsidR="00947169" w:rsidRDefault="00F52BFC" w:rsidP="00830C8E">
            <w:pPr>
              <w:jc w:val="both"/>
            </w:pPr>
            <w:r>
              <w:t>Zkouška</w:t>
            </w:r>
          </w:p>
        </w:tc>
        <w:tc>
          <w:tcPr>
            <w:tcW w:w="2156" w:type="dxa"/>
            <w:shd w:val="clear" w:color="auto" w:fill="F7CAAC"/>
          </w:tcPr>
          <w:p w14:paraId="73BA3CFD" w14:textId="77777777" w:rsidR="00947169" w:rsidRDefault="00947169" w:rsidP="00830C8E">
            <w:pPr>
              <w:jc w:val="both"/>
              <w:rPr>
                <w:b/>
              </w:rPr>
            </w:pPr>
            <w:r>
              <w:rPr>
                <w:b/>
              </w:rPr>
              <w:t>Forma výuky</w:t>
            </w:r>
          </w:p>
        </w:tc>
        <w:tc>
          <w:tcPr>
            <w:tcW w:w="1207" w:type="dxa"/>
            <w:gridSpan w:val="2"/>
          </w:tcPr>
          <w:p w14:paraId="70C41F79" w14:textId="77777777" w:rsidR="00947169" w:rsidRDefault="00354E90" w:rsidP="00830C8E">
            <w:pPr>
              <w:jc w:val="both"/>
            </w:pPr>
            <w:r>
              <w:t>Seminář</w:t>
            </w:r>
          </w:p>
          <w:p w14:paraId="4AC29897" w14:textId="5BD6F9FE" w:rsidR="00354E90" w:rsidRDefault="00354E90" w:rsidP="00830C8E">
            <w:pPr>
              <w:jc w:val="both"/>
            </w:pPr>
            <w:r>
              <w:t>Cvičení</w:t>
            </w:r>
          </w:p>
        </w:tc>
      </w:tr>
      <w:tr w:rsidR="00947169" w14:paraId="5A718031" w14:textId="77777777" w:rsidTr="00830C8E">
        <w:tc>
          <w:tcPr>
            <w:tcW w:w="3086" w:type="dxa"/>
            <w:shd w:val="clear" w:color="auto" w:fill="F7CAAC"/>
          </w:tcPr>
          <w:p w14:paraId="016FD999"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3AFB6C2B" w14:textId="77777777" w:rsidR="00947169" w:rsidRDefault="00947169" w:rsidP="00830C8E">
            <w:r>
              <w:t xml:space="preserve">Účast na cvičeních s kontrolovanou docházkou, povolena maximálně jedna omluvená neúčast. </w:t>
            </w:r>
            <w:r>
              <w:br/>
              <w:t xml:space="preserve">Aktivita při práci na projektech, v termínu odevzdaná všechna zadaná cvičení. </w:t>
            </w:r>
            <w:r>
              <w:br/>
              <w:t>Předmět je zakončen praktickou zkouškou.</w:t>
            </w:r>
          </w:p>
        </w:tc>
      </w:tr>
      <w:tr w:rsidR="00947169" w14:paraId="420DB357" w14:textId="77777777" w:rsidTr="00830C8E">
        <w:trPr>
          <w:trHeight w:val="554"/>
        </w:trPr>
        <w:tc>
          <w:tcPr>
            <w:tcW w:w="9855" w:type="dxa"/>
            <w:gridSpan w:val="8"/>
            <w:tcBorders>
              <w:top w:val="nil"/>
            </w:tcBorders>
          </w:tcPr>
          <w:p w14:paraId="4F4FC38C" w14:textId="77777777" w:rsidR="00947169" w:rsidRDefault="00947169" w:rsidP="007B7C13"/>
        </w:tc>
      </w:tr>
      <w:tr w:rsidR="00947169" w14:paraId="078662C8" w14:textId="77777777" w:rsidTr="00830C8E">
        <w:trPr>
          <w:trHeight w:val="197"/>
        </w:trPr>
        <w:tc>
          <w:tcPr>
            <w:tcW w:w="3086" w:type="dxa"/>
            <w:tcBorders>
              <w:top w:val="nil"/>
            </w:tcBorders>
            <w:shd w:val="clear" w:color="auto" w:fill="F7CAAC"/>
          </w:tcPr>
          <w:p w14:paraId="22A5F683" w14:textId="77777777" w:rsidR="00947169" w:rsidRDefault="00947169" w:rsidP="007B7C13">
            <w:pPr>
              <w:rPr>
                <w:b/>
              </w:rPr>
            </w:pPr>
            <w:r>
              <w:rPr>
                <w:b/>
              </w:rPr>
              <w:t>Garant předmětu</w:t>
            </w:r>
          </w:p>
        </w:tc>
        <w:tc>
          <w:tcPr>
            <w:tcW w:w="6769" w:type="dxa"/>
            <w:gridSpan w:val="7"/>
            <w:tcBorders>
              <w:top w:val="nil"/>
            </w:tcBorders>
          </w:tcPr>
          <w:p w14:paraId="53EEB443" w14:textId="77777777" w:rsidR="00947169" w:rsidRDefault="00947169" w:rsidP="00830C8E">
            <w:pPr>
              <w:jc w:val="both"/>
            </w:pPr>
            <w:r>
              <w:t>doc. MgA. Libor Nemeškal, Ph.D.</w:t>
            </w:r>
          </w:p>
        </w:tc>
      </w:tr>
      <w:tr w:rsidR="00947169" w14:paraId="1CEDCC7C" w14:textId="77777777" w:rsidTr="00830C8E">
        <w:trPr>
          <w:trHeight w:val="243"/>
        </w:trPr>
        <w:tc>
          <w:tcPr>
            <w:tcW w:w="3086" w:type="dxa"/>
            <w:tcBorders>
              <w:top w:val="nil"/>
            </w:tcBorders>
            <w:shd w:val="clear" w:color="auto" w:fill="F7CAAC"/>
          </w:tcPr>
          <w:p w14:paraId="49885079" w14:textId="77777777" w:rsidR="00947169" w:rsidRDefault="00947169" w:rsidP="007B7C13">
            <w:pPr>
              <w:rPr>
                <w:b/>
              </w:rPr>
            </w:pPr>
            <w:r>
              <w:rPr>
                <w:b/>
              </w:rPr>
              <w:t>Zapojení garanta do výuky předmětu</w:t>
            </w:r>
          </w:p>
        </w:tc>
        <w:tc>
          <w:tcPr>
            <w:tcW w:w="6769" w:type="dxa"/>
            <w:gridSpan w:val="7"/>
            <w:tcBorders>
              <w:top w:val="nil"/>
            </w:tcBorders>
          </w:tcPr>
          <w:p w14:paraId="0D84062E" w14:textId="77777777" w:rsidR="00947169" w:rsidRDefault="00947169" w:rsidP="00830C8E">
            <w:pPr>
              <w:jc w:val="both"/>
            </w:pPr>
            <w:r>
              <w:t>100 %</w:t>
            </w:r>
          </w:p>
        </w:tc>
      </w:tr>
      <w:tr w:rsidR="00947169" w14:paraId="5841EB92" w14:textId="77777777" w:rsidTr="00830C8E">
        <w:tc>
          <w:tcPr>
            <w:tcW w:w="3086" w:type="dxa"/>
            <w:shd w:val="clear" w:color="auto" w:fill="F7CAAC"/>
          </w:tcPr>
          <w:p w14:paraId="69CA663E" w14:textId="77777777" w:rsidR="00947169" w:rsidRDefault="00947169" w:rsidP="00830C8E">
            <w:pPr>
              <w:jc w:val="both"/>
              <w:rPr>
                <w:b/>
              </w:rPr>
            </w:pPr>
            <w:r>
              <w:rPr>
                <w:b/>
              </w:rPr>
              <w:t>Vyučující</w:t>
            </w:r>
          </w:p>
        </w:tc>
        <w:tc>
          <w:tcPr>
            <w:tcW w:w="6769" w:type="dxa"/>
            <w:gridSpan w:val="7"/>
            <w:tcBorders>
              <w:bottom w:val="nil"/>
            </w:tcBorders>
          </w:tcPr>
          <w:p w14:paraId="14C15761" w14:textId="77777777" w:rsidR="00947169" w:rsidRDefault="00947169" w:rsidP="00830C8E">
            <w:pPr>
              <w:jc w:val="both"/>
            </w:pPr>
          </w:p>
        </w:tc>
      </w:tr>
      <w:tr w:rsidR="00947169" w14:paraId="6935A395" w14:textId="77777777" w:rsidTr="00830C8E">
        <w:trPr>
          <w:trHeight w:val="554"/>
        </w:trPr>
        <w:tc>
          <w:tcPr>
            <w:tcW w:w="9855" w:type="dxa"/>
            <w:gridSpan w:val="8"/>
            <w:tcBorders>
              <w:top w:val="nil"/>
            </w:tcBorders>
          </w:tcPr>
          <w:p w14:paraId="73F716E1" w14:textId="77777777" w:rsidR="00947169" w:rsidRDefault="00947169" w:rsidP="00830C8E">
            <w:pPr>
              <w:jc w:val="both"/>
            </w:pPr>
            <w:r>
              <w:t>doc. MgA. Libor Nemeškal, Ph.D.</w:t>
            </w:r>
          </w:p>
        </w:tc>
      </w:tr>
      <w:tr w:rsidR="00947169" w14:paraId="50852369" w14:textId="77777777" w:rsidTr="00830C8E">
        <w:tc>
          <w:tcPr>
            <w:tcW w:w="3086" w:type="dxa"/>
            <w:shd w:val="clear" w:color="auto" w:fill="F7CAAC"/>
          </w:tcPr>
          <w:p w14:paraId="49D1700F" w14:textId="77777777" w:rsidR="00947169" w:rsidRDefault="00947169" w:rsidP="00830C8E">
            <w:pPr>
              <w:jc w:val="both"/>
              <w:rPr>
                <w:b/>
              </w:rPr>
            </w:pPr>
            <w:r>
              <w:rPr>
                <w:b/>
              </w:rPr>
              <w:t>Stručná anotace předmětu</w:t>
            </w:r>
          </w:p>
        </w:tc>
        <w:tc>
          <w:tcPr>
            <w:tcW w:w="6769" w:type="dxa"/>
            <w:gridSpan w:val="7"/>
            <w:tcBorders>
              <w:bottom w:val="nil"/>
            </w:tcBorders>
          </w:tcPr>
          <w:p w14:paraId="02C4BCA1" w14:textId="77777777" w:rsidR="00947169" w:rsidRDefault="00947169" w:rsidP="00830C8E">
            <w:pPr>
              <w:jc w:val="both"/>
            </w:pPr>
          </w:p>
        </w:tc>
      </w:tr>
      <w:tr w:rsidR="00947169" w14:paraId="4EA2EC80" w14:textId="77777777" w:rsidTr="00D46D00">
        <w:trPr>
          <w:trHeight w:val="3206"/>
        </w:trPr>
        <w:tc>
          <w:tcPr>
            <w:tcW w:w="9855" w:type="dxa"/>
            <w:gridSpan w:val="8"/>
            <w:tcBorders>
              <w:top w:val="nil"/>
              <w:bottom w:val="single" w:sz="12" w:space="0" w:color="auto"/>
            </w:tcBorders>
          </w:tcPr>
          <w:p w14:paraId="1EAC5275" w14:textId="77777777" w:rsidR="00947169" w:rsidRDefault="00947169" w:rsidP="00830C8E">
            <w:pPr>
              <w:jc w:val="both"/>
            </w:pPr>
          </w:p>
          <w:p w14:paraId="53E41EC8" w14:textId="77777777" w:rsidR="00947169" w:rsidRDefault="00947169" w:rsidP="00830C8E">
            <w:pPr>
              <w:jc w:val="both"/>
            </w:pPr>
            <w:r>
              <w:t>Předmět vede k prohlubování praktických dovedností v oblasti střihové skladby. V návaznosti na teoretickou výuku se studenti věnují především práci s archivním materiálem, vyzkouší si střih filmové suroviny (</w:t>
            </w:r>
            <w:proofErr w:type="gramStart"/>
            <w:r>
              <w:t>8mm</w:t>
            </w:r>
            <w:proofErr w:type="gramEnd"/>
            <w:r>
              <w:t>/16mm) i videa a jsou detailněji seznámeni se specifiky střihové skladby v dokumentárním filmu</w:t>
            </w:r>
          </w:p>
          <w:p w14:paraId="717DB50C" w14:textId="77777777" w:rsidR="00947169" w:rsidRDefault="00947169" w:rsidP="00830C8E">
            <w:pPr>
              <w:jc w:val="both"/>
            </w:pPr>
          </w:p>
          <w:p w14:paraId="7E9777C1" w14:textId="77777777" w:rsidR="00947169" w:rsidRDefault="00947169" w:rsidP="00830C8E">
            <w:pPr>
              <w:jc w:val="both"/>
            </w:pPr>
          </w:p>
          <w:p w14:paraId="13DA249F" w14:textId="77777777" w:rsidR="00947169" w:rsidRDefault="00947169" w:rsidP="00830C8E">
            <w:pPr>
              <w:rPr>
                <w:u w:val="single"/>
              </w:rPr>
            </w:pPr>
            <w:r w:rsidRPr="00F305CF">
              <w:rPr>
                <w:u w:val="single"/>
              </w:rPr>
              <w:t>Praktická cvičení:</w:t>
            </w:r>
          </w:p>
          <w:p w14:paraId="32BBA4D4" w14:textId="5CEBFF83" w:rsidR="00947169" w:rsidRDefault="005948A4" w:rsidP="009305FD">
            <w:pPr>
              <w:pStyle w:val="Odstavecseseznamem"/>
              <w:numPr>
                <w:ilvl w:val="0"/>
                <w:numId w:val="10"/>
              </w:numPr>
              <w:jc w:val="both"/>
            </w:pPr>
            <w:ins w:id="630" w:author="Ponížilová Hana" w:date="2020-02-13T16:53:00Z">
              <w:r>
                <w:rPr>
                  <w:color w:val="000000"/>
                  <w:shd w:val="clear" w:color="auto" w:fill="FFFFFF"/>
                  <w:lang w:eastAsia="en-US"/>
                </w:rPr>
                <w:t>Semestrální</w:t>
              </w:r>
            </w:ins>
            <w:del w:id="631" w:author="Ponížilová Hana" w:date="2020-02-13T16:53:00Z">
              <w:r w:rsidR="00947169" w:rsidDel="005948A4">
                <w:delText xml:space="preserve">Klauzurní </w:delText>
              </w:r>
            </w:del>
            <w:ins w:id="632" w:author="Ponížilová Hana" w:date="2020-02-13T16:53:00Z">
              <w:r>
                <w:t xml:space="preserve"> </w:t>
              </w:r>
            </w:ins>
            <w:r w:rsidR="00947169">
              <w:t>cvičení.</w:t>
            </w:r>
          </w:p>
          <w:p w14:paraId="63AF3447" w14:textId="77777777" w:rsidR="00947169" w:rsidRDefault="00947169" w:rsidP="009305FD">
            <w:pPr>
              <w:pStyle w:val="Odstavecseseznamem"/>
              <w:numPr>
                <w:ilvl w:val="0"/>
                <w:numId w:val="10"/>
              </w:numPr>
              <w:jc w:val="both"/>
            </w:pPr>
            <w:r>
              <w:t>Práce s archivním materiálem.</w:t>
            </w:r>
          </w:p>
          <w:p w14:paraId="53756AC6" w14:textId="77777777" w:rsidR="00947169" w:rsidRDefault="00947169" w:rsidP="009305FD">
            <w:pPr>
              <w:pStyle w:val="Odstavecseseznamem"/>
              <w:numPr>
                <w:ilvl w:val="0"/>
                <w:numId w:val="10"/>
              </w:numPr>
              <w:jc w:val="both"/>
            </w:pPr>
            <w:r>
              <w:t>Střih filmové suroviny a videa.</w:t>
            </w:r>
          </w:p>
          <w:p w14:paraId="5A8E05BF" w14:textId="77777777" w:rsidR="00947169" w:rsidRDefault="00947169" w:rsidP="009305FD">
            <w:pPr>
              <w:pStyle w:val="Odstavecseseznamem"/>
              <w:numPr>
                <w:ilvl w:val="0"/>
                <w:numId w:val="10"/>
              </w:numPr>
              <w:jc w:val="both"/>
            </w:pPr>
            <w:r>
              <w:t>Industry spot.</w:t>
            </w:r>
          </w:p>
          <w:p w14:paraId="157F45BC" w14:textId="77777777" w:rsidR="00947169" w:rsidRDefault="00947169" w:rsidP="009305FD">
            <w:pPr>
              <w:pStyle w:val="Odstavecseseznamem"/>
              <w:numPr>
                <w:ilvl w:val="0"/>
                <w:numId w:val="10"/>
              </w:numPr>
              <w:jc w:val="both"/>
            </w:pPr>
            <w:r>
              <w:t>Praktická zkouška z předmětu.</w:t>
            </w:r>
          </w:p>
        </w:tc>
      </w:tr>
      <w:tr w:rsidR="00947169" w14:paraId="2AAAC3E9" w14:textId="77777777" w:rsidTr="00830C8E">
        <w:trPr>
          <w:trHeight w:val="265"/>
        </w:trPr>
        <w:tc>
          <w:tcPr>
            <w:tcW w:w="3653" w:type="dxa"/>
            <w:gridSpan w:val="2"/>
            <w:tcBorders>
              <w:top w:val="nil"/>
            </w:tcBorders>
            <w:shd w:val="clear" w:color="auto" w:fill="F7CAAC"/>
          </w:tcPr>
          <w:p w14:paraId="5B57D4F9" w14:textId="77777777" w:rsidR="00947169" w:rsidRDefault="00947169" w:rsidP="00830C8E">
            <w:pPr>
              <w:jc w:val="both"/>
            </w:pPr>
            <w:r>
              <w:rPr>
                <w:b/>
              </w:rPr>
              <w:t>Studijní literatura a studijní pomůcky</w:t>
            </w:r>
          </w:p>
        </w:tc>
        <w:tc>
          <w:tcPr>
            <w:tcW w:w="6202" w:type="dxa"/>
            <w:gridSpan w:val="6"/>
            <w:tcBorders>
              <w:top w:val="nil"/>
              <w:bottom w:val="nil"/>
            </w:tcBorders>
          </w:tcPr>
          <w:p w14:paraId="53923291" w14:textId="77777777" w:rsidR="00947169" w:rsidRDefault="00947169" w:rsidP="00830C8E">
            <w:pPr>
              <w:jc w:val="both"/>
            </w:pPr>
          </w:p>
        </w:tc>
      </w:tr>
      <w:tr w:rsidR="00947169" w14:paraId="1CDD43AF" w14:textId="77777777" w:rsidTr="00830C8E">
        <w:trPr>
          <w:trHeight w:val="1497"/>
        </w:trPr>
        <w:tc>
          <w:tcPr>
            <w:tcW w:w="9855" w:type="dxa"/>
            <w:gridSpan w:val="8"/>
            <w:tcBorders>
              <w:top w:val="nil"/>
            </w:tcBorders>
          </w:tcPr>
          <w:p w14:paraId="5BC2CE96" w14:textId="77777777" w:rsidR="00396570" w:rsidRDefault="00396570" w:rsidP="00830C8E">
            <w:pPr>
              <w:jc w:val="both"/>
              <w:rPr>
                <w:b/>
              </w:rPr>
            </w:pPr>
          </w:p>
          <w:p w14:paraId="742A9650" w14:textId="7A34EF07" w:rsidR="00947169" w:rsidRPr="0054500B" w:rsidRDefault="00947169" w:rsidP="00830C8E">
            <w:pPr>
              <w:jc w:val="both"/>
              <w:rPr>
                <w:b/>
              </w:rPr>
            </w:pPr>
            <w:r w:rsidRPr="0054500B">
              <w:rPr>
                <w:b/>
              </w:rPr>
              <w:t>Povinná:</w:t>
            </w:r>
          </w:p>
          <w:p w14:paraId="20D55EA5" w14:textId="77777777" w:rsidR="00947169" w:rsidRDefault="00947169" w:rsidP="00830C8E">
            <w:pPr>
              <w:jc w:val="both"/>
            </w:pPr>
            <w:r>
              <w:t xml:space="preserve">BURDER, John. </w:t>
            </w:r>
            <w:proofErr w:type="gramStart"/>
            <w:r>
              <w:rPr>
                <w:i/>
                <w:iCs/>
              </w:rPr>
              <w:t>16mm</w:t>
            </w:r>
            <w:proofErr w:type="gramEnd"/>
            <w:r>
              <w:rPr>
                <w:i/>
                <w:iCs/>
              </w:rPr>
              <w:t xml:space="preserve"> film cutting</w:t>
            </w:r>
            <w:r>
              <w:t>. New York: Focal Press, 1975. ISBN 978-0240508573.</w:t>
            </w:r>
          </w:p>
          <w:p w14:paraId="349CA2DA" w14:textId="77777777" w:rsidR="00947169" w:rsidRDefault="00947169" w:rsidP="00830C8E">
            <w:pPr>
              <w:jc w:val="both"/>
            </w:pPr>
            <w:r>
              <w:t xml:space="preserve">PEŠEK, Josef. </w:t>
            </w:r>
            <w:r>
              <w:rPr>
                <w:i/>
                <w:iCs/>
              </w:rPr>
              <w:t>Technické aspekty sestřihu televizních pořadů na magnetických nosičích</w:t>
            </w:r>
            <w:r>
              <w:t>. V Praze: Akademie múzických umění, Filmová a televizní fakulta, Katedra střihové skladby, 2006, 117 s. ISBN 80-7331-046-5.</w:t>
            </w:r>
          </w:p>
          <w:p w14:paraId="782066E6" w14:textId="77777777" w:rsidR="00947169" w:rsidRDefault="00947169" w:rsidP="00830C8E">
            <w:pPr>
              <w:jc w:val="both"/>
            </w:pPr>
            <w:r>
              <w:t xml:space="preserve">SÝKORA, Jakub. </w:t>
            </w:r>
            <w:r>
              <w:rPr>
                <w:i/>
                <w:iCs/>
              </w:rPr>
              <w:t>Střih v digitální kinematografii</w:t>
            </w:r>
            <w:r>
              <w:t>. Praha, 2009.</w:t>
            </w:r>
          </w:p>
          <w:p w14:paraId="0E18805E" w14:textId="77777777" w:rsidR="00947169" w:rsidRDefault="00947169" w:rsidP="00830C8E">
            <w:pPr>
              <w:jc w:val="both"/>
            </w:pPr>
          </w:p>
          <w:p w14:paraId="5D013E89" w14:textId="77777777" w:rsidR="00947169" w:rsidRDefault="00947169" w:rsidP="00830C8E">
            <w:pPr>
              <w:jc w:val="both"/>
            </w:pPr>
            <w:r w:rsidRPr="0054500B">
              <w:rPr>
                <w:b/>
              </w:rPr>
              <w:t>Studijní pomůcky</w:t>
            </w:r>
            <w:r>
              <w:t>: Střihová pracoviště na FMK UTB ve Zlíně.</w:t>
            </w:r>
          </w:p>
          <w:p w14:paraId="13C8E3F1" w14:textId="77777777" w:rsidR="00947169" w:rsidRDefault="00947169" w:rsidP="00830C8E">
            <w:pPr>
              <w:jc w:val="both"/>
            </w:pPr>
          </w:p>
        </w:tc>
      </w:tr>
    </w:tbl>
    <w:p w14:paraId="30592AA1" w14:textId="7EA5945B" w:rsidR="00947169" w:rsidRDefault="00947169" w:rsidP="00947169"/>
    <w:p w14:paraId="31396FBB" w14:textId="03801867" w:rsidR="00FD4DDC" w:rsidRDefault="00FD4DDC" w:rsidP="00947169"/>
    <w:p w14:paraId="6434D51F" w14:textId="59E0FED2" w:rsidR="00FD4DDC" w:rsidRDefault="00FD4DDC" w:rsidP="00947169"/>
    <w:p w14:paraId="279CA218" w14:textId="3F034A76" w:rsidR="00FD4DDC" w:rsidRDefault="00FD4DDC" w:rsidP="00947169"/>
    <w:p w14:paraId="7C4C5F3D" w14:textId="18EEA737" w:rsidR="00FD4DDC" w:rsidRDefault="00FD4DDC" w:rsidP="00947169"/>
    <w:p w14:paraId="1691ACCB" w14:textId="6D9EA9FB" w:rsidR="00FD4DDC" w:rsidRDefault="00FD4DDC" w:rsidP="00947169"/>
    <w:p w14:paraId="7AEBF1E6" w14:textId="48ABFE2A" w:rsidR="00FD4DDC" w:rsidRDefault="00FD4DDC" w:rsidP="00947169"/>
    <w:p w14:paraId="0942639C" w14:textId="77777777" w:rsidR="00FD4DDC" w:rsidRDefault="00FD4DDC" w:rsidP="00947169"/>
    <w:p w14:paraId="0093CBDC" w14:textId="67C54085" w:rsidR="00E71567" w:rsidRDefault="00E71567" w:rsidP="00E71567"/>
    <w:p w14:paraId="15492CF3" w14:textId="334E18B5" w:rsidR="00947169" w:rsidRDefault="00947169" w:rsidP="00E71567"/>
    <w:p w14:paraId="2352D038" w14:textId="77777777" w:rsidR="00D46D00" w:rsidRDefault="00D46D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69" w14:paraId="422E1F54" w14:textId="77777777" w:rsidTr="00830C8E">
        <w:tc>
          <w:tcPr>
            <w:tcW w:w="9855" w:type="dxa"/>
            <w:gridSpan w:val="8"/>
            <w:tcBorders>
              <w:bottom w:val="double" w:sz="4" w:space="0" w:color="auto"/>
            </w:tcBorders>
            <w:shd w:val="clear" w:color="auto" w:fill="BDD6EE"/>
          </w:tcPr>
          <w:p w14:paraId="619F9543" w14:textId="49AA3F7F" w:rsidR="00947169" w:rsidRDefault="00947169" w:rsidP="00830C8E">
            <w:pPr>
              <w:jc w:val="both"/>
              <w:rPr>
                <w:b/>
                <w:sz w:val="28"/>
              </w:rPr>
            </w:pPr>
            <w:r>
              <w:lastRenderedPageBreak/>
              <w:br w:type="page"/>
            </w:r>
            <w:r>
              <w:rPr>
                <w:b/>
                <w:sz w:val="28"/>
              </w:rPr>
              <w:t>B-III – Charakteristika studijního předmětu</w:t>
            </w:r>
          </w:p>
        </w:tc>
      </w:tr>
      <w:tr w:rsidR="00947169" w14:paraId="01129C6B" w14:textId="77777777" w:rsidTr="00830C8E">
        <w:tc>
          <w:tcPr>
            <w:tcW w:w="3086" w:type="dxa"/>
            <w:tcBorders>
              <w:top w:val="double" w:sz="4" w:space="0" w:color="auto"/>
            </w:tcBorders>
            <w:shd w:val="clear" w:color="auto" w:fill="F7CAAC"/>
          </w:tcPr>
          <w:p w14:paraId="7E74BA3F" w14:textId="77777777" w:rsidR="00947169" w:rsidRDefault="00947169" w:rsidP="007B7C13">
            <w:pPr>
              <w:rPr>
                <w:b/>
              </w:rPr>
            </w:pPr>
            <w:r>
              <w:rPr>
                <w:b/>
              </w:rPr>
              <w:t>Název studijního předmětu</w:t>
            </w:r>
          </w:p>
        </w:tc>
        <w:tc>
          <w:tcPr>
            <w:tcW w:w="6769" w:type="dxa"/>
            <w:gridSpan w:val="7"/>
            <w:tcBorders>
              <w:top w:val="double" w:sz="4" w:space="0" w:color="auto"/>
            </w:tcBorders>
          </w:tcPr>
          <w:p w14:paraId="5F19EFD5" w14:textId="77777777" w:rsidR="00947169" w:rsidRDefault="00947169" w:rsidP="00830C8E">
            <w:pPr>
              <w:jc w:val="both"/>
            </w:pPr>
            <w:r w:rsidRPr="00132B26">
              <w:t xml:space="preserve">Audiovizuální praktika </w:t>
            </w:r>
            <w:r>
              <w:t>Střihová skladba</w:t>
            </w:r>
            <w:r w:rsidRPr="006913A4">
              <w:t xml:space="preserve"> </w:t>
            </w:r>
            <w:r>
              <w:t>8</w:t>
            </w:r>
          </w:p>
        </w:tc>
      </w:tr>
      <w:tr w:rsidR="00947169" w14:paraId="6FDFECE1" w14:textId="77777777" w:rsidTr="00830C8E">
        <w:tc>
          <w:tcPr>
            <w:tcW w:w="3086" w:type="dxa"/>
            <w:shd w:val="clear" w:color="auto" w:fill="F7CAAC"/>
          </w:tcPr>
          <w:p w14:paraId="420766C6" w14:textId="77777777" w:rsidR="00947169" w:rsidRDefault="00947169" w:rsidP="007B7C13">
            <w:pPr>
              <w:rPr>
                <w:b/>
              </w:rPr>
            </w:pPr>
            <w:r>
              <w:rPr>
                <w:b/>
              </w:rPr>
              <w:t>Typ předmětu</w:t>
            </w:r>
          </w:p>
        </w:tc>
        <w:tc>
          <w:tcPr>
            <w:tcW w:w="3406" w:type="dxa"/>
            <w:gridSpan w:val="4"/>
          </w:tcPr>
          <w:p w14:paraId="30FE92B9" w14:textId="77777777" w:rsidR="00947169" w:rsidRDefault="00947169" w:rsidP="00830C8E">
            <w:pPr>
              <w:jc w:val="both"/>
            </w:pPr>
            <w:r>
              <w:t>Povinný, PZ</w:t>
            </w:r>
          </w:p>
        </w:tc>
        <w:tc>
          <w:tcPr>
            <w:tcW w:w="2695" w:type="dxa"/>
            <w:gridSpan w:val="2"/>
            <w:shd w:val="clear" w:color="auto" w:fill="F7CAAC"/>
          </w:tcPr>
          <w:p w14:paraId="314F8B84" w14:textId="77777777" w:rsidR="00947169" w:rsidRDefault="00947169" w:rsidP="00830C8E">
            <w:pPr>
              <w:jc w:val="both"/>
            </w:pPr>
            <w:r>
              <w:rPr>
                <w:b/>
              </w:rPr>
              <w:t>doporučený ročník / semestr</w:t>
            </w:r>
          </w:p>
        </w:tc>
        <w:tc>
          <w:tcPr>
            <w:tcW w:w="668" w:type="dxa"/>
          </w:tcPr>
          <w:p w14:paraId="53A8054B" w14:textId="281174DC" w:rsidR="00947169" w:rsidRDefault="00A6733F" w:rsidP="00830C8E">
            <w:pPr>
              <w:jc w:val="both"/>
            </w:pPr>
            <w:r>
              <w:t>1</w:t>
            </w:r>
            <w:r w:rsidR="00947169">
              <w:t>/LS</w:t>
            </w:r>
          </w:p>
        </w:tc>
      </w:tr>
      <w:tr w:rsidR="00947169" w14:paraId="0C459979" w14:textId="77777777" w:rsidTr="00830C8E">
        <w:tc>
          <w:tcPr>
            <w:tcW w:w="3086" w:type="dxa"/>
            <w:shd w:val="clear" w:color="auto" w:fill="F7CAAC"/>
          </w:tcPr>
          <w:p w14:paraId="7C8F5D62" w14:textId="77777777" w:rsidR="00947169" w:rsidRDefault="00947169" w:rsidP="007B7C13">
            <w:pPr>
              <w:rPr>
                <w:b/>
              </w:rPr>
            </w:pPr>
            <w:r>
              <w:rPr>
                <w:b/>
              </w:rPr>
              <w:t>Rozsah studijního předmětu</w:t>
            </w:r>
          </w:p>
        </w:tc>
        <w:tc>
          <w:tcPr>
            <w:tcW w:w="1701" w:type="dxa"/>
            <w:gridSpan w:val="2"/>
          </w:tcPr>
          <w:p w14:paraId="22FE7D4D" w14:textId="77777777" w:rsidR="00947169" w:rsidRDefault="00947169" w:rsidP="00830C8E">
            <w:pPr>
              <w:spacing w:line="256" w:lineRule="auto"/>
              <w:jc w:val="both"/>
              <w:rPr>
                <w:lang w:eastAsia="en-US"/>
              </w:rPr>
            </w:pPr>
            <w:r>
              <w:rPr>
                <w:lang w:eastAsia="en-US"/>
              </w:rPr>
              <w:t>130/semestr</w:t>
            </w:r>
          </w:p>
        </w:tc>
        <w:tc>
          <w:tcPr>
            <w:tcW w:w="889" w:type="dxa"/>
            <w:shd w:val="clear" w:color="auto" w:fill="F7CAAC"/>
          </w:tcPr>
          <w:p w14:paraId="1819C0D3" w14:textId="77777777" w:rsidR="00947169" w:rsidRDefault="00947169" w:rsidP="00830C8E">
            <w:pPr>
              <w:spacing w:line="256" w:lineRule="auto"/>
              <w:jc w:val="both"/>
              <w:rPr>
                <w:b/>
                <w:lang w:eastAsia="en-US"/>
              </w:rPr>
            </w:pPr>
            <w:r>
              <w:rPr>
                <w:b/>
                <w:lang w:eastAsia="en-US"/>
              </w:rPr>
              <w:t xml:space="preserve">hod. </w:t>
            </w:r>
          </w:p>
        </w:tc>
        <w:tc>
          <w:tcPr>
            <w:tcW w:w="816" w:type="dxa"/>
          </w:tcPr>
          <w:p w14:paraId="2F072DEE" w14:textId="77777777" w:rsidR="00947169" w:rsidRDefault="00947169" w:rsidP="00830C8E">
            <w:pPr>
              <w:spacing w:line="256" w:lineRule="auto"/>
              <w:jc w:val="both"/>
              <w:rPr>
                <w:lang w:eastAsia="en-US"/>
              </w:rPr>
            </w:pPr>
            <w:r>
              <w:rPr>
                <w:lang w:eastAsia="en-US"/>
              </w:rPr>
              <w:t>10/t</w:t>
            </w:r>
          </w:p>
        </w:tc>
        <w:tc>
          <w:tcPr>
            <w:tcW w:w="2156" w:type="dxa"/>
            <w:shd w:val="clear" w:color="auto" w:fill="F7CAAC"/>
          </w:tcPr>
          <w:p w14:paraId="4179BDAE" w14:textId="77777777" w:rsidR="00947169" w:rsidRDefault="00947169" w:rsidP="00830C8E">
            <w:pPr>
              <w:jc w:val="both"/>
              <w:rPr>
                <w:b/>
              </w:rPr>
            </w:pPr>
            <w:r>
              <w:rPr>
                <w:b/>
              </w:rPr>
              <w:t>kreditů</w:t>
            </w:r>
          </w:p>
        </w:tc>
        <w:tc>
          <w:tcPr>
            <w:tcW w:w="1207" w:type="dxa"/>
            <w:gridSpan w:val="2"/>
          </w:tcPr>
          <w:p w14:paraId="766E9B38" w14:textId="77777777" w:rsidR="00947169" w:rsidRDefault="00947169" w:rsidP="00830C8E">
            <w:pPr>
              <w:jc w:val="both"/>
            </w:pPr>
            <w:r>
              <w:t>6</w:t>
            </w:r>
          </w:p>
        </w:tc>
      </w:tr>
      <w:tr w:rsidR="00947169" w14:paraId="06BC80AB" w14:textId="77777777" w:rsidTr="00830C8E">
        <w:tc>
          <w:tcPr>
            <w:tcW w:w="3086" w:type="dxa"/>
            <w:shd w:val="clear" w:color="auto" w:fill="F7CAAC"/>
          </w:tcPr>
          <w:p w14:paraId="651D809C" w14:textId="77777777" w:rsidR="00947169" w:rsidRDefault="00947169" w:rsidP="007B7C13">
            <w:pPr>
              <w:rPr>
                <w:b/>
                <w:sz w:val="22"/>
              </w:rPr>
            </w:pPr>
            <w:r>
              <w:rPr>
                <w:b/>
              </w:rPr>
              <w:t>Prerekvizity, korekvizity, ekvivalence</w:t>
            </w:r>
          </w:p>
        </w:tc>
        <w:tc>
          <w:tcPr>
            <w:tcW w:w="6769" w:type="dxa"/>
            <w:gridSpan w:val="7"/>
          </w:tcPr>
          <w:p w14:paraId="37DBCFB7" w14:textId="1452C8D7" w:rsidR="00947169" w:rsidRDefault="00354E90" w:rsidP="00830C8E">
            <w:pPr>
              <w:jc w:val="both"/>
            </w:pPr>
            <w:r>
              <w:t>Splněný předmět Audiovizuální praktika 7</w:t>
            </w:r>
          </w:p>
        </w:tc>
      </w:tr>
      <w:tr w:rsidR="00947169" w14:paraId="01D21AC1" w14:textId="77777777" w:rsidTr="00830C8E">
        <w:tc>
          <w:tcPr>
            <w:tcW w:w="3086" w:type="dxa"/>
            <w:shd w:val="clear" w:color="auto" w:fill="F7CAAC"/>
          </w:tcPr>
          <w:p w14:paraId="08A0C3CA" w14:textId="77777777" w:rsidR="00947169" w:rsidRDefault="00947169" w:rsidP="007B7C13">
            <w:pPr>
              <w:rPr>
                <w:b/>
              </w:rPr>
            </w:pPr>
            <w:r>
              <w:rPr>
                <w:b/>
              </w:rPr>
              <w:t>Způsob ověření studijních výsledků</w:t>
            </w:r>
          </w:p>
        </w:tc>
        <w:tc>
          <w:tcPr>
            <w:tcW w:w="3406" w:type="dxa"/>
            <w:gridSpan w:val="4"/>
          </w:tcPr>
          <w:p w14:paraId="1A83E18B" w14:textId="44E14F53" w:rsidR="00947169" w:rsidRDefault="00F52BFC" w:rsidP="00830C8E">
            <w:pPr>
              <w:jc w:val="both"/>
            </w:pPr>
            <w:r>
              <w:t>Zkouška</w:t>
            </w:r>
          </w:p>
        </w:tc>
        <w:tc>
          <w:tcPr>
            <w:tcW w:w="2156" w:type="dxa"/>
            <w:shd w:val="clear" w:color="auto" w:fill="F7CAAC"/>
          </w:tcPr>
          <w:p w14:paraId="50705E12" w14:textId="77777777" w:rsidR="00947169" w:rsidRDefault="00947169" w:rsidP="00830C8E">
            <w:pPr>
              <w:jc w:val="both"/>
              <w:rPr>
                <w:b/>
              </w:rPr>
            </w:pPr>
            <w:r>
              <w:rPr>
                <w:b/>
              </w:rPr>
              <w:t>Forma výuky</w:t>
            </w:r>
          </w:p>
        </w:tc>
        <w:tc>
          <w:tcPr>
            <w:tcW w:w="1207" w:type="dxa"/>
            <w:gridSpan w:val="2"/>
          </w:tcPr>
          <w:p w14:paraId="22B4DC4D" w14:textId="77777777" w:rsidR="00354E90" w:rsidRDefault="00354E90" w:rsidP="00354E90">
            <w:pPr>
              <w:jc w:val="both"/>
            </w:pPr>
            <w:r>
              <w:t>Seminář</w:t>
            </w:r>
          </w:p>
          <w:p w14:paraId="01D5CACF" w14:textId="0F7446AD" w:rsidR="00947169" w:rsidRDefault="00354E90" w:rsidP="00354E90">
            <w:pPr>
              <w:jc w:val="both"/>
            </w:pPr>
            <w:r>
              <w:t>Cvičení</w:t>
            </w:r>
          </w:p>
        </w:tc>
      </w:tr>
      <w:tr w:rsidR="00947169" w14:paraId="47E77404" w14:textId="77777777" w:rsidTr="00830C8E">
        <w:tc>
          <w:tcPr>
            <w:tcW w:w="3086" w:type="dxa"/>
            <w:shd w:val="clear" w:color="auto" w:fill="F7CAAC"/>
          </w:tcPr>
          <w:p w14:paraId="74591064" w14:textId="77777777" w:rsidR="00947169" w:rsidRDefault="00947169" w:rsidP="007B7C13">
            <w:pPr>
              <w:rPr>
                <w:b/>
              </w:rPr>
            </w:pPr>
            <w:r>
              <w:rPr>
                <w:b/>
              </w:rPr>
              <w:t>Forma způsobu ověření studijních výsledků a další požadavky na studenta</w:t>
            </w:r>
          </w:p>
        </w:tc>
        <w:tc>
          <w:tcPr>
            <w:tcW w:w="6769" w:type="dxa"/>
            <w:gridSpan w:val="7"/>
            <w:tcBorders>
              <w:bottom w:val="nil"/>
            </w:tcBorders>
          </w:tcPr>
          <w:p w14:paraId="17D6B899" w14:textId="77777777" w:rsidR="00947169" w:rsidRDefault="00947169" w:rsidP="00830C8E">
            <w:pPr>
              <w:jc w:val="both"/>
            </w:pPr>
            <w:r>
              <w:t>Účast na cvičeních s kontrolovanou docházkou, povolena maximálně jedna omluvená neúčast.</w:t>
            </w:r>
          </w:p>
          <w:p w14:paraId="2374838D" w14:textId="77777777" w:rsidR="00947169" w:rsidRDefault="00947169" w:rsidP="00830C8E">
            <w:pPr>
              <w:jc w:val="both"/>
            </w:pPr>
            <w:r>
              <w:t xml:space="preserve">Aktivita při práci na projektech, v termínu odevzdaná všechna zadaná cvičení. </w:t>
            </w:r>
            <w:r>
              <w:br/>
              <w:t>Předmět je zakončen praktickou zkouškou.</w:t>
            </w:r>
          </w:p>
        </w:tc>
      </w:tr>
      <w:tr w:rsidR="00947169" w14:paraId="4F202D48" w14:textId="77777777" w:rsidTr="00830C8E">
        <w:trPr>
          <w:trHeight w:val="554"/>
        </w:trPr>
        <w:tc>
          <w:tcPr>
            <w:tcW w:w="9855" w:type="dxa"/>
            <w:gridSpan w:val="8"/>
            <w:tcBorders>
              <w:top w:val="nil"/>
            </w:tcBorders>
          </w:tcPr>
          <w:p w14:paraId="155A9559" w14:textId="77777777" w:rsidR="00947169" w:rsidRDefault="00947169" w:rsidP="007B7C13"/>
        </w:tc>
      </w:tr>
      <w:tr w:rsidR="00947169" w14:paraId="2EEC4DDF" w14:textId="77777777" w:rsidTr="00830C8E">
        <w:trPr>
          <w:trHeight w:val="197"/>
        </w:trPr>
        <w:tc>
          <w:tcPr>
            <w:tcW w:w="3086" w:type="dxa"/>
            <w:tcBorders>
              <w:top w:val="nil"/>
            </w:tcBorders>
            <w:shd w:val="clear" w:color="auto" w:fill="F7CAAC"/>
          </w:tcPr>
          <w:p w14:paraId="2075F49B" w14:textId="77777777" w:rsidR="00947169" w:rsidRDefault="00947169" w:rsidP="007B7C13">
            <w:pPr>
              <w:rPr>
                <w:b/>
              </w:rPr>
            </w:pPr>
            <w:r>
              <w:rPr>
                <w:b/>
              </w:rPr>
              <w:t>Garant předmětu</w:t>
            </w:r>
          </w:p>
        </w:tc>
        <w:tc>
          <w:tcPr>
            <w:tcW w:w="6769" w:type="dxa"/>
            <w:gridSpan w:val="7"/>
            <w:tcBorders>
              <w:top w:val="nil"/>
            </w:tcBorders>
          </w:tcPr>
          <w:p w14:paraId="6835A2CA" w14:textId="77777777" w:rsidR="00947169" w:rsidRDefault="00947169" w:rsidP="00830C8E">
            <w:pPr>
              <w:spacing w:line="256" w:lineRule="auto"/>
              <w:jc w:val="both"/>
              <w:rPr>
                <w:lang w:eastAsia="en-US"/>
              </w:rPr>
            </w:pPr>
            <w:r>
              <w:rPr>
                <w:lang w:eastAsia="en-US"/>
              </w:rPr>
              <w:t>doc. MgA. Libor Nemeškal, Ph.D.</w:t>
            </w:r>
          </w:p>
          <w:p w14:paraId="6CB32055" w14:textId="77777777" w:rsidR="00947169" w:rsidRDefault="00947169" w:rsidP="00830C8E">
            <w:pPr>
              <w:jc w:val="both"/>
            </w:pPr>
          </w:p>
        </w:tc>
      </w:tr>
      <w:tr w:rsidR="00947169" w14:paraId="004EDBDA" w14:textId="77777777" w:rsidTr="00830C8E">
        <w:trPr>
          <w:trHeight w:val="243"/>
        </w:trPr>
        <w:tc>
          <w:tcPr>
            <w:tcW w:w="3086" w:type="dxa"/>
            <w:tcBorders>
              <w:top w:val="nil"/>
            </w:tcBorders>
            <w:shd w:val="clear" w:color="auto" w:fill="F7CAAC"/>
          </w:tcPr>
          <w:p w14:paraId="3A743A8E" w14:textId="77777777" w:rsidR="00947169" w:rsidRDefault="00947169" w:rsidP="007B7C13">
            <w:pPr>
              <w:rPr>
                <w:b/>
              </w:rPr>
            </w:pPr>
            <w:r>
              <w:rPr>
                <w:b/>
              </w:rPr>
              <w:t>Zapojení garanta do výuky předmětu</w:t>
            </w:r>
          </w:p>
        </w:tc>
        <w:tc>
          <w:tcPr>
            <w:tcW w:w="6769" w:type="dxa"/>
            <w:gridSpan w:val="7"/>
            <w:tcBorders>
              <w:top w:val="nil"/>
            </w:tcBorders>
          </w:tcPr>
          <w:p w14:paraId="17F72B8F" w14:textId="77777777" w:rsidR="00947169" w:rsidRDefault="00947169" w:rsidP="00830C8E">
            <w:pPr>
              <w:jc w:val="both"/>
            </w:pPr>
            <w:r>
              <w:t>100 %</w:t>
            </w:r>
          </w:p>
        </w:tc>
      </w:tr>
      <w:tr w:rsidR="00947169" w14:paraId="4AFDDE67" w14:textId="77777777" w:rsidTr="00830C8E">
        <w:tc>
          <w:tcPr>
            <w:tcW w:w="3086" w:type="dxa"/>
            <w:shd w:val="clear" w:color="auto" w:fill="F7CAAC"/>
          </w:tcPr>
          <w:p w14:paraId="6C54F7EF" w14:textId="77777777" w:rsidR="00947169" w:rsidRDefault="00947169" w:rsidP="00830C8E">
            <w:pPr>
              <w:jc w:val="both"/>
              <w:rPr>
                <w:b/>
              </w:rPr>
            </w:pPr>
            <w:r>
              <w:rPr>
                <w:b/>
              </w:rPr>
              <w:t>Vyučující</w:t>
            </w:r>
          </w:p>
        </w:tc>
        <w:tc>
          <w:tcPr>
            <w:tcW w:w="6769" w:type="dxa"/>
            <w:gridSpan w:val="7"/>
            <w:tcBorders>
              <w:bottom w:val="nil"/>
            </w:tcBorders>
          </w:tcPr>
          <w:p w14:paraId="12B87F71" w14:textId="77777777" w:rsidR="00947169" w:rsidRDefault="00947169" w:rsidP="00830C8E">
            <w:pPr>
              <w:jc w:val="both"/>
            </w:pPr>
          </w:p>
        </w:tc>
      </w:tr>
      <w:tr w:rsidR="00947169" w14:paraId="78B0928D" w14:textId="77777777" w:rsidTr="00830C8E">
        <w:trPr>
          <w:trHeight w:val="554"/>
        </w:trPr>
        <w:tc>
          <w:tcPr>
            <w:tcW w:w="9855" w:type="dxa"/>
            <w:gridSpan w:val="8"/>
            <w:tcBorders>
              <w:top w:val="nil"/>
            </w:tcBorders>
          </w:tcPr>
          <w:p w14:paraId="0849F2C8" w14:textId="77777777" w:rsidR="00947169" w:rsidRDefault="00947169" w:rsidP="00830C8E">
            <w:pPr>
              <w:spacing w:line="256" w:lineRule="auto"/>
              <w:jc w:val="both"/>
              <w:rPr>
                <w:lang w:eastAsia="en-US"/>
              </w:rPr>
            </w:pPr>
            <w:r>
              <w:rPr>
                <w:lang w:eastAsia="en-US"/>
              </w:rPr>
              <w:t>doc. MgA. Libor Nemeškal, Ph.D.</w:t>
            </w:r>
          </w:p>
          <w:p w14:paraId="17F3A293" w14:textId="77777777" w:rsidR="00947169" w:rsidRDefault="00947169" w:rsidP="00830C8E">
            <w:pPr>
              <w:jc w:val="both"/>
            </w:pPr>
          </w:p>
        </w:tc>
      </w:tr>
      <w:tr w:rsidR="00947169" w14:paraId="01281595" w14:textId="77777777" w:rsidTr="00830C8E">
        <w:tc>
          <w:tcPr>
            <w:tcW w:w="3086" w:type="dxa"/>
            <w:shd w:val="clear" w:color="auto" w:fill="F7CAAC"/>
          </w:tcPr>
          <w:p w14:paraId="28F3316C" w14:textId="77777777" w:rsidR="00947169" w:rsidRDefault="00947169" w:rsidP="00830C8E">
            <w:pPr>
              <w:jc w:val="both"/>
              <w:rPr>
                <w:b/>
              </w:rPr>
            </w:pPr>
            <w:r>
              <w:rPr>
                <w:b/>
              </w:rPr>
              <w:t>Stručná anotace předmětu</w:t>
            </w:r>
          </w:p>
        </w:tc>
        <w:tc>
          <w:tcPr>
            <w:tcW w:w="6769" w:type="dxa"/>
            <w:gridSpan w:val="7"/>
            <w:tcBorders>
              <w:bottom w:val="nil"/>
            </w:tcBorders>
          </w:tcPr>
          <w:p w14:paraId="14BBBC00" w14:textId="77777777" w:rsidR="00947169" w:rsidRDefault="00947169" w:rsidP="00830C8E">
            <w:pPr>
              <w:jc w:val="both"/>
            </w:pPr>
          </w:p>
        </w:tc>
      </w:tr>
      <w:tr w:rsidR="00947169" w14:paraId="3F23A8BD" w14:textId="77777777" w:rsidTr="00947169">
        <w:trPr>
          <w:trHeight w:val="3312"/>
        </w:trPr>
        <w:tc>
          <w:tcPr>
            <w:tcW w:w="9855" w:type="dxa"/>
            <w:gridSpan w:val="8"/>
            <w:tcBorders>
              <w:top w:val="nil"/>
              <w:bottom w:val="single" w:sz="12" w:space="0" w:color="auto"/>
            </w:tcBorders>
          </w:tcPr>
          <w:p w14:paraId="79D0B6D6" w14:textId="77777777" w:rsidR="00947169" w:rsidRDefault="00947169" w:rsidP="00830C8E">
            <w:pPr>
              <w:jc w:val="both"/>
            </w:pPr>
          </w:p>
          <w:p w14:paraId="57033B69" w14:textId="77777777" w:rsidR="00947169" w:rsidRDefault="00947169" w:rsidP="00830C8E">
            <w:pPr>
              <w:jc w:val="both"/>
            </w:pPr>
            <w:r>
              <w:t xml:space="preserve">Předmět vede k rozšiřování praktických dovedností v oblasti střihové skladby. V návaznosti na teoretickou výuku jsou studenti detailněji seznámeni především se specifiky střihové skladby v animovaném filmu, kterou si prakticky vyzkouší na rozmanitých cvičeních. </w:t>
            </w:r>
          </w:p>
          <w:p w14:paraId="320B0057" w14:textId="77777777" w:rsidR="00947169" w:rsidRDefault="00947169" w:rsidP="00830C8E">
            <w:pPr>
              <w:jc w:val="both"/>
            </w:pPr>
          </w:p>
          <w:p w14:paraId="6B18D13C" w14:textId="77777777" w:rsidR="00947169" w:rsidRDefault="00947169" w:rsidP="00830C8E">
            <w:pPr>
              <w:jc w:val="both"/>
            </w:pPr>
          </w:p>
          <w:p w14:paraId="321FDD83" w14:textId="77777777" w:rsidR="00947169" w:rsidRDefault="00947169" w:rsidP="00830C8E">
            <w:pPr>
              <w:rPr>
                <w:u w:val="single"/>
              </w:rPr>
            </w:pPr>
            <w:r w:rsidRPr="00F305CF">
              <w:rPr>
                <w:u w:val="single"/>
              </w:rPr>
              <w:t>Praktická cvičení:</w:t>
            </w:r>
          </w:p>
          <w:p w14:paraId="0B81C807" w14:textId="19A97BED" w:rsidR="00947169" w:rsidRDefault="005948A4" w:rsidP="009305FD">
            <w:pPr>
              <w:pStyle w:val="Odstavecseseznamem"/>
              <w:numPr>
                <w:ilvl w:val="0"/>
                <w:numId w:val="10"/>
              </w:numPr>
              <w:jc w:val="both"/>
            </w:pPr>
            <w:ins w:id="633" w:author="Ponížilová Hana" w:date="2020-02-13T16:53:00Z">
              <w:r>
                <w:rPr>
                  <w:color w:val="000000"/>
                  <w:shd w:val="clear" w:color="auto" w:fill="FFFFFF"/>
                  <w:lang w:eastAsia="en-US"/>
                </w:rPr>
                <w:t>Semestrální</w:t>
              </w:r>
            </w:ins>
            <w:del w:id="634" w:author="Ponížilová Hana" w:date="2020-02-13T16:53:00Z">
              <w:r w:rsidR="00947169" w:rsidDel="005948A4">
                <w:delText>Klauzurní</w:delText>
              </w:r>
            </w:del>
            <w:r w:rsidR="00947169">
              <w:t xml:space="preserve"> cvičení.</w:t>
            </w:r>
          </w:p>
          <w:p w14:paraId="0CE37B6E" w14:textId="77777777" w:rsidR="00947169" w:rsidRDefault="00947169" w:rsidP="009305FD">
            <w:pPr>
              <w:pStyle w:val="Odstavecseseznamem"/>
              <w:numPr>
                <w:ilvl w:val="0"/>
                <w:numId w:val="10"/>
              </w:numPr>
              <w:jc w:val="both"/>
            </w:pPr>
            <w:r>
              <w:t>Střih animovaného filmu.</w:t>
            </w:r>
          </w:p>
          <w:p w14:paraId="0E02D7FF" w14:textId="77777777" w:rsidR="00947169" w:rsidRDefault="00947169" w:rsidP="009305FD">
            <w:pPr>
              <w:pStyle w:val="Odstavecseseznamem"/>
              <w:numPr>
                <w:ilvl w:val="0"/>
                <w:numId w:val="10"/>
              </w:numPr>
              <w:jc w:val="both"/>
            </w:pPr>
            <w:r>
              <w:t>Super Simple Storytelling.</w:t>
            </w:r>
          </w:p>
          <w:p w14:paraId="1E250B7C" w14:textId="77777777" w:rsidR="00947169" w:rsidRDefault="00947169" w:rsidP="009305FD">
            <w:pPr>
              <w:pStyle w:val="Odstavecseseznamem"/>
              <w:numPr>
                <w:ilvl w:val="0"/>
                <w:numId w:val="10"/>
              </w:numPr>
              <w:jc w:val="both"/>
            </w:pPr>
            <w:r>
              <w:t>One Frame Storyboard.</w:t>
            </w:r>
          </w:p>
          <w:p w14:paraId="0E365038" w14:textId="77777777" w:rsidR="00947169" w:rsidRDefault="00947169" w:rsidP="009305FD">
            <w:pPr>
              <w:pStyle w:val="Odstavecseseznamem"/>
              <w:numPr>
                <w:ilvl w:val="0"/>
                <w:numId w:val="10"/>
              </w:numPr>
              <w:jc w:val="both"/>
            </w:pPr>
            <w:r>
              <w:t>Střih pixilace.</w:t>
            </w:r>
          </w:p>
          <w:p w14:paraId="54B02259" w14:textId="77777777" w:rsidR="00947169" w:rsidRDefault="00947169" w:rsidP="009305FD">
            <w:pPr>
              <w:pStyle w:val="Odstavecseseznamem"/>
              <w:numPr>
                <w:ilvl w:val="0"/>
                <w:numId w:val="10"/>
              </w:numPr>
              <w:jc w:val="both"/>
            </w:pPr>
            <w:r>
              <w:t>Střih trikového filmu.</w:t>
            </w:r>
          </w:p>
          <w:p w14:paraId="4690439E" w14:textId="77777777" w:rsidR="00947169" w:rsidRDefault="00947169" w:rsidP="009305FD">
            <w:pPr>
              <w:pStyle w:val="Odstavecseseznamem"/>
              <w:numPr>
                <w:ilvl w:val="0"/>
                <w:numId w:val="10"/>
              </w:numPr>
              <w:jc w:val="both"/>
            </w:pPr>
            <w:r>
              <w:t>Praktická zkouška z předmětu.</w:t>
            </w:r>
          </w:p>
          <w:p w14:paraId="04229E68" w14:textId="5B7C31D3" w:rsidR="00396570" w:rsidRDefault="00396570" w:rsidP="00D46D00">
            <w:pPr>
              <w:pStyle w:val="Odstavecseseznamem"/>
              <w:jc w:val="both"/>
            </w:pPr>
          </w:p>
        </w:tc>
      </w:tr>
      <w:tr w:rsidR="00947169" w14:paraId="5F41F63F" w14:textId="77777777" w:rsidTr="00830C8E">
        <w:trPr>
          <w:trHeight w:val="265"/>
        </w:trPr>
        <w:tc>
          <w:tcPr>
            <w:tcW w:w="3653" w:type="dxa"/>
            <w:gridSpan w:val="2"/>
            <w:tcBorders>
              <w:top w:val="nil"/>
            </w:tcBorders>
            <w:shd w:val="clear" w:color="auto" w:fill="F7CAAC"/>
          </w:tcPr>
          <w:p w14:paraId="560D33E6" w14:textId="77777777" w:rsidR="00947169" w:rsidRDefault="00947169" w:rsidP="00830C8E">
            <w:pPr>
              <w:jc w:val="both"/>
            </w:pPr>
            <w:r>
              <w:rPr>
                <w:b/>
              </w:rPr>
              <w:t>Studijní literatura a studijní pomůcky</w:t>
            </w:r>
          </w:p>
        </w:tc>
        <w:tc>
          <w:tcPr>
            <w:tcW w:w="6202" w:type="dxa"/>
            <w:gridSpan w:val="6"/>
            <w:tcBorders>
              <w:top w:val="nil"/>
              <w:bottom w:val="nil"/>
            </w:tcBorders>
          </w:tcPr>
          <w:p w14:paraId="538CE535" w14:textId="77777777" w:rsidR="00947169" w:rsidRDefault="00947169" w:rsidP="00830C8E">
            <w:pPr>
              <w:jc w:val="both"/>
            </w:pPr>
          </w:p>
        </w:tc>
      </w:tr>
      <w:tr w:rsidR="00947169" w14:paraId="73849D4E" w14:textId="77777777" w:rsidTr="00830C8E">
        <w:trPr>
          <w:trHeight w:val="1497"/>
        </w:trPr>
        <w:tc>
          <w:tcPr>
            <w:tcW w:w="9855" w:type="dxa"/>
            <w:gridSpan w:val="8"/>
            <w:tcBorders>
              <w:top w:val="nil"/>
            </w:tcBorders>
          </w:tcPr>
          <w:p w14:paraId="4A8ACB89" w14:textId="77777777" w:rsidR="00396570" w:rsidRDefault="00396570" w:rsidP="00830C8E">
            <w:pPr>
              <w:jc w:val="both"/>
              <w:rPr>
                <w:b/>
              </w:rPr>
            </w:pPr>
          </w:p>
          <w:p w14:paraId="0090C07B" w14:textId="277EE7AE" w:rsidR="00947169" w:rsidRPr="0054500B" w:rsidRDefault="00947169" w:rsidP="00830C8E">
            <w:pPr>
              <w:jc w:val="both"/>
              <w:rPr>
                <w:b/>
              </w:rPr>
            </w:pPr>
            <w:r w:rsidRPr="0054500B">
              <w:rPr>
                <w:b/>
              </w:rPr>
              <w:t>Povinná:</w:t>
            </w:r>
          </w:p>
          <w:p w14:paraId="4C34F03F" w14:textId="77777777" w:rsidR="00947169" w:rsidRDefault="00947169" w:rsidP="00830C8E">
            <w:pPr>
              <w:jc w:val="both"/>
            </w:pPr>
            <w:r w:rsidRPr="00C2346D">
              <w:t xml:space="preserve">BEGLEITER, Marcie. </w:t>
            </w:r>
            <w:r w:rsidRPr="00C5551E">
              <w:rPr>
                <w:i/>
                <w:iCs/>
              </w:rPr>
              <w:t>From Word to Image.</w:t>
            </w:r>
            <w:r w:rsidRPr="00C2346D">
              <w:t xml:space="preserve"> CA: Michael Wiese Productions, 2010. ISBN 978-1-932907-67-4.</w:t>
            </w:r>
          </w:p>
          <w:p w14:paraId="25F17842" w14:textId="77777777" w:rsidR="00947169" w:rsidRDefault="00947169" w:rsidP="00830C8E">
            <w:pPr>
              <w:jc w:val="both"/>
            </w:pPr>
            <w:r w:rsidRPr="00C2346D">
              <w:t xml:space="preserve">DANCYGER, Ken. </w:t>
            </w:r>
            <w:r w:rsidRPr="00C5551E">
              <w:rPr>
                <w:i/>
                <w:iCs/>
              </w:rPr>
              <w:t>The technique of film and video editing: history, theory, and practice.</w:t>
            </w:r>
            <w:r w:rsidRPr="00C2346D">
              <w:t xml:space="preserve"> Vybrané kapitoly.</w:t>
            </w:r>
          </w:p>
          <w:p w14:paraId="3B9F32F9" w14:textId="77777777" w:rsidR="00947169" w:rsidRDefault="00947169" w:rsidP="00830C8E">
            <w:pPr>
              <w:jc w:val="both"/>
            </w:pPr>
            <w:r w:rsidRPr="00B4679F">
              <w:t xml:space="preserve">HART, John. </w:t>
            </w:r>
            <w:r w:rsidRPr="00B4679F">
              <w:rPr>
                <w:i/>
                <w:iCs/>
              </w:rPr>
              <w:t xml:space="preserve">The Art of the Storyboard. </w:t>
            </w:r>
            <w:r w:rsidRPr="00B4679F">
              <w:t>Vybrané kapitoly. MA: Focal Press, 2008. ISBN 978-0-240-80960-1.</w:t>
            </w:r>
          </w:p>
          <w:p w14:paraId="657360BB" w14:textId="77777777" w:rsidR="00947169" w:rsidRDefault="00947169" w:rsidP="00830C8E">
            <w:pPr>
              <w:jc w:val="both"/>
            </w:pPr>
          </w:p>
          <w:p w14:paraId="1652E3D1" w14:textId="77777777" w:rsidR="00947169" w:rsidRDefault="00947169" w:rsidP="00830C8E">
            <w:pPr>
              <w:jc w:val="both"/>
            </w:pPr>
            <w:r w:rsidRPr="0054500B">
              <w:rPr>
                <w:b/>
              </w:rPr>
              <w:t>Doporučená</w:t>
            </w:r>
            <w:r>
              <w:t>:</w:t>
            </w:r>
          </w:p>
          <w:p w14:paraId="04FA8266" w14:textId="77777777" w:rsidR="00947169" w:rsidRDefault="00947169" w:rsidP="00830C8E">
            <w:pPr>
              <w:jc w:val="both"/>
            </w:pPr>
            <w:r w:rsidRPr="00C2346D">
              <w:t xml:space="preserve">REISZ, Karel a Gavin MILLAR. </w:t>
            </w:r>
            <w:r w:rsidRPr="00C5551E">
              <w:rPr>
                <w:i/>
                <w:iCs/>
              </w:rPr>
              <w:t>The technique of film editing.</w:t>
            </w:r>
            <w:r w:rsidRPr="00C2346D">
              <w:t xml:space="preserve"> Vybrané kapitoly. 2nd ed., reissued.</w:t>
            </w:r>
          </w:p>
          <w:p w14:paraId="196942BF" w14:textId="77777777" w:rsidR="00947169" w:rsidRDefault="00947169" w:rsidP="00830C8E">
            <w:pPr>
              <w:jc w:val="both"/>
            </w:pPr>
          </w:p>
          <w:p w14:paraId="76325BFF" w14:textId="49AF31FE" w:rsidR="00947169" w:rsidRDefault="00947169" w:rsidP="00830C8E">
            <w:pPr>
              <w:jc w:val="both"/>
            </w:pPr>
            <w:r w:rsidRPr="0054500B">
              <w:rPr>
                <w:b/>
              </w:rPr>
              <w:t>Studijní pomůcky:</w:t>
            </w:r>
            <w:r>
              <w:t xml:space="preserve"> Střihová pracoviště na FMK UTB ve Zlíně.</w:t>
            </w:r>
          </w:p>
          <w:p w14:paraId="611DB457" w14:textId="77777777" w:rsidR="00396570" w:rsidRDefault="00396570" w:rsidP="00830C8E">
            <w:pPr>
              <w:jc w:val="both"/>
            </w:pPr>
          </w:p>
          <w:p w14:paraId="050031D6" w14:textId="77777777" w:rsidR="00947169" w:rsidRDefault="00947169" w:rsidP="00830C8E">
            <w:pPr>
              <w:jc w:val="both"/>
            </w:pPr>
          </w:p>
        </w:tc>
      </w:tr>
    </w:tbl>
    <w:p w14:paraId="38B2D9C2" w14:textId="174A04AF" w:rsidR="00947169" w:rsidRDefault="00947169" w:rsidP="00947169"/>
    <w:p w14:paraId="0DA27655" w14:textId="2CA25CAB" w:rsidR="00E40831" w:rsidRDefault="00E40831" w:rsidP="00947169"/>
    <w:p w14:paraId="6BC9D207" w14:textId="388B4271" w:rsidR="00E40831" w:rsidRDefault="00E40831" w:rsidP="00947169"/>
    <w:p w14:paraId="5180B21B" w14:textId="513D9378" w:rsidR="00E40831" w:rsidRDefault="00E40831" w:rsidP="00947169"/>
    <w:p w14:paraId="424F3E62" w14:textId="7518FCA1" w:rsidR="00E40831" w:rsidRDefault="00E40831" w:rsidP="00947169"/>
    <w:p w14:paraId="5AA0B42F" w14:textId="622D471D" w:rsidR="00E40831" w:rsidRDefault="00E40831" w:rsidP="00947169"/>
    <w:p w14:paraId="7E0E0DC8" w14:textId="7C33A139" w:rsidR="00E40831" w:rsidRDefault="00E40831" w:rsidP="00947169"/>
    <w:p w14:paraId="209351A5" w14:textId="77777777" w:rsidR="00E40831" w:rsidRDefault="00E40831" w:rsidP="0094716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4C8D" w14:paraId="1FF2D4C3" w14:textId="77777777" w:rsidTr="00830C8E">
        <w:tc>
          <w:tcPr>
            <w:tcW w:w="9855" w:type="dxa"/>
            <w:gridSpan w:val="8"/>
            <w:tcBorders>
              <w:bottom w:val="double" w:sz="4" w:space="0" w:color="auto"/>
            </w:tcBorders>
            <w:shd w:val="clear" w:color="auto" w:fill="BDD6EE"/>
          </w:tcPr>
          <w:p w14:paraId="3D5FD172" w14:textId="77777777" w:rsidR="00C84C8D" w:rsidRDefault="00C84C8D" w:rsidP="00830C8E">
            <w:pPr>
              <w:jc w:val="both"/>
              <w:rPr>
                <w:b/>
                <w:sz w:val="28"/>
              </w:rPr>
            </w:pPr>
            <w:r>
              <w:lastRenderedPageBreak/>
              <w:br w:type="page"/>
            </w:r>
            <w:r>
              <w:rPr>
                <w:b/>
                <w:sz w:val="28"/>
              </w:rPr>
              <w:t>B-III – Charakteristika studijního předmětu</w:t>
            </w:r>
          </w:p>
        </w:tc>
      </w:tr>
      <w:tr w:rsidR="00C84C8D" w14:paraId="7DC1FC97" w14:textId="77777777" w:rsidTr="00830C8E">
        <w:tc>
          <w:tcPr>
            <w:tcW w:w="3086" w:type="dxa"/>
            <w:tcBorders>
              <w:top w:val="double" w:sz="4" w:space="0" w:color="auto"/>
            </w:tcBorders>
            <w:shd w:val="clear" w:color="auto" w:fill="F7CAAC"/>
          </w:tcPr>
          <w:p w14:paraId="41D90838" w14:textId="77777777" w:rsidR="00C84C8D" w:rsidRDefault="00C84C8D" w:rsidP="00830C8E">
            <w:pPr>
              <w:jc w:val="both"/>
              <w:rPr>
                <w:b/>
              </w:rPr>
            </w:pPr>
            <w:r>
              <w:rPr>
                <w:b/>
              </w:rPr>
              <w:t>Název studijního předmětu</w:t>
            </w:r>
          </w:p>
        </w:tc>
        <w:tc>
          <w:tcPr>
            <w:tcW w:w="6769" w:type="dxa"/>
            <w:gridSpan w:val="7"/>
            <w:tcBorders>
              <w:top w:val="double" w:sz="4" w:space="0" w:color="auto"/>
            </w:tcBorders>
          </w:tcPr>
          <w:p w14:paraId="3E1D1BD8" w14:textId="77777777" w:rsidR="00C84C8D" w:rsidRDefault="00C84C8D" w:rsidP="00830C8E">
            <w:pPr>
              <w:jc w:val="both"/>
            </w:pPr>
            <w:r w:rsidRPr="00132B26">
              <w:t xml:space="preserve">Audiovizuální praktika </w:t>
            </w:r>
            <w:r>
              <w:t>Střihová skladba</w:t>
            </w:r>
            <w:r w:rsidRPr="006913A4">
              <w:t xml:space="preserve"> </w:t>
            </w:r>
            <w:r>
              <w:t>9</w:t>
            </w:r>
          </w:p>
        </w:tc>
      </w:tr>
      <w:tr w:rsidR="00C84C8D" w14:paraId="6039ADB9" w14:textId="77777777" w:rsidTr="00830C8E">
        <w:tc>
          <w:tcPr>
            <w:tcW w:w="3086" w:type="dxa"/>
            <w:shd w:val="clear" w:color="auto" w:fill="F7CAAC"/>
          </w:tcPr>
          <w:p w14:paraId="160425DE" w14:textId="77777777" w:rsidR="00C84C8D" w:rsidRDefault="00C84C8D" w:rsidP="007B7C13">
            <w:pPr>
              <w:rPr>
                <w:b/>
              </w:rPr>
            </w:pPr>
            <w:r>
              <w:rPr>
                <w:b/>
              </w:rPr>
              <w:t>Typ předmětu</w:t>
            </w:r>
          </w:p>
        </w:tc>
        <w:tc>
          <w:tcPr>
            <w:tcW w:w="3406" w:type="dxa"/>
            <w:gridSpan w:val="4"/>
          </w:tcPr>
          <w:p w14:paraId="382D769D" w14:textId="77777777" w:rsidR="00C84C8D" w:rsidRDefault="00C84C8D" w:rsidP="00830C8E">
            <w:pPr>
              <w:jc w:val="both"/>
            </w:pPr>
            <w:r>
              <w:t>Povinný, PZ</w:t>
            </w:r>
          </w:p>
        </w:tc>
        <w:tc>
          <w:tcPr>
            <w:tcW w:w="2695" w:type="dxa"/>
            <w:gridSpan w:val="2"/>
            <w:shd w:val="clear" w:color="auto" w:fill="F7CAAC"/>
          </w:tcPr>
          <w:p w14:paraId="432C2B05" w14:textId="77777777" w:rsidR="00C84C8D" w:rsidRDefault="00C84C8D" w:rsidP="00830C8E">
            <w:pPr>
              <w:jc w:val="both"/>
            </w:pPr>
            <w:r>
              <w:rPr>
                <w:b/>
              </w:rPr>
              <w:t>doporučený ročník / semestr</w:t>
            </w:r>
          </w:p>
        </w:tc>
        <w:tc>
          <w:tcPr>
            <w:tcW w:w="668" w:type="dxa"/>
          </w:tcPr>
          <w:p w14:paraId="107B2B52" w14:textId="291C4ED2" w:rsidR="00C84C8D" w:rsidRDefault="00A6733F" w:rsidP="00830C8E">
            <w:pPr>
              <w:jc w:val="both"/>
            </w:pPr>
            <w:r>
              <w:t>2</w:t>
            </w:r>
            <w:r w:rsidR="00C84C8D">
              <w:t>/ZS</w:t>
            </w:r>
          </w:p>
        </w:tc>
      </w:tr>
      <w:tr w:rsidR="00C84C8D" w14:paraId="5D2A3DF0" w14:textId="77777777" w:rsidTr="00830C8E">
        <w:tc>
          <w:tcPr>
            <w:tcW w:w="3086" w:type="dxa"/>
            <w:shd w:val="clear" w:color="auto" w:fill="F7CAAC"/>
          </w:tcPr>
          <w:p w14:paraId="1FCA703F" w14:textId="77777777" w:rsidR="00C84C8D" w:rsidRDefault="00C84C8D" w:rsidP="007B7C13">
            <w:pPr>
              <w:rPr>
                <w:b/>
              </w:rPr>
            </w:pPr>
            <w:r>
              <w:rPr>
                <w:b/>
              </w:rPr>
              <w:t>Rozsah studijního předmětu</w:t>
            </w:r>
          </w:p>
        </w:tc>
        <w:tc>
          <w:tcPr>
            <w:tcW w:w="1701" w:type="dxa"/>
            <w:gridSpan w:val="2"/>
          </w:tcPr>
          <w:p w14:paraId="3440D2CA" w14:textId="77777777" w:rsidR="00C84C8D" w:rsidRDefault="00C84C8D" w:rsidP="00830C8E">
            <w:pPr>
              <w:spacing w:line="256" w:lineRule="auto"/>
              <w:jc w:val="both"/>
              <w:rPr>
                <w:lang w:eastAsia="en-US"/>
              </w:rPr>
            </w:pPr>
            <w:r>
              <w:rPr>
                <w:lang w:eastAsia="en-US"/>
              </w:rPr>
              <w:t>130/semestr</w:t>
            </w:r>
          </w:p>
        </w:tc>
        <w:tc>
          <w:tcPr>
            <w:tcW w:w="889" w:type="dxa"/>
            <w:shd w:val="clear" w:color="auto" w:fill="F7CAAC"/>
          </w:tcPr>
          <w:p w14:paraId="35E3682C" w14:textId="77777777" w:rsidR="00C84C8D" w:rsidRDefault="00C84C8D" w:rsidP="00830C8E">
            <w:pPr>
              <w:spacing w:line="256" w:lineRule="auto"/>
              <w:jc w:val="both"/>
              <w:rPr>
                <w:b/>
                <w:lang w:eastAsia="en-US"/>
              </w:rPr>
            </w:pPr>
            <w:r>
              <w:rPr>
                <w:b/>
                <w:lang w:eastAsia="en-US"/>
              </w:rPr>
              <w:t xml:space="preserve">hod. </w:t>
            </w:r>
          </w:p>
        </w:tc>
        <w:tc>
          <w:tcPr>
            <w:tcW w:w="816" w:type="dxa"/>
          </w:tcPr>
          <w:p w14:paraId="70204330" w14:textId="77777777" w:rsidR="00C84C8D" w:rsidRDefault="00C84C8D" w:rsidP="00830C8E">
            <w:pPr>
              <w:spacing w:line="256" w:lineRule="auto"/>
              <w:jc w:val="both"/>
              <w:rPr>
                <w:lang w:eastAsia="en-US"/>
              </w:rPr>
            </w:pPr>
            <w:r>
              <w:rPr>
                <w:lang w:eastAsia="en-US"/>
              </w:rPr>
              <w:t>10/t</w:t>
            </w:r>
          </w:p>
        </w:tc>
        <w:tc>
          <w:tcPr>
            <w:tcW w:w="2156" w:type="dxa"/>
            <w:shd w:val="clear" w:color="auto" w:fill="F7CAAC"/>
          </w:tcPr>
          <w:p w14:paraId="20BE7529" w14:textId="77777777" w:rsidR="00C84C8D" w:rsidRDefault="00C84C8D" w:rsidP="00830C8E">
            <w:pPr>
              <w:jc w:val="both"/>
              <w:rPr>
                <w:b/>
              </w:rPr>
            </w:pPr>
            <w:r>
              <w:rPr>
                <w:b/>
              </w:rPr>
              <w:t>kreditů</w:t>
            </w:r>
          </w:p>
        </w:tc>
        <w:tc>
          <w:tcPr>
            <w:tcW w:w="1207" w:type="dxa"/>
            <w:gridSpan w:val="2"/>
          </w:tcPr>
          <w:p w14:paraId="45A16EF3" w14:textId="77777777" w:rsidR="00C84C8D" w:rsidRDefault="00C84C8D" w:rsidP="00830C8E">
            <w:pPr>
              <w:jc w:val="both"/>
            </w:pPr>
            <w:r>
              <w:t>6</w:t>
            </w:r>
          </w:p>
        </w:tc>
      </w:tr>
      <w:tr w:rsidR="00C84C8D" w14:paraId="1C55C888" w14:textId="77777777" w:rsidTr="00830C8E">
        <w:tc>
          <w:tcPr>
            <w:tcW w:w="3086" w:type="dxa"/>
            <w:shd w:val="clear" w:color="auto" w:fill="F7CAAC"/>
          </w:tcPr>
          <w:p w14:paraId="3896FBFA" w14:textId="77777777" w:rsidR="00C84C8D" w:rsidRDefault="00C84C8D" w:rsidP="007B7C13">
            <w:pPr>
              <w:rPr>
                <w:b/>
                <w:sz w:val="22"/>
              </w:rPr>
            </w:pPr>
            <w:r>
              <w:rPr>
                <w:b/>
              </w:rPr>
              <w:t>Prerekvizity, korekvizity, ekvivalence</w:t>
            </w:r>
          </w:p>
        </w:tc>
        <w:tc>
          <w:tcPr>
            <w:tcW w:w="6769" w:type="dxa"/>
            <w:gridSpan w:val="7"/>
          </w:tcPr>
          <w:p w14:paraId="134D6CDB" w14:textId="77777777" w:rsidR="00C84C8D" w:rsidRDefault="00C84C8D" w:rsidP="00830C8E">
            <w:pPr>
              <w:jc w:val="both"/>
            </w:pPr>
            <w:r>
              <w:t>Splněný předmět Audiovizuální praktika 8</w:t>
            </w:r>
          </w:p>
        </w:tc>
      </w:tr>
      <w:tr w:rsidR="00C84C8D" w14:paraId="579268FB" w14:textId="77777777" w:rsidTr="00830C8E">
        <w:tc>
          <w:tcPr>
            <w:tcW w:w="3086" w:type="dxa"/>
            <w:shd w:val="clear" w:color="auto" w:fill="F7CAAC"/>
          </w:tcPr>
          <w:p w14:paraId="21FABB03" w14:textId="77777777" w:rsidR="00C84C8D" w:rsidRDefault="00C84C8D" w:rsidP="007B7C13">
            <w:pPr>
              <w:rPr>
                <w:b/>
              </w:rPr>
            </w:pPr>
            <w:r>
              <w:rPr>
                <w:b/>
              </w:rPr>
              <w:t>Způsob ověření studijních výsledků</w:t>
            </w:r>
          </w:p>
        </w:tc>
        <w:tc>
          <w:tcPr>
            <w:tcW w:w="3406" w:type="dxa"/>
            <w:gridSpan w:val="4"/>
          </w:tcPr>
          <w:p w14:paraId="2AE51F02" w14:textId="6209AC06" w:rsidR="00C84C8D" w:rsidRDefault="00F52BFC" w:rsidP="00830C8E">
            <w:pPr>
              <w:jc w:val="both"/>
            </w:pPr>
            <w:r>
              <w:t>Zkouška</w:t>
            </w:r>
          </w:p>
        </w:tc>
        <w:tc>
          <w:tcPr>
            <w:tcW w:w="2156" w:type="dxa"/>
            <w:shd w:val="clear" w:color="auto" w:fill="F7CAAC"/>
          </w:tcPr>
          <w:p w14:paraId="32E35D0E" w14:textId="77777777" w:rsidR="00C84C8D" w:rsidRDefault="00C84C8D" w:rsidP="00830C8E">
            <w:pPr>
              <w:jc w:val="both"/>
              <w:rPr>
                <w:b/>
              </w:rPr>
            </w:pPr>
            <w:r>
              <w:rPr>
                <w:b/>
              </w:rPr>
              <w:t>Forma výuky</w:t>
            </w:r>
          </w:p>
        </w:tc>
        <w:tc>
          <w:tcPr>
            <w:tcW w:w="1207" w:type="dxa"/>
            <w:gridSpan w:val="2"/>
          </w:tcPr>
          <w:p w14:paraId="676E8CAC" w14:textId="77777777" w:rsidR="00354E90" w:rsidRDefault="00354E90" w:rsidP="00354E90">
            <w:pPr>
              <w:jc w:val="both"/>
            </w:pPr>
            <w:r>
              <w:t>Seminář</w:t>
            </w:r>
          </w:p>
          <w:p w14:paraId="5775A6F2" w14:textId="17179042" w:rsidR="00C84C8D" w:rsidRDefault="00354E90" w:rsidP="00354E90">
            <w:pPr>
              <w:jc w:val="both"/>
            </w:pPr>
            <w:r>
              <w:t>Cvičení</w:t>
            </w:r>
          </w:p>
        </w:tc>
      </w:tr>
      <w:tr w:rsidR="00C84C8D" w14:paraId="0399CDB1" w14:textId="77777777" w:rsidTr="00830C8E">
        <w:tc>
          <w:tcPr>
            <w:tcW w:w="3086" w:type="dxa"/>
            <w:shd w:val="clear" w:color="auto" w:fill="F7CAAC"/>
          </w:tcPr>
          <w:p w14:paraId="26D24192" w14:textId="77777777" w:rsidR="00C84C8D" w:rsidRDefault="00C84C8D" w:rsidP="007B7C13">
            <w:pPr>
              <w:rPr>
                <w:b/>
              </w:rPr>
            </w:pPr>
            <w:r>
              <w:rPr>
                <w:b/>
              </w:rPr>
              <w:t>Forma způsobu ověření studijních výsledků a další požadavky na studenta</w:t>
            </w:r>
          </w:p>
        </w:tc>
        <w:tc>
          <w:tcPr>
            <w:tcW w:w="6769" w:type="dxa"/>
            <w:gridSpan w:val="7"/>
            <w:tcBorders>
              <w:bottom w:val="nil"/>
            </w:tcBorders>
          </w:tcPr>
          <w:p w14:paraId="6B2A5674" w14:textId="77777777" w:rsidR="00C84C8D" w:rsidRDefault="00C84C8D" w:rsidP="00830C8E">
            <w:pPr>
              <w:jc w:val="both"/>
            </w:pPr>
            <w:r>
              <w:t>Účast na cvičeních s kontrolovanou docházkou, povolena maximálně jedna omluvená neúčast.</w:t>
            </w:r>
          </w:p>
          <w:p w14:paraId="524386DE" w14:textId="77777777" w:rsidR="00C84C8D" w:rsidRDefault="00C84C8D" w:rsidP="00830C8E">
            <w:pPr>
              <w:jc w:val="both"/>
            </w:pPr>
            <w:r>
              <w:t xml:space="preserve">Aktivita při práci na projektech, v termínu odevzdaná všechna zadaná cvičení. </w:t>
            </w:r>
            <w:r>
              <w:br/>
              <w:t>Předmět je zakončen praktickou zkouškou.</w:t>
            </w:r>
          </w:p>
        </w:tc>
      </w:tr>
      <w:tr w:rsidR="00C84C8D" w14:paraId="1C380245" w14:textId="77777777" w:rsidTr="00830C8E">
        <w:trPr>
          <w:trHeight w:val="554"/>
        </w:trPr>
        <w:tc>
          <w:tcPr>
            <w:tcW w:w="9855" w:type="dxa"/>
            <w:gridSpan w:val="8"/>
            <w:tcBorders>
              <w:top w:val="nil"/>
            </w:tcBorders>
          </w:tcPr>
          <w:p w14:paraId="3E74A703" w14:textId="77777777" w:rsidR="00C84C8D" w:rsidRDefault="00C84C8D" w:rsidP="007B7C13"/>
        </w:tc>
      </w:tr>
      <w:tr w:rsidR="00C84C8D" w14:paraId="063A92EE" w14:textId="77777777" w:rsidTr="00830C8E">
        <w:trPr>
          <w:trHeight w:val="197"/>
        </w:trPr>
        <w:tc>
          <w:tcPr>
            <w:tcW w:w="3086" w:type="dxa"/>
            <w:tcBorders>
              <w:top w:val="nil"/>
            </w:tcBorders>
            <w:shd w:val="clear" w:color="auto" w:fill="F7CAAC"/>
          </w:tcPr>
          <w:p w14:paraId="2BBBE54A" w14:textId="77777777" w:rsidR="00C84C8D" w:rsidRDefault="00C84C8D" w:rsidP="007B7C13">
            <w:pPr>
              <w:rPr>
                <w:b/>
              </w:rPr>
            </w:pPr>
            <w:r>
              <w:rPr>
                <w:b/>
              </w:rPr>
              <w:t>Garant předmětu</w:t>
            </w:r>
          </w:p>
        </w:tc>
        <w:tc>
          <w:tcPr>
            <w:tcW w:w="6769" w:type="dxa"/>
            <w:gridSpan w:val="7"/>
            <w:tcBorders>
              <w:top w:val="nil"/>
            </w:tcBorders>
          </w:tcPr>
          <w:p w14:paraId="625801A7" w14:textId="77777777" w:rsidR="00C84C8D" w:rsidRDefault="00C84C8D" w:rsidP="00830C8E">
            <w:pPr>
              <w:spacing w:line="256" w:lineRule="auto"/>
              <w:jc w:val="both"/>
              <w:rPr>
                <w:lang w:eastAsia="en-US"/>
              </w:rPr>
            </w:pPr>
            <w:r>
              <w:rPr>
                <w:lang w:eastAsia="en-US"/>
              </w:rPr>
              <w:t>doc. MgA. Libor Nemeškal, Ph.D.</w:t>
            </w:r>
          </w:p>
          <w:p w14:paraId="65443F3A" w14:textId="77777777" w:rsidR="00C84C8D" w:rsidRDefault="00C84C8D" w:rsidP="00830C8E">
            <w:pPr>
              <w:jc w:val="both"/>
            </w:pPr>
          </w:p>
        </w:tc>
      </w:tr>
      <w:tr w:rsidR="00C84C8D" w14:paraId="7B7D2D50" w14:textId="77777777" w:rsidTr="00830C8E">
        <w:trPr>
          <w:trHeight w:val="243"/>
        </w:trPr>
        <w:tc>
          <w:tcPr>
            <w:tcW w:w="3086" w:type="dxa"/>
            <w:tcBorders>
              <w:top w:val="nil"/>
            </w:tcBorders>
            <w:shd w:val="clear" w:color="auto" w:fill="F7CAAC"/>
          </w:tcPr>
          <w:p w14:paraId="1023556F" w14:textId="77777777" w:rsidR="00C84C8D" w:rsidRDefault="00C84C8D" w:rsidP="007B7C13">
            <w:pPr>
              <w:rPr>
                <w:b/>
              </w:rPr>
            </w:pPr>
            <w:r>
              <w:rPr>
                <w:b/>
              </w:rPr>
              <w:t>Zapojení garanta do výuky předmětu</w:t>
            </w:r>
          </w:p>
        </w:tc>
        <w:tc>
          <w:tcPr>
            <w:tcW w:w="6769" w:type="dxa"/>
            <w:gridSpan w:val="7"/>
            <w:tcBorders>
              <w:top w:val="nil"/>
            </w:tcBorders>
          </w:tcPr>
          <w:p w14:paraId="369133CE" w14:textId="77777777" w:rsidR="00C84C8D" w:rsidRDefault="00C84C8D" w:rsidP="00830C8E">
            <w:pPr>
              <w:jc w:val="both"/>
            </w:pPr>
            <w:r>
              <w:t>100 %</w:t>
            </w:r>
          </w:p>
        </w:tc>
      </w:tr>
      <w:tr w:rsidR="00C84C8D" w14:paraId="08EFC02D" w14:textId="77777777" w:rsidTr="00830C8E">
        <w:tc>
          <w:tcPr>
            <w:tcW w:w="3086" w:type="dxa"/>
            <w:shd w:val="clear" w:color="auto" w:fill="F7CAAC"/>
          </w:tcPr>
          <w:p w14:paraId="0C406135" w14:textId="77777777" w:rsidR="00C84C8D" w:rsidRDefault="00C84C8D" w:rsidP="00830C8E">
            <w:pPr>
              <w:jc w:val="both"/>
              <w:rPr>
                <w:b/>
              </w:rPr>
            </w:pPr>
            <w:r>
              <w:rPr>
                <w:b/>
              </w:rPr>
              <w:t>Vyučující</w:t>
            </w:r>
          </w:p>
        </w:tc>
        <w:tc>
          <w:tcPr>
            <w:tcW w:w="6769" w:type="dxa"/>
            <w:gridSpan w:val="7"/>
            <w:tcBorders>
              <w:bottom w:val="nil"/>
            </w:tcBorders>
          </w:tcPr>
          <w:p w14:paraId="1CDDED92" w14:textId="77777777" w:rsidR="00C84C8D" w:rsidRDefault="00C84C8D" w:rsidP="00830C8E">
            <w:pPr>
              <w:jc w:val="both"/>
            </w:pPr>
          </w:p>
        </w:tc>
      </w:tr>
      <w:tr w:rsidR="00C84C8D" w14:paraId="2B70C1D2" w14:textId="77777777" w:rsidTr="00830C8E">
        <w:trPr>
          <w:trHeight w:val="554"/>
        </w:trPr>
        <w:tc>
          <w:tcPr>
            <w:tcW w:w="9855" w:type="dxa"/>
            <w:gridSpan w:val="8"/>
            <w:tcBorders>
              <w:top w:val="nil"/>
            </w:tcBorders>
          </w:tcPr>
          <w:p w14:paraId="70AC326C" w14:textId="77777777" w:rsidR="00C84C8D" w:rsidRDefault="00C84C8D" w:rsidP="00830C8E">
            <w:pPr>
              <w:spacing w:line="256" w:lineRule="auto"/>
              <w:jc w:val="both"/>
              <w:rPr>
                <w:lang w:eastAsia="en-US"/>
              </w:rPr>
            </w:pPr>
            <w:r>
              <w:rPr>
                <w:lang w:eastAsia="en-US"/>
              </w:rPr>
              <w:t>doc. MgA. Libor Nemeškal, Ph.D.</w:t>
            </w:r>
          </w:p>
          <w:p w14:paraId="19173C4B" w14:textId="77777777" w:rsidR="00C84C8D" w:rsidRDefault="00C84C8D" w:rsidP="00830C8E">
            <w:pPr>
              <w:jc w:val="both"/>
            </w:pPr>
          </w:p>
        </w:tc>
      </w:tr>
      <w:tr w:rsidR="00C84C8D" w14:paraId="5B91C100" w14:textId="77777777" w:rsidTr="00830C8E">
        <w:tc>
          <w:tcPr>
            <w:tcW w:w="3086" w:type="dxa"/>
            <w:shd w:val="clear" w:color="auto" w:fill="F7CAAC"/>
          </w:tcPr>
          <w:p w14:paraId="1FC84E16" w14:textId="77777777" w:rsidR="00C84C8D" w:rsidRDefault="00C84C8D" w:rsidP="00830C8E">
            <w:pPr>
              <w:jc w:val="both"/>
              <w:rPr>
                <w:b/>
              </w:rPr>
            </w:pPr>
            <w:r>
              <w:rPr>
                <w:b/>
              </w:rPr>
              <w:t>Stručná anotace předmětu</w:t>
            </w:r>
          </w:p>
        </w:tc>
        <w:tc>
          <w:tcPr>
            <w:tcW w:w="6769" w:type="dxa"/>
            <w:gridSpan w:val="7"/>
            <w:tcBorders>
              <w:bottom w:val="nil"/>
            </w:tcBorders>
          </w:tcPr>
          <w:p w14:paraId="62686FB1" w14:textId="77777777" w:rsidR="00C84C8D" w:rsidRDefault="00C84C8D" w:rsidP="00830C8E">
            <w:pPr>
              <w:jc w:val="both"/>
            </w:pPr>
          </w:p>
        </w:tc>
      </w:tr>
      <w:tr w:rsidR="00C84C8D" w14:paraId="2720EDE4" w14:textId="77777777" w:rsidTr="00C84C8D">
        <w:trPr>
          <w:trHeight w:val="2462"/>
        </w:trPr>
        <w:tc>
          <w:tcPr>
            <w:tcW w:w="9855" w:type="dxa"/>
            <w:gridSpan w:val="8"/>
            <w:tcBorders>
              <w:top w:val="nil"/>
              <w:bottom w:val="single" w:sz="12" w:space="0" w:color="auto"/>
            </w:tcBorders>
          </w:tcPr>
          <w:p w14:paraId="01A605D4" w14:textId="77777777" w:rsidR="00C84C8D" w:rsidRDefault="00C84C8D" w:rsidP="00830C8E">
            <w:pPr>
              <w:jc w:val="both"/>
            </w:pPr>
          </w:p>
          <w:p w14:paraId="593A4DE9" w14:textId="77777777" w:rsidR="00C84C8D" w:rsidRDefault="00C84C8D" w:rsidP="00830C8E">
            <w:pPr>
              <w:jc w:val="both"/>
            </w:pPr>
            <w:r>
              <w:t>P</w:t>
            </w:r>
            <w:r w:rsidRPr="008B18F6">
              <w:t>ředmět</w:t>
            </w:r>
            <w:r>
              <w:t xml:space="preserve"> vede k</w:t>
            </w:r>
            <w:r w:rsidRPr="008B18F6">
              <w:t>e zhodnocování tvůrčí individuality a prohlubování odborných i všeobecných znalostí v širokém spektru problematiky artikulace filmového kódu. Současně probíhá systematická příprava k realizaci závěrečné praktické diplomové práce.</w:t>
            </w:r>
          </w:p>
          <w:p w14:paraId="2CCBD0D1" w14:textId="77777777" w:rsidR="00C84C8D" w:rsidRDefault="00C84C8D" w:rsidP="00830C8E">
            <w:pPr>
              <w:jc w:val="both"/>
            </w:pPr>
          </w:p>
          <w:p w14:paraId="2216B9D2" w14:textId="77777777" w:rsidR="00C84C8D" w:rsidRDefault="00C84C8D" w:rsidP="00830C8E">
            <w:pPr>
              <w:rPr>
                <w:u w:val="single"/>
              </w:rPr>
            </w:pPr>
            <w:r w:rsidRPr="00F305CF">
              <w:rPr>
                <w:u w:val="single"/>
              </w:rPr>
              <w:t>Praktická cvičení:</w:t>
            </w:r>
          </w:p>
          <w:p w14:paraId="5CE3633C" w14:textId="77777777" w:rsidR="00C84C8D" w:rsidRDefault="00C84C8D" w:rsidP="009305FD">
            <w:pPr>
              <w:pStyle w:val="Odstavecseseznamem"/>
              <w:numPr>
                <w:ilvl w:val="0"/>
                <w:numId w:val="10"/>
              </w:numPr>
              <w:jc w:val="both"/>
            </w:pPr>
            <w:r>
              <w:t>Přípravné práce na magisterském filmu.</w:t>
            </w:r>
          </w:p>
          <w:p w14:paraId="1A62EC9C" w14:textId="77777777" w:rsidR="00C84C8D" w:rsidRDefault="00C84C8D" w:rsidP="009305FD">
            <w:pPr>
              <w:pStyle w:val="Odstavecseseznamem"/>
              <w:numPr>
                <w:ilvl w:val="0"/>
                <w:numId w:val="10"/>
              </w:numPr>
              <w:jc w:val="both"/>
            </w:pPr>
            <w:r>
              <w:t>Střihová dramaturgie dlouhometrážních útvarů.</w:t>
            </w:r>
          </w:p>
          <w:p w14:paraId="601BE128" w14:textId="77777777" w:rsidR="00C84C8D" w:rsidRDefault="00C84C8D" w:rsidP="009305FD">
            <w:pPr>
              <w:pStyle w:val="Odstavecseseznamem"/>
              <w:numPr>
                <w:ilvl w:val="0"/>
                <w:numId w:val="10"/>
              </w:numPr>
              <w:jc w:val="both"/>
            </w:pPr>
            <w:r>
              <w:t>Dramatická sekvence.</w:t>
            </w:r>
          </w:p>
          <w:p w14:paraId="2899961F" w14:textId="77777777" w:rsidR="00C84C8D" w:rsidRDefault="00C84C8D" w:rsidP="009305FD">
            <w:pPr>
              <w:pStyle w:val="Odstavecseseznamem"/>
              <w:numPr>
                <w:ilvl w:val="0"/>
                <w:numId w:val="10"/>
              </w:numPr>
              <w:jc w:val="both"/>
            </w:pPr>
            <w:r>
              <w:t>Praktická zkouška z předmětu.</w:t>
            </w:r>
          </w:p>
        </w:tc>
      </w:tr>
      <w:tr w:rsidR="00C84C8D" w14:paraId="1678E3F3" w14:textId="77777777" w:rsidTr="00830C8E">
        <w:trPr>
          <w:trHeight w:val="265"/>
        </w:trPr>
        <w:tc>
          <w:tcPr>
            <w:tcW w:w="3653" w:type="dxa"/>
            <w:gridSpan w:val="2"/>
            <w:tcBorders>
              <w:top w:val="nil"/>
            </w:tcBorders>
            <w:shd w:val="clear" w:color="auto" w:fill="F7CAAC"/>
          </w:tcPr>
          <w:p w14:paraId="35531A5F" w14:textId="77777777" w:rsidR="00C84C8D" w:rsidRDefault="00C84C8D" w:rsidP="00830C8E">
            <w:pPr>
              <w:jc w:val="both"/>
            </w:pPr>
            <w:r>
              <w:rPr>
                <w:b/>
              </w:rPr>
              <w:t>Studijní literatura a studijní pomůcky</w:t>
            </w:r>
          </w:p>
        </w:tc>
        <w:tc>
          <w:tcPr>
            <w:tcW w:w="6202" w:type="dxa"/>
            <w:gridSpan w:val="6"/>
            <w:tcBorders>
              <w:top w:val="nil"/>
              <w:bottom w:val="nil"/>
            </w:tcBorders>
          </w:tcPr>
          <w:p w14:paraId="5027807C" w14:textId="77777777" w:rsidR="00C84C8D" w:rsidRDefault="00C84C8D" w:rsidP="00830C8E">
            <w:pPr>
              <w:jc w:val="both"/>
            </w:pPr>
          </w:p>
        </w:tc>
      </w:tr>
      <w:tr w:rsidR="00C84C8D" w14:paraId="478B8F9B" w14:textId="77777777" w:rsidTr="00830C8E">
        <w:trPr>
          <w:trHeight w:val="1497"/>
        </w:trPr>
        <w:tc>
          <w:tcPr>
            <w:tcW w:w="9855" w:type="dxa"/>
            <w:gridSpan w:val="8"/>
            <w:tcBorders>
              <w:top w:val="nil"/>
            </w:tcBorders>
          </w:tcPr>
          <w:p w14:paraId="45CF6DB0" w14:textId="77777777" w:rsidR="00396570" w:rsidRDefault="00396570" w:rsidP="00830C8E">
            <w:pPr>
              <w:jc w:val="both"/>
              <w:rPr>
                <w:b/>
              </w:rPr>
            </w:pPr>
          </w:p>
          <w:p w14:paraId="36CD9F05" w14:textId="4B9C49FE" w:rsidR="00C84C8D" w:rsidRPr="0054500B" w:rsidRDefault="00C84C8D" w:rsidP="00830C8E">
            <w:pPr>
              <w:jc w:val="both"/>
              <w:rPr>
                <w:b/>
              </w:rPr>
            </w:pPr>
            <w:r w:rsidRPr="0054500B">
              <w:rPr>
                <w:b/>
              </w:rPr>
              <w:t>Povinná:</w:t>
            </w:r>
          </w:p>
          <w:p w14:paraId="095A5012" w14:textId="77777777" w:rsidR="00C84C8D" w:rsidRDefault="00C84C8D" w:rsidP="00830C8E">
            <w:pPr>
              <w:jc w:val="both"/>
            </w:pPr>
            <w:r w:rsidRPr="008B18F6">
              <w:t xml:space="preserve">CASETTI, Francesco. </w:t>
            </w:r>
            <w:r w:rsidRPr="008B18F6">
              <w:rPr>
                <w:i/>
                <w:iCs/>
              </w:rPr>
              <w:t>Filmové teorie 1945-1990.</w:t>
            </w:r>
            <w:r w:rsidRPr="008B18F6">
              <w:t xml:space="preserve"> Vybrané kapitoly.</w:t>
            </w:r>
          </w:p>
          <w:p w14:paraId="68BE806D" w14:textId="77777777" w:rsidR="00C84C8D" w:rsidRDefault="00C84C8D" w:rsidP="00830C8E">
            <w:pPr>
              <w:jc w:val="both"/>
            </w:pPr>
            <w:r>
              <w:t xml:space="preserve">ČIHÁK, Martin, Andran ABRAMJAN, Darja ČERNJAK, et al. </w:t>
            </w:r>
            <w:r>
              <w:rPr>
                <w:i/>
                <w:iCs/>
              </w:rPr>
              <w:t>Distanční montáž Artavazda Pelešjana</w:t>
            </w:r>
            <w:r>
              <w:t>. Praha: Akademie múzických umění v Praze (Nakladatelství AMU), 2016. ISBN 978-80-7331-423-1.</w:t>
            </w:r>
          </w:p>
          <w:p w14:paraId="5426CBD4" w14:textId="77777777" w:rsidR="00DC6DED" w:rsidRDefault="00DC6DED" w:rsidP="00DC6DED">
            <w:pPr>
              <w:jc w:val="both"/>
            </w:pPr>
            <w:r>
              <w:t xml:space="preserve">ECO, Umberto. </w:t>
            </w:r>
            <w:r w:rsidRPr="00013D06">
              <w:rPr>
                <w:i/>
              </w:rPr>
              <w:t>Jak napsat diplomovou práci.</w:t>
            </w:r>
            <w:r>
              <w:t xml:space="preserve"> Votobia. ISBN 8071981737</w:t>
            </w:r>
          </w:p>
          <w:p w14:paraId="6F51D725" w14:textId="77777777" w:rsidR="00C84C8D" w:rsidRDefault="00C84C8D" w:rsidP="00830C8E">
            <w:pPr>
              <w:jc w:val="both"/>
            </w:pPr>
            <w:r w:rsidRPr="008B18F6">
              <w:t xml:space="preserve">VALUŠIAK, Josef. </w:t>
            </w:r>
            <w:r w:rsidRPr="008B18F6">
              <w:rPr>
                <w:i/>
                <w:iCs/>
              </w:rPr>
              <w:t>Střihovou skladbou k n-té dimenzi.</w:t>
            </w:r>
            <w:r w:rsidRPr="008B18F6">
              <w:t xml:space="preserve"> 2., opr. vyd. Praha: Akademie múzických umění, 2000, 59 s. </w:t>
            </w:r>
          </w:p>
          <w:p w14:paraId="31B7A8D1" w14:textId="77777777" w:rsidR="00C84C8D" w:rsidRDefault="00C84C8D" w:rsidP="00830C8E">
            <w:pPr>
              <w:jc w:val="both"/>
            </w:pPr>
          </w:p>
          <w:p w14:paraId="6DD435DC" w14:textId="77777777" w:rsidR="00C84C8D" w:rsidRPr="0054500B" w:rsidRDefault="00C84C8D" w:rsidP="00830C8E">
            <w:pPr>
              <w:jc w:val="both"/>
              <w:rPr>
                <w:b/>
              </w:rPr>
            </w:pPr>
            <w:r w:rsidRPr="0054500B">
              <w:rPr>
                <w:b/>
              </w:rPr>
              <w:t>Doporučená:</w:t>
            </w:r>
          </w:p>
          <w:p w14:paraId="01233442" w14:textId="77777777" w:rsidR="00C84C8D" w:rsidRDefault="00C84C8D" w:rsidP="00830C8E">
            <w:pPr>
              <w:jc w:val="both"/>
            </w:pPr>
            <w:r w:rsidRPr="008B18F6">
              <w:t>Studijní texty (Akademie múzických umění). ISBN 80-858-8358-9.</w:t>
            </w:r>
          </w:p>
          <w:p w14:paraId="3E987ADA" w14:textId="77777777" w:rsidR="00C84C8D" w:rsidRDefault="00C84C8D" w:rsidP="00830C8E">
            <w:pPr>
              <w:jc w:val="both"/>
            </w:pPr>
          </w:p>
          <w:p w14:paraId="7AADE3D8" w14:textId="77777777" w:rsidR="00C84C8D" w:rsidRDefault="00C84C8D" w:rsidP="00830C8E">
            <w:pPr>
              <w:jc w:val="both"/>
            </w:pPr>
            <w:r w:rsidRPr="0054500B">
              <w:rPr>
                <w:b/>
              </w:rPr>
              <w:t>Studijní pomůcky:</w:t>
            </w:r>
            <w:r>
              <w:t xml:space="preserve"> Střihová pracoviště na FMK UTB ve Zlíně.</w:t>
            </w:r>
          </w:p>
          <w:p w14:paraId="7C0ADB4A" w14:textId="77777777" w:rsidR="00C84C8D" w:rsidRDefault="00C84C8D" w:rsidP="00830C8E">
            <w:pPr>
              <w:jc w:val="both"/>
            </w:pPr>
          </w:p>
        </w:tc>
      </w:tr>
    </w:tbl>
    <w:p w14:paraId="0FC17490" w14:textId="0FF086D1" w:rsidR="00C84C8D" w:rsidRDefault="00C84C8D" w:rsidP="00C84C8D"/>
    <w:p w14:paraId="1970AC36" w14:textId="128B5482" w:rsidR="00FD4DDC" w:rsidRDefault="00FD4DDC" w:rsidP="00C84C8D"/>
    <w:p w14:paraId="0635BE3F" w14:textId="56D02125" w:rsidR="00FD4DDC" w:rsidRDefault="00FD4DDC" w:rsidP="00C84C8D"/>
    <w:p w14:paraId="0994735E" w14:textId="1F1A9858" w:rsidR="00FD4DDC" w:rsidRDefault="00FD4DDC" w:rsidP="00C84C8D"/>
    <w:p w14:paraId="5A532E7A" w14:textId="442AD53D" w:rsidR="00FD4DDC" w:rsidRDefault="00FD4DDC" w:rsidP="00C84C8D"/>
    <w:p w14:paraId="3A43539C" w14:textId="43EB6854" w:rsidR="00FD4DDC" w:rsidRDefault="00FD4DDC" w:rsidP="00C84C8D"/>
    <w:p w14:paraId="390E447E" w14:textId="736677C7" w:rsidR="00FD4DDC" w:rsidRDefault="00FD4DDC" w:rsidP="00C84C8D"/>
    <w:p w14:paraId="3D0DFD9C" w14:textId="5CC72E4D" w:rsidR="00FD4DDC" w:rsidRDefault="00FD4DDC" w:rsidP="00C84C8D"/>
    <w:p w14:paraId="604817A3" w14:textId="77777777" w:rsidR="00FD4DDC" w:rsidRDefault="00FD4DDC" w:rsidP="00C84C8D"/>
    <w:p w14:paraId="72B92187" w14:textId="43483519" w:rsidR="00947169" w:rsidRDefault="00947169" w:rsidP="00E71567"/>
    <w:p w14:paraId="4429E011" w14:textId="1585B9CE"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4C8D" w14:paraId="391164EA" w14:textId="77777777" w:rsidTr="00830C8E">
        <w:tc>
          <w:tcPr>
            <w:tcW w:w="9855" w:type="dxa"/>
            <w:gridSpan w:val="8"/>
            <w:tcBorders>
              <w:bottom w:val="double" w:sz="4" w:space="0" w:color="auto"/>
            </w:tcBorders>
            <w:shd w:val="clear" w:color="auto" w:fill="BDD6EE"/>
          </w:tcPr>
          <w:p w14:paraId="3DE94539" w14:textId="77777777" w:rsidR="00C84C8D" w:rsidRDefault="00C84C8D" w:rsidP="00830C8E">
            <w:pPr>
              <w:jc w:val="both"/>
              <w:rPr>
                <w:b/>
                <w:sz w:val="28"/>
              </w:rPr>
            </w:pPr>
            <w:r>
              <w:lastRenderedPageBreak/>
              <w:br w:type="page"/>
            </w:r>
            <w:r>
              <w:rPr>
                <w:b/>
                <w:sz w:val="28"/>
              </w:rPr>
              <w:t>B-III – Charakteristika studijního předmětu</w:t>
            </w:r>
          </w:p>
        </w:tc>
      </w:tr>
      <w:tr w:rsidR="00C84C8D" w14:paraId="2D905A66" w14:textId="77777777" w:rsidTr="00830C8E">
        <w:tc>
          <w:tcPr>
            <w:tcW w:w="3086" w:type="dxa"/>
            <w:tcBorders>
              <w:top w:val="double" w:sz="4" w:space="0" w:color="auto"/>
            </w:tcBorders>
            <w:shd w:val="clear" w:color="auto" w:fill="F7CAAC"/>
          </w:tcPr>
          <w:p w14:paraId="6B592A3D" w14:textId="77777777" w:rsidR="00C84C8D" w:rsidRDefault="00C84C8D" w:rsidP="00830C8E">
            <w:pPr>
              <w:jc w:val="both"/>
              <w:rPr>
                <w:b/>
              </w:rPr>
            </w:pPr>
            <w:r>
              <w:rPr>
                <w:b/>
              </w:rPr>
              <w:t>Název studijního předmětu</w:t>
            </w:r>
          </w:p>
        </w:tc>
        <w:tc>
          <w:tcPr>
            <w:tcW w:w="6769" w:type="dxa"/>
            <w:gridSpan w:val="7"/>
            <w:tcBorders>
              <w:top w:val="double" w:sz="4" w:space="0" w:color="auto"/>
            </w:tcBorders>
          </w:tcPr>
          <w:p w14:paraId="56B66011" w14:textId="77777777" w:rsidR="00C84C8D" w:rsidRDefault="00C84C8D" w:rsidP="00830C8E">
            <w:pPr>
              <w:jc w:val="both"/>
            </w:pPr>
            <w:r w:rsidRPr="00132B26">
              <w:t xml:space="preserve">Audiovizuální praktika </w:t>
            </w:r>
            <w:r>
              <w:t>Vizuální efekty 7</w:t>
            </w:r>
          </w:p>
        </w:tc>
      </w:tr>
      <w:tr w:rsidR="00C84C8D" w14:paraId="06B6CD43" w14:textId="77777777" w:rsidTr="00830C8E">
        <w:tc>
          <w:tcPr>
            <w:tcW w:w="3086" w:type="dxa"/>
            <w:shd w:val="clear" w:color="auto" w:fill="F7CAAC"/>
          </w:tcPr>
          <w:p w14:paraId="15E8B5F4" w14:textId="77777777" w:rsidR="00C84C8D" w:rsidRDefault="00C84C8D" w:rsidP="00A779C5">
            <w:pPr>
              <w:rPr>
                <w:b/>
              </w:rPr>
            </w:pPr>
            <w:r>
              <w:rPr>
                <w:b/>
              </w:rPr>
              <w:t>Typ předmětu</w:t>
            </w:r>
          </w:p>
        </w:tc>
        <w:tc>
          <w:tcPr>
            <w:tcW w:w="3406" w:type="dxa"/>
            <w:gridSpan w:val="4"/>
          </w:tcPr>
          <w:p w14:paraId="1B98FC47" w14:textId="77777777" w:rsidR="00C84C8D" w:rsidRDefault="00C84C8D" w:rsidP="00830C8E">
            <w:pPr>
              <w:jc w:val="both"/>
            </w:pPr>
            <w:r>
              <w:t>Povinný, PZ</w:t>
            </w:r>
          </w:p>
        </w:tc>
        <w:tc>
          <w:tcPr>
            <w:tcW w:w="2695" w:type="dxa"/>
            <w:gridSpan w:val="2"/>
            <w:shd w:val="clear" w:color="auto" w:fill="F7CAAC"/>
          </w:tcPr>
          <w:p w14:paraId="5712F0D4" w14:textId="77777777" w:rsidR="00C84C8D" w:rsidRDefault="00C84C8D" w:rsidP="00830C8E">
            <w:pPr>
              <w:jc w:val="both"/>
            </w:pPr>
            <w:r>
              <w:rPr>
                <w:b/>
              </w:rPr>
              <w:t>doporučený ročník / semestr</w:t>
            </w:r>
          </w:p>
        </w:tc>
        <w:tc>
          <w:tcPr>
            <w:tcW w:w="668" w:type="dxa"/>
          </w:tcPr>
          <w:p w14:paraId="0CADE855" w14:textId="6935D90D" w:rsidR="00C84C8D" w:rsidRDefault="00A6733F" w:rsidP="00830C8E">
            <w:pPr>
              <w:jc w:val="both"/>
            </w:pPr>
            <w:r>
              <w:t>1</w:t>
            </w:r>
            <w:r w:rsidR="00C84C8D">
              <w:t>/ZS</w:t>
            </w:r>
          </w:p>
        </w:tc>
      </w:tr>
      <w:tr w:rsidR="00C84C8D" w14:paraId="090F629A" w14:textId="77777777" w:rsidTr="00830C8E">
        <w:tc>
          <w:tcPr>
            <w:tcW w:w="3086" w:type="dxa"/>
            <w:shd w:val="clear" w:color="auto" w:fill="F7CAAC"/>
          </w:tcPr>
          <w:p w14:paraId="2DED48A6" w14:textId="77777777" w:rsidR="00C84C8D" w:rsidRDefault="00C84C8D" w:rsidP="00A779C5">
            <w:pPr>
              <w:rPr>
                <w:b/>
              </w:rPr>
            </w:pPr>
            <w:r>
              <w:rPr>
                <w:b/>
              </w:rPr>
              <w:t>Rozsah studijního předmětu</w:t>
            </w:r>
          </w:p>
        </w:tc>
        <w:tc>
          <w:tcPr>
            <w:tcW w:w="1701" w:type="dxa"/>
            <w:gridSpan w:val="2"/>
          </w:tcPr>
          <w:p w14:paraId="0308E2D2" w14:textId="77777777" w:rsidR="00C84C8D" w:rsidRDefault="00C84C8D" w:rsidP="00830C8E">
            <w:pPr>
              <w:spacing w:line="256" w:lineRule="auto"/>
              <w:jc w:val="both"/>
              <w:rPr>
                <w:lang w:eastAsia="en-US"/>
              </w:rPr>
            </w:pPr>
            <w:r>
              <w:rPr>
                <w:lang w:eastAsia="en-US"/>
              </w:rPr>
              <w:t>130/semestr</w:t>
            </w:r>
          </w:p>
        </w:tc>
        <w:tc>
          <w:tcPr>
            <w:tcW w:w="889" w:type="dxa"/>
            <w:shd w:val="clear" w:color="auto" w:fill="F7CAAC"/>
          </w:tcPr>
          <w:p w14:paraId="06F255F4" w14:textId="77777777" w:rsidR="00C84C8D" w:rsidRDefault="00C84C8D" w:rsidP="00830C8E">
            <w:pPr>
              <w:spacing w:line="256" w:lineRule="auto"/>
              <w:jc w:val="both"/>
              <w:rPr>
                <w:b/>
                <w:lang w:eastAsia="en-US"/>
              </w:rPr>
            </w:pPr>
            <w:r>
              <w:rPr>
                <w:b/>
                <w:lang w:eastAsia="en-US"/>
              </w:rPr>
              <w:t xml:space="preserve">hod. </w:t>
            </w:r>
          </w:p>
        </w:tc>
        <w:tc>
          <w:tcPr>
            <w:tcW w:w="816" w:type="dxa"/>
          </w:tcPr>
          <w:p w14:paraId="19D825F2" w14:textId="77777777" w:rsidR="00C84C8D" w:rsidRDefault="00C84C8D" w:rsidP="00830C8E">
            <w:pPr>
              <w:spacing w:line="256" w:lineRule="auto"/>
              <w:jc w:val="both"/>
              <w:rPr>
                <w:lang w:eastAsia="en-US"/>
              </w:rPr>
            </w:pPr>
            <w:r>
              <w:rPr>
                <w:lang w:eastAsia="en-US"/>
              </w:rPr>
              <w:t>10/t</w:t>
            </w:r>
          </w:p>
        </w:tc>
        <w:tc>
          <w:tcPr>
            <w:tcW w:w="2156" w:type="dxa"/>
            <w:shd w:val="clear" w:color="auto" w:fill="F7CAAC"/>
          </w:tcPr>
          <w:p w14:paraId="14347725" w14:textId="77777777" w:rsidR="00C84C8D" w:rsidRDefault="00C84C8D" w:rsidP="00830C8E">
            <w:pPr>
              <w:jc w:val="both"/>
              <w:rPr>
                <w:b/>
              </w:rPr>
            </w:pPr>
            <w:r>
              <w:rPr>
                <w:b/>
              </w:rPr>
              <w:t>kreditů</w:t>
            </w:r>
          </w:p>
        </w:tc>
        <w:tc>
          <w:tcPr>
            <w:tcW w:w="1207" w:type="dxa"/>
            <w:gridSpan w:val="2"/>
          </w:tcPr>
          <w:p w14:paraId="3BCB808D" w14:textId="77777777" w:rsidR="00C84C8D" w:rsidRDefault="00C84C8D" w:rsidP="00830C8E">
            <w:pPr>
              <w:jc w:val="both"/>
            </w:pPr>
            <w:r>
              <w:t>6</w:t>
            </w:r>
          </w:p>
        </w:tc>
      </w:tr>
      <w:tr w:rsidR="00C84C8D" w14:paraId="0C1E0DA9" w14:textId="77777777" w:rsidTr="00830C8E">
        <w:tc>
          <w:tcPr>
            <w:tcW w:w="3086" w:type="dxa"/>
            <w:shd w:val="clear" w:color="auto" w:fill="F7CAAC"/>
          </w:tcPr>
          <w:p w14:paraId="2E4660C0" w14:textId="77777777" w:rsidR="00C84C8D" w:rsidRDefault="00C84C8D" w:rsidP="00A779C5">
            <w:pPr>
              <w:rPr>
                <w:b/>
                <w:sz w:val="22"/>
              </w:rPr>
            </w:pPr>
            <w:r>
              <w:rPr>
                <w:b/>
              </w:rPr>
              <w:t>Prerekvizity, korekvizity, ekvivalence</w:t>
            </w:r>
          </w:p>
        </w:tc>
        <w:tc>
          <w:tcPr>
            <w:tcW w:w="6769" w:type="dxa"/>
            <w:gridSpan w:val="7"/>
          </w:tcPr>
          <w:p w14:paraId="5CFA5F12" w14:textId="77777777" w:rsidR="00C84C8D" w:rsidRDefault="00C84C8D" w:rsidP="00830C8E">
            <w:pPr>
              <w:jc w:val="both"/>
            </w:pPr>
          </w:p>
        </w:tc>
      </w:tr>
      <w:tr w:rsidR="00C84C8D" w14:paraId="18C64A48" w14:textId="77777777" w:rsidTr="00830C8E">
        <w:tc>
          <w:tcPr>
            <w:tcW w:w="3086" w:type="dxa"/>
            <w:shd w:val="clear" w:color="auto" w:fill="F7CAAC"/>
          </w:tcPr>
          <w:p w14:paraId="77FEB0E2" w14:textId="77777777" w:rsidR="00C84C8D" w:rsidRDefault="00C84C8D" w:rsidP="00A779C5">
            <w:pPr>
              <w:rPr>
                <w:b/>
              </w:rPr>
            </w:pPr>
            <w:r>
              <w:rPr>
                <w:b/>
              </w:rPr>
              <w:t>Způsob ověření studijních výsledků</w:t>
            </w:r>
          </w:p>
        </w:tc>
        <w:tc>
          <w:tcPr>
            <w:tcW w:w="3406" w:type="dxa"/>
            <w:gridSpan w:val="4"/>
          </w:tcPr>
          <w:p w14:paraId="00D4B98E" w14:textId="2A5134BC" w:rsidR="00C84C8D" w:rsidRDefault="00F52BFC" w:rsidP="00830C8E">
            <w:pPr>
              <w:jc w:val="both"/>
            </w:pPr>
            <w:r>
              <w:t>Zkouška</w:t>
            </w:r>
          </w:p>
        </w:tc>
        <w:tc>
          <w:tcPr>
            <w:tcW w:w="2156" w:type="dxa"/>
            <w:shd w:val="clear" w:color="auto" w:fill="F7CAAC"/>
          </w:tcPr>
          <w:p w14:paraId="7BDF1BFA" w14:textId="77777777" w:rsidR="00C84C8D" w:rsidRDefault="00C84C8D" w:rsidP="00830C8E">
            <w:pPr>
              <w:jc w:val="both"/>
              <w:rPr>
                <w:b/>
              </w:rPr>
            </w:pPr>
            <w:r>
              <w:rPr>
                <w:b/>
              </w:rPr>
              <w:t>Forma výuky</w:t>
            </w:r>
          </w:p>
        </w:tc>
        <w:tc>
          <w:tcPr>
            <w:tcW w:w="1207" w:type="dxa"/>
            <w:gridSpan w:val="2"/>
          </w:tcPr>
          <w:p w14:paraId="442577F5" w14:textId="77777777" w:rsidR="00354E90" w:rsidRDefault="00354E90" w:rsidP="00354E90">
            <w:pPr>
              <w:jc w:val="both"/>
            </w:pPr>
            <w:r>
              <w:t>Seminář</w:t>
            </w:r>
          </w:p>
          <w:p w14:paraId="39414A25" w14:textId="6C77D73B" w:rsidR="00C84C8D" w:rsidRDefault="00354E90" w:rsidP="00354E90">
            <w:pPr>
              <w:jc w:val="both"/>
            </w:pPr>
            <w:r>
              <w:t>Cvičení</w:t>
            </w:r>
          </w:p>
        </w:tc>
      </w:tr>
      <w:tr w:rsidR="00C84C8D" w14:paraId="5E01681E" w14:textId="77777777" w:rsidTr="00830C8E">
        <w:tc>
          <w:tcPr>
            <w:tcW w:w="3086" w:type="dxa"/>
            <w:shd w:val="clear" w:color="auto" w:fill="F7CAAC"/>
          </w:tcPr>
          <w:p w14:paraId="0A1C61A9" w14:textId="77777777" w:rsidR="00C84C8D" w:rsidRDefault="00C84C8D" w:rsidP="00A779C5">
            <w:pPr>
              <w:rPr>
                <w:b/>
              </w:rPr>
            </w:pPr>
            <w:r>
              <w:rPr>
                <w:b/>
              </w:rPr>
              <w:t>Forma způsobu ověření studijních výsledků a další požadavky na studenta</w:t>
            </w:r>
          </w:p>
        </w:tc>
        <w:tc>
          <w:tcPr>
            <w:tcW w:w="6769" w:type="dxa"/>
            <w:gridSpan w:val="7"/>
            <w:tcBorders>
              <w:bottom w:val="nil"/>
            </w:tcBorders>
          </w:tcPr>
          <w:p w14:paraId="7DDB3807" w14:textId="77777777" w:rsidR="00C84C8D" w:rsidRDefault="00C84C8D" w:rsidP="00830C8E">
            <w:pPr>
              <w:jc w:val="both"/>
            </w:pPr>
            <w:r>
              <w:t>Odevzdané oborové práce.</w:t>
            </w:r>
          </w:p>
        </w:tc>
      </w:tr>
      <w:tr w:rsidR="00C84C8D" w14:paraId="742F46EA" w14:textId="77777777" w:rsidTr="00830C8E">
        <w:trPr>
          <w:trHeight w:val="554"/>
        </w:trPr>
        <w:tc>
          <w:tcPr>
            <w:tcW w:w="9855" w:type="dxa"/>
            <w:gridSpan w:val="8"/>
            <w:tcBorders>
              <w:top w:val="nil"/>
            </w:tcBorders>
          </w:tcPr>
          <w:p w14:paraId="77041F3C" w14:textId="77777777" w:rsidR="00C84C8D" w:rsidRDefault="00C84C8D" w:rsidP="00A779C5"/>
        </w:tc>
      </w:tr>
      <w:tr w:rsidR="00C84C8D" w14:paraId="79FDF444" w14:textId="77777777" w:rsidTr="00830C8E">
        <w:trPr>
          <w:trHeight w:val="197"/>
        </w:trPr>
        <w:tc>
          <w:tcPr>
            <w:tcW w:w="3086" w:type="dxa"/>
            <w:tcBorders>
              <w:top w:val="nil"/>
            </w:tcBorders>
            <w:shd w:val="clear" w:color="auto" w:fill="F7CAAC"/>
          </w:tcPr>
          <w:p w14:paraId="54C0849B" w14:textId="77777777" w:rsidR="00C84C8D" w:rsidRDefault="00C84C8D" w:rsidP="00A779C5">
            <w:pPr>
              <w:rPr>
                <w:b/>
              </w:rPr>
            </w:pPr>
            <w:r>
              <w:rPr>
                <w:b/>
              </w:rPr>
              <w:t>Garant předmětu</w:t>
            </w:r>
          </w:p>
        </w:tc>
        <w:tc>
          <w:tcPr>
            <w:tcW w:w="6769" w:type="dxa"/>
            <w:gridSpan w:val="7"/>
            <w:tcBorders>
              <w:top w:val="nil"/>
            </w:tcBorders>
          </w:tcPr>
          <w:p w14:paraId="78AC030D" w14:textId="77777777" w:rsidR="00C84C8D" w:rsidRDefault="00C84C8D" w:rsidP="00830C8E">
            <w:pPr>
              <w:jc w:val="both"/>
            </w:pPr>
            <w:r>
              <w:t>MgA. Boris Masník</w:t>
            </w:r>
          </w:p>
        </w:tc>
      </w:tr>
      <w:tr w:rsidR="00C84C8D" w14:paraId="1DA4BE49" w14:textId="77777777" w:rsidTr="00830C8E">
        <w:trPr>
          <w:trHeight w:val="243"/>
        </w:trPr>
        <w:tc>
          <w:tcPr>
            <w:tcW w:w="3086" w:type="dxa"/>
            <w:tcBorders>
              <w:top w:val="nil"/>
            </w:tcBorders>
            <w:shd w:val="clear" w:color="auto" w:fill="F7CAAC"/>
          </w:tcPr>
          <w:p w14:paraId="1E90E04C" w14:textId="77777777" w:rsidR="00C84C8D" w:rsidRDefault="00C84C8D" w:rsidP="00A779C5">
            <w:pPr>
              <w:rPr>
                <w:b/>
              </w:rPr>
            </w:pPr>
            <w:r>
              <w:rPr>
                <w:b/>
              </w:rPr>
              <w:t>Zapojení garanta do výuky předmětu</w:t>
            </w:r>
          </w:p>
        </w:tc>
        <w:tc>
          <w:tcPr>
            <w:tcW w:w="6769" w:type="dxa"/>
            <w:gridSpan w:val="7"/>
            <w:tcBorders>
              <w:top w:val="nil"/>
            </w:tcBorders>
          </w:tcPr>
          <w:p w14:paraId="36F9865F" w14:textId="77777777" w:rsidR="00C84C8D" w:rsidRDefault="00C84C8D" w:rsidP="00830C8E">
            <w:pPr>
              <w:jc w:val="both"/>
            </w:pPr>
            <w:r>
              <w:t>100 %</w:t>
            </w:r>
          </w:p>
        </w:tc>
      </w:tr>
      <w:tr w:rsidR="00C84C8D" w14:paraId="26D400F0" w14:textId="77777777" w:rsidTr="00830C8E">
        <w:tc>
          <w:tcPr>
            <w:tcW w:w="3086" w:type="dxa"/>
            <w:shd w:val="clear" w:color="auto" w:fill="F7CAAC"/>
          </w:tcPr>
          <w:p w14:paraId="5424ACD7" w14:textId="77777777" w:rsidR="00C84C8D" w:rsidRDefault="00C84C8D" w:rsidP="00830C8E">
            <w:pPr>
              <w:jc w:val="both"/>
              <w:rPr>
                <w:b/>
              </w:rPr>
            </w:pPr>
            <w:r>
              <w:rPr>
                <w:b/>
              </w:rPr>
              <w:t>Vyučující</w:t>
            </w:r>
          </w:p>
        </w:tc>
        <w:tc>
          <w:tcPr>
            <w:tcW w:w="6769" w:type="dxa"/>
            <w:gridSpan w:val="7"/>
            <w:tcBorders>
              <w:bottom w:val="nil"/>
            </w:tcBorders>
          </w:tcPr>
          <w:p w14:paraId="1E07A866" w14:textId="77777777" w:rsidR="00C84C8D" w:rsidRDefault="00C84C8D" w:rsidP="00830C8E">
            <w:pPr>
              <w:jc w:val="both"/>
            </w:pPr>
          </w:p>
        </w:tc>
      </w:tr>
      <w:tr w:rsidR="00C84C8D" w14:paraId="35E8A8E7" w14:textId="77777777" w:rsidTr="00830C8E">
        <w:trPr>
          <w:trHeight w:val="554"/>
        </w:trPr>
        <w:tc>
          <w:tcPr>
            <w:tcW w:w="9855" w:type="dxa"/>
            <w:gridSpan w:val="8"/>
            <w:tcBorders>
              <w:top w:val="nil"/>
            </w:tcBorders>
          </w:tcPr>
          <w:p w14:paraId="2E34AD4A" w14:textId="77777777" w:rsidR="00C84C8D" w:rsidRDefault="00C84C8D" w:rsidP="00830C8E">
            <w:pPr>
              <w:jc w:val="both"/>
            </w:pPr>
            <w:r>
              <w:t>MgA. Boris Masník</w:t>
            </w:r>
          </w:p>
        </w:tc>
      </w:tr>
      <w:tr w:rsidR="00C84C8D" w14:paraId="0C3B7B68" w14:textId="77777777" w:rsidTr="00830C8E">
        <w:tc>
          <w:tcPr>
            <w:tcW w:w="3086" w:type="dxa"/>
            <w:shd w:val="clear" w:color="auto" w:fill="F7CAAC"/>
          </w:tcPr>
          <w:p w14:paraId="39A48886" w14:textId="77777777" w:rsidR="00C84C8D" w:rsidRDefault="00C84C8D" w:rsidP="00830C8E">
            <w:pPr>
              <w:jc w:val="both"/>
              <w:rPr>
                <w:b/>
              </w:rPr>
            </w:pPr>
            <w:r>
              <w:rPr>
                <w:b/>
              </w:rPr>
              <w:t>Stručná anotace předmětu</w:t>
            </w:r>
          </w:p>
        </w:tc>
        <w:tc>
          <w:tcPr>
            <w:tcW w:w="6769" w:type="dxa"/>
            <w:gridSpan w:val="7"/>
            <w:tcBorders>
              <w:bottom w:val="nil"/>
            </w:tcBorders>
          </w:tcPr>
          <w:p w14:paraId="78165804" w14:textId="77777777" w:rsidR="00C84C8D" w:rsidRDefault="00C84C8D" w:rsidP="00830C8E">
            <w:pPr>
              <w:jc w:val="both"/>
            </w:pPr>
          </w:p>
        </w:tc>
      </w:tr>
      <w:tr w:rsidR="00C84C8D" w14:paraId="6FCFD7FE" w14:textId="77777777" w:rsidTr="00830C8E">
        <w:trPr>
          <w:trHeight w:val="3938"/>
        </w:trPr>
        <w:tc>
          <w:tcPr>
            <w:tcW w:w="9855" w:type="dxa"/>
            <w:gridSpan w:val="8"/>
            <w:tcBorders>
              <w:top w:val="nil"/>
              <w:bottom w:val="single" w:sz="12" w:space="0" w:color="auto"/>
            </w:tcBorders>
          </w:tcPr>
          <w:p w14:paraId="132457B9" w14:textId="77777777" w:rsidR="00396570" w:rsidRDefault="00396570" w:rsidP="00830C8E">
            <w:pPr>
              <w:jc w:val="both"/>
            </w:pPr>
          </w:p>
          <w:p w14:paraId="60F9F243" w14:textId="41AFDFAA" w:rsidR="00C84C8D" w:rsidRDefault="00C84C8D" w:rsidP="00830C8E">
            <w:pPr>
              <w:jc w:val="both"/>
            </w:pPr>
            <w:r w:rsidRPr="00F1387E">
              <w:t>Posluchači VFX spolupracují s posluchači ostatních oborů na realizaci trikových záběrů pro společné cvičení. Důraz je kladen na přípravu trikové práce včetně všech potřebných dokumentů, výtvarných konceptů, storyboardu a případných testů. Cílem je v praxi ověřit úlohu a povinnosti VFX supervizora od úvodního rozboru scénářem požadovaných trikových scén přes jejich realizaci až po vedení postprodukce a prezentaci výsledků.</w:t>
            </w:r>
          </w:p>
        </w:tc>
      </w:tr>
      <w:tr w:rsidR="00C84C8D" w14:paraId="264A1CEF" w14:textId="77777777" w:rsidTr="00830C8E">
        <w:trPr>
          <w:trHeight w:val="265"/>
        </w:trPr>
        <w:tc>
          <w:tcPr>
            <w:tcW w:w="3653" w:type="dxa"/>
            <w:gridSpan w:val="2"/>
            <w:tcBorders>
              <w:top w:val="nil"/>
            </w:tcBorders>
            <w:shd w:val="clear" w:color="auto" w:fill="F7CAAC"/>
          </w:tcPr>
          <w:p w14:paraId="139E1B72" w14:textId="77777777" w:rsidR="00C84C8D" w:rsidRDefault="00C84C8D" w:rsidP="00830C8E">
            <w:pPr>
              <w:jc w:val="both"/>
            </w:pPr>
            <w:r>
              <w:rPr>
                <w:b/>
              </w:rPr>
              <w:t>Studijní literatura a studijní pomůcky</w:t>
            </w:r>
          </w:p>
        </w:tc>
        <w:tc>
          <w:tcPr>
            <w:tcW w:w="6202" w:type="dxa"/>
            <w:gridSpan w:val="6"/>
            <w:tcBorders>
              <w:top w:val="nil"/>
              <w:bottom w:val="nil"/>
            </w:tcBorders>
          </w:tcPr>
          <w:p w14:paraId="338F94BE" w14:textId="77777777" w:rsidR="00C84C8D" w:rsidRDefault="00C84C8D" w:rsidP="00830C8E">
            <w:pPr>
              <w:jc w:val="both"/>
            </w:pPr>
          </w:p>
        </w:tc>
      </w:tr>
      <w:tr w:rsidR="00C84C8D" w14:paraId="5D0C2A89" w14:textId="77777777" w:rsidTr="00830C8E">
        <w:trPr>
          <w:trHeight w:val="1497"/>
        </w:trPr>
        <w:tc>
          <w:tcPr>
            <w:tcW w:w="9855" w:type="dxa"/>
            <w:gridSpan w:val="8"/>
            <w:tcBorders>
              <w:top w:val="nil"/>
            </w:tcBorders>
          </w:tcPr>
          <w:p w14:paraId="30700F81" w14:textId="77777777" w:rsidR="00396570" w:rsidRDefault="00396570" w:rsidP="00830C8E">
            <w:pPr>
              <w:jc w:val="both"/>
              <w:rPr>
                <w:b/>
              </w:rPr>
            </w:pPr>
          </w:p>
          <w:p w14:paraId="508DBF5D" w14:textId="3894683F" w:rsidR="0054500B" w:rsidRPr="0054500B" w:rsidRDefault="0054500B" w:rsidP="00830C8E">
            <w:pPr>
              <w:jc w:val="both"/>
              <w:rPr>
                <w:b/>
              </w:rPr>
            </w:pPr>
            <w:r w:rsidRPr="0054500B">
              <w:rPr>
                <w:b/>
              </w:rPr>
              <w:t>Povinná:</w:t>
            </w:r>
          </w:p>
          <w:p w14:paraId="0444C37C" w14:textId="651ACF40" w:rsidR="00C84C8D" w:rsidRDefault="00C84C8D" w:rsidP="00830C8E">
            <w:pPr>
              <w:jc w:val="both"/>
            </w:pPr>
            <w:r w:rsidRPr="00E5461B">
              <w:t xml:space="preserve">DINUR, Eran., The filmmaker's guide to visual </w:t>
            </w:r>
            <w:proofErr w:type="gramStart"/>
            <w:r w:rsidRPr="00E5461B">
              <w:t>effects :</w:t>
            </w:r>
            <w:proofErr w:type="gramEnd"/>
            <w:r w:rsidRPr="00E5461B">
              <w:t xml:space="preserve"> the art and technique of VFX for directors, producers, editors, and cinematographers, 2017, Routledge, Taylor &amp; Francis Group, ISBN 9781138956223 </w:t>
            </w:r>
          </w:p>
        </w:tc>
      </w:tr>
    </w:tbl>
    <w:p w14:paraId="3C4CB58F" w14:textId="48BFB5FC" w:rsidR="00C84C8D" w:rsidRDefault="00C84C8D" w:rsidP="00C84C8D"/>
    <w:p w14:paraId="7DB5625B" w14:textId="328B26C9" w:rsidR="00FD4DDC" w:rsidRDefault="00FD4DDC" w:rsidP="00C84C8D"/>
    <w:p w14:paraId="1F5BABE3" w14:textId="1ADDE627" w:rsidR="00FD4DDC" w:rsidRDefault="00FD4DDC" w:rsidP="00C84C8D"/>
    <w:p w14:paraId="4DD332F8" w14:textId="3A5734E7" w:rsidR="00FD4DDC" w:rsidRDefault="00FD4DDC" w:rsidP="00C84C8D"/>
    <w:p w14:paraId="3E954F78" w14:textId="0116885D" w:rsidR="00FD4DDC" w:rsidRDefault="00FD4DDC" w:rsidP="00C84C8D"/>
    <w:p w14:paraId="5879FC20" w14:textId="5ACA3523" w:rsidR="00FD4DDC" w:rsidRDefault="00FD4DDC" w:rsidP="00C84C8D"/>
    <w:p w14:paraId="1A655908" w14:textId="3D154F2A" w:rsidR="00FD4DDC" w:rsidRDefault="00FD4DDC" w:rsidP="00C84C8D"/>
    <w:p w14:paraId="758ACE21" w14:textId="6912B9F4" w:rsidR="00FD4DDC" w:rsidRDefault="00FD4DDC" w:rsidP="00C84C8D"/>
    <w:p w14:paraId="0E74AA1F" w14:textId="2CAF30FE" w:rsidR="00FD4DDC" w:rsidRDefault="00FD4DDC" w:rsidP="00C84C8D"/>
    <w:p w14:paraId="57F74FEC" w14:textId="45C1EDCC" w:rsidR="00FD4DDC" w:rsidRDefault="00FD4DDC" w:rsidP="00C84C8D"/>
    <w:p w14:paraId="3BCC7584" w14:textId="77777777" w:rsidR="00FD4DDC" w:rsidRDefault="00FD4DDC" w:rsidP="00C84C8D"/>
    <w:p w14:paraId="4635CE34" w14:textId="19348DD7" w:rsidR="00947169" w:rsidRDefault="00947169" w:rsidP="00E71567"/>
    <w:p w14:paraId="103228A1" w14:textId="6F4D72D1"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73D5" w14:paraId="73ACBD73" w14:textId="77777777" w:rsidTr="00830C8E">
        <w:tc>
          <w:tcPr>
            <w:tcW w:w="9855" w:type="dxa"/>
            <w:gridSpan w:val="8"/>
            <w:tcBorders>
              <w:bottom w:val="double" w:sz="4" w:space="0" w:color="auto"/>
            </w:tcBorders>
            <w:shd w:val="clear" w:color="auto" w:fill="BDD6EE"/>
          </w:tcPr>
          <w:p w14:paraId="4C805E41" w14:textId="77777777" w:rsidR="00D273D5" w:rsidRDefault="00D273D5" w:rsidP="00830C8E">
            <w:pPr>
              <w:jc w:val="both"/>
              <w:rPr>
                <w:b/>
                <w:sz w:val="28"/>
              </w:rPr>
            </w:pPr>
            <w:r>
              <w:lastRenderedPageBreak/>
              <w:br w:type="page"/>
            </w:r>
            <w:r>
              <w:rPr>
                <w:b/>
                <w:sz w:val="28"/>
              </w:rPr>
              <w:t>B-III – Charakteristika studijního předmětu</w:t>
            </w:r>
          </w:p>
        </w:tc>
      </w:tr>
      <w:tr w:rsidR="00D273D5" w14:paraId="23314E9C" w14:textId="77777777" w:rsidTr="00830C8E">
        <w:tc>
          <w:tcPr>
            <w:tcW w:w="3086" w:type="dxa"/>
            <w:tcBorders>
              <w:top w:val="double" w:sz="4" w:space="0" w:color="auto"/>
            </w:tcBorders>
            <w:shd w:val="clear" w:color="auto" w:fill="F7CAAC"/>
          </w:tcPr>
          <w:p w14:paraId="44ECDCD0" w14:textId="77777777" w:rsidR="00D273D5" w:rsidRDefault="00D273D5" w:rsidP="00830C8E">
            <w:pPr>
              <w:jc w:val="both"/>
              <w:rPr>
                <w:b/>
              </w:rPr>
            </w:pPr>
            <w:r>
              <w:rPr>
                <w:b/>
              </w:rPr>
              <w:t>Název studijního předmětu</w:t>
            </w:r>
          </w:p>
        </w:tc>
        <w:tc>
          <w:tcPr>
            <w:tcW w:w="6769" w:type="dxa"/>
            <w:gridSpan w:val="7"/>
            <w:tcBorders>
              <w:top w:val="double" w:sz="4" w:space="0" w:color="auto"/>
            </w:tcBorders>
          </w:tcPr>
          <w:p w14:paraId="4DDFF11A" w14:textId="77777777" w:rsidR="00D273D5" w:rsidRDefault="00D273D5" w:rsidP="00830C8E">
            <w:pPr>
              <w:jc w:val="both"/>
            </w:pPr>
            <w:r w:rsidRPr="00132B26">
              <w:t xml:space="preserve">Audiovizuální praktika </w:t>
            </w:r>
            <w:r>
              <w:t>Vizuální efekty 8</w:t>
            </w:r>
          </w:p>
        </w:tc>
      </w:tr>
      <w:tr w:rsidR="00D273D5" w14:paraId="4D054AB0" w14:textId="77777777" w:rsidTr="00830C8E">
        <w:tc>
          <w:tcPr>
            <w:tcW w:w="3086" w:type="dxa"/>
            <w:shd w:val="clear" w:color="auto" w:fill="F7CAAC"/>
          </w:tcPr>
          <w:p w14:paraId="35A17A2F" w14:textId="77777777" w:rsidR="00D273D5" w:rsidRDefault="00D273D5" w:rsidP="00A779C5">
            <w:pPr>
              <w:rPr>
                <w:b/>
              </w:rPr>
            </w:pPr>
            <w:r>
              <w:rPr>
                <w:b/>
              </w:rPr>
              <w:t>Typ předmětu</w:t>
            </w:r>
          </w:p>
        </w:tc>
        <w:tc>
          <w:tcPr>
            <w:tcW w:w="3406" w:type="dxa"/>
            <w:gridSpan w:val="4"/>
          </w:tcPr>
          <w:p w14:paraId="0ED929CE" w14:textId="77777777" w:rsidR="00D273D5" w:rsidRDefault="00D273D5" w:rsidP="00830C8E">
            <w:pPr>
              <w:jc w:val="both"/>
            </w:pPr>
            <w:r>
              <w:t>Povinný, PZ</w:t>
            </w:r>
          </w:p>
        </w:tc>
        <w:tc>
          <w:tcPr>
            <w:tcW w:w="2695" w:type="dxa"/>
            <w:gridSpan w:val="2"/>
            <w:shd w:val="clear" w:color="auto" w:fill="F7CAAC"/>
          </w:tcPr>
          <w:p w14:paraId="3C257750" w14:textId="77777777" w:rsidR="00D273D5" w:rsidRDefault="00D273D5" w:rsidP="00830C8E">
            <w:pPr>
              <w:jc w:val="both"/>
            </w:pPr>
            <w:r>
              <w:rPr>
                <w:b/>
              </w:rPr>
              <w:t>doporučený ročník / semestr</w:t>
            </w:r>
          </w:p>
        </w:tc>
        <w:tc>
          <w:tcPr>
            <w:tcW w:w="668" w:type="dxa"/>
          </w:tcPr>
          <w:p w14:paraId="045F09BD" w14:textId="69435512" w:rsidR="00D273D5" w:rsidRDefault="00A6733F" w:rsidP="00830C8E">
            <w:pPr>
              <w:jc w:val="both"/>
            </w:pPr>
            <w:r>
              <w:t>1</w:t>
            </w:r>
            <w:r w:rsidR="00D273D5">
              <w:t>/LS</w:t>
            </w:r>
          </w:p>
        </w:tc>
      </w:tr>
      <w:tr w:rsidR="00D273D5" w14:paraId="25F780A2" w14:textId="77777777" w:rsidTr="00830C8E">
        <w:tc>
          <w:tcPr>
            <w:tcW w:w="3086" w:type="dxa"/>
            <w:shd w:val="clear" w:color="auto" w:fill="F7CAAC"/>
          </w:tcPr>
          <w:p w14:paraId="5F0F1029" w14:textId="77777777" w:rsidR="00D273D5" w:rsidRDefault="00D273D5" w:rsidP="00A779C5">
            <w:pPr>
              <w:rPr>
                <w:b/>
              </w:rPr>
            </w:pPr>
            <w:r>
              <w:rPr>
                <w:b/>
              </w:rPr>
              <w:t>Rozsah studijního předmětu</w:t>
            </w:r>
          </w:p>
        </w:tc>
        <w:tc>
          <w:tcPr>
            <w:tcW w:w="1701" w:type="dxa"/>
            <w:gridSpan w:val="2"/>
          </w:tcPr>
          <w:p w14:paraId="5FEBE702" w14:textId="77777777" w:rsidR="00D273D5" w:rsidRDefault="00D273D5" w:rsidP="00830C8E">
            <w:pPr>
              <w:spacing w:line="256" w:lineRule="auto"/>
              <w:jc w:val="both"/>
              <w:rPr>
                <w:lang w:eastAsia="en-US"/>
              </w:rPr>
            </w:pPr>
            <w:r>
              <w:rPr>
                <w:lang w:eastAsia="en-US"/>
              </w:rPr>
              <w:t>130/semestr</w:t>
            </w:r>
          </w:p>
        </w:tc>
        <w:tc>
          <w:tcPr>
            <w:tcW w:w="889" w:type="dxa"/>
            <w:shd w:val="clear" w:color="auto" w:fill="F7CAAC"/>
          </w:tcPr>
          <w:p w14:paraId="780A2A10" w14:textId="77777777" w:rsidR="00D273D5" w:rsidRDefault="00D273D5" w:rsidP="00830C8E">
            <w:pPr>
              <w:spacing w:line="256" w:lineRule="auto"/>
              <w:jc w:val="both"/>
              <w:rPr>
                <w:b/>
                <w:lang w:eastAsia="en-US"/>
              </w:rPr>
            </w:pPr>
            <w:r>
              <w:rPr>
                <w:b/>
                <w:lang w:eastAsia="en-US"/>
              </w:rPr>
              <w:t xml:space="preserve">hod. </w:t>
            </w:r>
          </w:p>
        </w:tc>
        <w:tc>
          <w:tcPr>
            <w:tcW w:w="816" w:type="dxa"/>
          </w:tcPr>
          <w:p w14:paraId="38FCAF0F" w14:textId="77777777" w:rsidR="00D273D5" w:rsidRDefault="00D273D5" w:rsidP="00830C8E">
            <w:pPr>
              <w:spacing w:line="256" w:lineRule="auto"/>
              <w:jc w:val="both"/>
              <w:rPr>
                <w:lang w:eastAsia="en-US"/>
              </w:rPr>
            </w:pPr>
            <w:r>
              <w:rPr>
                <w:lang w:eastAsia="en-US"/>
              </w:rPr>
              <w:t>10/t</w:t>
            </w:r>
          </w:p>
        </w:tc>
        <w:tc>
          <w:tcPr>
            <w:tcW w:w="2156" w:type="dxa"/>
            <w:shd w:val="clear" w:color="auto" w:fill="F7CAAC"/>
          </w:tcPr>
          <w:p w14:paraId="50D4A70B" w14:textId="77777777" w:rsidR="00D273D5" w:rsidRDefault="00D273D5" w:rsidP="00830C8E">
            <w:pPr>
              <w:jc w:val="both"/>
              <w:rPr>
                <w:b/>
              </w:rPr>
            </w:pPr>
            <w:r>
              <w:rPr>
                <w:b/>
              </w:rPr>
              <w:t>kreditů</w:t>
            </w:r>
          </w:p>
        </w:tc>
        <w:tc>
          <w:tcPr>
            <w:tcW w:w="1207" w:type="dxa"/>
            <w:gridSpan w:val="2"/>
          </w:tcPr>
          <w:p w14:paraId="09192D9C" w14:textId="77777777" w:rsidR="00D273D5" w:rsidRDefault="00D273D5" w:rsidP="00830C8E">
            <w:pPr>
              <w:jc w:val="both"/>
            </w:pPr>
            <w:r>
              <w:t>6</w:t>
            </w:r>
          </w:p>
        </w:tc>
      </w:tr>
      <w:tr w:rsidR="00D273D5" w14:paraId="791B820F" w14:textId="77777777" w:rsidTr="00830C8E">
        <w:tc>
          <w:tcPr>
            <w:tcW w:w="3086" w:type="dxa"/>
            <w:shd w:val="clear" w:color="auto" w:fill="F7CAAC"/>
          </w:tcPr>
          <w:p w14:paraId="230E7ADB" w14:textId="77777777" w:rsidR="00D273D5" w:rsidRDefault="00D273D5" w:rsidP="00A779C5">
            <w:pPr>
              <w:rPr>
                <w:b/>
                <w:sz w:val="22"/>
              </w:rPr>
            </w:pPr>
            <w:r>
              <w:rPr>
                <w:b/>
              </w:rPr>
              <w:t>Prerekvizity, korekvizity, ekvivalence</w:t>
            </w:r>
          </w:p>
        </w:tc>
        <w:tc>
          <w:tcPr>
            <w:tcW w:w="6769" w:type="dxa"/>
            <w:gridSpan w:val="7"/>
          </w:tcPr>
          <w:p w14:paraId="7D8BD947" w14:textId="1DA0179A" w:rsidR="00D273D5" w:rsidRDefault="00354E90" w:rsidP="00830C8E">
            <w:pPr>
              <w:jc w:val="both"/>
            </w:pPr>
            <w:r>
              <w:t>Splněný předmět Audiovizuální praktika 7</w:t>
            </w:r>
          </w:p>
        </w:tc>
      </w:tr>
      <w:tr w:rsidR="00D273D5" w14:paraId="609A2CF6" w14:textId="77777777" w:rsidTr="00830C8E">
        <w:tc>
          <w:tcPr>
            <w:tcW w:w="3086" w:type="dxa"/>
            <w:shd w:val="clear" w:color="auto" w:fill="F7CAAC"/>
          </w:tcPr>
          <w:p w14:paraId="2F5970A9" w14:textId="77777777" w:rsidR="00D273D5" w:rsidRDefault="00D273D5" w:rsidP="00A779C5">
            <w:pPr>
              <w:rPr>
                <w:b/>
              </w:rPr>
            </w:pPr>
            <w:r>
              <w:rPr>
                <w:b/>
              </w:rPr>
              <w:t>Způsob ověření studijních výsledků</w:t>
            </w:r>
          </w:p>
        </w:tc>
        <w:tc>
          <w:tcPr>
            <w:tcW w:w="3406" w:type="dxa"/>
            <w:gridSpan w:val="4"/>
          </w:tcPr>
          <w:p w14:paraId="1543DCF0" w14:textId="23F16C7B" w:rsidR="00D273D5" w:rsidRDefault="00F52BFC" w:rsidP="00830C8E">
            <w:pPr>
              <w:jc w:val="both"/>
            </w:pPr>
            <w:r>
              <w:t>Zkouška</w:t>
            </w:r>
          </w:p>
        </w:tc>
        <w:tc>
          <w:tcPr>
            <w:tcW w:w="2156" w:type="dxa"/>
            <w:shd w:val="clear" w:color="auto" w:fill="F7CAAC"/>
          </w:tcPr>
          <w:p w14:paraId="677F98FC" w14:textId="77777777" w:rsidR="00D273D5" w:rsidRDefault="00D273D5" w:rsidP="00830C8E">
            <w:pPr>
              <w:jc w:val="both"/>
              <w:rPr>
                <w:b/>
              </w:rPr>
            </w:pPr>
            <w:r>
              <w:rPr>
                <w:b/>
              </w:rPr>
              <w:t>Forma výuky</w:t>
            </w:r>
          </w:p>
        </w:tc>
        <w:tc>
          <w:tcPr>
            <w:tcW w:w="1207" w:type="dxa"/>
            <w:gridSpan w:val="2"/>
          </w:tcPr>
          <w:p w14:paraId="3958F100" w14:textId="77777777" w:rsidR="00354E90" w:rsidRDefault="00354E90" w:rsidP="00354E90">
            <w:pPr>
              <w:jc w:val="both"/>
            </w:pPr>
            <w:r>
              <w:t>Seminář</w:t>
            </w:r>
          </w:p>
          <w:p w14:paraId="251CE56C" w14:textId="24225562" w:rsidR="00D273D5" w:rsidRDefault="00354E90" w:rsidP="00354E90">
            <w:pPr>
              <w:jc w:val="both"/>
            </w:pPr>
            <w:r>
              <w:t>Cvičení</w:t>
            </w:r>
          </w:p>
        </w:tc>
      </w:tr>
      <w:tr w:rsidR="00D273D5" w14:paraId="370D627D" w14:textId="77777777" w:rsidTr="00830C8E">
        <w:tc>
          <w:tcPr>
            <w:tcW w:w="3086" w:type="dxa"/>
            <w:shd w:val="clear" w:color="auto" w:fill="F7CAAC"/>
          </w:tcPr>
          <w:p w14:paraId="15BBB336" w14:textId="77777777" w:rsidR="00D273D5" w:rsidRDefault="00D273D5" w:rsidP="00A779C5">
            <w:pPr>
              <w:rPr>
                <w:b/>
              </w:rPr>
            </w:pPr>
            <w:r>
              <w:rPr>
                <w:b/>
              </w:rPr>
              <w:t>Forma způsobu ověření studijních výsledků a další požadavky na studenta</w:t>
            </w:r>
          </w:p>
        </w:tc>
        <w:tc>
          <w:tcPr>
            <w:tcW w:w="6769" w:type="dxa"/>
            <w:gridSpan w:val="7"/>
            <w:tcBorders>
              <w:bottom w:val="nil"/>
            </w:tcBorders>
          </w:tcPr>
          <w:p w14:paraId="5CD6C9ED" w14:textId="77777777" w:rsidR="00D273D5" w:rsidRDefault="00D273D5" w:rsidP="00830C8E">
            <w:pPr>
              <w:jc w:val="both"/>
            </w:pPr>
            <w:r>
              <w:t>Ústní, odevzdané oborové práce.</w:t>
            </w:r>
          </w:p>
        </w:tc>
      </w:tr>
      <w:tr w:rsidR="00D273D5" w14:paraId="5CCBEFF7" w14:textId="77777777" w:rsidTr="00830C8E">
        <w:trPr>
          <w:trHeight w:val="554"/>
        </w:trPr>
        <w:tc>
          <w:tcPr>
            <w:tcW w:w="9855" w:type="dxa"/>
            <w:gridSpan w:val="8"/>
            <w:tcBorders>
              <w:top w:val="nil"/>
            </w:tcBorders>
          </w:tcPr>
          <w:p w14:paraId="178823A3" w14:textId="77777777" w:rsidR="00D273D5" w:rsidRDefault="00D273D5" w:rsidP="00A779C5"/>
        </w:tc>
      </w:tr>
      <w:tr w:rsidR="00D273D5" w14:paraId="26233BC1" w14:textId="77777777" w:rsidTr="00830C8E">
        <w:trPr>
          <w:trHeight w:val="197"/>
        </w:trPr>
        <w:tc>
          <w:tcPr>
            <w:tcW w:w="3086" w:type="dxa"/>
            <w:tcBorders>
              <w:top w:val="nil"/>
            </w:tcBorders>
            <w:shd w:val="clear" w:color="auto" w:fill="F7CAAC"/>
          </w:tcPr>
          <w:p w14:paraId="16C1C913" w14:textId="77777777" w:rsidR="00D273D5" w:rsidRDefault="00D273D5" w:rsidP="00A779C5">
            <w:pPr>
              <w:rPr>
                <w:b/>
              </w:rPr>
            </w:pPr>
            <w:r>
              <w:rPr>
                <w:b/>
              </w:rPr>
              <w:t>Garant předmětu</w:t>
            </w:r>
          </w:p>
        </w:tc>
        <w:tc>
          <w:tcPr>
            <w:tcW w:w="6769" w:type="dxa"/>
            <w:gridSpan w:val="7"/>
            <w:tcBorders>
              <w:top w:val="nil"/>
            </w:tcBorders>
          </w:tcPr>
          <w:p w14:paraId="234B986C" w14:textId="77777777" w:rsidR="00D273D5" w:rsidRDefault="00D273D5" w:rsidP="00830C8E">
            <w:pPr>
              <w:jc w:val="both"/>
            </w:pPr>
            <w:r>
              <w:t>MgA. Boris Masník</w:t>
            </w:r>
          </w:p>
        </w:tc>
      </w:tr>
      <w:tr w:rsidR="00D273D5" w14:paraId="3C331A93" w14:textId="77777777" w:rsidTr="00830C8E">
        <w:trPr>
          <w:trHeight w:val="243"/>
        </w:trPr>
        <w:tc>
          <w:tcPr>
            <w:tcW w:w="3086" w:type="dxa"/>
            <w:tcBorders>
              <w:top w:val="nil"/>
            </w:tcBorders>
            <w:shd w:val="clear" w:color="auto" w:fill="F7CAAC"/>
          </w:tcPr>
          <w:p w14:paraId="30B830C2" w14:textId="77777777" w:rsidR="00D273D5" w:rsidRDefault="00D273D5" w:rsidP="00A779C5">
            <w:pPr>
              <w:rPr>
                <w:b/>
              </w:rPr>
            </w:pPr>
            <w:r>
              <w:rPr>
                <w:b/>
              </w:rPr>
              <w:t>Zapojení garanta do výuky předmětu</w:t>
            </w:r>
          </w:p>
        </w:tc>
        <w:tc>
          <w:tcPr>
            <w:tcW w:w="6769" w:type="dxa"/>
            <w:gridSpan w:val="7"/>
            <w:tcBorders>
              <w:top w:val="nil"/>
            </w:tcBorders>
          </w:tcPr>
          <w:p w14:paraId="25334D8F" w14:textId="77777777" w:rsidR="00D273D5" w:rsidRDefault="00D273D5" w:rsidP="00830C8E">
            <w:pPr>
              <w:jc w:val="both"/>
            </w:pPr>
            <w:r>
              <w:t>50 %</w:t>
            </w:r>
          </w:p>
        </w:tc>
      </w:tr>
      <w:tr w:rsidR="00D273D5" w14:paraId="5A418822" w14:textId="77777777" w:rsidTr="00830C8E">
        <w:tc>
          <w:tcPr>
            <w:tcW w:w="3086" w:type="dxa"/>
            <w:shd w:val="clear" w:color="auto" w:fill="F7CAAC"/>
          </w:tcPr>
          <w:p w14:paraId="0F8F5904" w14:textId="77777777" w:rsidR="00D273D5" w:rsidRDefault="00D273D5" w:rsidP="00830C8E">
            <w:pPr>
              <w:jc w:val="both"/>
              <w:rPr>
                <w:b/>
              </w:rPr>
            </w:pPr>
            <w:r>
              <w:rPr>
                <w:b/>
              </w:rPr>
              <w:t>Vyučující</w:t>
            </w:r>
          </w:p>
        </w:tc>
        <w:tc>
          <w:tcPr>
            <w:tcW w:w="6769" w:type="dxa"/>
            <w:gridSpan w:val="7"/>
            <w:tcBorders>
              <w:bottom w:val="nil"/>
            </w:tcBorders>
          </w:tcPr>
          <w:p w14:paraId="0956993E" w14:textId="77777777" w:rsidR="00D273D5" w:rsidRDefault="00D273D5" w:rsidP="00830C8E">
            <w:pPr>
              <w:jc w:val="both"/>
            </w:pPr>
          </w:p>
        </w:tc>
      </w:tr>
      <w:tr w:rsidR="00D273D5" w14:paraId="53F5FDBA" w14:textId="77777777" w:rsidTr="00830C8E">
        <w:trPr>
          <w:trHeight w:val="554"/>
        </w:trPr>
        <w:tc>
          <w:tcPr>
            <w:tcW w:w="9855" w:type="dxa"/>
            <w:gridSpan w:val="8"/>
            <w:tcBorders>
              <w:top w:val="nil"/>
            </w:tcBorders>
          </w:tcPr>
          <w:p w14:paraId="1F106B6D" w14:textId="77777777" w:rsidR="00D273D5" w:rsidRDefault="00D273D5" w:rsidP="00830C8E">
            <w:pPr>
              <w:jc w:val="both"/>
            </w:pPr>
            <w:r>
              <w:t>MgA. Boris Masník, Mga Marcel Legindi</w:t>
            </w:r>
          </w:p>
        </w:tc>
      </w:tr>
      <w:tr w:rsidR="00D273D5" w14:paraId="7C192691" w14:textId="77777777" w:rsidTr="00830C8E">
        <w:tc>
          <w:tcPr>
            <w:tcW w:w="3086" w:type="dxa"/>
            <w:shd w:val="clear" w:color="auto" w:fill="F7CAAC"/>
          </w:tcPr>
          <w:p w14:paraId="1F13AD34" w14:textId="77777777" w:rsidR="00D273D5" w:rsidRDefault="00D273D5" w:rsidP="00830C8E">
            <w:pPr>
              <w:jc w:val="both"/>
              <w:rPr>
                <w:b/>
              </w:rPr>
            </w:pPr>
            <w:r>
              <w:rPr>
                <w:b/>
              </w:rPr>
              <w:t>Stručná anotace předmětu</w:t>
            </w:r>
          </w:p>
        </w:tc>
        <w:tc>
          <w:tcPr>
            <w:tcW w:w="6769" w:type="dxa"/>
            <w:gridSpan w:val="7"/>
            <w:tcBorders>
              <w:bottom w:val="nil"/>
            </w:tcBorders>
          </w:tcPr>
          <w:p w14:paraId="50E85531" w14:textId="77777777" w:rsidR="00D273D5" w:rsidRDefault="00D273D5" w:rsidP="00830C8E">
            <w:pPr>
              <w:jc w:val="both"/>
            </w:pPr>
          </w:p>
        </w:tc>
      </w:tr>
      <w:tr w:rsidR="00D273D5" w14:paraId="79CD4A8D" w14:textId="77777777" w:rsidTr="00830C8E">
        <w:trPr>
          <w:trHeight w:val="3938"/>
        </w:trPr>
        <w:tc>
          <w:tcPr>
            <w:tcW w:w="9855" w:type="dxa"/>
            <w:gridSpan w:val="8"/>
            <w:tcBorders>
              <w:top w:val="nil"/>
              <w:bottom w:val="single" w:sz="12" w:space="0" w:color="auto"/>
            </w:tcBorders>
          </w:tcPr>
          <w:p w14:paraId="3098C99E" w14:textId="77777777" w:rsidR="00396570" w:rsidRDefault="00396570" w:rsidP="00830C8E">
            <w:pPr>
              <w:jc w:val="both"/>
            </w:pPr>
          </w:p>
          <w:p w14:paraId="6BE98CD9" w14:textId="560FA0CD" w:rsidR="00D273D5" w:rsidRDefault="00D273D5" w:rsidP="00830C8E">
            <w:pPr>
              <w:jc w:val="both"/>
            </w:pPr>
            <w:r w:rsidRPr="0070165F">
              <w:t>Posluchači si vyzkouší real-time vizuální efekty realizované pomocí systému Unreal Engine včetně generování pozadí pro danou scénu. Během tohoto semestru již začíná posluchač konkretizovat a konzultovat svůj absolventský projekt.</w:t>
            </w:r>
          </w:p>
        </w:tc>
      </w:tr>
      <w:tr w:rsidR="00D273D5" w14:paraId="224575B6" w14:textId="77777777" w:rsidTr="00830C8E">
        <w:trPr>
          <w:trHeight w:val="265"/>
        </w:trPr>
        <w:tc>
          <w:tcPr>
            <w:tcW w:w="3653" w:type="dxa"/>
            <w:gridSpan w:val="2"/>
            <w:tcBorders>
              <w:top w:val="nil"/>
            </w:tcBorders>
            <w:shd w:val="clear" w:color="auto" w:fill="F7CAAC"/>
          </w:tcPr>
          <w:p w14:paraId="53B20ED0" w14:textId="77777777" w:rsidR="00D273D5" w:rsidRDefault="00D273D5" w:rsidP="00830C8E">
            <w:pPr>
              <w:jc w:val="both"/>
            </w:pPr>
            <w:r>
              <w:rPr>
                <w:b/>
              </w:rPr>
              <w:t>Studijní literatura a studijní pomůcky</w:t>
            </w:r>
          </w:p>
        </w:tc>
        <w:tc>
          <w:tcPr>
            <w:tcW w:w="6202" w:type="dxa"/>
            <w:gridSpan w:val="6"/>
            <w:tcBorders>
              <w:top w:val="nil"/>
              <w:bottom w:val="nil"/>
            </w:tcBorders>
          </w:tcPr>
          <w:p w14:paraId="70EF2AAF" w14:textId="77777777" w:rsidR="00D273D5" w:rsidRDefault="00D273D5" w:rsidP="00830C8E">
            <w:pPr>
              <w:jc w:val="both"/>
            </w:pPr>
          </w:p>
        </w:tc>
      </w:tr>
      <w:tr w:rsidR="00D273D5" w14:paraId="62FBE5B7" w14:textId="77777777" w:rsidTr="00830C8E">
        <w:trPr>
          <w:trHeight w:val="1497"/>
        </w:trPr>
        <w:tc>
          <w:tcPr>
            <w:tcW w:w="9855" w:type="dxa"/>
            <w:gridSpan w:val="8"/>
            <w:tcBorders>
              <w:top w:val="nil"/>
            </w:tcBorders>
          </w:tcPr>
          <w:p w14:paraId="1626380F" w14:textId="77777777" w:rsidR="007314CC" w:rsidRDefault="007314CC" w:rsidP="00830C8E">
            <w:pPr>
              <w:jc w:val="both"/>
              <w:rPr>
                <w:b/>
              </w:rPr>
            </w:pPr>
          </w:p>
          <w:p w14:paraId="5376EE22" w14:textId="7797D07D" w:rsidR="0054500B" w:rsidRPr="0054500B" w:rsidRDefault="0054500B" w:rsidP="00830C8E">
            <w:pPr>
              <w:jc w:val="both"/>
              <w:rPr>
                <w:b/>
              </w:rPr>
            </w:pPr>
            <w:r w:rsidRPr="0054500B">
              <w:rPr>
                <w:b/>
              </w:rPr>
              <w:t>Povinná:</w:t>
            </w:r>
          </w:p>
          <w:p w14:paraId="5DC17D97" w14:textId="68F328F3" w:rsidR="00D273D5" w:rsidRDefault="00D273D5" w:rsidP="00830C8E">
            <w:pPr>
              <w:jc w:val="both"/>
            </w:pPr>
            <w:r w:rsidRPr="0025697A">
              <w:t>CUBITT, Sean., The cinema effect., 2004, MIT Press, ISBN 0262532778</w:t>
            </w:r>
          </w:p>
        </w:tc>
      </w:tr>
    </w:tbl>
    <w:p w14:paraId="280D9820" w14:textId="2DC50A97" w:rsidR="00D273D5" w:rsidRDefault="00D273D5" w:rsidP="00D273D5"/>
    <w:p w14:paraId="7B342130" w14:textId="19EA2294" w:rsidR="00FD4DDC" w:rsidRDefault="00FD4DDC" w:rsidP="00D273D5"/>
    <w:p w14:paraId="463D5039" w14:textId="393B66FC" w:rsidR="00FD4DDC" w:rsidRDefault="00FD4DDC" w:rsidP="00D273D5"/>
    <w:p w14:paraId="36EAA7F1" w14:textId="63398C95" w:rsidR="00FD4DDC" w:rsidRDefault="00FD4DDC" w:rsidP="00D273D5"/>
    <w:p w14:paraId="31D32DA3" w14:textId="0D8A8336" w:rsidR="00FD4DDC" w:rsidRDefault="00FD4DDC" w:rsidP="00D273D5"/>
    <w:p w14:paraId="15D85C8D" w14:textId="28634DF6" w:rsidR="00FD4DDC" w:rsidRDefault="00FD4DDC" w:rsidP="00D273D5"/>
    <w:p w14:paraId="04B2ADD0" w14:textId="55C2B710" w:rsidR="00FD4DDC" w:rsidRDefault="00FD4DDC" w:rsidP="00D273D5"/>
    <w:p w14:paraId="29F5CAFD" w14:textId="55790E25" w:rsidR="00FD4DDC" w:rsidRDefault="00FD4DDC" w:rsidP="00D273D5"/>
    <w:p w14:paraId="3562487B" w14:textId="77777777" w:rsidR="00FD4DDC" w:rsidRDefault="00FD4DDC" w:rsidP="00D273D5"/>
    <w:p w14:paraId="093A9CF6" w14:textId="28A44589" w:rsidR="00947169" w:rsidRDefault="00947169" w:rsidP="00E71567"/>
    <w:p w14:paraId="410C6D24" w14:textId="14C3C5CA" w:rsidR="00947169" w:rsidRDefault="00947169" w:rsidP="00E71567"/>
    <w:p w14:paraId="35878357" w14:textId="4EAFFD7C" w:rsidR="00947169" w:rsidRDefault="00947169" w:rsidP="00E71567"/>
    <w:p w14:paraId="509C5005" w14:textId="77777777" w:rsidR="00E40831" w:rsidRDefault="00E40831"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73D5" w14:paraId="064151DC" w14:textId="77777777" w:rsidTr="00830C8E">
        <w:tc>
          <w:tcPr>
            <w:tcW w:w="9855" w:type="dxa"/>
            <w:gridSpan w:val="8"/>
            <w:tcBorders>
              <w:bottom w:val="double" w:sz="4" w:space="0" w:color="auto"/>
            </w:tcBorders>
            <w:shd w:val="clear" w:color="auto" w:fill="BDD6EE"/>
          </w:tcPr>
          <w:p w14:paraId="4F518AA9" w14:textId="77777777" w:rsidR="00D273D5" w:rsidRDefault="00D273D5" w:rsidP="00830C8E">
            <w:pPr>
              <w:jc w:val="both"/>
              <w:rPr>
                <w:b/>
                <w:sz w:val="28"/>
              </w:rPr>
            </w:pPr>
            <w:r>
              <w:lastRenderedPageBreak/>
              <w:br w:type="page"/>
            </w:r>
            <w:r>
              <w:rPr>
                <w:b/>
                <w:sz w:val="28"/>
              </w:rPr>
              <w:t>B-III – Charakteristika studijního předmětu</w:t>
            </w:r>
          </w:p>
        </w:tc>
      </w:tr>
      <w:tr w:rsidR="00D273D5" w14:paraId="0D3D9EDF" w14:textId="77777777" w:rsidTr="00830C8E">
        <w:tc>
          <w:tcPr>
            <w:tcW w:w="3086" w:type="dxa"/>
            <w:tcBorders>
              <w:top w:val="double" w:sz="4" w:space="0" w:color="auto"/>
            </w:tcBorders>
            <w:shd w:val="clear" w:color="auto" w:fill="F7CAAC"/>
          </w:tcPr>
          <w:p w14:paraId="12EE1DF2" w14:textId="77777777" w:rsidR="00D273D5" w:rsidRDefault="00D273D5" w:rsidP="00830C8E">
            <w:pPr>
              <w:jc w:val="both"/>
              <w:rPr>
                <w:b/>
              </w:rPr>
            </w:pPr>
            <w:r>
              <w:rPr>
                <w:b/>
              </w:rPr>
              <w:t>Název studijního předmětu</w:t>
            </w:r>
          </w:p>
        </w:tc>
        <w:tc>
          <w:tcPr>
            <w:tcW w:w="6769" w:type="dxa"/>
            <w:gridSpan w:val="7"/>
            <w:tcBorders>
              <w:top w:val="double" w:sz="4" w:space="0" w:color="auto"/>
            </w:tcBorders>
          </w:tcPr>
          <w:p w14:paraId="53FF8928" w14:textId="77777777" w:rsidR="00D273D5" w:rsidRDefault="00D273D5" w:rsidP="00830C8E">
            <w:pPr>
              <w:jc w:val="both"/>
            </w:pPr>
            <w:r w:rsidRPr="00132B26">
              <w:t xml:space="preserve">Audiovizuální praktika </w:t>
            </w:r>
            <w:r>
              <w:t>Vizuální efekty 9</w:t>
            </w:r>
          </w:p>
        </w:tc>
      </w:tr>
      <w:tr w:rsidR="00D273D5" w14:paraId="1C87A416" w14:textId="77777777" w:rsidTr="00830C8E">
        <w:tc>
          <w:tcPr>
            <w:tcW w:w="3086" w:type="dxa"/>
            <w:shd w:val="clear" w:color="auto" w:fill="F7CAAC"/>
          </w:tcPr>
          <w:p w14:paraId="1004949A" w14:textId="77777777" w:rsidR="00D273D5" w:rsidRDefault="00D273D5" w:rsidP="00A779C5">
            <w:pPr>
              <w:rPr>
                <w:b/>
              </w:rPr>
            </w:pPr>
            <w:r>
              <w:rPr>
                <w:b/>
              </w:rPr>
              <w:t>Typ předmětu</w:t>
            </w:r>
          </w:p>
        </w:tc>
        <w:tc>
          <w:tcPr>
            <w:tcW w:w="3406" w:type="dxa"/>
            <w:gridSpan w:val="4"/>
          </w:tcPr>
          <w:p w14:paraId="1AC58548" w14:textId="77777777" w:rsidR="00D273D5" w:rsidRDefault="00D273D5" w:rsidP="00830C8E">
            <w:pPr>
              <w:jc w:val="both"/>
            </w:pPr>
            <w:r>
              <w:t>Povinný, PZ</w:t>
            </w:r>
          </w:p>
        </w:tc>
        <w:tc>
          <w:tcPr>
            <w:tcW w:w="2695" w:type="dxa"/>
            <w:gridSpan w:val="2"/>
            <w:shd w:val="clear" w:color="auto" w:fill="F7CAAC"/>
          </w:tcPr>
          <w:p w14:paraId="2696CA83" w14:textId="77777777" w:rsidR="00D273D5" w:rsidRDefault="00D273D5" w:rsidP="00830C8E">
            <w:pPr>
              <w:jc w:val="both"/>
            </w:pPr>
            <w:r>
              <w:rPr>
                <w:b/>
              </w:rPr>
              <w:t>doporučený ročník / semestr</w:t>
            </w:r>
          </w:p>
        </w:tc>
        <w:tc>
          <w:tcPr>
            <w:tcW w:w="668" w:type="dxa"/>
          </w:tcPr>
          <w:p w14:paraId="01E3D5A4" w14:textId="0A101B66" w:rsidR="00D273D5" w:rsidRDefault="00A6733F" w:rsidP="00830C8E">
            <w:pPr>
              <w:jc w:val="both"/>
            </w:pPr>
            <w:r>
              <w:t>2</w:t>
            </w:r>
            <w:r w:rsidR="00D273D5">
              <w:t>/ZS</w:t>
            </w:r>
          </w:p>
        </w:tc>
      </w:tr>
      <w:tr w:rsidR="00D273D5" w14:paraId="1B50B7E9" w14:textId="77777777" w:rsidTr="00830C8E">
        <w:tc>
          <w:tcPr>
            <w:tcW w:w="3086" w:type="dxa"/>
            <w:shd w:val="clear" w:color="auto" w:fill="F7CAAC"/>
          </w:tcPr>
          <w:p w14:paraId="1AAE999E" w14:textId="77777777" w:rsidR="00D273D5" w:rsidRDefault="00D273D5" w:rsidP="00A779C5">
            <w:pPr>
              <w:rPr>
                <w:b/>
              </w:rPr>
            </w:pPr>
            <w:r>
              <w:rPr>
                <w:b/>
              </w:rPr>
              <w:t>Rozsah studijního předmětu</w:t>
            </w:r>
          </w:p>
        </w:tc>
        <w:tc>
          <w:tcPr>
            <w:tcW w:w="1701" w:type="dxa"/>
            <w:gridSpan w:val="2"/>
          </w:tcPr>
          <w:p w14:paraId="374800AA" w14:textId="77777777" w:rsidR="00D273D5" w:rsidRDefault="00D273D5" w:rsidP="00830C8E">
            <w:pPr>
              <w:spacing w:line="256" w:lineRule="auto"/>
              <w:jc w:val="both"/>
              <w:rPr>
                <w:lang w:eastAsia="en-US"/>
              </w:rPr>
            </w:pPr>
            <w:r>
              <w:rPr>
                <w:lang w:eastAsia="en-US"/>
              </w:rPr>
              <w:t>130/semestr</w:t>
            </w:r>
          </w:p>
        </w:tc>
        <w:tc>
          <w:tcPr>
            <w:tcW w:w="889" w:type="dxa"/>
            <w:shd w:val="clear" w:color="auto" w:fill="F7CAAC"/>
          </w:tcPr>
          <w:p w14:paraId="604E516C" w14:textId="77777777" w:rsidR="00D273D5" w:rsidRDefault="00D273D5" w:rsidP="00830C8E">
            <w:pPr>
              <w:spacing w:line="256" w:lineRule="auto"/>
              <w:jc w:val="both"/>
              <w:rPr>
                <w:b/>
                <w:lang w:eastAsia="en-US"/>
              </w:rPr>
            </w:pPr>
            <w:r>
              <w:rPr>
                <w:b/>
                <w:lang w:eastAsia="en-US"/>
              </w:rPr>
              <w:t xml:space="preserve">hod. </w:t>
            </w:r>
          </w:p>
        </w:tc>
        <w:tc>
          <w:tcPr>
            <w:tcW w:w="816" w:type="dxa"/>
          </w:tcPr>
          <w:p w14:paraId="37968A01" w14:textId="77777777" w:rsidR="00D273D5" w:rsidRDefault="00D273D5" w:rsidP="00830C8E">
            <w:pPr>
              <w:spacing w:line="256" w:lineRule="auto"/>
              <w:jc w:val="both"/>
              <w:rPr>
                <w:lang w:eastAsia="en-US"/>
              </w:rPr>
            </w:pPr>
            <w:r>
              <w:rPr>
                <w:lang w:eastAsia="en-US"/>
              </w:rPr>
              <w:t>10/t</w:t>
            </w:r>
          </w:p>
        </w:tc>
        <w:tc>
          <w:tcPr>
            <w:tcW w:w="2156" w:type="dxa"/>
            <w:shd w:val="clear" w:color="auto" w:fill="F7CAAC"/>
          </w:tcPr>
          <w:p w14:paraId="2539262D" w14:textId="77777777" w:rsidR="00D273D5" w:rsidRDefault="00D273D5" w:rsidP="00830C8E">
            <w:pPr>
              <w:jc w:val="both"/>
              <w:rPr>
                <w:b/>
              </w:rPr>
            </w:pPr>
            <w:r>
              <w:rPr>
                <w:b/>
              </w:rPr>
              <w:t>kreditů</w:t>
            </w:r>
          </w:p>
        </w:tc>
        <w:tc>
          <w:tcPr>
            <w:tcW w:w="1207" w:type="dxa"/>
            <w:gridSpan w:val="2"/>
          </w:tcPr>
          <w:p w14:paraId="1C7A4FB6" w14:textId="77777777" w:rsidR="00D273D5" w:rsidRDefault="00D273D5" w:rsidP="00830C8E">
            <w:pPr>
              <w:jc w:val="both"/>
            </w:pPr>
            <w:r>
              <w:t>6</w:t>
            </w:r>
          </w:p>
        </w:tc>
      </w:tr>
      <w:tr w:rsidR="00D273D5" w14:paraId="38E2A931" w14:textId="77777777" w:rsidTr="00830C8E">
        <w:tc>
          <w:tcPr>
            <w:tcW w:w="3086" w:type="dxa"/>
            <w:shd w:val="clear" w:color="auto" w:fill="F7CAAC"/>
          </w:tcPr>
          <w:p w14:paraId="02AC215E" w14:textId="77777777" w:rsidR="00D273D5" w:rsidRDefault="00D273D5" w:rsidP="00A779C5">
            <w:pPr>
              <w:rPr>
                <w:b/>
                <w:sz w:val="22"/>
              </w:rPr>
            </w:pPr>
            <w:r>
              <w:rPr>
                <w:b/>
              </w:rPr>
              <w:t>Prerekvizity, korekvizity, ekvivalence</w:t>
            </w:r>
          </w:p>
        </w:tc>
        <w:tc>
          <w:tcPr>
            <w:tcW w:w="6769" w:type="dxa"/>
            <w:gridSpan w:val="7"/>
          </w:tcPr>
          <w:p w14:paraId="2088BDB6" w14:textId="77777777" w:rsidR="00D273D5" w:rsidRDefault="00D273D5" w:rsidP="00830C8E">
            <w:pPr>
              <w:jc w:val="both"/>
            </w:pPr>
            <w:r>
              <w:t xml:space="preserve">Splněný předmět </w:t>
            </w:r>
            <w:r w:rsidRPr="00132B26">
              <w:t xml:space="preserve">Audiovizuální praktika </w:t>
            </w:r>
            <w:r>
              <w:t>Vizuální efekty 8</w:t>
            </w:r>
          </w:p>
        </w:tc>
      </w:tr>
      <w:tr w:rsidR="00D273D5" w14:paraId="67ED61C5" w14:textId="77777777" w:rsidTr="00830C8E">
        <w:tc>
          <w:tcPr>
            <w:tcW w:w="3086" w:type="dxa"/>
            <w:shd w:val="clear" w:color="auto" w:fill="F7CAAC"/>
          </w:tcPr>
          <w:p w14:paraId="6A817E83" w14:textId="77777777" w:rsidR="00D273D5" w:rsidRDefault="00D273D5" w:rsidP="00A779C5">
            <w:pPr>
              <w:rPr>
                <w:b/>
              </w:rPr>
            </w:pPr>
            <w:r>
              <w:rPr>
                <w:b/>
              </w:rPr>
              <w:t>Způsob ověření studijních výsledků</w:t>
            </w:r>
          </w:p>
        </w:tc>
        <w:tc>
          <w:tcPr>
            <w:tcW w:w="3406" w:type="dxa"/>
            <w:gridSpan w:val="4"/>
          </w:tcPr>
          <w:p w14:paraId="04DF4CE6" w14:textId="66869FFC" w:rsidR="00D273D5" w:rsidRDefault="00F52BFC" w:rsidP="00830C8E">
            <w:pPr>
              <w:jc w:val="both"/>
            </w:pPr>
            <w:r>
              <w:t>Zkouška</w:t>
            </w:r>
          </w:p>
        </w:tc>
        <w:tc>
          <w:tcPr>
            <w:tcW w:w="2156" w:type="dxa"/>
            <w:shd w:val="clear" w:color="auto" w:fill="F7CAAC"/>
          </w:tcPr>
          <w:p w14:paraId="0595B6DA" w14:textId="77777777" w:rsidR="00D273D5" w:rsidRDefault="00D273D5" w:rsidP="00830C8E">
            <w:pPr>
              <w:jc w:val="both"/>
              <w:rPr>
                <w:b/>
              </w:rPr>
            </w:pPr>
            <w:r>
              <w:rPr>
                <w:b/>
              </w:rPr>
              <w:t>Forma výuky</w:t>
            </w:r>
          </w:p>
        </w:tc>
        <w:tc>
          <w:tcPr>
            <w:tcW w:w="1207" w:type="dxa"/>
            <w:gridSpan w:val="2"/>
          </w:tcPr>
          <w:p w14:paraId="2A16A629" w14:textId="77777777" w:rsidR="00354E90" w:rsidRDefault="00354E90" w:rsidP="00354E90">
            <w:pPr>
              <w:jc w:val="both"/>
            </w:pPr>
            <w:r>
              <w:t>Seminář</w:t>
            </w:r>
          </w:p>
          <w:p w14:paraId="5B946B83" w14:textId="41F1368E" w:rsidR="00D273D5" w:rsidRDefault="00354E90" w:rsidP="00354E90">
            <w:pPr>
              <w:jc w:val="both"/>
            </w:pPr>
            <w:r>
              <w:t>Cvičení</w:t>
            </w:r>
          </w:p>
        </w:tc>
      </w:tr>
      <w:tr w:rsidR="00D273D5" w14:paraId="4056A39F" w14:textId="77777777" w:rsidTr="00830C8E">
        <w:tc>
          <w:tcPr>
            <w:tcW w:w="3086" w:type="dxa"/>
            <w:shd w:val="clear" w:color="auto" w:fill="F7CAAC"/>
          </w:tcPr>
          <w:p w14:paraId="18CCB2F6" w14:textId="77777777" w:rsidR="00D273D5" w:rsidRDefault="00D273D5" w:rsidP="00A779C5">
            <w:pPr>
              <w:rPr>
                <w:b/>
              </w:rPr>
            </w:pPr>
            <w:r>
              <w:rPr>
                <w:b/>
              </w:rPr>
              <w:t>Forma způsobu ověření studijních výsledků a další požadavky na studenta</w:t>
            </w:r>
          </w:p>
        </w:tc>
        <w:tc>
          <w:tcPr>
            <w:tcW w:w="6769" w:type="dxa"/>
            <w:gridSpan w:val="7"/>
            <w:tcBorders>
              <w:bottom w:val="nil"/>
            </w:tcBorders>
          </w:tcPr>
          <w:p w14:paraId="7FFA4C86" w14:textId="77777777" w:rsidR="00D273D5" w:rsidRDefault="00D273D5" w:rsidP="00830C8E">
            <w:pPr>
              <w:jc w:val="both"/>
            </w:pPr>
            <w:r>
              <w:t>Ústní, písemná</w:t>
            </w:r>
          </w:p>
        </w:tc>
      </w:tr>
      <w:tr w:rsidR="00D273D5" w14:paraId="7E70D169" w14:textId="77777777" w:rsidTr="00830C8E">
        <w:trPr>
          <w:trHeight w:val="554"/>
        </w:trPr>
        <w:tc>
          <w:tcPr>
            <w:tcW w:w="9855" w:type="dxa"/>
            <w:gridSpan w:val="8"/>
            <w:tcBorders>
              <w:top w:val="nil"/>
            </w:tcBorders>
          </w:tcPr>
          <w:p w14:paraId="56CFD6D0" w14:textId="77777777" w:rsidR="00D273D5" w:rsidRDefault="00D273D5" w:rsidP="00A779C5"/>
        </w:tc>
      </w:tr>
      <w:tr w:rsidR="00D273D5" w14:paraId="31AFFA67" w14:textId="77777777" w:rsidTr="00830C8E">
        <w:trPr>
          <w:trHeight w:val="197"/>
        </w:trPr>
        <w:tc>
          <w:tcPr>
            <w:tcW w:w="3086" w:type="dxa"/>
            <w:tcBorders>
              <w:top w:val="nil"/>
            </w:tcBorders>
            <w:shd w:val="clear" w:color="auto" w:fill="F7CAAC"/>
          </w:tcPr>
          <w:p w14:paraId="491E9FE8" w14:textId="77777777" w:rsidR="00D273D5" w:rsidRDefault="00D273D5" w:rsidP="00A779C5">
            <w:pPr>
              <w:rPr>
                <w:b/>
              </w:rPr>
            </w:pPr>
            <w:r>
              <w:rPr>
                <w:b/>
              </w:rPr>
              <w:t>Garant předmětu</w:t>
            </w:r>
          </w:p>
        </w:tc>
        <w:tc>
          <w:tcPr>
            <w:tcW w:w="6769" w:type="dxa"/>
            <w:gridSpan w:val="7"/>
            <w:tcBorders>
              <w:top w:val="nil"/>
            </w:tcBorders>
          </w:tcPr>
          <w:p w14:paraId="36E95D60" w14:textId="77777777" w:rsidR="00D273D5" w:rsidRDefault="00D273D5" w:rsidP="00830C8E">
            <w:pPr>
              <w:jc w:val="both"/>
            </w:pPr>
            <w:r>
              <w:t>MgA. Boris Masník</w:t>
            </w:r>
          </w:p>
        </w:tc>
      </w:tr>
      <w:tr w:rsidR="00D273D5" w14:paraId="2AE6018F" w14:textId="77777777" w:rsidTr="00830C8E">
        <w:trPr>
          <w:trHeight w:val="243"/>
        </w:trPr>
        <w:tc>
          <w:tcPr>
            <w:tcW w:w="3086" w:type="dxa"/>
            <w:tcBorders>
              <w:top w:val="nil"/>
            </w:tcBorders>
            <w:shd w:val="clear" w:color="auto" w:fill="F7CAAC"/>
          </w:tcPr>
          <w:p w14:paraId="472602AE" w14:textId="77777777" w:rsidR="00D273D5" w:rsidRDefault="00D273D5" w:rsidP="00A779C5">
            <w:pPr>
              <w:rPr>
                <w:b/>
              </w:rPr>
            </w:pPr>
            <w:r>
              <w:rPr>
                <w:b/>
              </w:rPr>
              <w:t>Zapojení garanta do výuky předmětu</w:t>
            </w:r>
          </w:p>
        </w:tc>
        <w:tc>
          <w:tcPr>
            <w:tcW w:w="6769" w:type="dxa"/>
            <w:gridSpan w:val="7"/>
            <w:tcBorders>
              <w:top w:val="nil"/>
            </w:tcBorders>
          </w:tcPr>
          <w:p w14:paraId="1841AF12" w14:textId="77777777" w:rsidR="00D273D5" w:rsidRDefault="00D273D5" w:rsidP="00830C8E">
            <w:pPr>
              <w:jc w:val="both"/>
            </w:pPr>
            <w:r>
              <w:t>100 %</w:t>
            </w:r>
          </w:p>
        </w:tc>
      </w:tr>
      <w:tr w:rsidR="00D273D5" w14:paraId="3D7DEFCB" w14:textId="77777777" w:rsidTr="00830C8E">
        <w:tc>
          <w:tcPr>
            <w:tcW w:w="3086" w:type="dxa"/>
            <w:shd w:val="clear" w:color="auto" w:fill="F7CAAC"/>
          </w:tcPr>
          <w:p w14:paraId="54D69162" w14:textId="77777777" w:rsidR="00D273D5" w:rsidRDefault="00D273D5" w:rsidP="00830C8E">
            <w:pPr>
              <w:jc w:val="both"/>
              <w:rPr>
                <w:b/>
              </w:rPr>
            </w:pPr>
            <w:r>
              <w:rPr>
                <w:b/>
              </w:rPr>
              <w:t>Vyučující</w:t>
            </w:r>
          </w:p>
        </w:tc>
        <w:tc>
          <w:tcPr>
            <w:tcW w:w="6769" w:type="dxa"/>
            <w:gridSpan w:val="7"/>
            <w:tcBorders>
              <w:bottom w:val="nil"/>
            </w:tcBorders>
          </w:tcPr>
          <w:p w14:paraId="46942C8D" w14:textId="77777777" w:rsidR="00D273D5" w:rsidRDefault="00D273D5" w:rsidP="00830C8E">
            <w:pPr>
              <w:jc w:val="both"/>
            </w:pPr>
          </w:p>
        </w:tc>
      </w:tr>
      <w:tr w:rsidR="00D273D5" w14:paraId="7964390A" w14:textId="77777777" w:rsidTr="00830C8E">
        <w:trPr>
          <w:trHeight w:val="554"/>
        </w:trPr>
        <w:tc>
          <w:tcPr>
            <w:tcW w:w="9855" w:type="dxa"/>
            <w:gridSpan w:val="8"/>
            <w:tcBorders>
              <w:top w:val="nil"/>
            </w:tcBorders>
          </w:tcPr>
          <w:p w14:paraId="23651F08" w14:textId="77777777" w:rsidR="00D273D5" w:rsidRDefault="00D273D5" w:rsidP="00830C8E">
            <w:pPr>
              <w:jc w:val="both"/>
            </w:pPr>
            <w:r>
              <w:t>MgA. Boris Masník</w:t>
            </w:r>
          </w:p>
        </w:tc>
      </w:tr>
      <w:tr w:rsidR="00D273D5" w14:paraId="5A8CF4C3" w14:textId="77777777" w:rsidTr="00830C8E">
        <w:tc>
          <w:tcPr>
            <w:tcW w:w="3086" w:type="dxa"/>
            <w:shd w:val="clear" w:color="auto" w:fill="F7CAAC"/>
          </w:tcPr>
          <w:p w14:paraId="14ED2B3F" w14:textId="77777777" w:rsidR="00D273D5" w:rsidRDefault="00D273D5" w:rsidP="00830C8E">
            <w:pPr>
              <w:jc w:val="both"/>
              <w:rPr>
                <w:b/>
              </w:rPr>
            </w:pPr>
            <w:r>
              <w:rPr>
                <w:b/>
              </w:rPr>
              <w:t>Stručná anotace předmětu</w:t>
            </w:r>
          </w:p>
        </w:tc>
        <w:tc>
          <w:tcPr>
            <w:tcW w:w="6769" w:type="dxa"/>
            <w:gridSpan w:val="7"/>
            <w:tcBorders>
              <w:bottom w:val="nil"/>
            </w:tcBorders>
          </w:tcPr>
          <w:p w14:paraId="69A0D80A" w14:textId="77777777" w:rsidR="00D273D5" w:rsidRDefault="00D273D5" w:rsidP="00830C8E">
            <w:pPr>
              <w:jc w:val="both"/>
            </w:pPr>
          </w:p>
        </w:tc>
      </w:tr>
      <w:tr w:rsidR="00D273D5" w14:paraId="6EDF2C61" w14:textId="77777777" w:rsidTr="00E40831">
        <w:trPr>
          <w:trHeight w:val="2466"/>
        </w:trPr>
        <w:tc>
          <w:tcPr>
            <w:tcW w:w="9855" w:type="dxa"/>
            <w:gridSpan w:val="8"/>
            <w:tcBorders>
              <w:top w:val="nil"/>
              <w:bottom w:val="single" w:sz="12" w:space="0" w:color="auto"/>
            </w:tcBorders>
          </w:tcPr>
          <w:p w14:paraId="4A9841AF" w14:textId="77777777" w:rsidR="00396570" w:rsidRDefault="00396570" w:rsidP="00830C8E">
            <w:pPr>
              <w:jc w:val="both"/>
            </w:pPr>
          </w:p>
          <w:p w14:paraId="6C96C3B7" w14:textId="707B7083" w:rsidR="00D273D5" w:rsidRDefault="00D273D5" w:rsidP="00830C8E">
            <w:pPr>
              <w:jc w:val="both"/>
            </w:pPr>
            <w:r w:rsidRPr="00747902">
              <w:t>Posluchač konkretizuje a soustředěně připravuje svou absolventskou práci jak po stránce dramaturgické, tak i výtvarné, technologické a výrobní.</w:t>
            </w:r>
          </w:p>
        </w:tc>
      </w:tr>
      <w:tr w:rsidR="00D273D5" w14:paraId="68F4B6D4" w14:textId="77777777" w:rsidTr="00830C8E">
        <w:trPr>
          <w:trHeight w:val="265"/>
        </w:trPr>
        <w:tc>
          <w:tcPr>
            <w:tcW w:w="3653" w:type="dxa"/>
            <w:gridSpan w:val="2"/>
            <w:tcBorders>
              <w:top w:val="nil"/>
            </w:tcBorders>
            <w:shd w:val="clear" w:color="auto" w:fill="F7CAAC"/>
          </w:tcPr>
          <w:p w14:paraId="02B66A78" w14:textId="77777777" w:rsidR="00D273D5" w:rsidRDefault="00D273D5" w:rsidP="00830C8E">
            <w:pPr>
              <w:jc w:val="both"/>
            </w:pPr>
            <w:r>
              <w:rPr>
                <w:b/>
              </w:rPr>
              <w:t>Studijní literatura a studijní pomůcky</w:t>
            </w:r>
          </w:p>
        </w:tc>
        <w:tc>
          <w:tcPr>
            <w:tcW w:w="6202" w:type="dxa"/>
            <w:gridSpan w:val="6"/>
            <w:tcBorders>
              <w:top w:val="nil"/>
              <w:bottom w:val="nil"/>
            </w:tcBorders>
          </w:tcPr>
          <w:p w14:paraId="2B1F405B" w14:textId="77777777" w:rsidR="00D273D5" w:rsidRDefault="00D273D5" w:rsidP="00830C8E">
            <w:pPr>
              <w:jc w:val="both"/>
            </w:pPr>
          </w:p>
        </w:tc>
      </w:tr>
      <w:tr w:rsidR="00D273D5" w14:paraId="7A37A29C" w14:textId="77777777" w:rsidTr="00830C8E">
        <w:trPr>
          <w:trHeight w:val="1497"/>
        </w:trPr>
        <w:tc>
          <w:tcPr>
            <w:tcW w:w="9855" w:type="dxa"/>
            <w:gridSpan w:val="8"/>
            <w:tcBorders>
              <w:top w:val="nil"/>
            </w:tcBorders>
          </w:tcPr>
          <w:p w14:paraId="47B5C9D9" w14:textId="77777777" w:rsidR="0054500B" w:rsidRDefault="0054500B" w:rsidP="0054500B">
            <w:pPr>
              <w:jc w:val="both"/>
              <w:rPr>
                <w:b/>
              </w:rPr>
            </w:pPr>
          </w:p>
          <w:p w14:paraId="05D663BB" w14:textId="3DA03FA1" w:rsidR="0054500B" w:rsidRPr="0054500B" w:rsidRDefault="0054500B" w:rsidP="0054500B">
            <w:pPr>
              <w:jc w:val="both"/>
              <w:rPr>
                <w:b/>
              </w:rPr>
            </w:pPr>
            <w:r w:rsidRPr="0054500B">
              <w:rPr>
                <w:b/>
              </w:rPr>
              <w:t>Povinná:</w:t>
            </w:r>
          </w:p>
          <w:p w14:paraId="47B50F01" w14:textId="77777777" w:rsidR="00D273D5" w:rsidRDefault="0054500B" w:rsidP="0054500B">
            <w:pPr>
              <w:jc w:val="both"/>
            </w:pPr>
            <w:r w:rsidRPr="0025697A">
              <w:t>CUBITT, Sean., The cinema effect., 2004, MIT Press, ISBN 0262532778</w:t>
            </w:r>
          </w:p>
          <w:p w14:paraId="080D681E" w14:textId="77777777" w:rsidR="00DC6DED" w:rsidRDefault="00DC6DED" w:rsidP="00DC6DED">
            <w:pPr>
              <w:jc w:val="both"/>
            </w:pPr>
            <w:r>
              <w:t xml:space="preserve">ECO, Umberto. </w:t>
            </w:r>
            <w:r w:rsidRPr="00013D06">
              <w:rPr>
                <w:i/>
              </w:rPr>
              <w:t>Jak napsat diplomovou práci.</w:t>
            </w:r>
            <w:r>
              <w:t xml:space="preserve"> Votobia. ISBN 8071981737</w:t>
            </w:r>
          </w:p>
          <w:p w14:paraId="0F16D6B5" w14:textId="6F666EC9" w:rsidR="00DC6DED" w:rsidRDefault="00DC6DED" w:rsidP="0054500B">
            <w:pPr>
              <w:jc w:val="both"/>
            </w:pPr>
          </w:p>
        </w:tc>
      </w:tr>
    </w:tbl>
    <w:p w14:paraId="3DBFCC70" w14:textId="16835F38" w:rsidR="00D273D5" w:rsidRDefault="00D273D5" w:rsidP="00D273D5"/>
    <w:p w14:paraId="48E8943A" w14:textId="1D8B4758" w:rsidR="00FD4DDC" w:rsidRDefault="00FD4DDC" w:rsidP="00D273D5"/>
    <w:p w14:paraId="033CBF62" w14:textId="4C86BFDC" w:rsidR="00FD4DDC" w:rsidRDefault="00FD4DDC" w:rsidP="00D273D5"/>
    <w:p w14:paraId="687B29AC" w14:textId="57FA98A7" w:rsidR="00FD4DDC" w:rsidRDefault="00FD4DDC" w:rsidP="00D273D5"/>
    <w:p w14:paraId="43BF3175" w14:textId="18D939D6" w:rsidR="00FD4DDC" w:rsidRDefault="00FD4DDC" w:rsidP="00D273D5"/>
    <w:p w14:paraId="608C8289" w14:textId="097899AA" w:rsidR="00FD4DDC" w:rsidRDefault="00FD4DDC" w:rsidP="00D273D5"/>
    <w:p w14:paraId="72ABC4B4" w14:textId="42A62533" w:rsidR="00FD4DDC" w:rsidRDefault="00FD4DDC" w:rsidP="00D273D5"/>
    <w:p w14:paraId="7AEE0072" w14:textId="17941D56" w:rsidR="00FD4DDC" w:rsidRDefault="00FD4DDC" w:rsidP="00D273D5"/>
    <w:p w14:paraId="283632E7" w14:textId="77777777" w:rsidR="00FD4DDC" w:rsidRDefault="00FD4DDC" w:rsidP="00D273D5"/>
    <w:p w14:paraId="1B3D3A20" w14:textId="16EB8B42" w:rsidR="00947169" w:rsidRDefault="00947169" w:rsidP="00E71567"/>
    <w:p w14:paraId="654A2E34" w14:textId="69DB68D0" w:rsidR="00947169" w:rsidRDefault="00947169" w:rsidP="00E71567"/>
    <w:p w14:paraId="2150F14B" w14:textId="39459C25" w:rsidR="00947169" w:rsidRDefault="00947169" w:rsidP="00E71567"/>
    <w:p w14:paraId="3E83FF5F" w14:textId="17B69EB8" w:rsidR="00947169" w:rsidRDefault="00947169" w:rsidP="00E71567"/>
    <w:p w14:paraId="53F3B695" w14:textId="47B065BE" w:rsidR="00E40831" w:rsidRDefault="00E40831" w:rsidP="00E71567"/>
    <w:p w14:paraId="553C0E47" w14:textId="7BFC94FA" w:rsidR="00E40831" w:rsidRDefault="00E40831" w:rsidP="00E71567"/>
    <w:p w14:paraId="23EC3D33" w14:textId="38F4831A" w:rsidR="00E40831" w:rsidRDefault="00E40831" w:rsidP="00E71567"/>
    <w:p w14:paraId="1756516B" w14:textId="77777777" w:rsidR="00E40831" w:rsidRDefault="00E40831" w:rsidP="00E71567"/>
    <w:p w14:paraId="45436A89" w14:textId="465AF18C" w:rsidR="00947169" w:rsidRDefault="00947169" w:rsidP="00E71567"/>
    <w:p w14:paraId="29F1514A" w14:textId="29C85E06"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73D5" w14:paraId="4B3E5D00" w14:textId="77777777" w:rsidTr="00830C8E">
        <w:tc>
          <w:tcPr>
            <w:tcW w:w="9855" w:type="dxa"/>
            <w:gridSpan w:val="8"/>
            <w:tcBorders>
              <w:bottom w:val="double" w:sz="4" w:space="0" w:color="auto"/>
            </w:tcBorders>
            <w:shd w:val="clear" w:color="auto" w:fill="BDD6EE"/>
          </w:tcPr>
          <w:p w14:paraId="1DEDEA33" w14:textId="77777777" w:rsidR="00D273D5" w:rsidRDefault="00D273D5" w:rsidP="00830C8E">
            <w:pPr>
              <w:jc w:val="both"/>
              <w:rPr>
                <w:b/>
                <w:sz w:val="28"/>
              </w:rPr>
            </w:pPr>
            <w:r>
              <w:lastRenderedPageBreak/>
              <w:br w:type="page"/>
            </w:r>
            <w:r>
              <w:rPr>
                <w:b/>
                <w:sz w:val="28"/>
              </w:rPr>
              <w:t>B-III – Charakteristika studijního předmětu</w:t>
            </w:r>
          </w:p>
        </w:tc>
      </w:tr>
      <w:tr w:rsidR="00D273D5" w14:paraId="43754DBB" w14:textId="77777777" w:rsidTr="00830C8E">
        <w:tc>
          <w:tcPr>
            <w:tcW w:w="3086" w:type="dxa"/>
            <w:tcBorders>
              <w:top w:val="double" w:sz="4" w:space="0" w:color="auto"/>
            </w:tcBorders>
            <w:shd w:val="clear" w:color="auto" w:fill="F7CAAC"/>
          </w:tcPr>
          <w:p w14:paraId="3282A4DD" w14:textId="77777777" w:rsidR="00D273D5" w:rsidRDefault="00D273D5" w:rsidP="00830C8E">
            <w:pPr>
              <w:jc w:val="both"/>
              <w:rPr>
                <w:b/>
              </w:rPr>
            </w:pPr>
            <w:r>
              <w:rPr>
                <w:b/>
              </w:rPr>
              <w:t>Název studijního předmětu</w:t>
            </w:r>
          </w:p>
        </w:tc>
        <w:tc>
          <w:tcPr>
            <w:tcW w:w="6769" w:type="dxa"/>
            <w:gridSpan w:val="7"/>
            <w:tcBorders>
              <w:top w:val="double" w:sz="4" w:space="0" w:color="auto"/>
            </w:tcBorders>
          </w:tcPr>
          <w:p w14:paraId="58FB8049" w14:textId="77777777" w:rsidR="00D273D5" w:rsidRDefault="00D273D5" w:rsidP="00830C8E">
            <w:pPr>
              <w:jc w:val="both"/>
            </w:pPr>
            <w:r w:rsidRPr="00132B26">
              <w:t xml:space="preserve">Audiovizuální praktika </w:t>
            </w:r>
            <w:r>
              <w:t>Zvuková skladba</w:t>
            </w:r>
            <w:r w:rsidRPr="006913A4">
              <w:t xml:space="preserve"> </w:t>
            </w:r>
            <w:r>
              <w:t>7</w:t>
            </w:r>
          </w:p>
        </w:tc>
      </w:tr>
      <w:tr w:rsidR="00D273D5" w14:paraId="140F1EF8" w14:textId="77777777" w:rsidTr="00830C8E">
        <w:tc>
          <w:tcPr>
            <w:tcW w:w="3086" w:type="dxa"/>
            <w:shd w:val="clear" w:color="auto" w:fill="F7CAAC"/>
          </w:tcPr>
          <w:p w14:paraId="0633D747" w14:textId="77777777" w:rsidR="00D273D5" w:rsidRDefault="00D273D5" w:rsidP="00A779C5">
            <w:pPr>
              <w:rPr>
                <w:b/>
              </w:rPr>
            </w:pPr>
            <w:r>
              <w:rPr>
                <w:b/>
              </w:rPr>
              <w:t>Typ předmětu</w:t>
            </w:r>
          </w:p>
        </w:tc>
        <w:tc>
          <w:tcPr>
            <w:tcW w:w="3406" w:type="dxa"/>
            <w:gridSpan w:val="4"/>
          </w:tcPr>
          <w:p w14:paraId="0DD67831" w14:textId="77777777" w:rsidR="00D273D5" w:rsidRDefault="00D273D5" w:rsidP="00830C8E">
            <w:pPr>
              <w:jc w:val="both"/>
            </w:pPr>
            <w:r>
              <w:t>Povinný, PZ</w:t>
            </w:r>
          </w:p>
        </w:tc>
        <w:tc>
          <w:tcPr>
            <w:tcW w:w="2695" w:type="dxa"/>
            <w:gridSpan w:val="2"/>
            <w:shd w:val="clear" w:color="auto" w:fill="F7CAAC"/>
          </w:tcPr>
          <w:p w14:paraId="77CDA885" w14:textId="77777777" w:rsidR="00D273D5" w:rsidRDefault="00D273D5" w:rsidP="00830C8E">
            <w:pPr>
              <w:jc w:val="both"/>
            </w:pPr>
            <w:r>
              <w:rPr>
                <w:b/>
              </w:rPr>
              <w:t>doporučený ročník / semestr</w:t>
            </w:r>
          </w:p>
        </w:tc>
        <w:tc>
          <w:tcPr>
            <w:tcW w:w="668" w:type="dxa"/>
          </w:tcPr>
          <w:p w14:paraId="27C6E36A" w14:textId="0B8A0F1B" w:rsidR="00D273D5" w:rsidRDefault="00A6733F" w:rsidP="00830C8E">
            <w:pPr>
              <w:jc w:val="both"/>
            </w:pPr>
            <w:r>
              <w:t>1</w:t>
            </w:r>
            <w:r w:rsidR="00D273D5">
              <w:t>/ZS</w:t>
            </w:r>
          </w:p>
        </w:tc>
      </w:tr>
      <w:tr w:rsidR="00D273D5" w14:paraId="5CE036A0" w14:textId="77777777" w:rsidTr="00830C8E">
        <w:tc>
          <w:tcPr>
            <w:tcW w:w="3086" w:type="dxa"/>
            <w:shd w:val="clear" w:color="auto" w:fill="F7CAAC"/>
          </w:tcPr>
          <w:p w14:paraId="2323D22F" w14:textId="77777777" w:rsidR="00D273D5" w:rsidRDefault="00D273D5" w:rsidP="00A779C5">
            <w:pPr>
              <w:rPr>
                <w:b/>
              </w:rPr>
            </w:pPr>
            <w:r>
              <w:rPr>
                <w:b/>
              </w:rPr>
              <w:t>Rozsah studijního předmětu</w:t>
            </w:r>
          </w:p>
        </w:tc>
        <w:tc>
          <w:tcPr>
            <w:tcW w:w="1701" w:type="dxa"/>
            <w:gridSpan w:val="2"/>
          </w:tcPr>
          <w:p w14:paraId="3043107E" w14:textId="77777777" w:rsidR="00D273D5" w:rsidRDefault="00D273D5" w:rsidP="00830C8E">
            <w:pPr>
              <w:spacing w:line="256" w:lineRule="auto"/>
              <w:jc w:val="both"/>
              <w:rPr>
                <w:lang w:eastAsia="en-US"/>
              </w:rPr>
            </w:pPr>
            <w:r>
              <w:rPr>
                <w:lang w:eastAsia="en-US"/>
              </w:rPr>
              <w:t>130/semestr</w:t>
            </w:r>
          </w:p>
        </w:tc>
        <w:tc>
          <w:tcPr>
            <w:tcW w:w="889" w:type="dxa"/>
            <w:shd w:val="clear" w:color="auto" w:fill="F7CAAC"/>
          </w:tcPr>
          <w:p w14:paraId="17DC8D30" w14:textId="77777777" w:rsidR="00D273D5" w:rsidRDefault="00D273D5" w:rsidP="00830C8E">
            <w:pPr>
              <w:spacing w:line="256" w:lineRule="auto"/>
              <w:jc w:val="both"/>
              <w:rPr>
                <w:b/>
                <w:lang w:eastAsia="en-US"/>
              </w:rPr>
            </w:pPr>
            <w:r>
              <w:rPr>
                <w:b/>
                <w:lang w:eastAsia="en-US"/>
              </w:rPr>
              <w:t xml:space="preserve">hod. </w:t>
            </w:r>
          </w:p>
        </w:tc>
        <w:tc>
          <w:tcPr>
            <w:tcW w:w="816" w:type="dxa"/>
          </w:tcPr>
          <w:p w14:paraId="032134FF" w14:textId="77777777" w:rsidR="00D273D5" w:rsidRDefault="00D273D5" w:rsidP="00830C8E">
            <w:pPr>
              <w:spacing w:line="256" w:lineRule="auto"/>
              <w:jc w:val="both"/>
              <w:rPr>
                <w:lang w:eastAsia="en-US"/>
              </w:rPr>
            </w:pPr>
            <w:r>
              <w:rPr>
                <w:lang w:eastAsia="en-US"/>
              </w:rPr>
              <w:t>10/t</w:t>
            </w:r>
          </w:p>
        </w:tc>
        <w:tc>
          <w:tcPr>
            <w:tcW w:w="2156" w:type="dxa"/>
            <w:shd w:val="clear" w:color="auto" w:fill="F7CAAC"/>
          </w:tcPr>
          <w:p w14:paraId="2BFAC3D9" w14:textId="77777777" w:rsidR="00D273D5" w:rsidRDefault="00D273D5" w:rsidP="00830C8E">
            <w:pPr>
              <w:jc w:val="both"/>
              <w:rPr>
                <w:b/>
              </w:rPr>
            </w:pPr>
            <w:r>
              <w:rPr>
                <w:b/>
              </w:rPr>
              <w:t>kreditů</w:t>
            </w:r>
          </w:p>
        </w:tc>
        <w:tc>
          <w:tcPr>
            <w:tcW w:w="1207" w:type="dxa"/>
            <w:gridSpan w:val="2"/>
          </w:tcPr>
          <w:p w14:paraId="4E3831ED" w14:textId="77777777" w:rsidR="00D273D5" w:rsidRDefault="00D273D5" w:rsidP="00830C8E">
            <w:pPr>
              <w:jc w:val="both"/>
            </w:pPr>
            <w:r>
              <w:t>6</w:t>
            </w:r>
          </w:p>
        </w:tc>
      </w:tr>
      <w:tr w:rsidR="00D273D5" w14:paraId="6E6A71EB" w14:textId="77777777" w:rsidTr="00830C8E">
        <w:tc>
          <w:tcPr>
            <w:tcW w:w="3086" w:type="dxa"/>
            <w:shd w:val="clear" w:color="auto" w:fill="F7CAAC"/>
          </w:tcPr>
          <w:p w14:paraId="209C76B0" w14:textId="77777777" w:rsidR="00D273D5" w:rsidRDefault="00D273D5" w:rsidP="00A779C5">
            <w:pPr>
              <w:rPr>
                <w:b/>
                <w:sz w:val="22"/>
              </w:rPr>
            </w:pPr>
            <w:r>
              <w:rPr>
                <w:b/>
              </w:rPr>
              <w:t>Prerekvizity, korekvizity, ekvivalence</w:t>
            </w:r>
          </w:p>
        </w:tc>
        <w:tc>
          <w:tcPr>
            <w:tcW w:w="6769" w:type="dxa"/>
            <w:gridSpan w:val="7"/>
          </w:tcPr>
          <w:p w14:paraId="2D81FA42" w14:textId="3ABC9556" w:rsidR="00D273D5" w:rsidRDefault="00D273D5" w:rsidP="00830C8E">
            <w:pPr>
              <w:jc w:val="both"/>
            </w:pPr>
          </w:p>
        </w:tc>
      </w:tr>
      <w:tr w:rsidR="00D273D5" w14:paraId="54989E1A" w14:textId="77777777" w:rsidTr="00830C8E">
        <w:tc>
          <w:tcPr>
            <w:tcW w:w="3086" w:type="dxa"/>
            <w:shd w:val="clear" w:color="auto" w:fill="F7CAAC"/>
          </w:tcPr>
          <w:p w14:paraId="04A12A34" w14:textId="77777777" w:rsidR="00D273D5" w:rsidRDefault="00D273D5" w:rsidP="00A779C5">
            <w:pPr>
              <w:rPr>
                <w:b/>
              </w:rPr>
            </w:pPr>
            <w:r>
              <w:rPr>
                <w:b/>
              </w:rPr>
              <w:t>Způsob ověření studijních výsledků</w:t>
            </w:r>
          </w:p>
        </w:tc>
        <w:tc>
          <w:tcPr>
            <w:tcW w:w="3406" w:type="dxa"/>
            <w:gridSpan w:val="4"/>
          </w:tcPr>
          <w:p w14:paraId="35DCBAAC" w14:textId="55C202F2" w:rsidR="00D273D5" w:rsidRDefault="00F52BFC" w:rsidP="00830C8E">
            <w:pPr>
              <w:jc w:val="both"/>
            </w:pPr>
            <w:r>
              <w:t>Zkouška</w:t>
            </w:r>
          </w:p>
        </w:tc>
        <w:tc>
          <w:tcPr>
            <w:tcW w:w="2156" w:type="dxa"/>
            <w:shd w:val="clear" w:color="auto" w:fill="F7CAAC"/>
          </w:tcPr>
          <w:p w14:paraId="6FF231A5" w14:textId="77777777" w:rsidR="00D273D5" w:rsidRDefault="00D273D5" w:rsidP="00830C8E">
            <w:pPr>
              <w:jc w:val="both"/>
              <w:rPr>
                <w:b/>
              </w:rPr>
            </w:pPr>
            <w:r>
              <w:rPr>
                <w:b/>
              </w:rPr>
              <w:t>Forma výuky</w:t>
            </w:r>
          </w:p>
        </w:tc>
        <w:tc>
          <w:tcPr>
            <w:tcW w:w="1207" w:type="dxa"/>
            <w:gridSpan w:val="2"/>
          </w:tcPr>
          <w:p w14:paraId="2CCA28D9" w14:textId="77777777" w:rsidR="00354E90" w:rsidRDefault="00354E90" w:rsidP="00354E90">
            <w:pPr>
              <w:jc w:val="both"/>
            </w:pPr>
            <w:r>
              <w:t>Seminář</w:t>
            </w:r>
          </w:p>
          <w:p w14:paraId="39678CFD" w14:textId="628DDF40" w:rsidR="00D273D5" w:rsidRDefault="00354E90" w:rsidP="00354E90">
            <w:pPr>
              <w:jc w:val="both"/>
            </w:pPr>
            <w:r>
              <w:t>Cvičení</w:t>
            </w:r>
          </w:p>
        </w:tc>
      </w:tr>
      <w:tr w:rsidR="00D273D5" w14:paraId="1CA775F7" w14:textId="77777777" w:rsidTr="00830C8E">
        <w:tc>
          <w:tcPr>
            <w:tcW w:w="3086" w:type="dxa"/>
            <w:shd w:val="clear" w:color="auto" w:fill="F7CAAC"/>
          </w:tcPr>
          <w:p w14:paraId="7DF61D43" w14:textId="77777777" w:rsidR="00D273D5" w:rsidRDefault="00D273D5" w:rsidP="00A779C5">
            <w:pPr>
              <w:rPr>
                <w:b/>
              </w:rPr>
            </w:pPr>
            <w:r>
              <w:rPr>
                <w:b/>
              </w:rPr>
              <w:t>Forma způsobu ověření studijních výsledků a další požadavky na studenta</w:t>
            </w:r>
          </w:p>
        </w:tc>
        <w:tc>
          <w:tcPr>
            <w:tcW w:w="6769" w:type="dxa"/>
            <w:gridSpan w:val="7"/>
            <w:tcBorders>
              <w:bottom w:val="nil"/>
            </w:tcBorders>
          </w:tcPr>
          <w:p w14:paraId="65CDA107" w14:textId="77777777" w:rsidR="00D273D5" w:rsidRDefault="00D273D5" w:rsidP="00830C8E">
            <w:pPr>
              <w:jc w:val="both"/>
            </w:pPr>
            <w:r>
              <w:t>Písemná, ústní, odevzdané oborové práce.</w:t>
            </w:r>
          </w:p>
        </w:tc>
      </w:tr>
      <w:tr w:rsidR="00D273D5" w14:paraId="4DF583B4" w14:textId="77777777" w:rsidTr="00830C8E">
        <w:trPr>
          <w:trHeight w:val="554"/>
        </w:trPr>
        <w:tc>
          <w:tcPr>
            <w:tcW w:w="9855" w:type="dxa"/>
            <w:gridSpan w:val="8"/>
            <w:tcBorders>
              <w:top w:val="nil"/>
            </w:tcBorders>
          </w:tcPr>
          <w:p w14:paraId="5F655833" w14:textId="77777777" w:rsidR="00D273D5" w:rsidRDefault="00D273D5" w:rsidP="00A779C5"/>
        </w:tc>
      </w:tr>
      <w:tr w:rsidR="00D273D5" w14:paraId="62FBBF87" w14:textId="77777777" w:rsidTr="00830C8E">
        <w:trPr>
          <w:trHeight w:val="197"/>
        </w:trPr>
        <w:tc>
          <w:tcPr>
            <w:tcW w:w="3086" w:type="dxa"/>
            <w:tcBorders>
              <w:top w:val="nil"/>
            </w:tcBorders>
            <w:shd w:val="clear" w:color="auto" w:fill="F7CAAC"/>
          </w:tcPr>
          <w:p w14:paraId="5ECA6ECC" w14:textId="77777777" w:rsidR="00D273D5" w:rsidRDefault="00D273D5" w:rsidP="00A779C5">
            <w:pPr>
              <w:rPr>
                <w:b/>
              </w:rPr>
            </w:pPr>
            <w:r>
              <w:rPr>
                <w:b/>
              </w:rPr>
              <w:t>Garant předmětu</w:t>
            </w:r>
          </w:p>
        </w:tc>
        <w:tc>
          <w:tcPr>
            <w:tcW w:w="6769" w:type="dxa"/>
            <w:gridSpan w:val="7"/>
            <w:tcBorders>
              <w:top w:val="nil"/>
            </w:tcBorders>
          </w:tcPr>
          <w:p w14:paraId="17098338" w14:textId="77777777" w:rsidR="00D273D5" w:rsidRDefault="00D273D5" w:rsidP="00830C8E">
            <w:pPr>
              <w:jc w:val="both"/>
            </w:pPr>
            <w:r>
              <w:t>prof. Ján Grečnár</w:t>
            </w:r>
          </w:p>
        </w:tc>
      </w:tr>
      <w:tr w:rsidR="00D273D5" w14:paraId="343B92EB" w14:textId="77777777" w:rsidTr="00830C8E">
        <w:trPr>
          <w:trHeight w:val="243"/>
        </w:trPr>
        <w:tc>
          <w:tcPr>
            <w:tcW w:w="3086" w:type="dxa"/>
            <w:tcBorders>
              <w:top w:val="nil"/>
            </w:tcBorders>
            <w:shd w:val="clear" w:color="auto" w:fill="F7CAAC"/>
          </w:tcPr>
          <w:p w14:paraId="6EEF831E" w14:textId="77777777" w:rsidR="00D273D5" w:rsidRDefault="00D273D5" w:rsidP="00A779C5">
            <w:pPr>
              <w:rPr>
                <w:b/>
              </w:rPr>
            </w:pPr>
            <w:r>
              <w:rPr>
                <w:b/>
              </w:rPr>
              <w:t>Zapojení garanta do výuky předmětu</w:t>
            </w:r>
          </w:p>
        </w:tc>
        <w:tc>
          <w:tcPr>
            <w:tcW w:w="6769" w:type="dxa"/>
            <w:gridSpan w:val="7"/>
            <w:tcBorders>
              <w:top w:val="nil"/>
            </w:tcBorders>
          </w:tcPr>
          <w:p w14:paraId="7586175F" w14:textId="77777777" w:rsidR="00D273D5" w:rsidRDefault="00D273D5" w:rsidP="00830C8E">
            <w:pPr>
              <w:jc w:val="both"/>
            </w:pPr>
            <w:r>
              <w:t>100 %</w:t>
            </w:r>
          </w:p>
        </w:tc>
      </w:tr>
      <w:tr w:rsidR="00D273D5" w14:paraId="24E5873D" w14:textId="77777777" w:rsidTr="00830C8E">
        <w:tc>
          <w:tcPr>
            <w:tcW w:w="3086" w:type="dxa"/>
            <w:shd w:val="clear" w:color="auto" w:fill="F7CAAC"/>
          </w:tcPr>
          <w:p w14:paraId="6C802180" w14:textId="77777777" w:rsidR="00D273D5" w:rsidRDefault="00D273D5" w:rsidP="00830C8E">
            <w:pPr>
              <w:jc w:val="both"/>
              <w:rPr>
                <w:b/>
              </w:rPr>
            </w:pPr>
            <w:r>
              <w:rPr>
                <w:b/>
              </w:rPr>
              <w:t>Vyučující</w:t>
            </w:r>
          </w:p>
        </w:tc>
        <w:tc>
          <w:tcPr>
            <w:tcW w:w="6769" w:type="dxa"/>
            <w:gridSpan w:val="7"/>
            <w:tcBorders>
              <w:bottom w:val="nil"/>
            </w:tcBorders>
          </w:tcPr>
          <w:p w14:paraId="0A922D6E" w14:textId="77777777" w:rsidR="00D273D5" w:rsidRDefault="00D273D5" w:rsidP="00830C8E">
            <w:pPr>
              <w:jc w:val="both"/>
            </w:pPr>
          </w:p>
        </w:tc>
      </w:tr>
      <w:tr w:rsidR="00D273D5" w14:paraId="5AF0BE8F" w14:textId="77777777" w:rsidTr="00830C8E">
        <w:trPr>
          <w:trHeight w:val="554"/>
        </w:trPr>
        <w:tc>
          <w:tcPr>
            <w:tcW w:w="9855" w:type="dxa"/>
            <w:gridSpan w:val="8"/>
            <w:tcBorders>
              <w:top w:val="nil"/>
            </w:tcBorders>
          </w:tcPr>
          <w:p w14:paraId="1482046E" w14:textId="77777777" w:rsidR="00D273D5" w:rsidRDefault="00D273D5" w:rsidP="00830C8E">
            <w:pPr>
              <w:jc w:val="both"/>
            </w:pPr>
            <w:r>
              <w:t>prof. Ján Grečnár</w:t>
            </w:r>
          </w:p>
        </w:tc>
      </w:tr>
      <w:tr w:rsidR="00D273D5" w14:paraId="3BC95631" w14:textId="77777777" w:rsidTr="00830C8E">
        <w:tc>
          <w:tcPr>
            <w:tcW w:w="3086" w:type="dxa"/>
            <w:shd w:val="clear" w:color="auto" w:fill="F7CAAC"/>
          </w:tcPr>
          <w:p w14:paraId="60CB628B" w14:textId="77777777" w:rsidR="00D273D5" w:rsidRDefault="00D273D5" w:rsidP="00830C8E">
            <w:pPr>
              <w:jc w:val="both"/>
              <w:rPr>
                <w:b/>
              </w:rPr>
            </w:pPr>
            <w:r>
              <w:rPr>
                <w:b/>
              </w:rPr>
              <w:t>Stručná anotace předmětu</w:t>
            </w:r>
          </w:p>
        </w:tc>
        <w:tc>
          <w:tcPr>
            <w:tcW w:w="6769" w:type="dxa"/>
            <w:gridSpan w:val="7"/>
            <w:tcBorders>
              <w:bottom w:val="nil"/>
            </w:tcBorders>
          </w:tcPr>
          <w:p w14:paraId="75904C3A" w14:textId="77777777" w:rsidR="00D273D5" w:rsidRDefault="00D273D5" w:rsidP="00830C8E">
            <w:pPr>
              <w:jc w:val="both"/>
            </w:pPr>
          </w:p>
        </w:tc>
      </w:tr>
      <w:tr w:rsidR="00D273D5" w14:paraId="2CE9DF91" w14:textId="77777777" w:rsidTr="00D273D5">
        <w:trPr>
          <w:trHeight w:val="2207"/>
        </w:trPr>
        <w:tc>
          <w:tcPr>
            <w:tcW w:w="9855" w:type="dxa"/>
            <w:gridSpan w:val="8"/>
            <w:tcBorders>
              <w:top w:val="nil"/>
              <w:bottom w:val="single" w:sz="12" w:space="0" w:color="auto"/>
            </w:tcBorders>
          </w:tcPr>
          <w:p w14:paraId="3C21B5C5" w14:textId="77777777" w:rsidR="00396570" w:rsidRDefault="00396570" w:rsidP="00830C8E">
            <w:pPr>
              <w:pStyle w:val="Bezmezer"/>
            </w:pPr>
          </w:p>
          <w:p w14:paraId="505EF175" w14:textId="37A1A969" w:rsidR="00396570" w:rsidRDefault="00D273D5" w:rsidP="00396570">
            <w:pPr>
              <w:pStyle w:val="Bezmezer"/>
              <w:jc w:val="both"/>
            </w:pPr>
            <w:r w:rsidRPr="00E72597">
              <w:t xml:space="preserve">Cílem předmětu je výuka, která se zaměřuje na zvládnutí základních principů zvukové skladby. Osvojení si základů práce mistra zvuku při záznamu kontaktního zvuku (jednotlivá </w:t>
            </w:r>
            <w:proofErr w:type="gramStart"/>
            <w:r w:rsidRPr="00E72597">
              <w:t>zařízení - praktické</w:t>
            </w:r>
            <w:proofErr w:type="gramEnd"/>
            <w:r w:rsidRPr="00E72597">
              <w:t xml:space="preserve"> zkoušky) a na postprodukčním zařízení v DAW_AVID_PROTOOLS. Dále pak práci na systému OSX. Důraz je kladen na komunikaci se střihovým pracovištěm a režisérem ve všech částech výroby</w:t>
            </w:r>
            <w:r w:rsidR="00396570">
              <w:t>.</w:t>
            </w:r>
          </w:p>
          <w:p w14:paraId="35FC58DD" w14:textId="4FECF284" w:rsidR="00D273D5" w:rsidRDefault="00D273D5" w:rsidP="00396570">
            <w:pPr>
              <w:pStyle w:val="Bezmezer"/>
              <w:jc w:val="both"/>
            </w:pPr>
            <w:r w:rsidRPr="00E72597">
              <w:t xml:space="preserve"> Znalosti využije především při realizaci základních cvičení prvního ročníku a individuálních oborových, které se zaměřují na základy editace a využívání FX processingu v DAW.</w:t>
            </w:r>
          </w:p>
        </w:tc>
      </w:tr>
      <w:tr w:rsidR="00D273D5" w14:paraId="0BD6AF6B" w14:textId="77777777" w:rsidTr="00830C8E">
        <w:trPr>
          <w:trHeight w:val="265"/>
        </w:trPr>
        <w:tc>
          <w:tcPr>
            <w:tcW w:w="3653" w:type="dxa"/>
            <w:gridSpan w:val="2"/>
            <w:tcBorders>
              <w:top w:val="nil"/>
            </w:tcBorders>
            <w:shd w:val="clear" w:color="auto" w:fill="F7CAAC"/>
          </w:tcPr>
          <w:p w14:paraId="233289E1" w14:textId="77777777" w:rsidR="00D273D5" w:rsidRDefault="00D273D5" w:rsidP="00830C8E">
            <w:pPr>
              <w:jc w:val="both"/>
            </w:pPr>
            <w:r>
              <w:rPr>
                <w:b/>
              </w:rPr>
              <w:t>Studijní literatura a studijní pomůcky</w:t>
            </w:r>
          </w:p>
        </w:tc>
        <w:tc>
          <w:tcPr>
            <w:tcW w:w="6202" w:type="dxa"/>
            <w:gridSpan w:val="6"/>
            <w:tcBorders>
              <w:top w:val="nil"/>
              <w:bottom w:val="nil"/>
            </w:tcBorders>
          </w:tcPr>
          <w:p w14:paraId="64E04C29" w14:textId="77777777" w:rsidR="00D273D5" w:rsidRDefault="00D273D5" w:rsidP="00830C8E">
            <w:pPr>
              <w:jc w:val="both"/>
            </w:pPr>
          </w:p>
        </w:tc>
      </w:tr>
      <w:tr w:rsidR="00D273D5" w14:paraId="73880B82" w14:textId="77777777" w:rsidTr="00830C8E">
        <w:trPr>
          <w:trHeight w:val="1497"/>
        </w:trPr>
        <w:tc>
          <w:tcPr>
            <w:tcW w:w="9855" w:type="dxa"/>
            <w:gridSpan w:val="8"/>
            <w:tcBorders>
              <w:top w:val="nil"/>
            </w:tcBorders>
          </w:tcPr>
          <w:p w14:paraId="6562E218" w14:textId="77777777" w:rsidR="00396570" w:rsidRDefault="00396570" w:rsidP="00830C8E">
            <w:pPr>
              <w:jc w:val="both"/>
              <w:rPr>
                <w:b/>
              </w:rPr>
            </w:pPr>
          </w:p>
          <w:p w14:paraId="46144C46" w14:textId="744710F8" w:rsidR="00D273D5" w:rsidRDefault="00D273D5" w:rsidP="00830C8E">
            <w:pPr>
              <w:jc w:val="both"/>
              <w:rPr>
                <w:b/>
              </w:rPr>
            </w:pPr>
            <w:r w:rsidRPr="00EA4BC6">
              <w:rPr>
                <w:b/>
              </w:rPr>
              <w:t>Povinná:</w:t>
            </w:r>
          </w:p>
          <w:p w14:paraId="13BF004F" w14:textId="77777777" w:rsidR="00D273D5" w:rsidRDefault="00D273D5" w:rsidP="00830C8E">
            <w:r>
              <w:t>OWSINSKI, Bobby. The mixing engineer´s handbook, 4. vydání. USA: BobbyOwsinski Media Group 2017. ISBN13: 978-0-9985033-4-9</w:t>
            </w:r>
          </w:p>
          <w:p w14:paraId="217B993D" w14:textId="77777777" w:rsidR="00D273D5" w:rsidRDefault="00D273D5" w:rsidP="00830C8E">
            <w:r>
              <w:t>HUBER, M. David &amp; RUNSTEIN E. Robert. Moder recording Techniques. 9. vydání. NewYork: Routledge 2018. ISBN: 978-1-138-95437-3</w:t>
            </w:r>
          </w:p>
          <w:p w14:paraId="1DB27807" w14:textId="77777777" w:rsidR="00D273D5" w:rsidRDefault="00D273D5" w:rsidP="00830C8E">
            <w:pPr>
              <w:jc w:val="both"/>
              <w:rPr>
                <w:b/>
              </w:rPr>
            </w:pPr>
          </w:p>
          <w:p w14:paraId="62B3673A" w14:textId="77777777" w:rsidR="00D273D5" w:rsidRPr="00EA4BC6" w:rsidRDefault="00D273D5" w:rsidP="00830C8E">
            <w:pPr>
              <w:jc w:val="both"/>
              <w:rPr>
                <w:b/>
              </w:rPr>
            </w:pPr>
            <w:r w:rsidRPr="00EA4BC6">
              <w:rPr>
                <w:b/>
              </w:rPr>
              <w:t>Doporučená:</w:t>
            </w:r>
          </w:p>
          <w:p w14:paraId="178C0F3D" w14:textId="77777777" w:rsidR="00D273D5" w:rsidRDefault="00D273D5" w:rsidP="00830C8E">
            <w:r>
              <w:t xml:space="preserve">BRIXEN, B. Eddy. Audio </w:t>
            </w:r>
            <w:proofErr w:type="gramStart"/>
            <w:r>
              <w:t>Metering - Measurements</w:t>
            </w:r>
            <w:proofErr w:type="gramEnd"/>
            <w:r>
              <w:t>, Standards and Practice, 2. vydání. UK: Focal Press 2014. ISBN: 978-0-240-81467-4</w:t>
            </w:r>
          </w:p>
          <w:p w14:paraId="7331519A" w14:textId="77777777" w:rsidR="00D273D5" w:rsidRDefault="00D273D5" w:rsidP="00830C8E">
            <w:r>
              <w:t xml:space="preserve">VIERS, Ric. </w:t>
            </w:r>
            <w:r w:rsidRPr="00CD2C68">
              <w:t>The Location Sound Bible: How to Record Professional Dialog for Film and TV</w:t>
            </w:r>
            <w:r>
              <w:t xml:space="preserve">.  USA: Michael Wiese Productions 2012. ISBN: </w:t>
            </w:r>
            <w:r w:rsidRPr="00CD2C68">
              <w:t>978-1615931200</w:t>
            </w:r>
          </w:p>
          <w:p w14:paraId="461474DC" w14:textId="77777777" w:rsidR="00D273D5" w:rsidRDefault="00D273D5" w:rsidP="00830C8E">
            <w:r>
              <w:t xml:space="preserve">MILES, Dean. Location audio simplified: Capturing your audio...and your Audience. UK: Focal Press 2014. ISBN: </w:t>
            </w:r>
            <w:r w:rsidRPr="00B53158">
              <w:t>978-1138018778</w:t>
            </w:r>
          </w:p>
          <w:p w14:paraId="19D3F5C3" w14:textId="77777777" w:rsidR="00D273D5" w:rsidRDefault="00D273D5" w:rsidP="00830C8E">
            <w:pPr>
              <w:jc w:val="both"/>
            </w:pPr>
          </w:p>
        </w:tc>
      </w:tr>
    </w:tbl>
    <w:p w14:paraId="7E4EFF92" w14:textId="424B8669" w:rsidR="00D273D5" w:rsidRDefault="00D273D5" w:rsidP="00D273D5"/>
    <w:p w14:paraId="6670305A" w14:textId="78FBCE19" w:rsidR="00FD4DDC" w:rsidRDefault="00FD4DDC" w:rsidP="00D273D5"/>
    <w:p w14:paraId="6F1E9A60" w14:textId="04155A7A" w:rsidR="00FD4DDC" w:rsidRDefault="00FD4DDC" w:rsidP="00D273D5"/>
    <w:p w14:paraId="423CA8B3" w14:textId="2C20C594" w:rsidR="00FD4DDC" w:rsidRDefault="00FD4DDC" w:rsidP="00D273D5"/>
    <w:p w14:paraId="00487D7C" w14:textId="7802B2CB" w:rsidR="00FD4DDC" w:rsidRDefault="00FD4DDC" w:rsidP="00D273D5"/>
    <w:p w14:paraId="1A921128" w14:textId="70A8F3AF" w:rsidR="00FD4DDC" w:rsidRDefault="00FD4DDC" w:rsidP="00D273D5"/>
    <w:p w14:paraId="1C997DB5" w14:textId="4778496B" w:rsidR="00FD4DDC" w:rsidRDefault="00FD4DDC" w:rsidP="00D273D5"/>
    <w:p w14:paraId="6CA55E57" w14:textId="1F2132F5" w:rsidR="00FD4DDC" w:rsidRDefault="00FD4DDC" w:rsidP="00D273D5"/>
    <w:p w14:paraId="57ACA483" w14:textId="153028AF" w:rsidR="00FD4DDC" w:rsidRDefault="00FD4DDC" w:rsidP="00D273D5"/>
    <w:p w14:paraId="7395750C" w14:textId="77777777" w:rsidR="00FD4DDC" w:rsidRDefault="00FD4DDC" w:rsidP="00D273D5"/>
    <w:p w14:paraId="33E84E4C" w14:textId="721095D8" w:rsidR="00E40831" w:rsidRDefault="00E40831" w:rsidP="00D273D5"/>
    <w:p w14:paraId="590ABB13" w14:textId="77777777" w:rsidR="00E40831" w:rsidRDefault="00E40831" w:rsidP="00D273D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73D5" w14:paraId="331C0696" w14:textId="77777777" w:rsidTr="00830C8E">
        <w:tc>
          <w:tcPr>
            <w:tcW w:w="9855" w:type="dxa"/>
            <w:gridSpan w:val="8"/>
            <w:tcBorders>
              <w:bottom w:val="double" w:sz="4" w:space="0" w:color="auto"/>
            </w:tcBorders>
            <w:shd w:val="clear" w:color="auto" w:fill="BDD6EE"/>
          </w:tcPr>
          <w:p w14:paraId="5A275CB2" w14:textId="77777777" w:rsidR="00D273D5" w:rsidRDefault="00D273D5" w:rsidP="00830C8E">
            <w:pPr>
              <w:jc w:val="both"/>
              <w:rPr>
                <w:b/>
                <w:sz w:val="28"/>
              </w:rPr>
            </w:pPr>
            <w:r>
              <w:lastRenderedPageBreak/>
              <w:br w:type="page"/>
            </w:r>
            <w:r>
              <w:rPr>
                <w:b/>
                <w:sz w:val="28"/>
              </w:rPr>
              <w:t>B-III – Charakteristika studijního předmětu</w:t>
            </w:r>
          </w:p>
        </w:tc>
      </w:tr>
      <w:tr w:rsidR="00D273D5" w14:paraId="0B64B677" w14:textId="77777777" w:rsidTr="00830C8E">
        <w:tc>
          <w:tcPr>
            <w:tcW w:w="3086" w:type="dxa"/>
            <w:tcBorders>
              <w:top w:val="double" w:sz="4" w:space="0" w:color="auto"/>
            </w:tcBorders>
            <w:shd w:val="clear" w:color="auto" w:fill="F7CAAC"/>
          </w:tcPr>
          <w:p w14:paraId="55356DE0" w14:textId="77777777" w:rsidR="00D273D5" w:rsidRDefault="00D273D5" w:rsidP="00830C8E">
            <w:pPr>
              <w:jc w:val="both"/>
              <w:rPr>
                <w:b/>
              </w:rPr>
            </w:pPr>
            <w:r>
              <w:rPr>
                <w:b/>
              </w:rPr>
              <w:t>Název studijního předmětu</w:t>
            </w:r>
          </w:p>
        </w:tc>
        <w:tc>
          <w:tcPr>
            <w:tcW w:w="6769" w:type="dxa"/>
            <w:gridSpan w:val="7"/>
            <w:tcBorders>
              <w:top w:val="double" w:sz="4" w:space="0" w:color="auto"/>
            </w:tcBorders>
          </w:tcPr>
          <w:p w14:paraId="7DC50BDA" w14:textId="77777777" w:rsidR="00D273D5" w:rsidRDefault="00D273D5" w:rsidP="00830C8E">
            <w:pPr>
              <w:jc w:val="both"/>
            </w:pPr>
            <w:r w:rsidRPr="00132B26">
              <w:t xml:space="preserve">Audiovizuální praktika </w:t>
            </w:r>
            <w:r>
              <w:t>Zvuková skladba</w:t>
            </w:r>
            <w:r w:rsidRPr="006913A4">
              <w:t xml:space="preserve"> </w:t>
            </w:r>
            <w:r>
              <w:t>8</w:t>
            </w:r>
          </w:p>
        </w:tc>
      </w:tr>
      <w:tr w:rsidR="00D273D5" w14:paraId="1654B160" w14:textId="77777777" w:rsidTr="00830C8E">
        <w:tc>
          <w:tcPr>
            <w:tcW w:w="3086" w:type="dxa"/>
            <w:shd w:val="clear" w:color="auto" w:fill="F7CAAC"/>
          </w:tcPr>
          <w:p w14:paraId="31B8A7E8" w14:textId="77777777" w:rsidR="00D273D5" w:rsidRDefault="00D273D5" w:rsidP="00A779C5">
            <w:pPr>
              <w:rPr>
                <w:b/>
              </w:rPr>
            </w:pPr>
            <w:r>
              <w:rPr>
                <w:b/>
              </w:rPr>
              <w:t>Typ předmětu</w:t>
            </w:r>
          </w:p>
        </w:tc>
        <w:tc>
          <w:tcPr>
            <w:tcW w:w="3406" w:type="dxa"/>
            <w:gridSpan w:val="4"/>
          </w:tcPr>
          <w:p w14:paraId="140E3D5C" w14:textId="77777777" w:rsidR="00D273D5" w:rsidRDefault="00D273D5" w:rsidP="00830C8E">
            <w:pPr>
              <w:jc w:val="both"/>
            </w:pPr>
            <w:r>
              <w:t>Povinný, PZ</w:t>
            </w:r>
          </w:p>
        </w:tc>
        <w:tc>
          <w:tcPr>
            <w:tcW w:w="2695" w:type="dxa"/>
            <w:gridSpan w:val="2"/>
            <w:shd w:val="clear" w:color="auto" w:fill="F7CAAC"/>
          </w:tcPr>
          <w:p w14:paraId="0154B03E" w14:textId="77777777" w:rsidR="00D273D5" w:rsidRDefault="00D273D5" w:rsidP="00830C8E">
            <w:pPr>
              <w:jc w:val="both"/>
            </w:pPr>
            <w:r>
              <w:rPr>
                <w:b/>
              </w:rPr>
              <w:t>doporučený ročník / semestr</w:t>
            </w:r>
          </w:p>
        </w:tc>
        <w:tc>
          <w:tcPr>
            <w:tcW w:w="668" w:type="dxa"/>
          </w:tcPr>
          <w:p w14:paraId="28F9E862" w14:textId="1CF9A9EC" w:rsidR="00D273D5" w:rsidRDefault="00A6733F" w:rsidP="00830C8E">
            <w:pPr>
              <w:jc w:val="both"/>
            </w:pPr>
            <w:r>
              <w:t>1</w:t>
            </w:r>
            <w:r w:rsidR="00D273D5">
              <w:t>/LS</w:t>
            </w:r>
          </w:p>
        </w:tc>
      </w:tr>
      <w:tr w:rsidR="00D273D5" w14:paraId="7F13C2FA" w14:textId="77777777" w:rsidTr="00830C8E">
        <w:tc>
          <w:tcPr>
            <w:tcW w:w="3086" w:type="dxa"/>
            <w:shd w:val="clear" w:color="auto" w:fill="F7CAAC"/>
          </w:tcPr>
          <w:p w14:paraId="4A257093" w14:textId="77777777" w:rsidR="00D273D5" w:rsidRDefault="00D273D5" w:rsidP="00A779C5">
            <w:pPr>
              <w:rPr>
                <w:b/>
              </w:rPr>
            </w:pPr>
            <w:r>
              <w:rPr>
                <w:b/>
              </w:rPr>
              <w:t>Rozsah studijního předmětu</w:t>
            </w:r>
          </w:p>
        </w:tc>
        <w:tc>
          <w:tcPr>
            <w:tcW w:w="1701" w:type="dxa"/>
            <w:gridSpan w:val="2"/>
          </w:tcPr>
          <w:p w14:paraId="195C9E8B" w14:textId="77777777" w:rsidR="00D273D5" w:rsidRDefault="00D273D5" w:rsidP="00830C8E">
            <w:pPr>
              <w:spacing w:line="256" w:lineRule="auto"/>
              <w:jc w:val="both"/>
              <w:rPr>
                <w:lang w:eastAsia="en-US"/>
              </w:rPr>
            </w:pPr>
            <w:r>
              <w:rPr>
                <w:lang w:eastAsia="en-US"/>
              </w:rPr>
              <w:t>130/semestr</w:t>
            </w:r>
          </w:p>
        </w:tc>
        <w:tc>
          <w:tcPr>
            <w:tcW w:w="889" w:type="dxa"/>
            <w:shd w:val="clear" w:color="auto" w:fill="F7CAAC"/>
          </w:tcPr>
          <w:p w14:paraId="113B0248" w14:textId="77777777" w:rsidR="00D273D5" w:rsidRDefault="00D273D5" w:rsidP="00830C8E">
            <w:pPr>
              <w:spacing w:line="256" w:lineRule="auto"/>
              <w:jc w:val="both"/>
              <w:rPr>
                <w:b/>
                <w:lang w:eastAsia="en-US"/>
              </w:rPr>
            </w:pPr>
            <w:r>
              <w:rPr>
                <w:b/>
                <w:lang w:eastAsia="en-US"/>
              </w:rPr>
              <w:t xml:space="preserve">hod. </w:t>
            </w:r>
          </w:p>
        </w:tc>
        <w:tc>
          <w:tcPr>
            <w:tcW w:w="816" w:type="dxa"/>
          </w:tcPr>
          <w:p w14:paraId="1FD33815" w14:textId="77777777" w:rsidR="00D273D5" w:rsidRDefault="00D273D5" w:rsidP="00830C8E">
            <w:pPr>
              <w:spacing w:line="256" w:lineRule="auto"/>
              <w:jc w:val="both"/>
              <w:rPr>
                <w:lang w:eastAsia="en-US"/>
              </w:rPr>
            </w:pPr>
            <w:r>
              <w:rPr>
                <w:lang w:eastAsia="en-US"/>
              </w:rPr>
              <w:t>10/t</w:t>
            </w:r>
          </w:p>
        </w:tc>
        <w:tc>
          <w:tcPr>
            <w:tcW w:w="2156" w:type="dxa"/>
            <w:shd w:val="clear" w:color="auto" w:fill="F7CAAC"/>
          </w:tcPr>
          <w:p w14:paraId="051B52C0" w14:textId="77777777" w:rsidR="00D273D5" w:rsidRDefault="00D273D5" w:rsidP="00830C8E">
            <w:pPr>
              <w:jc w:val="both"/>
              <w:rPr>
                <w:b/>
              </w:rPr>
            </w:pPr>
            <w:r>
              <w:rPr>
                <w:b/>
              </w:rPr>
              <w:t>kreditů</w:t>
            </w:r>
          </w:p>
        </w:tc>
        <w:tc>
          <w:tcPr>
            <w:tcW w:w="1207" w:type="dxa"/>
            <w:gridSpan w:val="2"/>
          </w:tcPr>
          <w:p w14:paraId="0442506B" w14:textId="77777777" w:rsidR="00D273D5" w:rsidRDefault="00D273D5" w:rsidP="00830C8E">
            <w:pPr>
              <w:jc w:val="both"/>
            </w:pPr>
            <w:r>
              <w:t>6</w:t>
            </w:r>
          </w:p>
        </w:tc>
      </w:tr>
      <w:tr w:rsidR="00D273D5" w14:paraId="465077DD" w14:textId="77777777" w:rsidTr="00830C8E">
        <w:tc>
          <w:tcPr>
            <w:tcW w:w="3086" w:type="dxa"/>
            <w:shd w:val="clear" w:color="auto" w:fill="F7CAAC"/>
          </w:tcPr>
          <w:p w14:paraId="342BF42C" w14:textId="77777777" w:rsidR="00D273D5" w:rsidRDefault="00D273D5" w:rsidP="00A779C5">
            <w:pPr>
              <w:rPr>
                <w:b/>
                <w:sz w:val="22"/>
              </w:rPr>
            </w:pPr>
            <w:r>
              <w:rPr>
                <w:b/>
              </w:rPr>
              <w:t>Prerekvizity, korekvizity, ekvivalence</w:t>
            </w:r>
          </w:p>
        </w:tc>
        <w:tc>
          <w:tcPr>
            <w:tcW w:w="6769" w:type="dxa"/>
            <w:gridSpan w:val="7"/>
          </w:tcPr>
          <w:p w14:paraId="1542FF7F" w14:textId="30E65535" w:rsidR="00D273D5" w:rsidRDefault="00354E90" w:rsidP="00830C8E">
            <w:pPr>
              <w:jc w:val="both"/>
            </w:pPr>
            <w:r>
              <w:t>Splněný předmět Audiovizuální praktika 7</w:t>
            </w:r>
          </w:p>
        </w:tc>
      </w:tr>
      <w:tr w:rsidR="00D273D5" w14:paraId="7592EBD2" w14:textId="77777777" w:rsidTr="00830C8E">
        <w:tc>
          <w:tcPr>
            <w:tcW w:w="3086" w:type="dxa"/>
            <w:shd w:val="clear" w:color="auto" w:fill="F7CAAC"/>
          </w:tcPr>
          <w:p w14:paraId="18133320" w14:textId="77777777" w:rsidR="00D273D5" w:rsidRDefault="00D273D5" w:rsidP="00A779C5">
            <w:pPr>
              <w:rPr>
                <w:b/>
              </w:rPr>
            </w:pPr>
            <w:r>
              <w:rPr>
                <w:b/>
              </w:rPr>
              <w:t>Způsob ověření studijních výsledků</w:t>
            </w:r>
          </w:p>
        </w:tc>
        <w:tc>
          <w:tcPr>
            <w:tcW w:w="3406" w:type="dxa"/>
            <w:gridSpan w:val="4"/>
          </w:tcPr>
          <w:p w14:paraId="339D244C" w14:textId="244C1922" w:rsidR="00D273D5" w:rsidRDefault="00F52BFC" w:rsidP="00830C8E">
            <w:pPr>
              <w:jc w:val="both"/>
            </w:pPr>
            <w:r>
              <w:t>Zkouška</w:t>
            </w:r>
          </w:p>
        </w:tc>
        <w:tc>
          <w:tcPr>
            <w:tcW w:w="2156" w:type="dxa"/>
            <w:shd w:val="clear" w:color="auto" w:fill="F7CAAC"/>
          </w:tcPr>
          <w:p w14:paraId="2E865100" w14:textId="77777777" w:rsidR="00D273D5" w:rsidRDefault="00D273D5" w:rsidP="00830C8E">
            <w:pPr>
              <w:jc w:val="both"/>
              <w:rPr>
                <w:b/>
              </w:rPr>
            </w:pPr>
            <w:r>
              <w:rPr>
                <w:b/>
              </w:rPr>
              <w:t>Forma výuky</w:t>
            </w:r>
          </w:p>
        </w:tc>
        <w:tc>
          <w:tcPr>
            <w:tcW w:w="1207" w:type="dxa"/>
            <w:gridSpan w:val="2"/>
          </w:tcPr>
          <w:p w14:paraId="4BA4B2BF" w14:textId="77777777" w:rsidR="00354E90" w:rsidRDefault="00354E90" w:rsidP="00354E90">
            <w:pPr>
              <w:jc w:val="both"/>
            </w:pPr>
            <w:r>
              <w:t>Seminář</w:t>
            </w:r>
          </w:p>
          <w:p w14:paraId="71DE3B39" w14:textId="086A190A" w:rsidR="00D273D5" w:rsidRDefault="00354E90" w:rsidP="00354E90">
            <w:pPr>
              <w:jc w:val="both"/>
            </w:pPr>
            <w:r>
              <w:t>Cvičení</w:t>
            </w:r>
          </w:p>
        </w:tc>
      </w:tr>
      <w:tr w:rsidR="00D273D5" w14:paraId="5E9388CA" w14:textId="77777777" w:rsidTr="00830C8E">
        <w:tc>
          <w:tcPr>
            <w:tcW w:w="3086" w:type="dxa"/>
            <w:shd w:val="clear" w:color="auto" w:fill="F7CAAC"/>
          </w:tcPr>
          <w:p w14:paraId="206DC9B5" w14:textId="77777777" w:rsidR="00D273D5" w:rsidRDefault="00D273D5" w:rsidP="00A779C5">
            <w:pPr>
              <w:rPr>
                <w:b/>
              </w:rPr>
            </w:pPr>
            <w:r>
              <w:rPr>
                <w:b/>
              </w:rPr>
              <w:t>Forma způsobu ověření studijních výsledků a další požadavky na studenta</w:t>
            </w:r>
          </w:p>
        </w:tc>
        <w:tc>
          <w:tcPr>
            <w:tcW w:w="6769" w:type="dxa"/>
            <w:gridSpan w:val="7"/>
            <w:tcBorders>
              <w:bottom w:val="nil"/>
            </w:tcBorders>
          </w:tcPr>
          <w:p w14:paraId="2EDFE651" w14:textId="77777777" w:rsidR="00D273D5" w:rsidRDefault="00D273D5" w:rsidP="00830C8E">
            <w:pPr>
              <w:jc w:val="both"/>
            </w:pPr>
            <w:r>
              <w:t>Písemná, ústní, odevzdané oborové práce.</w:t>
            </w:r>
          </w:p>
        </w:tc>
      </w:tr>
      <w:tr w:rsidR="00D273D5" w14:paraId="0A2672E0" w14:textId="77777777" w:rsidTr="00830C8E">
        <w:trPr>
          <w:trHeight w:val="554"/>
        </w:trPr>
        <w:tc>
          <w:tcPr>
            <w:tcW w:w="9855" w:type="dxa"/>
            <w:gridSpan w:val="8"/>
            <w:tcBorders>
              <w:top w:val="nil"/>
            </w:tcBorders>
          </w:tcPr>
          <w:p w14:paraId="5CF3A5A4" w14:textId="77777777" w:rsidR="00D273D5" w:rsidRDefault="00D273D5" w:rsidP="00A779C5"/>
        </w:tc>
      </w:tr>
      <w:tr w:rsidR="00D273D5" w14:paraId="5D43330C" w14:textId="77777777" w:rsidTr="00830C8E">
        <w:trPr>
          <w:trHeight w:val="197"/>
        </w:trPr>
        <w:tc>
          <w:tcPr>
            <w:tcW w:w="3086" w:type="dxa"/>
            <w:tcBorders>
              <w:top w:val="nil"/>
            </w:tcBorders>
            <w:shd w:val="clear" w:color="auto" w:fill="F7CAAC"/>
          </w:tcPr>
          <w:p w14:paraId="0011BD3E" w14:textId="77777777" w:rsidR="00D273D5" w:rsidRDefault="00D273D5" w:rsidP="00A779C5">
            <w:pPr>
              <w:rPr>
                <w:b/>
              </w:rPr>
            </w:pPr>
            <w:r>
              <w:rPr>
                <w:b/>
              </w:rPr>
              <w:t>Garant předmětu</w:t>
            </w:r>
          </w:p>
        </w:tc>
        <w:tc>
          <w:tcPr>
            <w:tcW w:w="6769" w:type="dxa"/>
            <w:gridSpan w:val="7"/>
            <w:tcBorders>
              <w:top w:val="nil"/>
            </w:tcBorders>
          </w:tcPr>
          <w:p w14:paraId="43959A09" w14:textId="77777777" w:rsidR="00D273D5" w:rsidRDefault="00D273D5" w:rsidP="00830C8E">
            <w:pPr>
              <w:jc w:val="both"/>
            </w:pPr>
            <w:r>
              <w:t>prof. Ján Grečnár</w:t>
            </w:r>
          </w:p>
        </w:tc>
      </w:tr>
      <w:tr w:rsidR="00D273D5" w14:paraId="4F106309" w14:textId="77777777" w:rsidTr="00830C8E">
        <w:trPr>
          <w:trHeight w:val="243"/>
        </w:trPr>
        <w:tc>
          <w:tcPr>
            <w:tcW w:w="3086" w:type="dxa"/>
            <w:tcBorders>
              <w:top w:val="nil"/>
            </w:tcBorders>
            <w:shd w:val="clear" w:color="auto" w:fill="F7CAAC"/>
          </w:tcPr>
          <w:p w14:paraId="760A2A6C" w14:textId="77777777" w:rsidR="00D273D5" w:rsidRDefault="00D273D5" w:rsidP="00A779C5">
            <w:pPr>
              <w:rPr>
                <w:b/>
              </w:rPr>
            </w:pPr>
            <w:r>
              <w:rPr>
                <w:b/>
              </w:rPr>
              <w:t>Zapojení garanta do výuky předmětu</w:t>
            </w:r>
          </w:p>
        </w:tc>
        <w:tc>
          <w:tcPr>
            <w:tcW w:w="6769" w:type="dxa"/>
            <w:gridSpan w:val="7"/>
            <w:tcBorders>
              <w:top w:val="nil"/>
            </w:tcBorders>
          </w:tcPr>
          <w:p w14:paraId="7F0A73FB" w14:textId="77777777" w:rsidR="00D273D5" w:rsidRDefault="00D273D5" w:rsidP="00830C8E">
            <w:pPr>
              <w:jc w:val="both"/>
            </w:pPr>
            <w:r>
              <w:t>100 %</w:t>
            </w:r>
          </w:p>
        </w:tc>
      </w:tr>
      <w:tr w:rsidR="00D273D5" w14:paraId="446E4FC6" w14:textId="77777777" w:rsidTr="00830C8E">
        <w:tc>
          <w:tcPr>
            <w:tcW w:w="3086" w:type="dxa"/>
            <w:shd w:val="clear" w:color="auto" w:fill="F7CAAC"/>
          </w:tcPr>
          <w:p w14:paraId="42B43E0A" w14:textId="77777777" w:rsidR="00D273D5" w:rsidRDefault="00D273D5" w:rsidP="00830C8E">
            <w:pPr>
              <w:jc w:val="both"/>
              <w:rPr>
                <w:b/>
              </w:rPr>
            </w:pPr>
            <w:r>
              <w:rPr>
                <w:b/>
              </w:rPr>
              <w:t>Vyučující</w:t>
            </w:r>
          </w:p>
        </w:tc>
        <w:tc>
          <w:tcPr>
            <w:tcW w:w="6769" w:type="dxa"/>
            <w:gridSpan w:val="7"/>
            <w:tcBorders>
              <w:bottom w:val="nil"/>
            </w:tcBorders>
          </w:tcPr>
          <w:p w14:paraId="17BCE372" w14:textId="77777777" w:rsidR="00D273D5" w:rsidRDefault="00D273D5" w:rsidP="00830C8E">
            <w:pPr>
              <w:jc w:val="both"/>
            </w:pPr>
          </w:p>
        </w:tc>
      </w:tr>
      <w:tr w:rsidR="00D273D5" w14:paraId="66FBBBB5" w14:textId="77777777" w:rsidTr="00830C8E">
        <w:trPr>
          <w:trHeight w:val="554"/>
        </w:trPr>
        <w:tc>
          <w:tcPr>
            <w:tcW w:w="9855" w:type="dxa"/>
            <w:gridSpan w:val="8"/>
            <w:tcBorders>
              <w:top w:val="nil"/>
            </w:tcBorders>
          </w:tcPr>
          <w:p w14:paraId="56F74415" w14:textId="77777777" w:rsidR="00D273D5" w:rsidRDefault="00D273D5" w:rsidP="00830C8E">
            <w:pPr>
              <w:jc w:val="both"/>
            </w:pPr>
            <w:r>
              <w:t>prof. Ján Grečnár</w:t>
            </w:r>
          </w:p>
        </w:tc>
      </w:tr>
      <w:tr w:rsidR="00D273D5" w14:paraId="73FFF33F" w14:textId="77777777" w:rsidTr="00830C8E">
        <w:tc>
          <w:tcPr>
            <w:tcW w:w="3086" w:type="dxa"/>
            <w:shd w:val="clear" w:color="auto" w:fill="F7CAAC"/>
          </w:tcPr>
          <w:p w14:paraId="625D060A" w14:textId="77777777" w:rsidR="00D273D5" w:rsidRDefault="00D273D5" w:rsidP="00830C8E">
            <w:pPr>
              <w:jc w:val="both"/>
              <w:rPr>
                <w:b/>
              </w:rPr>
            </w:pPr>
            <w:r>
              <w:rPr>
                <w:b/>
              </w:rPr>
              <w:t>Stručná anotace předmětu</w:t>
            </w:r>
          </w:p>
        </w:tc>
        <w:tc>
          <w:tcPr>
            <w:tcW w:w="6769" w:type="dxa"/>
            <w:gridSpan w:val="7"/>
            <w:tcBorders>
              <w:bottom w:val="nil"/>
            </w:tcBorders>
          </w:tcPr>
          <w:p w14:paraId="25BD8E11" w14:textId="77777777" w:rsidR="00D273D5" w:rsidRDefault="00D273D5" w:rsidP="00830C8E">
            <w:pPr>
              <w:jc w:val="both"/>
            </w:pPr>
          </w:p>
        </w:tc>
      </w:tr>
      <w:tr w:rsidR="00D273D5" w14:paraId="7C7E7FD2" w14:textId="77777777" w:rsidTr="00D273D5">
        <w:trPr>
          <w:trHeight w:val="2466"/>
        </w:trPr>
        <w:tc>
          <w:tcPr>
            <w:tcW w:w="9855" w:type="dxa"/>
            <w:gridSpan w:val="8"/>
            <w:tcBorders>
              <w:top w:val="nil"/>
              <w:bottom w:val="single" w:sz="12" w:space="0" w:color="auto"/>
            </w:tcBorders>
          </w:tcPr>
          <w:p w14:paraId="1B3193DD" w14:textId="77777777" w:rsidR="00396570" w:rsidRDefault="00396570" w:rsidP="00830C8E">
            <w:pPr>
              <w:pStyle w:val="Bezmezer"/>
            </w:pPr>
          </w:p>
          <w:p w14:paraId="0D20EB17" w14:textId="4A4989BC" w:rsidR="00396570" w:rsidRDefault="00D273D5" w:rsidP="00396570">
            <w:pPr>
              <w:pStyle w:val="Bezmezer"/>
              <w:jc w:val="both"/>
            </w:pPr>
            <w:r w:rsidRPr="002052DC">
              <w:t xml:space="preserve">Cílem předmětu je výuka, která se zaměřuje na zvládnutí základních principů zvukové skladby. Osvojení si základů práce mistra zvuku při záznamu kontaktního zvuku (jednotlivá </w:t>
            </w:r>
            <w:proofErr w:type="gramStart"/>
            <w:r w:rsidRPr="002052DC">
              <w:t>zařízení - praktické</w:t>
            </w:r>
            <w:proofErr w:type="gramEnd"/>
            <w:r w:rsidRPr="002052DC">
              <w:t xml:space="preserve"> zkoušky) a na postprodukčním zařízení v DAW_AVID_PROTOOLS. Dále pak práci na systému OSX. Důraz je kladen na komunikaci se střihovým pracovištěm a režisérem ve všech částech výroby</w:t>
            </w:r>
            <w:r w:rsidR="00396570">
              <w:t>.</w:t>
            </w:r>
          </w:p>
          <w:p w14:paraId="3D23A642" w14:textId="42E79B9C" w:rsidR="00D273D5" w:rsidRPr="002052DC" w:rsidRDefault="00D273D5" w:rsidP="00396570">
            <w:pPr>
              <w:pStyle w:val="Bezmezer"/>
              <w:jc w:val="both"/>
            </w:pPr>
            <w:r w:rsidRPr="002052DC">
              <w:t xml:space="preserve"> </w:t>
            </w:r>
            <w:r w:rsidRPr="002052DC">
              <w:br/>
              <w:t>Znalosti využije především při realizaci základních cvičení prvního ročníku a individuálních oborových, které se zaměřují na základy editace a využívání FX processingu v DAW.</w:t>
            </w:r>
          </w:p>
          <w:p w14:paraId="1BADFAE2" w14:textId="77777777" w:rsidR="00D273D5" w:rsidRDefault="00D273D5" w:rsidP="00830C8E">
            <w:pPr>
              <w:pStyle w:val="Bezmezer"/>
            </w:pPr>
            <w:r w:rsidRPr="002052DC">
              <w:t xml:space="preserve">- základy komunikace a práce mistra zvuku při záznamu kontaktního zvuku (jednotlivá </w:t>
            </w:r>
            <w:proofErr w:type="gramStart"/>
            <w:r w:rsidRPr="002052DC">
              <w:t>zařízení - praktické</w:t>
            </w:r>
            <w:proofErr w:type="gramEnd"/>
            <w:r w:rsidRPr="002052DC">
              <w:t xml:space="preserve"> zkoušky) </w:t>
            </w:r>
            <w:r w:rsidRPr="002052DC">
              <w:br/>
              <w:t xml:space="preserve">- platforma MAC (OSX) vs. Windows </w:t>
            </w:r>
            <w:r w:rsidRPr="002052DC">
              <w:br/>
              <w:t xml:space="preserve">- základní znalosti DAW - AVID_PROTOOLS. </w:t>
            </w:r>
            <w:r w:rsidRPr="002052DC">
              <w:br/>
            </w:r>
          </w:p>
        </w:tc>
      </w:tr>
      <w:tr w:rsidR="00D273D5" w14:paraId="60D1C9CD" w14:textId="77777777" w:rsidTr="00830C8E">
        <w:trPr>
          <w:trHeight w:val="265"/>
        </w:trPr>
        <w:tc>
          <w:tcPr>
            <w:tcW w:w="3653" w:type="dxa"/>
            <w:gridSpan w:val="2"/>
            <w:tcBorders>
              <w:top w:val="nil"/>
            </w:tcBorders>
            <w:shd w:val="clear" w:color="auto" w:fill="F7CAAC"/>
          </w:tcPr>
          <w:p w14:paraId="1BFAA5AF" w14:textId="77777777" w:rsidR="00D273D5" w:rsidRDefault="00D273D5" w:rsidP="00830C8E">
            <w:pPr>
              <w:jc w:val="both"/>
            </w:pPr>
            <w:r>
              <w:rPr>
                <w:b/>
              </w:rPr>
              <w:t>Studijní literatura a studijní pomůcky</w:t>
            </w:r>
          </w:p>
        </w:tc>
        <w:tc>
          <w:tcPr>
            <w:tcW w:w="6202" w:type="dxa"/>
            <w:gridSpan w:val="6"/>
            <w:tcBorders>
              <w:top w:val="nil"/>
              <w:bottom w:val="nil"/>
            </w:tcBorders>
          </w:tcPr>
          <w:p w14:paraId="79B2F0EE" w14:textId="77777777" w:rsidR="00D273D5" w:rsidRDefault="00D273D5" w:rsidP="00830C8E">
            <w:pPr>
              <w:jc w:val="both"/>
            </w:pPr>
          </w:p>
        </w:tc>
      </w:tr>
      <w:tr w:rsidR="00D273D5" w14:paraId="09EB10FB" w14:textId="77777777" w:rsidTr="00830C8E">
        <w:trPr>
          <w:trHeight w:val="1497"/>
        </w:trPr>
        <w:tc>
          <w:tcPr>
            <w:tcW w:w="9855" w:type="dxa"/>
            <w:gridSpan w:val="8"/>
            <w:tcBorders>
              <w:top w:val="nil"/>
            </w:tcBorders>
          </w:tcPr>
          <w:p w14:paraId="6B677E8F" w14:textId="77777777" w:rsidR="00396570" w:rsidRDefault="00396570" w:rsidP="00830C8E">
            <w:pPr>
              <w:jc w:val="both"/>
              <w:rPr>
                <w:b/>
              </w:rPr>
            </w:pPr>
          </w:p>
          <w:p w14:paraId="6B37BAAD" w14:textId="58024D97" w:rsidR="00D273D5" w:rsidRDefault="00D273D5" w:rsidP="00830C8E">
            <w:pPr>
              <w:jc w:val="both"/>
              <w:rPr>
                <w:b/>
              </w:rPr>
            </w:pPr>
            <w:r w:rsidRPr="00EA4BC6">
              <w:rPr>
                <w:b/>
              </w:rPr>
              <w:t>Povinná:</w:t>
            </w:r>
          </w:p>
          <w:p w14:paraId="54016CB1" w14:textId="77777777" w:rsidR="00D273D5" w:rsidRDefault="00D273D5" w:rsidP="00830C8E">
            <w:r>
              <w:t>OWSINSKI, Bobby. The mixing engineer´s handbook, 4. vydání. USA: BobbyOwsinski Media Group 2017. ISBN13: 978-0-9985033-4-9</w:t>
            </w:r>
          </w:p>
          <w:p w14:paraId="55B3A73A" w14:textId="77777777" w:rsidR="00D273D5" w:rsidRDefault="00D273D5" w:rsidP="00830C8E">
            <w:r>
              <w:t>HUBER, M. David &amp; RUNSTEIN E. Robert. Moder recording Techniques. 9. vydání. NewYork: Routledge 2018. ISBN: 978-1-138-95437-3</w:t>
            </w:r>
          </w:p>
          <w:p w14:paraId="68234F9C" w14:textId="77777777" w:rsidR="00D273D5" w:rsidRDefault="00D273D5" w:rsidP="00830C8E">
            <w:pPr>
              <w:jc w:val="both"/>
              <w:rPr>
                <w:b/>
              </w:rPr>
            </w:pPr>
          </w:p>
          <w:p w14:paraId="2DB1F0F6" w14:textId="77777777" w:rsidR="00D273D5" w:rsidRPr="00EA4BC6" w:rsidRDefault="00D273D5" w:rsidP="00830C8E">
            <w:pPr>
              <w:jc w:val="both"/>
              <w:rPr>
                <w:b/>
              </w:rPr>
            </w:pPr>
            <w:r w:rsidRPr="00EA4BC6">
              <w:rPr>
                <w:b/>
              </w:rPr>
              <w:t>Doporučená:</w:t>
            </w:r>
          </w:p>
          <w:p w14:paraId="1E75C651" w14:textId="77777777" w:rsidR="00D273D5" w:rsidRDefault="00D273D5" w:rsidP="00830C8E">
            <w:r>
              <w:t xml:space="preserve">BRIXEN, B. Eddy. Audio </w:t>
            </w:r>
            <w:proofErr w:type="gramStart"/>
            <w:r>
              <w:t>Metering - Measurements</w:t>
            </w:r>
            <w:proofErr w:type="gramEnd"/>
            <w:r>
              <w:t>, Standards and Practice, 2. vydání. UK: Focal Press 2014. ISBN: 978-0-240-81467-4</w:t>
            </w:r>
          </w:p>
          <w:p w14:paraId="2745C6B4" w14:textId="77777777" w:rsidR="00D273D5" w:rsidRDefault="00D273D5" w:rsidP="00830C8E">
            <w:r>
              <w:t xml:space="preserve">VIERS, Ric. </w:t>
            </w:r>
            <w:r w:rsidRPr="00CD2C68">
              <w:t>The Location Sound Bible: How to Record Professional Dialog for Film and TV</w:t>
            </w:r>
            <w:r>
              <w:t xml:space="preserve">.  USA: Michael Wiese Productions 2012. ISBN: </w:t>
            </w:r>
            <w:r w:rsidRPr="00CD2C68">
              <w:t>978-1615931200</w:t>
            </w:r>
          </w:p>
          <w:p w14:paraId="3AE4A07D" w14:textId="77777777" w:rsidR="00D273D5" w:rsidRDefault="00D273D5" w:rsidP="00830C8E">
            <w:r>
              <w:t xml:space="preserve">MILES, Dean. Location audio simplified: Capturing your audio...and your Audience. UK: Focal Press 2014. ISBN: </w:t>
            </w:r>
            <w:r w:rsidRPr="00B53158">
              <w:t>978-1138018778</w:t>
            </w:r>
          </w:p>
          <w:p w14:paraId="6FED9E9E" w14:textId="77777777" w:rsidR="00D273D5" w:rsidRDefault="00D273D5" w:rsidP="00830C8E">
            <w:pPr>
              <w:jc w:val="both"/>
            </w:pPr>
          </w:p>
        </w:tc>
      </w:tr>
    </w:tbl>
    <w:p w14:paraId="7A789880" w14:textId="47B84565" w:rsidR="00D273D5" w:rsidRDefault="00D273D5" w:rsidP="00D273D5"/>
    <w:p w14:paraId="034B0D3C" w14:textId="71476C98" w:rsidR="00FD4DDC" w:rsidRDefault="00FD4DDC" w:rsidP="00D273D5"/>
    <w:p w14:paraId="5C1DED18" w14:textId="031D9574" w:rsidR="00FD4DDC" w:rsidRDefault="00FD4DDC" w:rsidP="00D273D5"/>
    <w:p w14:paraId="20FB2D8D" w14:textId="5F0F4CB8" w:rsidR="00FD4DDC" w:rsidRDefault="00FD4DDC" w:rsidP="00D273D5"/>
    <w:p w14:paraId="68FF1F29" w14:textId="1E5B4C73" w:rsidR="00FD4DDC" w:rsidRDefault="00FD4DDC" w:rsidP="00D273D5"/>
    <w:p w14:paraId="2F90A87A" w14:textId="5B9C1BD9" w:rsidR="00FD4DDC" w:rsidRDefault="00FD4DDC" w:rsidP="00D273D5"/>
    <w:p w14:paraId="0EE53145" w14:textId="099FEAF4" w:rsidR="00FD4DDC" w:rsidRDefault="00FD4DDC" w:rsidP="00D273D5"/>
    <w:p w14:paraId="57053FAC" w14:textId="7F6889B0" w:rsidR="00FD4DDC" w:rsidRDefault="00FD4DDC" w:rsidP="00D273D5"/>
    <w:p w14:paraId="68772DD4" w14:textId="77777777" w:rsidR="00FD4DDC" w:rsidRDefault="00FD4DDC" w:rsidP="00D273D5"/>
    <w:p w14:paraId="7F05A0E5" w14:textId="15FA7FEF"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73D5" w14:paraId="2055AC70" w14:textId="77777777" w:rsidTr="00830C8E">
        <w:tc>
          <w:tcPr>
            <w:tcW w:w="9855" w:type="dxa"/>
            <w:gridSpan w:val="8"/>
            <w:tcBorders>
              <w:bottom w:val="double" w:sz="4" w:space="0" w:color="auto"/>
            </w:tcBorders>
            <w:shd w:val="clear" w:color="auto" w:fill="BDD6EE"/>
          </w:tcPr>
          <w:p w14:paraId="75F05765" w14:textId="77777777" w:rsidR="00D273D5" w:rsidRDefault="00D273D5" w:rsidP="00830C8E">
            <w:pPr>
              <w:jc w:val="both"/>
              <w:rPr>
                <w:b/>
                <w:sz w:val="28"/>
              </w:rPr>
            </w:pPr>
            <w:r>
              <w:lastRenderedPageBreak/>
              <w:br w:type="page"/>
            </w:r>
            <w:r>
              <w:rPr>
                <w:b/>
                <w:sz w:val="28"/>
              </w:rPr>
              <w:t>B-III – Charakteristika studijního předmětu</w:t>
            </w:r>
          </w:p>
        </w:tc>
      </w:tr>
      <w:tr w:rsidR="00D273D5" w14:paraId="100BAD9D" w14:textId="77777777" w:rsidTr="00830C8E">
        <w:tc>
          <w:tcPr>
            <w:tcW w:w="3086" w:type="dxa"/>
            <w:tcBorders>
              <w:top w:val="double" w:sz="4" w:space="0" w:color="auto"/>
            </w:tcBorders>
            <w:shd w:val="clear" w:color="auto" w:fill="F7CAAC"/>
          </w:tcPr>
          <w:p w14:paraId="11C50A26" w14:textId="77777777" w:rsidR="00D273D5" w:rsidRDefault="00D273D5" w:rsidP="00830C8E">
            <w:pPr>
              <w:jc w:val="both"/>
              <w:rPr>
                <w:b/>
              </w:rPr>
            </w:pPr>
            <w:r>
              <w:rPr>
                <w:b/>
              </w:rPr>
              <w:t>Název studijního předmětu</w:t>
            </w:r>
          </w:p>
        </w:tc>
        <w:tc>
          <w:tcPr>
            <w:tcW w:w="6769" w:type="dxa"/>
            <w:gridSpan w:val="7"/>
            <w:tcBorders>
              <w:top w:val="double" w:sz="4" w:space="0" w:color="auto"/>
            </w:tcBorders>
          </w:tcPr>
          <w:p w14:paraId="4F2315E4" w14:textId="77777777" w:rsidR="00D273D5" w:rsidRDefault="00D273D5" w:rsidP="00830C8E">
            <w:pPr>
              <w:jc w:val="both"/>
            </w:pPr>
            <w:r w:rsidRPr="00132B26">
              <w:t xml:space="preserve">Audiovizuální praktika </w:t>
            </w:r>
            <w:r>
              <w:t>Zvuková skladba</w:t>
            </w:r>
            <w:r w:rsidRPr="006913A4">
              <w:t xml:space="preserve"> </w:t>
            </w:r>
            <w:r>
              <w:t>9</w:t>
            </w:r>
          </w:p>
        </w:tc>
      </w:tr>
      <w:tr w:rsidR="00D273D5" w14:paraId="455F9C65" w14:textId="77777777" w:rsidTr="00830C8E">
        <w:tc>
          <w:tcPr>
            <w:tcW w:w="3086" w:type="dxa"/>
            <w:shd w:val="clear" w:color="auto" w:fill="F7CAAC"/>
          </w:tcPr>
          <w:p w14:paraId="2B101516" w14:textId="77777777" w:rsidR="00D273D5" w:rsidRDefault="00D273D5" w:rsidP="00A779C5">
            <w:pPr>
              <w:rPr>
                <w:b/>
              </w:rPr>
            </w:pPr>
            <w:r>
              <w:rPr>
                <w:b/>
              </w:rPr>
              <w:t>Typ předmětu</w:t>
            </w:r>
          </w:p>
        </w:tc>
        <w:tc>
          <w:tcPr>
            <w:tcW w:w="3406" w:type="dxa"/>
            <w:gridSpan w:val="4"/>
          </w:tcPr>
          <w:p w14:paraId="2305B78C" w14:textId="77777777" w:rsidR="00D273D5" w:rsidRDefault="00D273D5" w:rsidP="00830C8E">
            <w:pPr>
              <w:jc w:val="both"/>
            </w:pPr>
            <w:r>
              <w:t>Povinný, PZ</w:t>
            </w:r>
          </w:p>
        </w:tc>
        <w:tc>
          <w:tcPr>
            <w:tcW w:w="2695" w:type="dxa"/>
            <w:gridSpan w:val="2"/>
            <w:shd w:val="clear" w:color="auto" w:fill="F7CAAC"/>
          </w:tcPr>
          <w:p w14:paraId="2D5F456F" w14:textId="77777777" w:rsidR="00D273D5" w:rsidRDefault="00D273D5" w:rsidP="00830C8E">
            <w:pPr>
              <w:jc w:val="both"/>
            </w:pPr>
            <w:r>
              <w:rPr>
                <w:b/>
              </w:rPr>
              <w:t>doporučený ročník / semestr</w:t>
            </w:r>
          </w:p>
        </w:tc>
        <w:tc>
          <w:tcPr>
            <w:tcW w:w="668" w:type="dxa"/>
          </w:tcPr>
          <w:p w14:paraId="3AF7896B" w14:textId="49DB44C2" w:rsidR="00D273D5" w:rsidRDefault="00A6733F" w:rsidP="00830C8E">
            <w:pPr>
              <w:jc w:val="both"/>
            </w:pPr>
            <w:r>
              <w:t>2</w:t>
            </w:r>
            <w:r w:rsidR="00D273D5">
              <w:t>/ZS</w:t>
            </w:r>
          </w:p>
        </w:tc>
      </w:tr>
      <w:tr w:rsidR="00D273D5" w14:paraId="578CC8AF" w14:textId="77777777" w:rsidTr="00830C8E">
        <w:tc>
          <w:tcPr>
            <w:tcW w:w="3086" w:type="dxa"/>
            <w:shd w:val="clear" w:color="auto" w:fill="F7CAAC"/>
          </w:tcPr>
          <w:p w14:paraId="7FFFB650" w14:textId="77777777" w:rsidR="00D273D5" w:rsidRDefault="00D273D5" w:rsidP="00A779C5">
            <w:pPr>
              <w:rPr>
                <w:b/>
              </w:rPr>
            </w:pPr>
            <w:r>
              <w:rPr>
                <w:b/>
              </w:rPr>
              <w:t>Rozsah studijního předmětu</w:t>
            </w:r>
          </w:p>
        </w:tc>
        <w:tc>
          <w:tcPr>
            <w:tcW w:w="1701" w:type="dxa"/>
            <w:gridSpan w:val="2"/>
          </w:tcPr>
          <w:p w14:paraId="10022349" w14:textId="77777777" w:rsidR="00D273D5" w:rsidRDefault="00D273D5" w:rsidP="00830C8E">
            <w:pPr>
              <w:spacing w:line="256" w:lineRule="auto"/>
              <w:jc w:val="both"/>
              <w:rPr>
                <w:lang w:eastAsia="en-US"/>
              </w:rPr>
            </w:pPr>
            <w:r>
              <w:rPr>
                <w:lang w:eastAsia="en-US"/>
              </w:rPr>
              <w:t>130/semestr</w:t>
            </w:r>
          </w:p>
        </w:tc>
        <w:tc>
          <w:tcPr>
            <w:tcW w:w="889" w:type="dxa"/>
            <w:shd w:val="clear" w:color="auto" w:fill="F7CAAC"/>
          </w:tcPr>
          <w:p w14:paraId="3D1063B0" w14:textId="77777777" w:rsidR="00D273D5" w:rsidRDefault="00D273D5" w:rsidP="00830C8E">
            <w:pPr>
              <w:spacing w:line="256" w:lineRule="auto"/>
              <w:jc w:val="both"/>
              <w:rPr>
                <w:b/>
                <w:lang w:eastAsia="en-US"/>
              </w:rPr>
            </w:pPr>
            <w:r>
              <w:rPr>
                <w:b/>
                <w:lang w:eastAsia="en-US"/>
              </w:rPr>
              <w:t xml:space="preserve">hod. </w:t>
            </w:r>
          </w:p>
        </w:tc>
        <w:tc>
          <w:tcPr>
            <w:tcW w:w="816" w:type="dxa"/>
          </w:tcPr>
          <w:p w14:paraId="38CD2B4F" w14:textId="77777777" w:rsidR="00D273D5" w:rsidRDefault="00D273D5" w:rsidP="00830C8E">
            <w:pPr>
              <w:spacing w:line="256" w:lineRule="auto"/>
              <w:jc w:val="both"/>
              <w:rPr>
                <w:lang w:eastAsia="en-US"/>
              </w:rPr>
            </w:pPr>
            <w:r>
              <w:rPr>
                <w:lang w:eastAsia="en-US"/>
              </w:rPr>
              <w:t>10/t</w:t>
            </w:r>
          </w:p>
        </w:tc>
        <w:tc>
          <w:tcPr>
            <w:tcW w:w="2156" w:type="dxa"/>
            <w:shd w:val="clear" w:color="auto" w:fill="F7CAAC"/>
          </w:tcPr>
          <w:p w14:paraId="32033D68" w14:textId="77777777" w:rsidR="00D273D5" w:rsidRDefault="00D273D5" w:rsidP="00830C8E">
            <w:pPr>
              <w:jc w:val="both"/>
              <w:rPr>
                <w:b/>
              </w:rPr>
            </w:pPr>
            <w:r>
              <w:rPr>
                <w:b/>
              </w:rPr>
              <w:t>kreditů</w:t>
            </w:r>
          </w:p>
        </w:tc>
        <w:tc>
          <w:tcPr>
            <w:tcW w:w="1207" w:type="dxa"/>
            <w:gridSpan w:val="2"/>
          </w:tcPr>
          <w:p w14:paraId="4157921A" w14:textId="77777777" w:rsidR="00D273D5" w:rsidRDefault="00D273D5" w:rsidP="00830C8E">
            <w:pPr>
              <w:jc w:val="both"/>
            </w:pPr>
            <w:r>
              <w:t>6</w:t>
            </w:r>
          </w:p>
        </w:tc>
      </w:tr>
      <w:tr w:rsidR="00D273D5" w14:paraId="41F6B067" w14:textId="77777777" w:rsidTr="00830C8E">
        <w:tc>
          <w:tcPr>
            <w:tcW w:w="3086" w:type="dxa"/>
            <w:shd w:val="clear" w:color="auto" w:fill="F7CAAC"/>
          </w:tcPr>
          <w:p w14:paraId="4EFBC83A" w14:textId="77777777" w:rsidR="00D273D5" w:rsidRDefault="00D273D5" w:rsidP="00A779C5">
            <w:pPr>
              <w:rPr>
                <w:b/>
                <w:sz w:val="22"/>
              </w:rPr>
            </w:pPr>
            <w:r>
              <w:rPr>
                <w:b/>
              </w:rPr>
              <w:t>Prerekvizity, korekvizity, ekvivalence</w:t>
            </w:r>
          </w:p>
        </w:tc>
        <w:tc>
          <w:tcPr>
            <w:tcW w:w="6769" w:type="dxa"/>
            <w:gridSpan w:val="7"/>
          </w:tcPr>
          <w:p w14:paraId="2C3D2D11" w14:textId="77777777" w:rsidR="00D273D5" w:rsidRDefault="00D273D5" w:rsidP="00830C8E">
            <w:pPr>
              <w:jc w:val="both"/>
            </w:pPr>
            <w:r>
              <w:t>Splněný předmět Audiovizuální praktika 8</w:t>
            </w:r>
          </w:p>
        </w:tc>
      </w:tr>
      <w:tr w:rsidR="00D273D5" w14:paraId="55E4C4F4" w14:textId="77777777" w:rsidTr="00830C8E">
        <w:tc>
          <w:tcPr>
            <w:tcW w:w="3086" w:type="dxa"/>
            <w:shd w:val="clear" w:color="auto" w:fill="F7CAAC"/>
          </w:tcPr>
          <w:p w14:paraId="2FDA4758" w14:textId="77777777" w:rsidR="00D273D5" w:rsidRDefault="00D273D5" w:rsidP="00A779C5">
            <w:pPr>
              <w:rPr>
                <w:b/>
              </w:rPr>
            </w:pPr>
            <w:r>
              <w:rPr>
                <w:b/>
              </w:rPr>
              <w:t>Způsob ověření studijních výsledků</w:t>
            </w:r>
          </w:p>
        </w:tc>
        <w:tc>
          <w:tcPr>
            <w:tcW w:w="3406" w:type="dxa"/>
            <w:gridSpan w:val="4"/>
          </w:tcPr>
          <w:p w14:paraId="63EFD255" w14:textId="3E5BC111" w:rsidR="00D273D5" w:rsidRDefault="00F52BFC" w:rsidP="00830C8E">
            <w:pPr>
              <w:jc w:val="both"/>
            </w:pPr>
            <w:r>
              <w:t>Zkouška</w:t>
            </w:r>
          </w:p>
        </w:tc>
        <w:tc>
          <w:tcPr>
            <w:tcW w:w="2156" w:type="dxa"/>
            <w:shd w:val="clear" w:color="auto" w:fill="F7CAAC"/>
          </w:tcPr>
          <w:p w14:paraId="0264FF25" w14:textId="77777777" w:rsidR="00D273D5" w:rsidRDefault="00D273D5" w:rsidP="00830C8E">
            <w:pPr>
              <w:jc w:val="both"/>
              <w:rPr>
                <w:b/>
              </w:rPr>
            </w:pPr>
            <w:r>
              <w:rPr>
                <w:b/>
              </w:rPr>
              <w:t>Forma výuky</w:t>
            </w:r>
          </w:p>
        </w:tc>
        <w:tc>
          <w:tcPr>
            <w:tcW w:w="1207" w:type="dxa"/>
            <w:gridSpan w:val="2"/>
          </w:tcPr>
          <w:p w14:paraId="2209C649" w14:textId="77777777" w:rsidR="00354E90" w:rsidRDefault="00354E90" w:rsidP="00354E90">
            <w:pPr>
              <w:jc w:val="both"/>
            </w:pPr>
            <w:r>
              <w:t>Seminář</w:t>
            </w:r>
          </w:p>
          <w:p w14:paraId="779CD002" w14:textId="6C08A028" w:rsidR="00D273D5" w:rsidRDefault="00354E90" w:rsidP="00354E90">
            <w:pPr>
              <w:jc w:val="both"/>
            </w:pPr>
            <w:r>
              <w:t>Cvičení</w:t>
            </w:r>
          </w:p>
        </w:tc>
      </w:tr>
      <w:tr w:rsidR="00D273D5" w14:paraId="2F7637CC" w14:textId="77777777" w:rsidTr="00830C8E">
        <w:tc>
          <w:tcPr>
            <w:tcW w:w="3086" w:type="dxa"/>
            <w:shd w:val="clear" w:color="auto" w:fill="F7CAAC"/>
          </w:tcPr>
          <w:p w14:paraId="4464A885" w14:textId="77777777" w:rsidR="00D273D5" w:rsidRDefault="00D273D5" w:rsidP="00A779C5">
            <w:pPr>
              <w:rPr>
                <w:b/>
              </w:rPr>
            </w:pPr>
            <w:r>
              <w:rPr>
                <w:b/>
              </w:rPr>
              <w:t>Forma způsobu ověření studijních výsledků a další požadavky na studenta</w:t>
            </w:r>
          </w:p>
        </w:tc>
        <w:tc>
          <w:tcPr>
            <w:tcW w:w="6769" w:type="dxa"/>
            <w:gridSpan w:val="7"/>
            <w:tcBorders>
              <w:bottom w:val="nil"/>
            </w:tcBorders>
          </w:tcPr>
          <w:p w14:paraId="64A1D506" w14:textId="77777777" w:rsidR="00D273D5" w:rsidRDefault="00D273D5" w:rsidP="00830C8E">
            <w:pPr>
              <w:jc w:val="both"/>
            </w:pPr>
            <w:r>
              <w:t>Písemná, ústní, odevzdané oborové práce.</w:t>
            </w:r>
          </w:p>
        </w:tc>
      </w:tr>
      <w:tr w:rsidR="00D273D5" w14:paraId="7F4DE98F" w14:textId="77777777" w:rsidTr="00830C8E">
        <w:trPr>
          <w:trHeight w:val="554"/>
        </w:trPr>
        <w:tc>
          <w:tcPr>
            <w:tcW w:w="9855" w:type="dxa"/>
            <w:gridSpan w:val="8"/>
            <w:tcBorders>
              <w:top w:val="nil"/>
            </w:tcBorders>
          </w:tcPr>
          <w:p w14:paraId="6547672C" w14:textId="77777777" w:rsidR="00D273D5" w:rsidRDefault="00D273D5" w:rsidP="00A779C5"/>
        </w:tc>
      </w:tr>
      <w:tr w:rsidR="00D273D5" w14:paraId="3DCDA644" w14:textId="77777777" w:rsidTr="00830C8E">
        <w:trPr>
          <w:trHeight w:val="197"/>
        </w:trPr>
        <w:tc>
          <w:tcPr>
            <w:tcW w:w="3086" w:type="dxa"/>
            <w:tcBorders>
              <w:top w:val="nil"/>
            </w:tcBorders>
            <w:shd w:val="clear" w:color="auto" w:fill="F7CAAC"/>
          </w:tcPr>
          <w:p w14:paraId="6B060656" w14:textId="77777777" w:rsidR="00D273D5" w:rsidRDefault="00D273D5" w:rsidP="00A779C5">
            <w:pPr>
              <w:rPr>
                <w:b/>
              </w:rPr>
            </w:pPr>
            <w:r>
              <w:rPr>
                <w:b/>
              </w:rPr>
              <w:t>Garant předmětu</w:t>
            </w:r>
          </w:p>
        </w:tc>
        <w:tc>
          <w:tcPr>
            <w:tcW w:w="6769" w:type="dxa"/>
            <w:gridSpan w:val="7"/>
            <w:tcBorders>
              <w:top w:val="nil"/>
            </w:tcBorders>
          </w:tcPr>
          <w:p w14:paraId="612E06F4" w14:textId="77777777" w:rsidR="00D273D5" w:rsidRDefault="00D273D5" w:rsidP="00830C8E">
            <w:pPr>
              <w:jc w:val="both"/>
            </w:pPr>
            <w:r>
              <w:t>prof. Ján Grečnár</w:t>
            </w:r>
          </w:p>
        </w:tc>
      </w:tr>
      <w:tr w:rsidR="00D273D5" w14:paraId="7A8BF34F" w14:textId="77777777" w:rsidTr="00830C8E">
        <w:trPr>
          <w:trHeight w:val="243"/>
        </w:trPr>
        <w:tc>
          <w:tcPr>
            <w:tcW w:w="3086" w:type="dxa"/>
            <w:tcBorders>
              <w:top w:val="nil"/>
            </w:tcBorders>
            <w:shd w:val="clear" w:color="auto" w:fill="F7CAAC"/>
          </w:tcPr>
          <w:p w14:paraId="15706090" w14:textId="77777777" w:rsidR="00D273D5" w:rsidRDefault="00D273D5" w:rsidP="00A779C5">
            <w:pPr>
              <w:rPr>
                <w:b/>
              </w:rPr>
            </w:pPr>
            <w:r>
              <w:rPr>
                <w:b/>
              </w:rPr>
              <w:t>Zapojení garanta do výuky předmětu</w:t>
            </w:r>
          </w:p>
        </w:tc>
        <w:tc>
          <w:tcPr>
            <w:tcW w:w="6769" w:type="dxa"/>
            <w:gridSpan w:val="7"/>
            <w:tcBorders>
              <w:top w:val="nil"/>
            </w:tcBorders>
          </w:tcPr>
          <w:p w14:paraId="13353055" w14:textId="77777777" w:rsidR="00D273D5" w:rsidRDefault="00D273D5" w:rsidP="00830C8E">
            <w:pPr>
              <w:jc w:val="both"/>
            </w:pPr>
            <w:r>
              <w:t>100 %</w:t>
            </w:r>
          </w:p>
        </w:tc>
      </w:tr>
      <w:tr w:rsidR="00D273D5" w14:paraId="739ED88C" w14:textId="77777777" w:rsidTr="00830C8E">
        <w:tc>
          <w:tcPr>
            <w:tcW w:w="3086" w:type="dxa"/>
            <w:shd w:val="clear" w:color="auto" w:fill="F7CAAC"/>
          </w:tcPr>
          <w:p w14:paraId="66021402" w14:textId="77777777" w:rsidR="00D273D5" w:rsidRDefault="00D273D5" w:rsidP="00830C8E">
            <w:pPr>
              <w:jc w:val="both"/>
              <w:rPr>
                <w:b/>
              </w:rPr>
            </w:pPr>
            <w:r>
              <w:rPr>
                <w:b/>
              </w:rPr>
              <w:t>Vyučující</w:t>
            </w:r>
          </w:p>
        </w:tc>
        <w:tc>
          <w:tcPr>
            <w:tcW w:w="6769" w:type="dxa"/>
            <w:gridSpan w:val="7"/>
            <w:tcBorders>
              <w:bottom w:val="nil"/>
            </w:tcBorders>
          </w:tcPr>
          <w:p w14:paraId="78C689BC" w14:textId="77777777" w:rsidR="00D273D5" w:rsidRDefault="00D273D5" w:rsidP="00830C8E">
            <w:pPr>
              <w:jc w:val="both"/>
            </w:pPr>
          </w:p>
        </w:tc>
      </w:tr>
      <w:tr w:rsidR="00D273D5" w14:paraId="32D9AC9A" w14:textId="77777777" w:rsidTr="00830C8E">
        <w:trPr>
          <w:trHeight w:val="554"/>
        </w:trPr>
        <w:tc>
          <w:tcPr>
            <w:tcW w:w="9855" w:type="dxa"/>
            <w:gridSpan w:val="8"/>
            <w:tcBorders>
              <w:top w:val="nil"/>
            </w:tcBorders>
          </w:tcPr>
          <w:p w14:paraId="2FE65863" w14:textId="77777777" w:rsidR="00D273D5" w:rsidRDefault="00D273D5" w:rsidP="00830C8E">
            <w:pPr>
              <w:jc w:val="both"/>
            </w:pPr>
            <w:r>
              <w:t>prof. Ján Grečnár</w:t>
            </w:r>
          </w:p>
        </w:tc>
      </w:tr>
      <w:tr w:rsidR="00D273D5" w14:paraId="29647F9A" w14:textId="77777777" w:rsidTr="00830C8E">
        <w:tc>
          <w:tcPr>
            <w:tcW w:w="3086" w:type="dxa"/>
            <w:shd w:val="clear" w:color="auto" w:fill="F7CAAC"/>
          </w:tcPr>
          <w:p w14:paraId="63BF533B" w14:textId="77777777" w:rsidR="00D273D5" w:rsidRDefault="00D273D5" w:rsidP="00830C8E">
            <w:pPr>
              <w:jc w:val="both"/>
              <w:rPr>
                <w:b/>
              </w:rPr>
            </w:pPr>
            <w:r>
              <w:rPr>
                <w:b/>
              </w:rPr>
              <w:t>Stručná anotace předmětu</w:t>
            </w:r>
          </w:p>
        </w:tc>
        <w:tc>
          <w:tcPr>
            <w:tcW w:w="6769" w:type="dxa"/>
            <w:gridSpan w:val="7"/>
            <w:tcBorders>
              <w:bottom w:val="nil"/>
            </w:tcBorders>
          </w:tcPr>
          <w:p w14:paraId="3DE8DC9E" w14:textId="77777777" w:rsidR="00D273D5" w:rsidRDefault="00D273D5" w:rsidP="00830C8E">
            <w:pPr>
              <w:jc w:val="both"/>
            </w:pPr>
          </w:p>
        </w:tc>
      </w:tr>
      <w:tr w:rsidR="00D273D5" w14:paraId="16A1D540" w14:textId="77777777" w:rsidTr="00D273D5">
        <w:trPr>
          <w:trHeight w:val="2228"/>
        </w:trPr>
        <w:tc>
          <w:tcPr>
            <w:tcW w:w="9855" w:type="dxa"/>
            <w:gridSpan w:val="8"/>
            <w:tcBorders>
              <w:top w:val="nil"/>
              <w:bottom w:val="single" w:sz="12" w:space="0" w:color="auto"/>
            </w:tcBorders>
          </w:tcPr>
          <w:p w14:paraId="4C28C7DA" w14:textId="77777777" w:rsidR="00396570" w:rsidRDefault="00396570" w:rsidP="00830C8E">
            <w:pPr>
              <w:pStyle w:val="Bezmezer"/>
            </w:pPr>
          </w:p>
          <w:p w14:paraId="2305D2C4" w14:textId="77777777" w:rsidR="00D46D00" w:rsidRDefault="00D273D5" w:rsidP="00D46D00">
            <w:pPr>
              <w:pStyle w:val="Bezmezer"/>
              <w:jc w:val="both"/>
            </w:pPr>
            <w:r w:rsidRPr="002052DC">
              <w:t xml:space="preserve">Cílem předmětu je výuka, která se zaměřuje na zvládnutí základních principů zvukové skladby. Osvojení si základů práce mistra zvuku při záznamu kontaktního zvuku (jednotlivá </w:t>
            </w:r>
            <w:proofErr w:type="gramStart"/>
            <w:r w:rsidRPr="002052DC">
              <w:t>zařízení - praktické</w:t>
            </w:r>
            <w:proofErr w:type="gramEnd"/>
            <w:r w:rsidRPr="002052DC">
              <w:t xml:space="preserve"> zkoušky) a na postprodukčním zařízení v DAW_AVID_PROTOOLS. Dále pak práci na systému OSX. Důraz je kladen na komunikaci se střihovým pracovištěm a režisérem ve všech částech výroby. </w:t>
            </w:r>
          </w:p>
          <w:p w14:paraId="0F80077F" w14:textId="3B0AA918" w:rsidR="00D273D5" w:rsidRPr="002052DC" w:rsidRDefault="00D273D5" w:rsidP="00830C8E">
            <w:pPr>
              <w:pStyle w:val="Bezmezer"/>
            </w:pPr>
            <w:r w:rsidRPr="002052DC">
              <w:br/>
              <w:t>Znalosti využije především při realizaci základních cvičení prvního ročníku a individuálních oborových, které se zaměřují na základy editace a využívání FX processingu v DAW.</w:t>
            </w:r>
          </w:p>
          <w:p w14:paraId="1DF9A749" w14:textId="77777777" w:rsidR="00D273D5" w:rsidRDefault="00D273D5" w:rsidP="00830C8E">
            <w:pPr>
              <w:pStyle w:val="Bezmezer"/>
            </w:pPr>
            <w:r w:rsidRPr="002052DC">
              <w:t xml:space="preserve">- základní znalosti </w:t>
            </w:r>
            <w:proofErr w:type="gramStart"/>
            <w:r w:rsidRPr="002052DC">
              <w:t>DAW - AVID</w:t>
            </w:r>
            <w:proofErr w:type="gramEnd"/>
            <w:r w:rsidRPr="002052DC">
              <w:t xml:space="preserve">_PROTOOLS. </w:t>
            </w:r>
            <w:r w:rsidRPr="002052DC">
              <w:br/>
              <w:t xml:space="preserve">- základy komunikace ve filmovém štábu </w:t>
            </w:r>
            <w:r w:rsidRPr="002052DC">
              <w:br/>
              <w:t>- příprava projektu a komunikace se střihovým pracovištěm</w:t>
            </w:r>
          </w:p>
          <w:p w14:paraId="3DAC50BA" w14:textId="5387DB6C" w:rsidR="00396570" w:rsidRDefault="00396570" w:rsidP="00830C8E">
            <w:pPr>
              <w:pStyle w:val="Bezmezer"/>
            </w:pPr>
          </w:p>
        </w:tc>
      </w:tr>
      <w:tr w:rsidR="00D273D5" w14:paraId="2354B2B1" w14:textId="77777777" w:rsidTr="00830C8E">
        <w:trPr>
          <w:trHeight w:val="265"/>
        </w:trPr>
        <w:tc>
          <w:tcPr>
            <w:tcW w:w="3653" w:type="dxa"/>
            <w:gridSpan w:val="2"/>
            <w:tcBorders>
              <w:top w:val="nil"/>
            </w:tcBorders>
            <w:shd w:val="clear" w:color="auto" w:fill="F7CAAC"/>
          </w:tcPr>
          <w:p w14:paraId="597EBE62" w14:textId="77777777" w:rsidR="00D273D5" w:rsidRDefault="00D273D5" w:rsidP="00830C8E">
            <w:pPr>
              <w:jc w:val="both"/>
            </w:pPr>
            <w:r>
              <w:rPr>
                <w:b/>
              </w:rPr>
              <w:t>Studijní literatura a studijní pomůcky</w:t>
            </w:r>
          </w:p>
        </w:tc>
        <w:tc>
          <w:tcPr>
            <w:tcW w:w="6202" w:type="dxa"/>
            <w:gridSpan w:val="6"/>
            <w:tcBorders>
              <w:top w:val="nil"/>
              <w:bottom w:val="nil"/>
            </w:tcBorders>
          </w:tcPr>
          <w:p w14:paraId="6E5A900A" w14:textId="77777777" w:rsidR="00D273D5" w:rsidRDefault="00D273D5" w:rsidP="00830C8E">
            <w:pPr>
              <w:jc w:val="both"/>
            </w:pPr>
          </w:p>
        </w:tc>
      </w:tr>
      <w:tr w:rsidR="00D273D5" w14:paraId="6B4683B2" w14:textId="77777777" w:rsidTr="00830C8E">
        <w:trPr>
          <w:trHeight w:val="1497"/>
        </w:trPr>
        <w:tc>
          <w:tcPr>
            <w:tcW w:w="9855" w:type="dxa"/>
            <w:gridSpan w:val="8"/>
            <w:tcBorders>
              <w:top w:val="nil"/>
            </w:tcBorders>
          </w:tcPr>
          <w:p w14:paraId="6B15F298" w14:textId="77777777" w:rsidR="00396570" w:rsidRDefault="00396570" w:rsidP="00830C8E">
            <w:pPr>
              <w:jc w:val="both"/>
              <w:rPr>
                <w:b/>
              </w:rPr>
            </w:pPr>
          </w:p>
          <w:p w14:paraId="0357E8E0" w14:textId="0D936853" w:rsidR="00D273D5" w:rsidRDefault="00D273D5" w:rsidP="00830C8E">
            <w:pPr>
              <w:jc w:val="both"/>
              <w:rPr>
                <w:b/>
              </w:rPr>
            </w:pPr>
            <w:r w:rsidRPr="00EA4BC6">
              <w:rPr>
                <w:b/>
              </w:rPr>
              <w:t>Povinná:</w:t>
            </w:r>
          </w:p>
          <w:p w14:paraId="055FF6B5" w14:textId="77777777" w:rsidR="00DC6DED" w:rsidRDefault="00DC6DED" w:rsidP="00DC6DED">
            <w:pPr>
              <w:jc w:val="both"/>
            </w:pPr>
            <w:r>
              <w:t xml:space="preserve">ECO, Umberto. </w:t>
            </w:r>
            <w:r w:rsidRPr="00013D06">
              <w:rPr>
                <w:i/>
              </w:rPr>
              <w:t>Jak napsat diplomovou práci.</w:t>
            </w:r>
            <w:r>
              <w:t xml:space="preserve"> Votobia. ISBN 8071981737</w:t>
            </w:r>
          </w:p>
          <w:p w14:paraId="5E8D922B" w14:textId="77777777" w:rsidR="00D273D5" w:rsidRDefault="00D273D5" w:rsidP="00830C8E">
            <w:r>
              <w:t>OWSINSKI, Bobby. The mixing engineer´s handbook, 4. vydání. USA: BobbyOwsinski Media Group 2017. ISBN13: 978-0-9985033-4-9</w:t>
            </w:r>
          </w:p>
          <w:p w14:paraId="782D6FAF" w14:textId="77777777" w:rsidR="00D273D5" w:rsidRDefault="00D273D5" w:rsidP="00830C8E">
            <w:r>
              <w:t>HUBER, M. David &amp; RUNSTEIN E. Robert. Moder recording Techniques. 9. vydání. NewYork: Routledge 2018. ISBN: 978-1-138-95437-3</w:t>
            </w:r>
          </w:p>
          <w:p w14:paraId="02227447" w14:textId="77777777" w:rsidR="00D273D5" w:rsidRDefault="00D273D5" w:rsidP="00830C8E">
            <w:pPr>
              <w:jc w:val="both"/>
              <w:rPr>
                <w:b/>
              </w:rPr>
            </w:pPr>
          </w:p>
          <w:p w14:paraId="7ED38A40" w14:textId="77777777" w:rsidR="00D273D5" w:rsidRPr="00EA4BC6" w:rsidRDefault="00D273D5" w:rsidP="00830C8E">
            <w:pPr>
              <w:jc w:val="both"/>
              <w:rPr>
                <w:b/>
              </w:rPr>
            </w:pPr>
            <w:r w:rsidRPr="00EA4BC6">
              <w:rPr>
                <w:b/>
              </w:rPr>
              <w:t>Doporučená:</w:t>
            </w:r>
          </w:p>
          <w:p w14:paraId="146BBDE1" w14:textId="77777777" w:rsidR="00D273D5" w:rsidRDefault="00D273D5" w:rsidP="00830C8E">
            <w:r>
              <w:t xml:space="preserve">BRIXEN, B. Eddy. Audio </w:t>
            </w:r>
            <w:proofErr w:type="gramStart"/>
            <w:r>
              <w:t>Metering - Measurements</w:t>
            </w:r>
            <w:proofErr w:type="gramEnd"/>
            <w:r>
              <w:t>, Standards and Practice, 2. vydání. UK: Focal Press 2014. ISBN: 978-0-240-81467-4</w:t>
            </w:r>
          </w:p>
          <w:p w14:paraId="04601844" w14:textId="77777777" w:rsidR="00D273D5" w:rsidRDefault="00D273D5" w:rsidP="00830C8E">
            <w:r>
              <w:t xml:space="preserve">VIERS, Ric. </w:t>
            </w:r>
            <w:r w:rsidRPr="00CD2C68">
              <w:t>The Location Sound Bible: How to Record Professional Dialog for Film and TV</w:t>
            </w:r>
            <w:r>
              <w:t xml:space="preserve">.  USA: Michael Wiese Productions 2012. ISBN: </w:t>
            </w:r>
            <w:r w:rsidRPr="00CD2C68">
              <w:t>978-1615931200</w:t>
            </w:r>
          </w:p>
          <w:p w14:paraId="758F8CAA" w14:textId="77777777" w:rsidR="00D273D5" w:rsidRDefault="00D273D5" w:rsidP="00830C8E">
            <w:r>
              <w:t xml:space="preserve">MILES, Dean. Location audio simplified: Capturing your audio...and your Audience. UK: Focal Press 2014. ISBN: </w:t>
            </w:r>
            <w:r w:rsidRPr="00B53158">
              <w:t>978-1138018778</w:t>
            </w:r>
          </w:p>
          <w:p w14:paraId="1F145D28" w14:textId="77777777" w:rsidR="00D273D5" w:rsidRDefault="00D273D5" w:rsidP="00830C8E">
            <w:pPr>
              <w:jc w:val="both"/>
            </w:pPr>
          </w:p>
        </w:tc>
      </w:tr>
    </w:tbl>
    <w:p w14:paraId="47181574" w14:textId="3F2618D3" w:rsidR="00D273D5" w:rsidRDefault="00D273D5" w:rsidP="00D273D5"/>
    <w:p w14:paraId="33932554" w14:textId="2F0BD6B7" w:rsidR="00FD4DDC" w:rsidRDefault="00FD4DDC" w:rsidP="00D273D5"/>
    <w:p w14:paraId="74390418" w14:textId="4A5EEFD9" w:rsidR="00FD4DDC" w:rsidRDefault="00FD4DDC" w:rsidP="00D273D5"/>
    <w:p w14:paraId="37243DA9" w14:textId="045E5078" w:rsidR="00FD4DDC" w:rsidRDefault="00FD4DDC" w:rsidP="00D273D5"/>
    <w:p w14:paraId="3141B76E" w14:textId="4126B467" w:rsidR="00FD4DDC" w:rsidRDefault="00FD4DDC" w:rsidP="00D273D5"/>
    <w:p w14:paraId="04E3AB2A" w14:textId="2D2A1245" w:rsidR="00FD4DDC" w:rsidRDefault="00FD4DDC" w:rsidP="00D273D5"/>
    <w:p w14:paraId="420BBAC1" w14:textId="77777777" w:rsidR="00FD4DDC" w:rsidRDefault="00FD4DDC" w:rsidP="00D273D5"/>
    <w:p w14:paraId="460AA859" w14:textId="21E944D6" w:rsidR="00947169" w:rsidRDefault="00947169" w:rsidP="00E71567"/>
    <w:p w14:paraId="5019AB67" w14:textId="77777777" w:rsidR="00830C8E" w:rsidRDefault="00830C8E" w:rsidP="00830C8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830C8E" w14:paraId="15235992" w14:textId="77777777" w:rsidTr="00830C8E">
        <w:tc>
          <w:tcPr>
            <w:tcW w:w="9855" w:type="dxa"/>
            <w:gridSpan w:val="7"/>
            <w:tcBorders>
              <w:bottom w:val="double" w:sz="4" w:space="0" w:color="auto"/>
            </w:tcBorders>
            <w:shd w:val="clear" w:color="auto" w:fill="BDD6EE"/>
          </w:tcPr>
          <w:p w14:paraId="03D17287" w14:textId="77777777" w:rsidR="00830C8E" w:rsidRDefault="00830C8E" w:rsidP="00830C8E">
            <w:pPr>
              <w:jc w:val="both"/>
              <w:rPr>
                <w:b/>
                <w:sz w:val="28"/>
              </w:rPr>
            </w:pPr>
            <w:r>
              <w:lastRenderedPageBreak/>
              <w:br w:type="page"/>
            </w:r>
            <w:r>
              <w:rPr>
                <w:b/>
                <w:sz w:val="28"/>
              </w:rPr>
              <w:t>B-III – Charakteristika studijního předmětu</w:t>
            </w:r>
          </w:p>
        </w:tc>
      </w:tr>
      <w:tr w:rsidR="00830C8E" w14:paraId="3CD14109" w14:textId="77777777" w:rsidTr="00830C8E">
        <w:tc>
          <w:tcPr>
            <w:tcW w:w="3086" w:type="dxa"/>
            <w:tcBorders>
              <w:top w:val="double" w:sz="4" w:space="0" w:color="auto"/>
            </w:tcBorders>
            <w:shd w:val="clear" w:color="auto" w:fill="F7CAAC"/>
          </w:tcPr>
          <w:p w14:paraId="082FF62E" w14:textId="77777777" w:rsidR="00830C8E" w:rsidRDefault="00830C8E" w:rsidP="00A779C5">
            <w:pPr>
              <w:rPr>
                <w:b/>
              </w:rPr>
            </w:pPr>
            <w:r>
              <w:rPr>
                <w:b/>
              </w:rPr>
              <w:t>Název studijního předmětu</w:t>
            </w:r>
          </w:p>
        </w:tc>
        <w:tc>
          <w:tcPr>
            <w:tcW w:w="6769" w:type="dxa"/>
            <w:gridSpan w:val="6"/>
            <w:tcBorders>
              <w:top w:val="double" w:sz="4" w:space="0" w:color="auto"/>
            </w:tcBorders>
          </w:tcPr>
          <w:p w14:paraId="330408C5" w14:textId="77777777" w:rsidR="00830C8E" w:rsidRPr="005357CB" w:rsidRDefault="00830C8E" w:rsidP="00830C8E">
            <w:pPr>
              <w:jc w:val="both"/>
              <w:rPr>
                <w:color w:val="1F497D" w:themeColor="text2"/>
              </w:rPr>
            </w:pPr>
            <w:r>
              <w:t>Filmová a audiovizuální výchova 1</w:t>
            </w:r>
          </w:p>
        </w:tc>
      </w:tr>
      <w:tr w:rsidR="00830C8E" w14:paraId="416BB446" w14:textId="77777777" w:rsidTr="00830C8E">
        <w:tc>
          <w:tcPr>
            <w:tcW w:w="3086" w:type="dxa"/>
            <w:shd w:val="clear" w:color="auto" w:fill="F7CAAC"/>
          </w:tcPr>
          <w:p w14:paraId="42B8DD72" w14:textId="77777777" w:rsidR="00830C8E" w:rsidRDefault="00830C8E" w:rsidP="00A779C5">
            <w:pPr>
              <w:rPr>
                <w:b/>
              </w:rPr>
            </w:pPr>
            <w:r>
              <w:rPr>
                <w:b/>
              </w:rPr>
              <w:t>Typ předmětu</w:t>
            </w:r>
          </w:p>
        </w:tc>
        <w:tc>
          <w:tcPr>
            <w:tcW w:w="3406" w:type="dxa"/>
            <w:gridSpan w:val="3"/>
          </w:tcPr>
          <w:p w14:paraId="49143CD3" w14:textId="1DF3C8E8" w:rsidR="00830C8E" w:rsidRPr="005357CB" w:rsidRDefault="00830C8E" w:rsidP="00830C8E">
            <w:pPr>
              <w:autoSpaceDE w:val="0"/>
              <w:autoSpaceDN w:val="0"/>
              <w:adjustRightInd w:val="0"/>
            </w:pPr>
            <w:r>
              <w:rPr>
                <w:rFonts w:eastAsia="Calibri"/>
              </w:rPr>
              <w:t>povinný</w:t>
            </w:r>
          </w:p>
        </w:tc>
        <w:tc>
          <w:tcPr>
            <w:tcW w:w="2695" w:type="dxa"/>
            <w:gridSpan w:val="2"/>
            <w:shd w:val="clear" w:color="auto" w:fill="F7CAAC"/>
          </w:tcPr>
          <w:p w14:paraId="286E3F66" w14:textId="77777777" w:rsidR="00830C8E" w:rsidRDefault="00830C8E" w:rsidP="00830C8E">
            <w:pPr>
              <w:jc w:val="both"/>
              <w:rPr>
                <w:b/>
              </w:rPr>
            </w:pPr>
            <w:r>
              <w:rPr>
                <w:b/>
              </w:rPr>
              <w:t>doporučený ročník/semestr</w:t>
            </w:r>
          </w:p>
          <w:p w14:paraId="2882F03E" w14:textId="77777777" w:rsidR="00830C8E" w:rsidRDefault="00830C8E" w:rsidP="00830C8E">
            <w:pPr>
              <w:jc w:val="both"/>
            </w:pPr>
          </w:p>
        </w:tc>
        <w:tc>
          <w:tcPr>
            <w:tcW w:w="668" w:type="dxa"/>
          </w:tcPr>
          <w:p w14:paraId="4247393D" w14:textId="4E7B60CB" w:rsidR="00830C8E" w:rsidRPr="005357CB" w:rsidRDefault="00A6733F" w:rsidP="00830C8E">
            <w:pPr>
              <w:jc w:val="both"/>
            </w:pPr>
            <w:r>
              <w:t>1</w:t>
            </w:r>
            <w:r w:rsidR="00830C8E" w:rsidRPr="005357CB">
              <w:t>/ZS</w:t>
            </w:r>
          </w:p>
        </w:tc>
      </w:tr>
      <w:tr w:rsidR="00830C8E" w14:paraId="096D764C" w14:textId="77777777" w:rsidTr="00830C8E">
        <w:tc>
          <w:tcPr>
            <w:tcW w:w="3086" w:type="dxa"/>
            <w:shd w:val="clear" w:color="auto" w:fill="F7CAAC"/>
          </w:tcPr>
          <w:p w14:paraId="5BEFB679" w14:textId="77777777" w:rsidR="00830C8E" w:rsidRDefault="00830C8E" w:rsidP="00A779C5">
            <w:pPr>
              <w:rPr>
                <w:b/>
              </w:rPr>
            </w:pPr>
            <w:r>
              <w:rPr>
                <w:b/>
              </w:rPr>
              <w:t>Rozsah studijního předmětu</w:t>
            </w:r>
          </w:p>
        </w:tc>
        <w:tc>
          <w:tcPr>
            <w:tcW w:w="1701" w:type="dxa"/>
          </w:tcPr>
          <w:p w14:paraId="16382005" w14:textId="77777777" w:rsidR="00830C8E" w:rsidRPr="00037DA6" w:rsidRDefault="00830C8E" w:rsidP="00830C8E">
            <w:pPr>
              <w:autoSpaceDE w:val="0"/>
              <w:autoSpaceDN w:val="0"/>
              <w:adjustRightInd w:val="0"/>
              <w:rPr>
                <w:rFonts w:eastAsia="Calibri"/>
              </w:rPr>
            </w:pPr>
            <w:r>
              <w:rPr>
                <w:rFonts w:eastAsia="Calibri"/>
              </w:rPr>
              <w:t>13/semestr</w:t>
            </w:r>
          </w:p>
          <w:p w14:paraId="02310E0D" w14:textId="77777777" w:rsidR="00830C8E" w:rsidRPr="008D0458" w:rsidRDefault="00830C8E" w:rsidP="00830C8E">
            <w:pPr>
              <w:jc w:val="both"/>
              <w:rPr>
                <w:color w:val="1F497D" w:themeColor="text2"/>
                <w:sz w:val="16"/>
                <w:szCs w:val="16"/>
              </w:rPr>
            </w:pPr>
          </w:p>
        </w:tc>
        <w:tc>
          <w:tcPr>
            <w:tcW w:w="889" w:type="dxa"/>
            <w:shd w:val="clear" w:color="auto" w:fill="F7CAAC"/>
          </w:tcPr>
          <w:p w14:paraId="2EF4BEF9" w14:textId="77777777" w:rsidR="00830C8E" w:rsidRDefault="00830C8E" w:rsidP="00830C8E">
            <w:pPr>
              <w:jc w:val="both"/>
              <w:rPr>
                <w:b/>
              </w:rPr>
            </w:pPr>
            <w:r>
              <w:rPr>
                <w:b/>
              </w:rPr>
              <w:t xml:space="preserve">hod. </w:t>
            </w:r>
          </w:p>
        </w:tc>
        <w:tc>
          <w:tcPr>
            <w:tcW w:w="816" w:type="dxa"/>
          </w:tcPr>
          <w:p w14:paraId="7E4F1D6A" w14:textId="77777777" w:rsidR="00830C8E" w:rsidRPr="00037DA6" w:rsidRDefault="00830C8E" w:rsidP="00830C8E">
            <w:pPr>
              <w:jc w:val="both"/>
            </w:pPr>
            <w:r>
              <w:t>1/týden</w:t>
            </w:r>
          </w:p>
        </w:tc>
        <w:tc>
          <w:tcPr>
            <w:tcW w:w="2156" w:type="dxa"/>
            <w:shd w:val="clear" w:color="auto" w:fill="F7CAAC"/>
          </w:tcPr>
          <w:p w14:paraId="3C285CE0" w14:textId="77777777" w:rsidR="00830C8E" w:rsidRDefault="00830C8E" w:rsidP="00830C8E">
            <w:pPr>
              <w:jc w:val="both"/>
              <w:rPr>
                <w:b/>
              </w:rPr>
            </w:pPr>
            <w:r>
              <w:rPr>
                <w:b/>
              </w:rPr>
              <w:t>kreditů</w:t>
            </w:r>
          </w:p>
        </w:tc>
        <w:tc>
          <w:tcPr>
            <w:tcW w:w="1207" w:type="dxa"/>
            <w:gridSpan w:val="2"/>
          </w:tcPr>
          <w:p w14:paraId="737FD078" w14:textId="77777777" w:rsidR="00830C8E" w:rsidRPr="005357CB" w:rsidRDefault="00830C8E" w:rsidP="00830C8E">
            <w:pPr>
              <w:jc w:val="both"/>
            </w:pPr>
            <w:r>
              <w:t>1</w:t>
            </w:r>
          </w:p>
        </w:tc>
      </w:tr>
      <w:tr w:rsidR="00830C8E" w14:paraId="311E6C64" w14:textId="77777777" w:rsidTr="00830C8E">
        <w:tc>
          <w:tcPr>
            <w:tcW w:w="3086" w:type="dxa"/>
            <w:shd w:val="clear" w:color="auto" w:fill="F7CAAC"/>
          </w:tcPr>
          <w:p w14:paraId="475FE7E6" w14:textId="77777777" w:rsidR="00830C8E" w:rsidRDefault="00830C8E" w:rsidP="00A779C5">
            <w:pPr>
              <w:rPr>
                <w:b/>
                <w:sz w:val="22"/>
              </w:rPr>
            </w:pPr>
            <w:r>
              <w:rPr>
                <w:b/>
              </w:rPr>
              <w:t>Prerekvizity, korekvizity, ekvivalence</w:t>
            </w:r>
          </w:p>
        </w:tc>
        <w:tc>
          <w:tcPr>
            <w:tcW w:w="6769" w:type="dxa"/>
            <w:gridSpan w:val="6"/>
          </w:tcPr>
          <w:p w14:paraId="4550356D" w14:textId="77777777" w:rsidR="00830C8E" w:rsidRPr="006906D6" w:rsidRDefault="00830C8E" w:rsidP="00830C8E">
            <w:pPr>
              <w:jc w:val="both"/>
              <w:rPr>
                <w:sz w:val="16"/>
                <w:szCs w:val="16"/>
              </w:rPr>
            </w:pPr>
          </w:p>
        </w:tc>
      </w:tr>
      <w:tr w:rsidR="00830C8E" w14:paraId="35F099A3" w14:textId="77777777" w:rsidTr="00830C8E">
        <w:tc>
          <w:tcPr>
            <w:tcW w:w="3086" w:type="dxa"/>
            <w:shd w:val="clear" w:color="auto" w:fill="F7CAAC"/>
          </w:tcPr>
          <w:p w14:paraId="77311157" w14:textId="77777777" w:rsidR="00830C8E" w:rsidRDefault="00830C8E" w:rsidP="00A779C5">
            <w:pPr>
              <w:rPr>
                <w:b/>
              </w:rPr>
            </w:pPr>
            <w:r>
              <w:rPr>
                <w:b/>
              </w:rPr>
              <w:t>Způsob ověření studijních výsledků</w:t>
            </w:r>
          </w:p>
        </w:tc>
        <w:tc>
          <w:tcPr>
            <w:tcW w:w="3406" w:type="dxa"/>
            <w:gridSpan w:val="3"/>
          </w:tcPr>
          <w:p w14:paraId="30732EB8" w14:textId="77777777" w:rsidR="00830C8E" w:rsidRPr="00037DA6" w:rsidRDefault="00830C8E" w:rsidP="00830C8E">
            <w:pPr>
              <w:jc w:val="both"/>
            </w:pPr>
            <w:r>
              <w:rPr>
                <w:rFonts w:eastAsia="Calibri"/>
              </w:rPr>
              <w:t>zápočet</w:t>
            </w:r>
          </w:p>
        </w:tc>
        <w:tc>
          <w:tcPr>
            <w:tcW w:w="2156" w:type="dxa"/>
            <w:shd w:val="clear" w:color="auto" w:fill="F7CAAC"/>
          </w:tcPr>
          <w:p w14:paraId="4DD402EA" w14:textId="77777777" w:rsidR="00830C8E" w:rsidRDefault="00830C8E" w:rsidP="00830C8E">
            <w:pPr>
              <w:jc w:val="both"/>
              <w:rPr>
                <w:b/>
              </w:rPr>
            </w:pPr>
            <w:r>
              <w:rPr>
                <w:b/>
              </w:rPr>
              <w:t>Forma výuky</w:t>
            </w:r>
          </w:p>
        </w:tc>
        <w:tc>
          <w:tcPr>
            <w:tcW w:w="1207" w:type="dxa"/>
            <w:gridSpan w:val="2"/>
          </w:tcPr>
          <w:p w14:paraId="59809C14" w14:textId="77777777" w:rsidR="00830C8E" w:rsidRPr="00984755" w:rsidRDefault="00830C8E" w:rsidP="00830C8E">
            <w:pPr>
              <w:jc w:val="both"/>
            </w:pPr>
            <w:r>
              <w:rPr>
                <w:rFonts w:eastAsia="Calibri"/>
              </w:rPr>
              <w:t>seminář</w:t>
            </w:r>
          </w:p>
        </w:tc>
      </w:tr>
      <w:tr w:rsidR="00830C8E" w14:paraId="3F949F5E" w14:textId="77777777" w:rsidTr="00830C8E">
        <w:tc>
          <w:tcPr>
            <w:tcW w:w="3086" w:type="dxa"/>
            <w:shd w:val="clear" w:color="auto" w:fill="F7CAAC"/>
          </w:tcPr>
          <w:p w14:paraId="6A42CB0B" w14:textId="77777777" w:rsidR="00830C8E" w:rsidRPr="00652856" w:rsidRDefault="00830C8E" w:rsidP="00A779C5">
            <w:r w:rsidRPr="00652856">
              <w:t>Forma způsobu ověření studijních výsledků a další požadavky na studenta</w:t>
            </w:r>
          </w:p>
        </w:tc>
        <w:tc>
          <w:tcPr>
            <w:tcW w:w="6769" w:type="dxa"/>
            <w:gridSpan w:val="6"/>
            <w:tcBorders>
              <w:bottom w:val="nil"/>
            </w:tcBorders>
          </w:tcPr>
          <w:p w14:paraId="1F74541E" w14:textId="77777777" w:rsidR="00830C8E" w:rsidRDefault="00830C8E" w:rsidP="00830C8E">
            <w:pPr>
              <w:jc w:val="both"/>
              <w:rPr>
                <w:rFonts w:eastAsia="Calibri"/>
              </w:rPr>
            </w:pPr>
            <w:r>
              <w:rPr>
                <w:rFonts w:eastAsia="Calibri"/>
              </w:rPr>
              <w:t>Povinná účast na semináři (max. absence 20 %).</w:t>
            </w:r>
          </w:p>
          <w:p w14:paraId="4CCBC4AF" w14:textId="77777777" w:rsidR="00830C8E" w:rsidRDefault="00830C8E" w:rsidP="00830C8E">
            <w:pPr>
              <w:jc w:val="both"/>
              <w:rPr>
                <w:rFonts w:eastAsia="Calibri"/>
              </w:rPr>
            </w:pPr>
            <w:r>
              <w:rPr>
                <w:rFonts w:eastAsia="Calibri"/>
              </w:rPr>
              <w:t>Aktivita v diskuzích, průběžné plnění dílčích úkolů.</w:t>
            </w:r>
          </w:p>
          <w:p w14:paraId="404559D9" w14:textId="77777777" w:rsidR="00830C8E" w:rsidRPr="00652856" w:rsidRDefault="00830C8E" w:rsidP="00830C8E">
            <w:pPr>
              <w:jc w:val="both"/>
              <w:rPr>
                <w:rFonts w:eastAsia="Calibri"/>
              </w:rPr>
            </w:pPr>
            <w:r>
              <w:rPr>
                <w:rFonts w:eastAsia="Calibri"/>
              </w:rPr>
              <w:t>Písemná práce – tvorba metodickému materiálu a pracovního listu k filmu.</w:t>
            </w:r>
          </w:p>
        </w:tc>
      </w:tr>
      <w:tr w:rsidR="00830C8E" w14:paraId="3705828D" w14:textId="77777777" w:rsidTr="00830C8E">
        <w:trPr>
          <w:trHeight w:val="554"/>
        </w:trPr>
        <w:tc>
          <w:tcPr>
            <w:tcW w:w="9855" w:type="dxa"/>
            <w:gridSpan w:val="7"/>
            <w:tcBorders>
              <w:top w:val="nil"/>
            </w:tcBorders>
          </w:tcPr>
          <w:p w14:paraId="43B2A234" w14:textId="77777777" w:rsidR="00830C8E" w:rsidRPr="00652856" w:rsidRDefault="00830C8E" w:rsidP="00A779C5"/>
        </w:tc>
      </w:tr>
      <w:tr w:rsidR="00830C8E" w14:paraId="149FC799" w14:textId="77777777" w:rsidTr="00830C8E">
        <w:trPr>
          <w:trHeight w:val="197"/>
        </w:trPr>
        <w:tc>
          <w:tcPr>
            <w:tcW w:w="3086" w:type="dxa"/>
            <w:tcBorders>
              <w:top w:val="nil"/>
            </w:tcBorders>
            <w:shd w:val="clear" w:color="auto" w:fill="F7CAAC"/>
          </w:tcPr>
          <w:p w14:paraId="696E3702" w14:textId="77777777" w:rsidR="00830C8E" w:rsidRDefault="00830C8E" w:rsidP="00A779C5">
            <w:pPr>
              <w:rPr>
                <w:b/>
              </w:rPr>
            </w:pPr>
            <w:r>
              <w:rPr>
                <w:b/>
              </w:rPr>
              <w:t>Garant předmětu</w:t>
            </w:r>
          </w:p>
        </w:tc>
        <w:tc>
          <w:tcPr>
            <w:tcW w:w="6769" w:type="dxa"/>
            <w:gridSpan w:val="6"/>
            <w:tcBorders>
              <w:top w:val="nil"/>
            </w:tcBorders>
          </w:tcPr>
          <w:p w14:paraId="4441351F" w14:textId="77777777" w:rsidR="00830C8E" w:rsidRPr="00D46036" w:rsidRDefault="00830C8E" w:rsidP="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Tereza Czesany Dvořáková, Ph. D.</w:t>
            </w:r>
          </w:p>
        </w:tc>
      </w:tr>
      <w:tr w:rsidR="00830C8E" w:rsidRPr="008D0458" w14:paraId="629DA062" w14:textId="77777777" w:rsidTr="00830C8E">
        <w:trPr>
          <w:trHeight w:val="243"/>
        </w:trPr>
        <w:tc>
          <w:tcPr>
            <w:tcW w:w="3086" w:type="dxa"/>
            <w:tcBorders>
              <w:top w:val="nil"/>
            </w:tcBorders>
            <w:shd w:val="clear" w:color="auto" w:fill="F7CAAC"/>
          </w:tcPr>
          <w:p w14:paraId="50B8EA2F" w14:textId="77777777" w:rsidR="00830C8E" w:rsidRDefault="00830C8E" w:rsidP="00A779C5">
            <w:pPr>
              <w:rPr>
                <w:b/>
              </w:rPr>
            </w:pPr>
            <w:r>
              <w:rPr>
                <w:b/>
              </w:rPr>
              <w:t>Zapojení garanta do výuky předmětu</w:t>
            </w:r>
          </w:p>
        </w:tc>
        <w:tc>
          <w:tcPr>
            <w:tcW w:w="6769" w:type="dxa"/>
            <w:gridSpan w:val="6"/>
            <w:tcBorders>
              <w:top w:val="nil"/>
            </w:tcBorders>
          </w:tcPr>
          <w:p w14:paraId="60FCF05A" w14:textId="77777777" w:rsidR="00830C8E" w:rsidRPr="00A7428C" w:rsidRDefault="00830C8E" w:rsidP="00830C8E">
            <w:pPr>
              <w:jc w:val="both"/>
              <w:rPr>
                <w:color w:val="1F497D" w:themeColor="text2"/>
              </w:rPr>
            </w:pPr>
            <w:r w:rsidRPr="00A7428C">
              <w:rPr>
                <w:rFonts w:eastAsia="Calibri"/>
              </w:rPr>
              <w:t>100 %</w:t>
            </w:r>
          </w:p>
        </w:tc>
      </w:tr>
      <w:tr w:rsidR="00830C8E" w14:paraId="151EFA3C" w14:textId="77777777" w:rsidTr="00830C8E">
        <w:tc>
          <w:tcPr>
            <w:tcW w:w="3086" w:type="dxa"/>
            <w:shd w:val="clear" w:color="auto" w:fill="F7CAAC"/>
          </w:tcPr>
          <w:p w14:paraId="541EBAD3" w14:textId="77777777" w:rsidR="00830C8E" w:rsidRDefault="00830C8E" w:rsidP="00830C8E">
            <w:pPr>
              <w:jc w:val="both"/>
              <w:rPr>
                <w:b/>
              </w:rPr>
            </w:pPr>
            <w:r>
              <w:rPr>
                <w:b/>
              </w:rPr>
              <w:t>Vyučující</w:t>
            </w:r>
          </w:p>
        </w:tc>
        <w:tc>
          <w:tcPr>
            <w:tcW w:w="6769" w:type="dxa"/>
            <w:gridSpan w:val="6"/>
            <w:tcBorders>
              <w:bottom w:val="nil"/>
            </w:tcBorders>
          </w:tcPr>
          <w:p w14:paraId="39F207B8" w14:textId="77777777" w:rsidR="00830C8E" w:rsidRPr="00D46036" w:rsidRDefault="00830C8E" w:rsidP="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Tereza Czesany Dvořáková, Ph. D.</w:t>
            </w:r>
          </w:p>
        </w:tc>
      </w:tr>
      <w:tr w:rsidR="00830C8E" w14:paraId="23EC4890" w14:textId="77777777" w:rsidTr="00830C8E">
        <w:trPr>
          <w:trHeight w:val="554"/>
        </w:trPr>
        <w:tc>
          <w:tcPr>
            <w:tcW w:w="9855" w:type="dxa"/>
            <w:gridSpan w:val="7"/>
            <w:tcBorders>
              <w:top w:val="nil"/>
            </w:tcBorders>
          </w:tcPr>
          <w:p w14:paraId="607281D9" w14:textId="77777777" w:rsidR="00830C8E" w:rsidRDefault="00830C8E" w:rsidP="00830C8E">
            <w:pPr>
              <w:jc w:val="both"/>
            </w:pPr>
          </w:p>
        </w:tc>
      </w:tr>
      <w:tr w:rsidR="00830C8E" w14:paraId="0E72A8D7" w14:textId="77777777" w:rsidTr="00830C8E">
        <w:tc>
          <w:tcPr>
            <w:tcW w:w="3086" w:type="dxa"/>
            <w:shd w:val="clear" w:color="auto" w:fill="F7CAAC"/>
          </w:tcPr>
          <w:p w14:paraId="3AA870EA" w14:textId="77777777" w:rsidR="00830C8E" w:rsidRDefault="00830C8E" w:rsidP="00830C8E">
            <w:pPr>
              <w:jc w:val="both"/>
              <w:rPr>
                <w:b/>
              </w:rPr>
            </w:pPr>
            <w:r>
              <w:rPr>
                <w:b/>
              </w:rPr>
              <w:t>Stručná anotace předmětu</w:t>
            </w:r>
          </w:p>
        </w:tc>
        <w:tc>
          <w:tcPr>
            <w:tcW w:w="6769" w:type="dxa"/>
            <w:gridSpan w:val="6"/>
            <w:tcBorders>
              <w:bottom w:val="nil"/>
            </w:tcBorders>
          </w:tcPr>
          <w:p w14:paraId="6B00881D" w14:textId="77777777" w:rsidR="00830C8E" w:rsidRPr="00A908E0" w:rsidRDefault="00830C8E" w:rsidP="00830C8E">
            <w:pPr>
              <w:jc w:val="both"/>
              <w:rPr>
                <w:sz w:val="16"/>
                <w:szCs w:val="16"/>
              </w:rPr>
            </w:pPr>
          </w:p>
        </w:tc>
      </w:tr>
      <w:tr w:rsidR="00830C8E" w14:paraId="13F059F2" w14:textId="77777777" w:rsidTr="00DC6DED">
        <w:trPr>
          <w:trHeight w:val="1842"/>
        </w:trPr>
        <w:tc>
          <w:tcPr>
            <w:tcW w:w="9855" w:type="dxa"/>
            <w:gridSpan w:val="7"/>
            <w:tcBorders>
              <w:top w:val="nil"/>
              <w:bottom w:val="single" w:sz="12" w:space="0" w:color="auto"/>
            </w:tcBorders>
          </w:tcPr>
          <w:p w14:paraId="1AB3E331" w14:textId="77777777" w:rsidR="00396570" w:rsidRDefault="00396570" w:rsidP="00830C8E">
            <w:pPr>
              <w:rPr>
                <w:rFonts w:eastAsia="Roboto"/>
                <w:b/>
              </w:rPr>
            </w:pPr>
          </w:p>
          <w:p w14:paraId="5FC3ED96" w14:textId="4408A522" w:rsidR="00830C8E" w:rsidRPr="007A7803" w:rsidRDefault="00830C8E" w:rsidP="00830C8E">
            <w:pPr>
              <w:rPr>
                <w:rFonts w:eastAsia="Roboto"/>
              </w:rPr>
            </w:pPr>
            <w:r w:rsidRPr="007A7803">
              <w:rPr>
                <w:rFonts w:eastAsia="Roboto"/>
                <w:b/>
              </w:rPr>
              <w:t>Cíl předmětu:</w:t>
            </w:r>
            <w:r w:rsidRPr="007A7803">
              <w:rPr>
                <w:rFonts w:eastAsia="Roboto"/>
              </w:rPr>
              <w:t xml:space="preserve"> </w:t>
            </w:r>
          </w:p>
          <w:p w14:paraId="7A7E7725" w14:textId="77777777" w:rsidR="00830C8E" w:rsidRDefault="00830C8E" w:rsidP="00396570">
            <w:pPr>
              <w:jc w:val="both"/>
              <w:rPr>
                <w:rFonts w:eastAsia="Roboto"/>
              </w:rPr>
            </w:pPr>
            <w:r w:rsidRPr="007A7803">
              <w:rPr>
                <w:rFonts w:eastAsia="Roboto"/>
              </w:rPr>
              <w:t xml:space="preserve">Seminář </w:t>
            </w:r>
            <w:r w:rsidRPr="007A7803">
              <w:rPr>
                <w:rFonts w:eastAsia="Roboto"/>
                <w:i/>
              </w:rPr>
              <w:t>Filmová a audiovizuální výchova 1</w:t>
            </w:r>
            <w:r w:rsidRPr="007A7803">
              <w:rPr>
                <w:rFonts w:eastAsia="Roboto"/>
              </w:rPr>
              <w:t xml:space="preserve"> </w:t>
            </w:r>
            <w:r>
              <w:rPr>
                <w:rFonts w:eastAsia="Roboto"/>
              </w:rPr>
              <w:t xml:space="preserve">přinese </w:t>
            </w:r>
            <w:r w:rsidRPr="007A7803">
              <w:rPr>
                <w:rFonts w:eastAsia="Roboto"/>
              </w:rPr>
              <w:t xml:space="preserve">studentům základní </w:t>
            </w:r>
            <w:r>
              <w:rPr>
                <w:rFonts w:eastAsia="Roboto"/>
              </w:rPr>
              <w:t>orientaci ve specifické oblasti filmové a audiovizuální výchovy, tedy oboru stojícího na pomezí formálního vzdělávání akceptovaného MŠMT na českých základních školách a gymnáziích, ale také na základních uměleckých školách (jako tzv. multimediální tvorba) na straně jedné a neformálních výchovných aktivit organizovaných především neziskovým sektorem ale také producenty a tvůrci filmů na straně druhé. Výuka bude vedena interaktivně s cílem studenty zapojit do práce s tématem a bude doplněna ukázkami audiovizuální tvorby, která je výsledkem výchovných aktivit. Součástí výuky bude jedna nebo dvě diskuze s odborníky z praxe.</w:t>
            </w:r>
          </w:p>
          <w:p w14:paraId="60ADB69B" w14:textId="77777777" w:rsidR="00830C8E" w:rsidRPr="007A7803" w:rsidRDefault="00830C8E" w:rsidP="00830C8E">
            <w:pPr>
              <w:rPr>
                <w:rFonts w:eastAsia="Roboto"/>
              </w:rPr>
            </w:pPr>
          </w:p>
          <w:p w14:paraId="0343555E" w14:textId="77777777" w:rsidR="00830C8E" w:rsidRPr="007A7803" w:rsidRDefault="00830C8E" w:rsidP="00830C8E">
            <w:pPr>
              <w:rPr>
                <w:rFonts w:eastAsia="Roboto"/>
                <w:b/>
              </w:rPr>
            </w:pPr>
            <w:r w:rsidRPr="007A7803">
              <w:rPr>
                <w:rFonts w:eastAsia="Roboto"/>
                <w:b/>
              </w:rPr>
              <w:t>Rámcové tematické okruhy:</w:t>
            </w:r>
          </w:p>
          <w:p w14:paraId="492EB0B1" w14:textId="77777777" w:rsidR="00830C8E" w:rsidRPr="007A7803" w:rsidRDefault="00830C8E" w:rsidP="009305FD">
            <w:pPr>
              <w:pStyle w:val="Odstavecseseznamem"/>
              <w:numPr>
                <w:ilvl w:val="0"/>
                <w:numId w:val="12"/>
              </w:numPr>
              <w:rPr>
                <w:rFonts w:eastAsia="Roboto"/>
              </w:rPr>
            </w:pPr>
            <w:r w:rsidRPr="007A7803">
              <w:rPr>
                <w:rFonts w:eastAsia="Roboto"/>
              </w:rPr>
              <w:t>Vznik filmové výchovy</w:t>
            </w:r>
          </w:p>
          <w:p w14:paraId="1F3D6353" w14:textId="77777777" w:rsidR="00830C8E" w:rsidRDefault="00830C8E" w:rsidP="009305FD">
            <w:pPr>
              <w:pStyle w:val="Odstavecseseznamem"/>
              <w:numPr>
                <w:ilvl w:val="0"/>
                <w:numId w:val="12"/>
              </w:numPr>
              <w:rPr>
                <w:rFonts w:eastAsia="Roboto"/>
              </w:rPr>
            </w:pPr>
            <w:r>
              <w:rPr>
                <w:rFonts w:eastAsia="Roboto"/>
              </w:rPr>
              <w:t>Rozvoj filmové výchovy u nás i v zahraničí</w:t>
            </w:r>
          </w:p>
          <w:p w14:paraId="11183CA6" w14:textId="77777777" w:rsidR="00830C8E" w:rsidRDefault="00830C8E" w:rsidP="009305FD">
            <w:pPr>
              <w:pStyle w:val="Odstavecseseznamem"/>
              <w:numPr>
                <w:ilvl w:val="0"/>
                <w:numId w:val="12"/>
              </w:numPr>
              <w:rPr>
                <w:rFonts w:eastAsia="Roboto"/>
              </w:rPr>
            </w:pPr>
            <w:r>
              <w:rPr>
                <w:rFonts w:eastAsia="Roboto"/>
              </w:rPr>
              <w:t>Kurikulární reforma a vznik doplňkového vzdělávacího oboru Filmová/ audiovizuální výchova – koncepce a obsah oboru</w:t>
            </w:r>
          </w:p>
          <w:p w14:paraId="69DB6972" w14:textId="77777777" w:rsidR="00830C8E" w:rsidRDefault="00830C8E" w:rsidP="009305FD">
            <w:pPr>
              <w:pStyle w:val="Odstavecseseznamem"/>
              <w:numPr>
                <w:ilvl w:val="0"/>
                <w:numId w:val="12"/>
              </w:numPr>
              <w:rPr>
                <w:rFonts w:eastAsia="Roboto"/>
              </w:rPr>
            </w:pPr>
            <w:r>
              <w:rPr>
                <w:rFonts w:eastAsia="Roboto"/>
              </w:rPr>
              <w:t>Reálné pedagogické možnosti oboru filmová / audiovizuální výchova</w:t>
            </w:r>
          </w:p>
          <w:p w14:paraId="21691CA6" w14:textId="77777777" w:rsidR="00830C8E" w:rsidRDefault="00830C8E" w:rsidP="009305FD">
            <w:pPr>
              <w:pStyle w:val="Odstavecseseznamem"/>
              <w:numPr>
                <w:ilvl w:val="0"/>
                <w:numId w:val="12"/>
              </w:numPr>
              <w:rPr>
                <w:rFonts w:eastAsia="Roboto"/>
              </w:rPr>
            </w:pPr>
            <w:r>
              <w:rPr>
                <w:rFonts w:eastAsia="Roboto"/>
              </w:rPr>
              <w:t>Zahraniční příklady dobré praxe</w:t>
            </w:r>
          </w:p>
          <w:p w14:paraId="587CC4CD" w14:textId="77777777" w:rsidR="00830C8E" w:rsidRDefault="00830C8E" w:rsidP="009305FD">
            <w:pPr>
              <w:pStyle w:val="Odstavecseseznamem"/>
              <w:numPr>
                <w:ilvl w:val="0"/>
                <w:numId w:val="12"/>
              </w:numPr>
              <w:rPr>
                <w:rFonts w:eastAsia="Roboto"/>
              </w:rPr>
            </w:pPr>
            <w:r>
              <w:rPr>
                <w:rFonts w:eastAsia="Roboto"/>
              </w:rPr>
              <w:t>Situace filmové/ audiovizuální výchovy na českých školách</w:t>
            </w:r>
          </w:p>
          <w:p w14:paraId="4596C4AA" w14:textId="77777777" w:rsidR="00830C8E" w:rsidRDefault="00830C8E" w:rsidP="009305FD">
            <w:pPr>
              <w:pStyle w:val="Odstavecseseznamem"/>
              <w:numPr>
                <w:ilvl w:val="0"/>
                <w:numId w:val="12"/>
              </w:numPr>
              <w:rPr>
                <w:rFonts w:eastAsia="Roboto"/>
              </w:rPr>
            </w:pPr>
            <w:r>
              <w:rPr>
                <w:rFonts w:eastAsia="Roboto"/>
              </w:rPr>
              <w:t>Základní umělecké školy a multimediální tvorba</w:t>
            </w:r>
          </w:p>
          <w:p w14:paraId="73053D2F" w14:textId="77777777" w:rsidR="00830C8E" w:rsidRPr="007A7803" w:rsidRDefault="00830C8E" w:rsidP="00830C8E">
            <w:pPr>
              <w:rPr>
                <w:rFonts w:eastAsia="Roboto"/>
              </w:rPr>
            </w:pPr>
          </w:p>
          <w:p w14:paraId="2B091748" w14:textId="77777777" w:rsidR="00830C8E" w:rsidRPr="007A7803" w:rsidRDefault="00830C8E" w:rsidP="00830C8E">
            <w:pPr>
              <w:rPr>
                <w:rFonts w:eastAsia="Roboto"/>
                <w:b/>
              </w:rPr>
            </w:pPr>
            <w:r w:rsidRPr="007A7803">
              <w:rPr>
                <w:rFonts w:eastAsia="Roboto"/>
                <w:b/>
              </w:rPr>
              <w:t xml:space="preserve">Výsledky </w:t>
            </w:r>
            <w:r>
              <w:rPr>
                <w:rFonts w:eastAsia="Roboto"/>
                <w:b/>
              </w:rPr>
              <w:t>předmětu</w:t>
            </w:r>
            <w:r w:rsidRPr="007A7803">
              <w:rPr>
                <w:rFonts w:eastAsia="Roboto"/>
                <w:b/>
              </w:rPr>
              <w:t>:</w:t>
            </w:r>
          </w:p>
          <w:p w14:paraId="16CEEB84" w14:textId="77777777" w:rsidR="00830C8E" w:rsidRPr="007A7803" w:rsidRDefault="00830C8E" w:rsidP="009305FD">
            <w:pPr>
              <w:pStyle w:val="Odstavecseseznamem"/>
              <w:numPr>
                <w:ilvl w:val="0"/>
                <w:numId w:val="11"/>
              </w:numPr>
              <w:rPr>
                <w:rFonts w:eastAsia="Roboto"/>
              </w:rPr>
            </w:pPr>
            <w:r w:rsidRPr="007A7803">
              <w:rPr>
                <w:rFonts w:eastAsia="Roboto"/>
              </w:rPr>
              <w:t xml:space="preserve">Po absolvování předmětu </w:t>
            </w:r>
            <w:r w:rsidRPr="007A7803">
              <w:rPr>
                <w:rFonts w:eastAsia="Roboto"/>
                <w:i/>
              </w:rPr>
              <w:t>Filmová a audiovizuální výchova 1</w:t>
            </w:r>
            <w:r w:rsidRPr="007A7803">
              <w:rPr>
                <w:rFonts w:eastAsia="Roboto"/>
              </w:rPr>
              <w:t xml:space="preserve"> se studenti </w:t>
            </w:r>
            <w:r>
              <w:rPr>
                <w:rFonts w:eastAsia="Roboto"/>
              </w:rPr>
              <w:t xml:space="preserve">základním způsobem </w:t>
            </w:r>
            <w:r w:rsidRPr="007A7803">
              <w:rPr>
                <w:rFonts w:eastAsia="Roboto"/>
              </w:rPr>
              <w:t xml:space="preserve">orientují </w:t>
            </w:r>
            <w:r>
              <w:rPr>
                <w:rFonts w:eastAsia="Roboto"/>
              </w:rPr>
              <w:t>v tématu filmové a audiovizuální výchovy.</w:t>
            </w:r>
            <w:r w:rsidRPr="007A7803">
              <w:rPr>
                <w:rFonts w:eastAsia="Roboto"/>
              </w:rPr>
              <w:t xml:space="preserve"> </w:t>
            </w:r>
          </w:p>
          <w:p w14:paraId="1B2DEFF0" w14:textId="77777777" w:rsidR="00830C8E" w:rsidRPr="007A7803" w:rsidRDefault="00830C8E" w:rsidP="009305FD">
            <w:pPr>
              <w:pStyle w:val="Odstavecseseznamem"/>
              <w:numPr>
                <w:ilvl w:val="0"/>
                <w:numId w:val="11"/>
              </w:numPr>
              <w:rPr>
                <w:rFonts w:eastAsia="Roboto"/>
              </w:rPr>
            </w:pPr>
            <w:r>
              <w:rPr>
                <w:rFonts w:eastAsia="Roboto"/>
              </w:rPr>
              <w:t>Absolventi znalý základní oborové informační zdroje a rozlišují hlavní aktéry v oblasti.</w:t>
            </w:r>
            <w:r w:rsidRPr="007A7803">
              <w:rPr>
                <w:rFonts w:eastAsia="Roboto"/>
              </w:rPr>
              <w:t xml:space="preserve"> </w:t>
            </w:r>
          </w:p>
          <w:p w14:paraId="4C5A7A84" w14:textId="77777777" w:rsidR="00830C8E" w:rsidRPr="007A7803" w:rsidRDefault="00830C8E" w:rsidP="009305FD">
            <w:pPr>
              <w:pStyle w:val="Odstavecseseznamem"/>
              <w:numPr>
                <w:ilvl w:val="0"/>
                <w:numId w:val="11"/>
              </w:numPr>
              <w:rPr>
                <w:rFonts w:eastAsia="Roboto"/>
              </w:rPr>
            </w:pPr>
            <w:r>
              <w:rPr>
                <w:rFonts w:eastAsia="Roboto"/>
              </w:rPr>
              <w:t>Absolventi mají zkušenost s tvorbou doprovodných materiálů k filmům pro děti, studenty a pedagogy a jsou připraveni navázat praktickým kurzem filmové pedagogiky.</w:t>
            </w:r>
          </w:p>
          <w:p w14:paraId="7892C13F" w14:textId="77777777" w:rsidR="00830C8E" w:rsidRDefault="00830C8E" w:rsidP="00830C8E">
            <w:pPr>
              <w:pStyle w:val="Odstavecseseznamem"/>
            </w:pPr>
          </w:p>
          <w:p w14:paraId="461AF9DC" w14:textId="006397B8" w:rsidR="00FD4DDC" w:rsidRDefault="00FD4DDC" w:rsidP="00396570"/>
        </w:tc>
      </w:tr>
    </w:tbl>
    <w:p w14:paraId="02A43B54" w14:textId="77777777" w:rsidR="00D46D00" w:rsidRDefault="00D46D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6202"/>
      </w:tblGrid>
      <w:tr w:rsidR="00830C8E" w14:paraId="34302951" w14:textId="77777777" w:rsidTr="00830C8E">
        <w:trPr>
          <w:trHeight w:val="265"/>
        </w:trPr>
        <w:tc>
          <w:tcPr>
            <w:tcW w:w="3653" w:type="dxa"/>
            <w:tcBorders>
              <w:top w:val="nil"/>
            </w:tcBorders>
            <w:shd w:val="clear" w:color="auto" w:fill="F7CAAC"/>
          </w:tcPr>
          <w:p w14:paraId="06B75768" w14:textId="4CB2CE61" w:rsidR="00830C8E" w:rsidRDefault="00830C8E" w:rsidP="00830C8E">
            <w:pPr>
              <w:jc w:val="both"/>
            </w:pPr>
            <w:r>
              <w:rPr>
                <w:b/>
              </w:rPr>
              <w:lastRenderedPageBreak/>
              <w:t>Studijní literatura a studijní pomůcky</w:t>
            </w:r>
          </w:p>
        </w:tc>
        <w:tc>
          <w:tcPr>
            <w:tcW w:w="6202" w:type="dxa"/>
            <w:tcBorders>
              <w:top w:val="nil"/>
              <w:bottom w:val="nil"/>
            </w:tcBorders>
          </w:tcPr>
          <w:p w14:paraId="42A0F6FD" w14:textId="77777777" w:rsidR="00830C8E" w:rsidRDefault="00830C8E" w:rsidP="00830C8E">
            <w:pPr>
              <w:jc w:val="both"/>
            </w:pPr>
          </w:p>
        </w:tc>
      </w:tr>
      <w:tr w:rsidR="00830C8E" w14:paraId="0D7651B4" w14:textId="77777777" w:rsidTr="00830C8E">
        <w:trPr>
          <w:trHeight w:val="1497"/>
        </w:trPr>
        <w:tc>
          <w:tcPr>
            <w:tcW w:w="9855" w:type="dxa"/>
            <w:gridSpan w:val="2"/>
            <w:tcBorders>
              <w:top w:val="nil"/>
            </w:tcBorders>
          </w:tcPr>
          <w:p w14:paraId="0D158A4D" w14:textId="77777777" w:rsidR="00D46D00" w:rsidRDefault="00D46D00" w:rsidP="00830C8E">
            <w:pPr>
              <w:jc w:val="both"/>
              <w:rPr>
                <w:b/>
                <w:iCs/>
              </w:rPr>
            </w:pPr>
          </w:p>
          <w:p w14:paraId="36ADE75C" w14:textId="7184C20E" w:rsidR="00830C8E" w:rsidRPr="00195C38" w:rsidRDefault="00830C8E" w:rsidP="00830C8E">
            <w:pPr>
              <w:jc w:val="both"/>
              <w:rPr>
                <w:b/>
                <w:iCs/>
              </w:rPr>
            </w:pPr>
            <w:r w:rsidRPr="00195C38">
              <w:rPr>
                <w:b/>
                <w:iCs/>
              </w:rPr>
              <w:t>Povinná literatura</w:t>
            </w:r>
          </w:p>
          <w:p w14:paraId="48919395" w14:textId="77777777" w:rsidR="00830C8E" w:rsidRDefault="00830C8E" w:rsidP="00830C8E">
            <w:pPr>
              <w:jc w:val="both"/>
            </w:pPr>
            <w:r w:rsidRPr="00813797">
              <w:rPr>
                <w:i/>
              </w:rPr>
              <w:t>Slovník základních pojmů filmové a audiovizuální výchovy</w:t>
            </w:r>
            <w:r>
              <w:t xml:space="preserve">. Dostupné z: </w:t>
            </w:r>
            <w:r w:rsidRPr="00195C38">
              <w:t>https://www.filmvychova.cz/cz/metodika/slovnik/</w:t>
            </w:r>
          </w:p>
          <w:p w14:paraId="13D788D5" w14:textId="77777777" w:rsidR="00830C8E" w:rsidRDefault="00830C8E" w:rsidP="00830C8E">
            <w:pPr>
              <w:jc w:val="both"/>
            </w:pPr>
          </w:p>
          <w:p w14:paraId="4EA914B7" w14:textId="77777777" w:rsidR="00830C8E" w:rsidRDefault="00830C8E" w:rsidP="00830C8E">
            <w:pPr>
              <w:jc w:val="both"/>
            </w:pPr>
            <w:r w:rsidRPr="00195C38">
              <w:t xml:space="preserve">CZESANY DVOŘÁKOVÁ, Tereza – PETRUŽELA, Benjamin – BAUER, Šimon. </w:t>
            </w:r>
            <w:r w:rsidRPr="00195C38">
              <w:rPr>
                <w:i/>
              </w:rPr>
              <w:t>Mapování realizace vzdělávacího oboru Filmová/ audiovizuální výchova na českých základních školách a gymnáziích</w:t>
            </w:r>
            <w:r w:rsidRPr="00195C38">
              <w:t>. Praha: KFS FF UK pro MK ČR (bez ISBN). Dostupné z: https://www.mkcr.cz/medialni-a-filmova-vychova-41.html.</w:t>
            </w:r>
          </w:p>
          <w:p w14:paraId="478C994E" w14:textId="77777777" w:rsidR="00830C8E" w:rsidRDefault="00830C8E" w:rsidP="00830C8E">
            <w:pPr>
              <w:jc w:val="both"/>
            </w:pPr>
          </w:p>
          <w:p w14:paraId="77E22398" w14:textId="77777777" w:rsidR="00830C8E" w:rsidRDefault="00830C8E" w:rsidP="00830C8E">
            <w:pPr>
              <w:jc w:val="both"/>
            </w:pPr>
            <w:r>
              <w:t xml:space="preserve">BEDNAŘÍK, Pavel (ed.). </w:t>
            </w:r>
            <w:r w:rsidRPr="00195C38">
              <w:rPr>
                <w:i/>
              </w:rPr>
              <w:t>Filmová /</w:t>
            </w:r>
            <w:r>
              <w:rPr>
                <w:i/>
              </w:rPr>
              <w:t xml:space="preserve"> audiovizuální výchova v ČR 2019</w:t>
            </w:r>
            <w:r w:rsidRPr="00195C38">
              <w:rPr>
                <w:i/>
              </w:rPr>
              <w:t>. Film/Audiovisual Education in the Czech Republic 2017</w:t>
            </w:r>
            <w:r>
              <w:t xml:space="preserve">. Praha: Kreativní Evropa – MEDIA, 2019 </w:t>
            </w:r>
            <w:r w:rsidRPr="00195C38">
              <w:t>(bez ISBN).</w:t>
            </w:r>
          </w:p>
          <w:p w14:paraId="397C6B64" w14:textId="77777777" w:rsidR="00830C8E" w:rsidRDefault="00830C8E" w:rsidP="00830C8E">
            <w:pPr>
              <w:jc w:val="both"/>
            </w:pPr>
          </w:p>
          <w:p w14:paraId="7530A7D4" w14:textId="77777777" w:rsidR="00830C8E" w:rsidRDefault="00830C8E" w:rsidP="00830C8E">
            <w:pPr>
              <w:jc w:val="both"/>
            </w:pPr>
            <w:r>
              <w:t xml:space="preserve">BEDNAŘÍK, Pavel (ed.). </w:t>
            </w:r>
            <w:r w:rsidRPr="00195C38">
              <w:rPr>
                <w:i/>
              </w:rPr>
              <w:t>Filmová / audiovizuální výchova v ČR 2017. Film/Audiovisual Education in the Czech Republic 2017</w:t>
            </w:r>
            <w:r>
              <w:t xml:space="preserve">. Praha: Kreativní Evropa – MEDIA, 2017 </w:t>
            </w:r>
            <w:r w:rsidRPr="00195C38">
              <w:t>(bez ISBN).</w:t>
            </w:r>
          </w:p>
          <w:p w14:paraId="66A35B50" w14:textId="77777777" w:rsidR="00830C8E" w:rsidRDefault="00830C8E" w:rsidP="00830C8E">
            <w:pPr>
              <w:jc w:val="both"/>
            </w:pPr>
          </w:p>
          <w:p w14:paraId="23F2EA19" w14:textId="77777777" w:rsidR="00830C8E" w:rsidRDefault="00830C8E" w:rsidP="00830C8E">
            <w:pPr>
              <w:jc w:val="both"/>
            </w:pPr>
            <w:r>
              <w:t xml:space="preserve">GÓRECKI, Marcin – SOTOMSKA, Agata (eds.). </w:t>
            </w:r>
            <w:r w:rsidRPr="00195C38">
              <w:rPr>
                <w:i/>
              </w:rPr>
              <w:t>Film Literacy Initiatives</w:t>
            </w:r>
            <w:r>
              <w:t>. Warsaw: Creative Europe Desk Poland, Berlin-Brandenburg, Denmark, 2015 (bez ISBN).</w:t>
            </w:r>
          </w:p>
          <w:p w14:paraId="390B9959" w14:textId="77777777" w:rsidR="00830C8E" w:rsidRDefault="00830C8E" w:rsidP="00830C8E">
            <w:pPr>
              <w:jc w:val="both"/>
            </w:pPr>
          </w:p>
          <w:p w14:paraId="0D06C420" w14:textId="77777777" w:rsidR="00830C8E" w:rsidRDefault="00830C8E" w:rsidP="00830C8E">
            <w:pPr>
              <w:jc w:val="both"/>
            </w:pPr>
            <w:r>
              <w:t xml:space="preserve">KRÁTKÁ, Jana – VACEK, Patrik. </w:t>
            </w:r>
            <w:r w:rsidRPr="00195C38">
              <w:rPr>
                <w:i/>
              </w:rPr>
              <w:t>Audiovizuální edukace jako součást mediální výchovy</w:t>
            </w:r>
            <w:r>
              <w:t xml:space="preserve">. Brno: Pedagogická fakulta Masarykovy univerzity 2008. ISBN: </w:t>
            </w:r>
            <w:r w:rsidRPr="00195C38">
              <w:t>978-80-210-4684-9</w:t>
            </w:r>
            <w:r>
              <w:t>.</w:t>
            </w:r>
          </w:p>
          <w:p w14:paraId="579EBC77" w14:textId="77777777" w:rsidR="00830C8E" w:rsidRDefault="00830C8E" w:rsidP="00830C8E">
            <w:pPr>
              <w:jc w:val="both"/>
            </w:pPr>
          </w:p>
          <w:p w14:paraId="7FB10DF3" w14:textId="77777777" w:rsidR="00830C8E" w:rsidRDefault="00830C8E" w:rsidP="00830C8E">
            <w:pPr>
              <w:jc w:val="both"/>
            </w:pPr>
            <w:r w:rsidRPr="00195C38">
              <w:t xml:space="preserve">CZ DVOŘÁKOVÁ, Tereza. Jak vznikl film. </w:t>
            </w:r>
            <w:r w:rsidRPr="00195C38">
              <w:rPr>
                <w:i/>
              </w:rPr>
              <w:t>Výlet do světa filmové archeologie pro malé i velké</w:t>
            </w:r>
            <w:r w:rsidRPr="00195C38">
              <w:t>. Praha: Argo 2017. ISBN: 978-80-257-2281-7.</w:t>
            </w:r>
          </w:p>
          <w:p w14:paraId="4671129F" w14:textId="77777777" w:rsidR="00830C8E" w:rsidRDefault="00830C8E" w:rsidP="00830C8E">
            <w:pPr>
              <w:jc w:val="both"/>
            </w:pPr>
          </w:p>
          <w:p w14:paraId="7AE4349A" w14:textId="77777777" w:rsidR="00830C8E" w:rsidRPr="002123F9" w:rsidRDefault="00830C8E" w:rsidP="00830C8E">
            <w:pPr>
              <w:rPr>
                <w:color w:val="000000"/>
              </w:rPr>
            </w:pPr>
            <w:r>
              <w:rPr>
                <w:color w:val="000000"/>
              </w:rPr>
              <w:t xml:space="preserve">CHAJDA, Radek. </w:t>
            </w:r>
            <w:r w:rsidRPr="00813797">
              <w:rPr>
                <w:i/>
                <w:color w:val="000000"/>
              </w:rPr>
              <w:t>Pohyblivé obrázky. Jak funguje projektor, televize a filmová kamera</w:t>
            </w:r>
            <w:r>
              <w:rPr>
                <w:i/>
                <w:color w:val="000000"/>
              </w:rPr>
              <w:t>.</w:t>
            </w:r>
            <w:r w:rsidRPr="00195C38">
              <w:rPr>
                <w:color w:val="000000"/>
              </w:rPr>
              <w:t xml:space="preserve"> Br</w:t>
            </w:r>
            <w:r>
              <w:rPr>
                <w:color w:val="000000"/>
              </w:rPr>
              <w:t xml:space="preserve">no: Computer Press, 2011. ISBN: </w:t>
            </w:r>
            <w:r w:rsidRPr="00813797">
              <w:rPr>
                <w:color w:val="000000"/>
              </w:rPr>
              <w:t>978-80-251-2840-4</w:t>
            </w:r>
            <w:r>
              <w:rPr>
                <w:color w:val="000000"/>
              </w:rPr>
              <w:t>.</w:t>
            </w:r>
          </w:p>
          <w:p w14:paraId="1FC2E5CB" w14:textId="77777777" w:rsidR="00830C8E" w:rsidRDefault="00830C8E" w:rsidP="00830C8E">
            <w:pPr>
              <w:jc w:val="both"/>
            </w:pPr>
          </w:p>
          <w:p w14:paraId="12F65B50" w14:textId="77777777" w:rsidR="00830C8E" w:rsidRDefault="00830C8E" w:rsidP="00830C8E">
            <w:pPr>
              <w:jc w:val="both"/>
              <w:rPr>
                <w:b/>
              </w:rPr>
            </w:pPr>
            <w:r w:rsidRPr="00195C38">
              <w:rPr>
                <w:b/>
              </w:rPr>
              <w:t>Doporučená literatura</w:t>
            </w:r>
          </w:p>
          <w:p w14:paraId="1019D93E" w14:textId="77777777" w:rsidR="00830C8E" w:rsidRPr="00195C38" w:rsidRDefault="00830C8E" w:rsidP="00830C8E">
            <w:pPr>
              <w:jc w:val="both"/>
            </w:pPr>
            <w:r>
              <w:t>CHRISTIE, Ian (ed.).</w:t>
            </w:r>
            <w:r w:rsidRPr="00195C38">
              <w:t xml:space="preserve"> </w:t>
            </w:r>
            <w:proofErr w:type="gramStart"/>
            <w:r w:rsidRPr="00813797">
              <w:t>Audiences :</w:t>
            </w:r>
            <w:proofErr w:type="gramEnd"/>
            <w:r w:rsidRPr="00813797">
              <w:t xml:space="preserve"> Defining and Researching Screen Entertainment Reception</w:t>
            </w:r>
            <w:r>
              <w:t xml:space="preserve">. Amsterdam: Amsterdam University Press 2012. ISBN: </w:t>
            </w:r>
            <w:r w:rsidRPr="00813797">
              <w:t>9789089643629</w:t>
            </w:r>
            <w:r>
              <w:t>.</w:t>
            </w:r>
          </w:p>
          <w:p w14:paraId="4AAFD672" w14:textId="77777777" w:rsidR="00830C8E" w:rsidRDefault="00830C8E" w:rsidP="00830C8E">
            <w:pPr>
              <w:rPr>
                <w:color w:val="000000"/>
              </w:rPr>
            </w:pPr>
            <w:r>
              <w:rPr>
                <w:color w:val="000000"/>
              </w:rPr>
              <w:t xml:space="preserve">MORALES, Alexandra – BOKŠTEFLOVÁ, </w:t>
            </w:r>
            <w:r w:rsidRPr="00195C38">
              <w:rPr>
                <w:color w:val="000000"/>
              </w:rPr>
              <w:t>Lucie</w:t>
            </w:r>
            <w:r>
              <w:rPr>
                <w:color w:val="000000"/>
              </w:rPr>
              <w:t>.</w:t>
            </w:r>
            <w:r w:rsidRPr="00195C38">
              <w:rPr>
                <w:color w:val="000000"/>
              </w:rPr>
              <w:t xml:space="preserve"> </w:t>
            </w:r>
            <w:r w:rsidRPr="00813797">
              <w:rPr>
                <w:i/>
                <w:color w:val="000000"/>
              </w:rPr>
              <w:t>Zloději tmy</w:t>
            </w:r>
            <w:r>
              <w:rPr>
                <w:i/>
                <w:color w:val="000000"/>
              </w:rPr>
              <w:t>.</w:t>
            </w:r>
            <w:r w:rsidRPr="00195C38">
              <w:rPr>
                <w:color w:val="000000"/>
              </w:rPr>
              <w:t xml:space="preserve"> </w:t>
            </w:r>
            <w:r>
              <w:rPr>
                <w:color w:val="000000"/>
              </w:rPr>
              <w:t>Praha</w:t>
            </w:r>
            <w:r w:rsidRPr="00195C38">
              <w:rPr>
                <w:color w:val="000000"/>
              </w:rPr>
              <w:t>: NFA, 2017</w:t>
            </w:r>
            <w:r>
              <w:rPr>
                <w:color w:val="000000"/>
              </w:rPr>
              <w:t xml:space="preserve">. ISBN: </w:t>
            </w:r>
            <w:r w:rsidRPr="00813797">
              <w:rPr>
                <w:color w:val="000000"/>
              </w:rPr>
              <w:t>978-80-7004-182-6</w:t>
            </w:r>
            <w:r>
              <w:rPr>
                <w:color w:val="000000"/>
              </w:rPr>
              <w:t>.</w:t>
            </w:r>
          </w:p>
          <w:p w14:paraId="56C2B2B9" w14:textId="77777777" w:rsidR="00830C8E" w:rsidRDefault="00830C8E" w:rsidP="00830C8E">
            <w:pPr>
              <w:rPr>
                <w:color w:val="000000"/>
              </w:rPr>
            </w:pPr>
            <w:r>
              <w:rPr>
                <w:color w:val="000000"/>
              </w:rPr>
              <w:t xml:space="preserve">DAVID, </w:t>
            </w:r>
            <w:r w:rsidRPr="00195C38">
              <w:rPr>
                <w:color w:val="000000"/>
              </w:rPr>
              <w:t>Ivan</w:t>
            </w:r>
            <w:r>
              <w:rPr>
                <w:color w:val="000000"/>
              </w:rPr>
              <w:t>.</w:t>
            </w:r>
            <w:r w:rsidRPr="00195C38">
              <w:rPr>
                <w:color w:val="000000"/>
              </w:rPr>
              <w:t xml:space="preserve"> </w:t>
            </w:r>
            <w:r w:rsidRPr="00813797">
              <w:rPr>
                <w:i/>
                <w:color w:val="000000"/>
              </w:rPr>
              <w:t>Filmové právo. Autorskoprávní perspektiva</w:t>
            </w:r>
            <w:r w:rsidRPr="00195C38">
              <w:rPr>
                <w:color w:val="000000"/>
              </w:rPr>
              <w:t>.</w:t>
            </w:r>
            <w:r>
              <w:rPr>
                <w:color w:val="000000"/>
              </w:rPr>
              <w:t xml:space="preserve"> Praha</w:t>
            </w:r>
            <w:r w:rsidRPr="00195C38">
              <w:rPr>
                <w:color w:val="000000"/>
              </w:rPr>
              <w:t>: Nová beseda, 2015</w:t>
            </w:r>
            <w:r>
              <w:rPr>
                <w:color w:val="000000"/>
              </w:rPr>
              <w:t xml:space="preserve">. ISBN: </w:t>
            </w:r>
            <w:r w:rsidRPr="00813797">
              <w:rPr>
                <w:color w:val="000000"/>
              </w:rPr>
              <w:t>978-80-906089-0-0</w:t>
            </w:r>
            <w:r>
              <w:rPr>
                <w:color w:val="000000"/>
              </w:rPr>
              <w:t>.</w:t>
            </w:r>
          </w:p>
          <w:p w14:paraId="3229A965" w14:textId="03545027" w:rsidR="00D46D00" w:rsidRDefault="00830C8E" w:rsidP="00830C8E">
            <w:pPr>
              <w:rPr>
                <w:color w:val="000000"/>
              </w:rPr>
            </w:pPr>
            <w:r w:rsidRPr="00195C38">
              <w:rPr>
                <w:color w:val="000000"/>
              </w:rPr>
              <w:t>G</w:t>
            </w:r>
            <w:r>
              <w:rPr>
                <w:color w:val="000000"/>
              </w:rPr>
              <w:t>RABHAM</w:t>
            </w:r>
            <w:r w:rsidRPr="00195C38">
              <w:rPr>
                <w:color w:val="000000"/>
              </w:rPr>
              <w:t xml:space="preserve"> Tim</w:t>
            </w:r>
            <w:r>
              <w:rPr>
                <w:color w:val="000000"/>
              </w:rPr>
              <w:t xml:space="preserve"> et al.</w:t>
            </w:r>
            <w:r w:rsidRPr="00195C38">
              <w:rPr>
                <w:color w:val="000000"/>
              </w:rPr>
              <w:t xml:space="preserve"> </w:t>
            </w:r>
            <w:r w:rsidRPr="00813797">
              <w:rPr>
                <w:i/>
                <w:color w:val="000000"/>
              </w:rPr>
              <w:t>Nafilmuj to! Jak vzniká film</w:t>
            </w:r>
            <w:r>
              <w:rPr>
                <w:color w:val="000000"/>
              </w:rPr>
              <w:t xml:space="preserve">. </w:t>
            </w:r>
            <w:r w:rsidRPr="00195C38">
              <w:rPr>
                <w:color w:val="000000"/>
              </w:rPr>
              <w:t>Pra</w:t>
            </w:r>
            <w:r>
              <w:rPr>
                <w:color w:val="000000"/>
              </w:rPr>
              <w:t>ha</w:t>
            </w:r>
            <w:r w:rsidRPr="00195C38">
              <w:rPr>
                <w:color w:val="000000"/>
              </w:rPr>
              <w:t>: Mladá fronta, 2011</w:t>
            </w:r>
            <w:r>
              <w:rPr>
                <w:color w:val="000000"/>
              </w:rPr>
              <w:t xml:space="preserve">. ISBN: </w:t>
            </w:r>
            <w:r w:rsidRPr="00813797">
              <w:rPr>
                <w:color w:val="000000"/>
              </w:rPr>
              <w:t>978-80-204-2465-5</w:t>
            </w:r>
            <w:r>
              <w:rPr>
                <w:color w:val="000000"/>
              </w:rPr>
              <w:t>.</w:t>
            </w:r>
          </w:p>
          <w:p w14:paraId="292AC3EE" w14:textId="77777777" w:rsidR="00830C8E" w:rsidRPr="002123F9" w:rsidRDefault="00830C8E" w:rsidP="00830C8E">
            <w:pPr>
              <w:pBdr>
                <w:bottom w:val="single" w:sz="6" w:space="1" w:color="auto"/>
              </w:pBdr>
              <w:jc w:val="center"/>
              <w:rPr>
                <w:rFonts w:ascii="Arial" w:hAnsi="Arial" w:cs="Arial"/>
                <w:vanish/>
                <w:sz w:val="16"/>
                <w:szCs w:val="16"/>
              </w:rPr>
            </w:pPr>
            <w:r w:rsidRPr="002123F9">
              <w:rPr>
                <w:rFonts w:ascii="Arial" w:hAnsi="Arial" w:cs="Arial"/>
                <w:vanish/>
                <w:sz w:val="16"/>
                <w:szCs w:val="16"/>
              </w:rPr>
              <w:t>Začátek formuláře</w:t>
            </w:r>
          </w:p>
          <w:p w14:paraId="68AB44AB" w14:textId="77777777" w:rsidR="00830C8E" w:rsidRDefault="00830C8E" w:rsidP="00830C8E">
            <w:pPr>
              <w:jc w:val="both"/>
            </w:pPr>
          </w:p>
        </w:tc>
      </w:tr>
    </w:tbl>
    <w:p w14:paraId="5D351401" w14:textId="700D60FF" w:rsidR="00830C8E" w:rsidRDefault="00830C8E" w:rsidP="00830C8E"/>
    <w:p w14:paraId="4C4F01D9" w14:textId="0E06D00E" w:rsidR="00FD4DDC" w:rsidRDefault="00FD4DDC" w:rsidP="00830C8E"/>
    <w:p w14:paraId="366863FB" w14:textId="5DD0652E" w:rsidR="00FD4DDC" w:rsidRDefault="00FD4DDC" w:rsidP="00830C8E"/>
    <w:p w14:paraId="1EC67D1D" w14:textId="3FBA8E7D" w:rsidR="00FD4DDC" w:rsidRDefault="00FD4DDC" w:rsidP="00830C8E"/>
    <w:p w14:paraId="72F919CA" w14:textId="595F460E" w:rsidR="00FD4DDC" w:rsidRDefault="00FD4DDC" w:rsidP="00830C8E"/>
    <w:p w14:paraId="370F61AD" w14:textId="6422F479" w:rsidR="00FD4DDC" w:rsidRDefault="00FD4DDC" w:rsidP="00830C8E"/>
    <w:p w14:paraId="2C09C2DD" w14:textId="0D856A43" w:rsidR="00FD4DDC" w:rsidRDefault="00FD4DDC" w:rsidP="00830C8E"/>
    <w:p w14:paraId="524A34E0" w14:textId="03DB597C" w:rsidR="00FD4DDC" w:rsidRDefault="00FD4DDC" w:rsidP="00830C8E"/>
    <w:p w14:paraId="110490F0" w14:textId="77390513" w:rsidR="00FD4DDC" w:rsidRDefault="00FD4DDC" w:rsidP="00830C8E"/>
    <w:p w14:paraId="6184AB74" w14:textId="39B25D3A" w:rsidR="00FD4DDC" w:rsidRDefault="00FD4DDC" w:rsidP="00830C8E"/>
    <w:p w14:paraId="0AAF5CFB" w14:textId="048EB3AC" w:rsidR="00FD4DDC" w:rsidRDefault="00FD4DDC" w:rsidP="00830C8E"/>
    <w:p w14:paraId="718F8095" w14:textId="2944CFB0" w:rsidR="00FD4DDC" w:rsidRDefault="00FD4DDC" w:rsidP="00830C8E"/>
    <w:p w14:paraId="4FE05AA5" w14:textId="6D023F42" w:rsidR="00FD4DDC" w:rsidRDefault="00FD4DDC" w:rsidP="00830C8E"/>
    <w:p w14:paraId="0A41C695" w14:textId="186C027F" w:rsidR="00FD4DDC" w:rsidRDefault="00FD4DDC" w:rsidP="00830C8E"/>
    <w:p w14:paraId="582DCC87" w14:textId="77777777" w:rsidR="005012EE" w:rsidRDefault="005012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5012EE" w14:paraId="5FCD2A04" w14:textId="77777777" w:rsidTr="005768A4">
        <w:tc>
          <w:tcPr>
            <w:tcW w:w="9855" w:type="dxa"/>
            <w:gridSpan w:val="7"/>
            <w:tcBorders>
              <w:bottom w:val="double" w:sz="4" w:space="0" w:color="auto"/>
            </w:tcBorders>
            <w:shd w:val="clear" w:color="auto" w:fill="BDD6EE"/>
          </w:tcPr>
          <w:p w14:paraId="3DA4368A" w14:textId="26DBC553" w:rsidR="005012EE" w:rsidRDefault="005012EE" w:rsidP="005768A4">
            <w:pPr>
              <w:jc w:val="both"/>
              <w:rPr>
                <w:b/>
                <w:sz w:val="28"/>
              </w:rPr>
            </w:pPr>
            <w:r>
              <w:lastRenderedPageBreak/>
              <w:br w:type="page"/>
            </w:r>
            <w:r>
              <w:rPr>
                <w:b/>
                <w:sz w:val="28"/>
              </w:rPr>
              <w:t>B-III – Charakteristika studijního předmětu</w:t>
            </w:r>
          </w:p>
        </w:tc>
      </w:tr>
      <w:tr w:rsidR="005012EE" w14:paraId="252D6C6A" w14:textId="77777777" w:rsidTr="005768A4">
        <w:tc>
          <w:tcPr>
            <w:tcW w:w="3086" w:type="dxa"/>
            <w:tcBorders>
              <w:top w:val="double" w:sz="4" w:space="0" w:color="auto"/>
            </w:tcBorders>
            <w:shd w:val="clear" w:color="auto" w:fill="F7CAAC"/>
          </w:tcPr>
          <w:p w14:paraId="5CD1CC25" w14:textId="77777777" w:rsidR="005012EE" w:rsidRDefault="005012EE" w:rsidP="005768A4">
            <w:pPr>
              <w:rPr>
                <w:b/>
              </w:rPr>
            </w:pPr>
            <w:r>
              <w:rPr>
                <w:b/>
              </w:rPr>
              <w:t>Název studijního předmětu</w:t>
            </w:r>
          </w:p>
        </w:tc>
        <w:tc>
          <w:tcPr>
            <w:tcW w:w="6769" w:type="dxa"/>
            <w:gridSpan w:val="6"/>
            <w:tcBorders>
              <w:top w:val="double" w:sz="4" w:space="0" w:color="auto"/>
            </w:tcBorders>
          </w:tcPr>
          <w:p w14:paraId="77918878" w14:textId="22EF2F68" w:rsidR="005012EE" w:rsidRPr="005357CB" w:rsidRDefault="005012EE" w:rsidP="005768A4">
            <w:pPr>
              <w:jc w:val="both"/>
              <w:rPr>
                <w:color w:val="1F497D" w:themeColor="text2"/>
              </w:rPr>
            </w:pPr>
            <w:r>
              <w:t>Filmová a audiovizuální výchova 2</w:t>
            </w:r>
          </w:p>
        </w:tc>
      </w:tr>
      <w:tr w:rsidR="005012EE" w14:paraId="72725EBD" w14:textId="77777777" w:rsidTr="005768A4">
        <w:tc>
          <w:tcPr>
            <w:tcW w:w="3086" w:type="dxa"/>
            <w:shd w:val="clear" w:color="auto" w:fill="F7CAAC"/>
          </w:tcPr>
          <w:p w14:paraId="5AA4EC0F" w14:textId="77777777" w:rsidR="005012EE" w:rsidRDefault="005012EE" w:rsidP="005768A4">
            <w:pPr>
              <w:rPr>
                <w:b/>
              </w:rPr>
            </w:pPr>
            <w:r>
              <w:rPr>
                <w:b/>
              </w:rPr>
              <w:t>Typ předmětu</w:t>
            </w:r>
          </w:p>
        </w:tc>
        <w:tc>
          <w:tcPr>
            <w:tcW w:w="3406" w:type="dxa"/>
            <w:gridSpan w:val="3"/>
          </w:tcPr>
          <w:p w14:paraId="0400D538" w14:textId="77777777" w:rsidR="005012EE" w:rsidRPr="005357CB" w:rsidRDefault="005012EE" w:rsidP="005768A4">
            <w:pPr>
              <w:autoSpaceDE w:val="0"/>
              <w:autoSpaceDN w:val="0"/>
              <w:adjustRightInd w:val="0"/>
            </w:pPr>
            <w:r>
              <w:rPr>
                <w:rFonts w:eastAsia="Calibri"/>
              </w:rPr>
              <w:t>povinný</w:t>
            </w:r>
          </w:p>
        </w:tc>
        <w:tc>
          <w:tcPr>
            <w:tcW w:w="2695" w:type="dxa"/>
            <w:gridSpan w:val="2"/>
            <w:shd w:val="clear" w:color="auto" w:fill="F7CAAC"/>
          </w:tcPr>
          <w:p w14:paraId="2F0069AF" w14:textId="77777777" w:rsidR="005012EE" w:rsidRDefault="005012EE" w:rsidP="005768A4">
            <w:pPr>
              <w:jc w:val="both"/>
              <w:rPr>
                <w:b/>
              </w:rPr>
            </w:pPr>
            <w:r>
              <w:rPr>
                <w:b/>
              </w:rPr>
              <w:t>doporučený ročník/semestr</w:t>
            </w:r>
          </w:p>
          <w:p w14:paraId="3DE33C16" w14:textId="77777777" w:rsidR="005012EE" w:rsidRDefault="005012EE" w:rsidP="005768A4">
            <w:pPr>
              <w:jc w:val="both"/>
            </w:pPr>
          </w:p>
        </w:tc>
        <w:tc>
          <w:tcPr>
            <w:tcW w:w="668" w:type="dxa"/>
          </w:tcPr>
          <w:p w14:paraId="5184E5D8" w14:textId="405DEBD9" w:rsidR="005012EE" w:rsidRPr="005357CB" w:rsidRDefault="005012EE" w:rsidP="005768A4">
            <w:pPr>
              <w:jc w:val="both"/>
            </w:pPr>
            <w:r>
              <w:t>1</w:t>
            </w:r>
            <w:r w:rsidRPr="005357CB">
              <w:t>/</w:t>
            </w:r>
            <w:r>
              <w:t>L</w:t>
            </w:r>
            <w:r w:rsidRPr="005357CB">
              <w:t>S</w:t>
            </w:r>
          </w:p>
        </w:tc>
      </w:tr>
      <w:tr w:rsidR="005012EE" w14:paraId="2E3AD5C5" w14:textId="77777777" w:rsidTr="005768A4">
        <w:tc>
          <w:tcPr>
            <w:tcW w:w="3086" w:type="dxa"/>
            <w:shd w:val="clear" w:color="auto" w:fill="F7CAAC"/>
          </w:tcPr>
          <w:p w14:paraId="28A97F9C" w14:textId="77777777" w:rsidR="005012EE" w:rsidRDefault="005012EE" w:rsidP="005768A4">
            <w:pPr>
              <w:rPr>
                <w:b/>
              </w:rPr>
            </w:pPr>
            <w:r>
              <w:rPr>
                <w:b/>
              </w:rPr>
              <w:t>Rozsah studijního předmětu</w:t>
            </w:r>
          </w:p>
        </w:tc>
        <w:tc>
          <w:tcPr>
            <w:tcW w:w="1701" w:type="dxa"/>
          </w:tcPr>
          <w:p w14:paraId="09913C65" w14:textId="77777777" w:rsidR="005012EE" w:rsidRPr="00037DA6" w:rsidRDefault="005012EE" w:rsidP="005768A4">
            <w:pPr>
              <w:autoSpaceDE w:val="0"/>
              <w:autoSpaceDN w:val="0"/>
              <w:adjustRightInd w:val="0"/>
              <w:rPr>
                <w:rFonts w:eastAsia="Calibri"/>
              </w:rPr>
            </w:pPr>
            <w:r>
              <w:rPr>
                <w:rFonts w:eastAsia="Calibri"/>
              </w:rPr>
              <w:t>13/semestr</w:t>
            </w:r>
          </w:p>
          <w:p w14:paraId="23C6B56D" w14:textId="77777777" w:rsidR="005012EE" w:rsidRPr="008D0458" w:rsidRDefault="005012EE" w:rsidP="005768A4">
            <w:pPr>
              <w:jc w:val="both"/>
              <w:rPr>
                <w:color w:val="1F497D" w:themeColor="text2"/>
                <w:sz w:val="16"/>
                <w:szCs w:val="16"/>
              </w:rPr>
            </w:pPr>
          </w:p>
        </w:tc>
        <w:tc>
          <w:tcPr>
            <w:tcW w:w="889" w:type="dxa"/>
            <w:shd w:val="clear" w:color="auto" w:fill="F7CAAC"/>
          </w:tcPr>
          <w:p w14:paraId="192ADC0F" w14:textId="77777777" w:rsidR="005012EE" w:rsidRDefault="005012EE" w:rsidP="005768A4">
            <w:pPr>
              <w:jc w:val="both"/>
              <w:rPr>
                <w:b/>
              </w:rPr>
            </w:pPr>
            <w:r>
              <w:rPr>
                <w:b/>
              </w:rPr>
              <w:t xml:space="preserve">hod. </w:t>
            </w:r>
          </w:p>
        </w:tc>
        <w:tc>
          <w:tcPr>
            <w:tcW w:w="816" w:type="dxa"/>
          </w:tcPr>
          <w:p w14:paraId="1C48ED8A" w14:textId="77777777" w:rsidR="005012EE" w:rsidRPr="00037DA6" w:rsidRDefault="005012EE" w:rsidP="005768A4">
            <w:pPr>
              <w:jc w:val="both"/>
            </w:pPr>
            <w:r>
              <w:t>1/týden</w:t>
            </w:r>
          </w:p>
        </w:tc>
        <w:tc>
          <w:tcPr>
            <w:tcW w:w="2156" w:type="dxa"/>
            <w:shd w:val="clear" w:color="auto" w:fill="F7CAAC"/>
          </w:tcPr>
          <w:p w14:paraId="34CD828D" w14:textId="77777777" w:rsidR="005012EE" w:rsidRDefault="005012EE" w:rsidP="005768A4">
            <w:pPr>
              <w:jc w:val="both"/>
              <w:rPr>
                <w:b/>
              </w:rPr>
            </w:pPr>
            <w:r>
              <w:rPr>
                <w:b/>
              </w:rPr>
              <w:t>kreditů</w:t>
            </w:r>
          </w:p>
        </w:tc>
        <w:tc>
          <w:tcPr>
            <w:tcW w:w="1207" w:type="dxa"/>
            <w:gridSpan w:val="2"/>
          </w:tcPr>
          <w:p w14:paraId="4B1636A3" w14:textId="77777777" w:rsidR="005012EE" w:rsidRPr="005357CB" w:rsidRDefault="005012EE" w:rsidP="005768A4">
            <w:pPr>
              <w:jc w:val="both"/>
            </w:pPr>
            <w:r>
              <w:t>1</w:t>
            </w:r>
          </w:p>
        </w:tc>
      </w:tr>
      <w:tr w:rsidR="005012EE" w14:paraId="1200BB83" w14:textId="77777777" w:rsidTr="005768A4">
        <w:tc>
          <w:tcPr>
            <w:tcW w:w="3086" w:type="dxa"/>
            <w:shd w:val="clear" w:color="auto" w:fill="F7CAAC"/>
          </w:tcPr>
          <w:p w14:paraId="2227B624" w14:textId="77777777" w:rsidR="005012EE" w:rsidRDefault="005012EE" w:rsidP="005768A4">
            <w:pPr>
              <w:rPr>
                <w:b/>
                <w:sz w:val="22"/>
              </w:rPr>
            </w:pPr>
            <w:r>
              <w:rPr>
                <w:b/>
              </w:rPr>
              <w:t>Prerekvizity, korekvizity, ekvivalence</w:t>
            </w:r>
          </w:p>
        </w:tc>
        <w:tc>
          <w:tcPr>
            <w:tcW w:w="6769" w:type="dxa"/>
            <w:gridSpan w:val="6"/>
          </w:tcPr>
          <w:p w14:paraId="6883592B" w14:textId="77777777" w:rsidR="005012EE" w:rsidRPr="006906D6" w:rsidRDefault="005012EE" w:rsidP="005768A4">
            <w:pPr>
              <w:jc w:val="both"/>
              <w:rPr>
                <w:sz w:val="16"/>
                <w:szCs w:val="16"/>
              </w:rPr>
            </w:pPr>
          </w:p>
        </w:tc>
      </w:tr>
      <w:tr w:rsidR="005012EE" w14:paraId="1C326358" w14:textId="77777777" w:rsidTr="005768A4">
        <w:tc>
          <w:tcPr>
            <w:tcW w:w="3086" w:type="dxa"/>
            <w:shd w:val="clear" w:color="auto" w:fill="F7CAAC"/>
          </w:tcPr>
          <w:p w14:paraId="412651DA" w14:textId="77777777" w:rsidR="005012EE" w:rsidRDefault="005012EE" w:rsidP="005768A4">
            <w:pPr>
              <w:rPr>
                <w:b/>
              </w:rPr>
            </w:pPr>
            <w:r>
              <w:rPr>
                <w:b/>
              </w:rPr>
              <w:t>Způsob ověření studijních výsledků</w:t>
            </w:r>
          </w:p>
        </w:tc>
        <w:tc>
          <w:tcPr>
            <w:tcW w:w="3406" w:type="dxa"/>
            <w:gridSpan w:val="3"/>
          </w:tcPr>
          <w:p w14:paraId="761EFA0C" w14:textId="77777777" w:rsidR="005012EE" w:rsidRPr="00037DA6" w:rsidRDefault="005012EE" w:rsidP="005768A4">
            <w:pPr>
              <w:jc w:val="both"/>
            </w:pPr>
            <w:r>
              <w:rPr>
                <w:rFonts w:eastAsia="Calibri"/>
              </w:rPr>
              <w:t>zápočet</w:t>
            </w:r>
          </w:p>
        </w:tc>
        <w:tc>
          <w:tcPr>
            <w:tcW w:w="2156" w:type="dxa"/>
            <w:shd w:val="clear" w:color="auto" w:fill="F7CAAC"/>
          </w:tcPr>
          <w:p w14:paraId="1D6BA71B" w14:textId="77777777" w:rsidR="005012EE" w:rsidRDefault="005012EE" w:rsidP="005768A4">
            <w:pPr>
              <w:jc w:val="both"/>
              <w:rPr>
                <w:b/>
              </w:rPr>
            </w:pPr>
            <w:r>
              <w:rPr>
                <w:b/>
              </w:rPr>
              <w:t>Forma výuky</w:t>
            </w:r>
          </w:p>
        </w:tc>
        <w:tc>
          <w:tcPr>
            <w:tcW w:w="1207" w:type="dxa"/>
            <w:gridSpan w:val="2"/>
          </w:tcPr>
          <w:p w14:paraId="45F67D51" w14:textId="77777777" w:rsidR="005012EE" w:rsidRPr="00984755" w:rsidRDefault="005012EE" w:rsidP="005768A4">
            <w:pPr>
              <w:jc w:val="both"/>
            </w:pPr>
            <w:r>
              <w:rPr>
                <w:rFonts w:eastAsia="Calibri"/>
              </w:rPr>
              <w:t>seminář</w:t>
            </w:r>
          </w:p>
        </w:tc>
      </w:tr>
      <w:tr w:rsidR="005012EE" w14:paraId="39C2779C" w14:textId="77777777" w:rsidTr="005768A4">
        <w:tc>
          <w:tcPr>
            <w:tcW w:w="3086" w:type="dxa"/>
            <w:shd w:val="clear" w:color="auto" w:fill="F7CAAC"/>
          </w:tcPr>
          <w:p w14:paraId="5419F56B" w14:textId="77777777" w:rsidR="005012EE" w:rsidRPr="00652856" w:rsidRDefault="005012EE" w:rsidP="005768A4">
            <w:r w:rsidRPr="00652856">
              <w:t>Forma způsobu ověření studijních výsledků a další požadavky na studenta</w:t>
            </w:r>
          </w:p>
        </w:tc>
        <w:tc>
          <w:tcPr>
            <w:tcW w:w="6769" w:type="dxa"/>
            <w:gridSpan w:val="6"/>
            <w:tcBorders>
              <w:bottom w:val="nil"/>
            </w:tcBorders>
          </w:tcPr>
          <w:p w14:paraId="02E8EA88" w14:textId="77777777" w:rsidR="005012EE" w:rsidRDefault="005012EE" w:rsidP="005768A4">
            <w:pPr>
              <w:jc w:val="both"/>
              <w:rPr>
                <w:rFonts w:eastAsia="Calibri"/>
              </w:rPr>
            </w:pPr>
            <w:r>
              <w:rPr>
                <w:rFonts w:eastAsia="Calibri"/>
              </w:rPr>
              <w:t>Povinná účast na semináři (max. absence 20 %).</w:t>
            </w:r>
          </w:p>
          <w:p w14:paraId="3C7A2305" w14:textId="77777777" w:rsidR="005012EE" w:rsidRDefault="005012EE" w:rsidP="005768A4">
            <w:pPr>
              <w:jc w:val="both"/>
              <w:rPr>
                <w:rFonts w:eastAsia="Calibri"/>
              </w:rPr>
            </w:pPr>
            <w:r>
              <w:rPr>
                <w:rFonts w:eastAsia="Calibri"/>
              </w:rPr>
              <w:t>Aktivita v diskuzích, průběžné plnění dílčích úkolů.</w:t>
            </w:r>
          </w:p>
          <w:p w14:paraId="349E58D3" w14:textId="77777777" w:rsidR="005012EE" w:rsidRPr="00652856" w:rsidRDefault="005012EE" w:rsidP="005768A4">
            <w:pPr>
              <w:jc w:val="both"/>
              <w:rPr>
                <w:rFonts w:eastAsia="Calibri"/>
              </w:rPr>
            </w:pPr>
            <w:r>
              <w:rPr>
                <w:rFonts w:eastAsia="Calibri"/>
              </w:rPr>
              <w:t>Písemná práce – tvorba metodickému materiálu a pracovního listu k filmu.</w:t>
            </w:r>
          </w:p>
        </w:tc>
      </w:tr>
      <w:tr w:rsidR="005012EE" w14:paraId="0CAF316C" w14:textId="77777777" w:rsidTr="005768A4">
        <w:trPr>
          <w:trHeight w:val="554"/>
        </w:trPr>
        <w:tc>
          <w:tcPr>
            <w:tcW w:w="9855" w:type="dxa"/>
            <w:gridSpan w:val="7"/>
            <w:tcBorders>
              <w:top w:val="nil"/>
            </w:tcBorders>
          </w:tcPr>
          <w:p w14:paraId="74737728" w14:textId="77777777" w:rsidR="005012EE" w:rsidRPr="00652856" w:rsidRDefault="005012EE" w:rsidP="005768A4"/>
        </w:tc>
      </w:tr>
      <w:tr w:rsidR="005012EE" w14:paraId="729175C3" w14:textId="77777777" w:rsidTr="005768A4">
        <w:trPr>
          <w:trHeight w:val="197"/>
        </w:trPr>
        <w:tc>
          <w:tcPr>
            <w:tcW w:w="3086" w:type="dxa"/>
            <w:tcBorders>
              <w:top w:val="nil"/>
            </w:tcBorders>
            <w:shd w:val="clear" w:color="auto" w:fill="F7CAAC"/>
          </w:tcPr>
          <w:p w14:paraId="3807A153" w14:textId="77777777" w:rsidR="005012EE" w:rsidRDefault="005012EE" w:rsidP="005768A4">
            <w:pPr>
              <w:rPr>
                <w:b/>
              </w:rPr>
            </w:pPr>
            <w:r>
              <w:rPr>
                <w:b/>
              </w:rPr>
              <w:t>Garant předmětu</w:t>
            </w:r>
          </w:p>
        </w:tc>
        <w:tc>
          <w:tcPr>
            <w:tcW w:w="6769" w:type="dxa"/>
            <w:gridSpan w:val="6"/>
            <w:tcBorders>
              <w:top w:val="nil"/>
            </w:tcBorders>
          </w:tcPr>
          <w:p w14:paraId="17C4C39F" w14:textId="77777777" w:rsidR="005012EE" w:rsidRPr="00D46036" w:rsidRDefault="005012EE"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Tereza Czesany Dvořáková, Ph. D.</w:t>
            </w:r>
          </w:p>
        </w:tc>
      </w:tr>
      <w:tr w:rsidR="005012EE" w:rsidRPr="008D0458" w14:paraId="38851A76" w14:textId="77777777" w:rsidTr="005768A4">
        <w:trPr>
          <w:trHeight w:val="243"/>
        </w:trPr>
        <w:tc>
          <w:tcPr>
            <w:tcW w:w="3086" w:type="dxa"/>
            <w:tcBorders>
              <w:top w:val="nil"/>
            </w:tcBorders>
            <w:shd w:val="clear" w:color="auto" w:fill="F7CAAC"/>
          </w:tcPr>
          <w:p w14:paraId="515FB339" w14:textId="77777777" w:rsidR="005012EE" w:rsidRDefault="005012EE" w:rsidP="005768A4">
            <w:pPr>
              <w:rPr>
                <w:b/>
              </w:rPr>
            </w:pPr>
            <w:r>
              <w:rPr>
                <w:b/>
              </w:rPr>
              <w:t>Zapojení garanta do výuky předmětu</w:t>
            </w:r>
          </w:p>
        </w:tc>
        <w:tc>
          <w:tcPr>
            <w:tcW w:w="6769" w:type="dxa"/>
            <w:gridSpan w:val="6"/>
            <w:tcBorders>
              <w:top w:val="nil"/>
            </w:tcBorders>
          </w:tcPr>
          <w:p w14:paraId="5F6B756F" w14:textId="77777777" w:rsidR="005012EE" w:rsidRPr="00A7428C" w:rsidRDefault="005012EE" w:rsidP="005768A4">
            <w:pPr>
              <w:jc w:val="both"/>
              <w:rPr>
                <w:color w:val="1F497D" w:themeColor="text2"/>
              </w:rPr>
            </w:pPr>
            <w:r w:rsidRPr="00A7428C">
              <w:rPr>
                <w:rFonts w:eastAsia="Calibri"/>
              </w:rPr>
              <w:t>100 %</w:t>
            </w:r>
          </w:p>
        </w:tc>
      </w:tr>
      <w:tr w:rsidR="005012EE" w14:paraId="01BB7CB5" w14:textId="77777777" w:rsidTr="005768A4">
        <w:tc>
          <w:tcPr>
            <w:tcW w:w="3086" w:type="dxa"/>
            <w:shd w:val="clear" w:color="auto" w:fill="F7CAAC"/>
          </w:tcPr>
          <w:p w14:paraId="6554F35C" w14:textId="77777777" w:rsidR="005012EE" w:rsidRDefault="005012EE" w:rsidP="005768A4">
            <w:pPr>
              <w:jc w:val="both"/>
              <w:rPr>
                <w:b/>
              </w:rPr>
            </w:pPr>
            <w:r>
              <w:rPr>
                <w:b/>
              </w:rPr>
              <w:t>Vyučující</w:t>
            </w:r>
          </w:p>
        </w:tc>
        <w:tc>
          <w:tcPr>
            <w:tcW w:w="6769" w:type="dxa"/>
            <w:gridSpan w:val="6"/>
            <w:tcBorders>
              <w:bottom w:val="nil"/>
            </w:tcBorders>
          </w:tcPr>
          <w:p w14:paraId="0709101A" w14:textId="77777777" w:rsidR="005012EE" w:rsidRPr="00D46036" w:rsidRDefault="005012EE"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MgA. Tereza Czesany Dvořáková, Ph. D.</w:t>
            </w:r>
          </w:p>
        </w:tc>
      </w:tr>
      <w:tr w:rsidR="005012EE" w14:paraId="2B215D4F" w14:textId="77777777" w:rsidTr="005768A4">
        <w:trPr>
          <w:trHeight w:val="554"/>
        </w:trPr>
        <w:tc>
          <w:tcPr>
            <w:tcW w:w="9855" w:type="dxa"/>
            <w:gridSpan w:val="7"/>
            <w:tcBorders>
              <w:top w:val="nil"/>
            </w:tcBorders>
          </w:tcPr>
          <w:p w14:paraId="10ABD544" w14:textId="77777777" w:rsidR="005012EE" w:rsidRDefault="005012EE" w:rsidP="005768A4">
            <w:pPr>
              <w:jc w:val="both"/>
            </w:pPr>
          </w:p>
        </w:tc>
      </w:tr>
      <w:tr w:rsidR="005012EE" w14:paraId="3D376339" w14:textId="77777777" w:rsidTr="005768A4">
        <w:tc>
          <w:tcPr>
            <w:tcW w:w="3086" w:type="dxa"/>
            <w:shd w:val="clear" w:color="auto" w:fill="F7CAAC"/>
          </w:tcPr>
          <w:p w14:paraId="3A0574BE" w14:textId="77777777" w:rsidR="005012EE" w:rsidRDefault="005012EE" w:rsidP="005768A4">
            <w:pPr>
              <w:jc w:val="both"/>
              <w:rPr>
                <w:b/>
              </w:rPr>
            </w:pPr>
            <w:r>
              <w:rPr>
                <w:b/>
              </w:rPr>
              <w:t>Stručná anotace předmětu</w:t>
            </w:r>
          </w:p>
        </w:tc>
        <w:tc>
          <w:tcPr>
            <w:tcW w:w="6769" w:type="dxa"/>
            <w:gridSpan w:val="6"/>
            <w:tcBorders>
              <w:bottom w:val="nil"/>
            </w:tcBorders>
          </w:tcPr>
          <w:p w14:paraId="7E5C7D14" w14:textId="77777777" w:rsidR="005012EE" w:rsidRPr="00A908E0" w:rsidRDefault="005012EE" w:rsidP="005768A4">
            <w:pPr>
              <w:jc w:val="both"/>
              <w:rPr>
                <w:sz w:val="16"/>
                <w:szCs w:val="16"/>
              </w:rPr>
            </w:pPr>
          </w:p>
        </w:tc>
      </w:tr>
      <w:tr w:rsidR="005012EE" w14:paraId="6E743352" w14:textId="77777777" w:rsidTr="005768A4">
        <w:trPr>
          <w:trHeight w:val="1842"/>
        </w:trPr>
        <w:tc>
          <w:tcPr>
            <w:tcW w:w="9855" w:type="dxa"/>
            <w:gridSpan w:val="7"/>
            <w:tcBorders>
              <w:top w:val="nil"/>
              <w:bottom w:val="single" w:sz="12" w:space="0" w:color="auto"/>
            </w:tcBorders>
          </w:tcPr>
          <w:p w14:paraId="10E65E66" w14:textId="77777777" w:rsidR="005012EE" w:rsidRDefault="005012EE" w:rsidP="005768A4">
            <w:pPr>
              <w:rPr>
                <w:rFonts w:eastAsia="Roboto"/>
                <w:b/>
              </w:rPr>
            </w:pPr>
          </w:p>
          <w:p w14:paraId="70C0169D" w14:textId="77777777" w:rsidR="005012EE" w:rsidRPr="007A7803" w:rsidRDefault="005012EE" w:rsidP="005768A4">
            <w:pPr>
              <w:rPr>
                <w:rFonts w:eastAsia="Roboto"/>
              </w:rPr>
            </w:pPr>
            <w:r w:rsidRPr="007A7803">
              <w:rPr>
                <w:rFonts w:eastAsia="Roboto"/>
                <w:b/>
              </w:rPr>
              <w:t>Cíl předmětu:</w:t>
            </w:r>
            <w:r w:rsidRPr="007A7803">
              <w:rPr>
                <w:rFonts w:eastAsia="Roboto"/>
              </w:rPr>
              <w:t xml:space="preserve"> </w:t>
            </w:r>
          </w:p>
          <w:p w14:paraId="143081A5" w14:textId="77777777" w:rsidR="005012EE" w:rsidRDefault="005012EE" w:rsidP="005768A4">
            <w:pPr>
              <w:jc w:val="both"/>
              <w:rPr>
                <w:rFonts w:eastAsia="Roboto"/>
              </w:rPr>
            </w:pPr>
            <w:r w:rsidRPr="007A7803">
              <w:rPr>
                <w:rFonts w:eastAsia="Roboto"/>
              </w:rPr>
              <w:t xml:space="preserve">Seminář </w:t>
            </w:r>
            <w:r w:rsidRPr="007A7803">
              <w:rPr>
                <w:rFonts w:eastAsia="Roboto"/>
                <w:i/>
              </w:rPr>
              <w:t>Filmová a audiovizuální výchova 1</w:t>
            </w:r>
            <w:r w:rsidRPr="007A7803">
              <w:rPr>
                <w:rFonts w:eastAsia="Roboto"/>
              </w:rPr>
              <w:t xml:space="preserve"> </w:t>
            </w:r>
            <w:r>
              <w:rPr>
                <w:rFonts w:eastAsia="Roboto"/>
              </w:rPr>
              <w:t xml:space="preserve">přinese </w:t>
            </w:r>
            <w:r w:rsidRPr="007A7803">
              <w:rPr>
                <w:rFonts w:eastAsia="Roboto"/>
              </w:rPr>
              <w:t xml:space="preserve">studentům základní </w:t>
            </w:r>
            <w:r>
              <w:rPr>
                <w:rFonts w:eastAsia="Roboto"/>
              </w:rPr>
              <w:t>orientaci ve specifické oblasti filmové a audiovizuální výchovy, tedy oboru stojícího na pomezí formálního vzdělávání akceptovaného MŠMT na českých základních školách a gymnáziích, ale také na základních uměleckých školách (jako tzv. multimediální tvorba) na straně jedné a neformálních výchovných aktivit organizovaných především neziskovým sektorem ale také producenty a tvůrci filmů na straně druhé. Výuka bude vedena interaktivně s cílem studenty zapojit do práce s tématem a bude doplněna ukázkami audiovizuální tvorby, která je výsledkem výchovných aktivit. Součástí výuky bude jedna nebo dvě diskuze s odborníky z praxe.</w:t>
            </w:r>
          </w:p>
          <w:p w14:paraId="23EA4D1E" w14:textId="77777777" w:rsidR="005012EE" w:rsidRPr="007A7803" w:rsidRDefault="005012EE" w:rsidP="005768A4">
            <w:pPr>
              <w:rPr>
                <w:rFonts w:eastAsia="Roboto"/>
              </w:rPr>
            </w:pPr>
          </w:p>
          <w:p w14:paraId="6E9D37E2" w14:textId="77777777" w:rsidR="005012EE" w:rsidRPr="007A7803" w:rsidRDefault="005012EE" w:rsidP="005768A4">
            <w:pPr>
              <w:rPr>
                <w:rFonts w:eastAsia="Roboto"/>
                <w:b/>
              </w:rPr>
            </w:pPr>
            <w:r w:rsidRPr="007A7803">
              <w:rPr>
                <w:rFonts w:eastAsia="Roboto"/>
                <w:b/>
              </w:rPr>
              <w:t>Rámcové tematické okruhy:</w:t>
            </w:r>
          </w:p>
          <w:p w14:paraId="2F8AB431" w14:textId="682EB2B9" w:rsidR="005012EE" w:rsidRPr="005012EE" w:rsidRDefault="005012EE" w:rsidP="005012EE">
            <w:pPr>
              <w:pStyle w:val="Odstavecseseznamem"/>
              <w:numPr>
                <w:ilvl w:val="0"/>
                <w:numId w:val="47"/>
              </w:numPr>
              <w:rPr>
                <w:rFonts w:eastAsia="Roboto"/>
              </w:rPr>
            </w:pPr>
            <w:r w:rsidRPr="005012EE">
              <w:rPr>
                <w:rFonts w:eastAsia="Roboto"/>
              </w:rPr>
              <w:t>Neziskový sektor a festivaly dětské filmové tvorby</w:t>
            </w:r>
          </w:p>
          <w:p w14:paraId="772F92DD" w14:textId="77777777" w:rsidR="005012EE" w:rsidRDefault="005012EE" w:rsidP="005012EE">
            <w:pPr>
              <w:pStyle w:val="Odstavecseseznamem"/>
              <w:numPr>
                <w:ilvl w:val="0"/>
                <w:numId w:val="47"/>
              </w:numPr>
              <w:rPr>
                <w:rFonts w:eastAsia="Roboto"/>
              </w:rPr>
            </w:pPr>
            <w:r>
              <w:rPr>
                <w:rFonts w:eastAsia="Roboto"/>
              </w:rPr>
              <w:t>Pedagogické postupy v oblasti animované tvorby</w:t>
            </w:r>
          </w:p>
          <w:p w14:paraId="77222B08" w14:textId="77777777" w:rsidR="005012EE" w:rsidRDefault="005012EE" w:rsidP="005012EE">
            <w:pPr>
              <w:pStyle w:val="Odstavecseseznamem"/>
              <w:numPr>
                <w:ilvl w:val="0"/>
                <w:numId w:val="47"/>
              </w:numPr>
              <w:rPr>
                <w:rFonts w:eastAsia="Roboto"/>
              </w:rPr>
            </w:pPr>
            <w:r>
              <w:rPr>
                <w:rFonts w:eastAsia="Roboto"/>
              </w:rPr>
              <w:t>Pedagogické postupy v dalších druzích filmu</w:t>
            </w:r>
          </w:p>
          <w:p w14:paraId="74D9D0C2" w14:textId="77777777" w:rsidR="005012EE" w:rsidRDefault="005012EE" w:rsidP="005012EE">
            <w:pPr>
              <w:pStyle w:val="Odstavecseseznamem"/>
              <w:numPr>
                <w:ilvl w:val="0"/>
                <w:numId w:val="47"/>
              </w:numPr>
              <w:rPr>
                <w:rFonts w:eastAsia="Roboto"/>
              </w:rPr>
            </w:pPr>
            <w:r>
              <w:rPr>
                <w:rFonts w:eastAsia="Roboto"/>
              </w:rPr>
              <w:t>Tvorba metodického materiálu I</w:t>
            </w:r>
          </w:p>
          <w:p w14:paraId="632A903F" w14:textId="77777777" w:rsidR="005012EE" w:rsidRDefault="005012EE" w:rsidP="005012EE">
            <w:pPr>
              <w:pStyle w:val="Odstavecseseznamem"/>
              <w:numPr>
                <w:ilvl w:val="0"/>
                <w:numId w:val="47"/>
              </w:numPr>
              <w:rPr>
                <w:rFonts w:eastAsia="Roboto"/>
              </w:rPr>
            </w:pPr>
            <w:r>
              <w:rPr>
                <w:rFonts w:eastAsia="Roboto"/>
              </w:rPr>
              <w:t>Tvorba metodického materiálu II</w:t>
            </w:r>
          </w:p>
          <w:p w14:paraId="72EC9EC5" w14:textId="77777777" w:rsidR="005012EE" w:rsidRDefault="005012EE" w:rsidP="005012EE">
            <w:pPr>
              <w:pStyle w:val="Odstavecseseznamem"/>
              <w:numPr>
                <w:ilvl w:val="0"/>
                <w:numId w:val="47"/>
              </w:numPr>
              <w:rPr>
                <w:rFonts w:eastAsia="Roboto"/>
              </w:rPr>
            </w:pPr>
            <w:r>
              <w:rPr>
                <w:rFonts w:eastAsia="Roboto"/>
              </w:rPr>
              <w:t>Tvorba pracovního listu I</w:t>
            </w:r>
          </w:p>
          <w:p w14:paraId="7A93DC41" w14:textId="77777777" w:rsidR="005012EE" w:rsidRPr="007A7803" w:rsidRDefault="005012EE" w:rsidP="005012EE">
            <w:pPr>
              <w:pStyle w:val="Odstavecseseznamem"/>
              <w:numPr>
                <w:ilvl w:val="0"/>
                <w:numId w:val="47"/>
              </w:numPr>
              <w:rPr>
                <w:rFonts w:eastAsia="Roboto"/>
              </w:rPr>
            </w:pPr>
            <w:r>
              <w:rPr>
                <w:rFonts w:eastAsia="Roboto"/>
              </w:rPr>
              <w:t>Tvorba pracovního listu II</w:t>
            </w:r>
          </w:p>
          <w:p w14:paraId="1575B103" w14:textId="77777777" w:rsidR="005012EE" w:rsidRPr="007A7803" w:rsidRDefault="005012EE" w:rsidP="005768A4">
            <w:pPr>
              <w:rPr>
                <w:rFonts w:eastAsia="Roboto"/>
              </w:rPr>
            </w:pPr>
          </w:p>
          <w:p w14:paraId="5F147C41" w14:textId="77777777" w:rsidR="005012EE" w:rsidRPr="007A7803" w:rsidRDefault="005012EE" w:rsidP="005768A4">
            <w:pPr>
              <w:rPr>
                <w:rFonts w:eastAsia="Roboto"/>
                <w:b/>
              </w:rPr>
            </w:pPr>
            <w:r w:rsidRPr="007A7803">
              <w:rPr>
                <w:rFonts w:eastAsia="Roboto"/>
                <w:b/>
              </w:rPr>
              <w:t xml:space="preserve">Výsledky </w:t>
            </w:r>
            <w:r>
              <w:rPr>
                <w:rFonts w:eastAsia="Roboto"/>
                <w:b/>
              </w:rPr>
              <w:t>předmětu</w:t>
            </w:r>
            <w:r w:rsidRPr="007A7803">
              <w:rPr>
                <w:rFonts w:eastAsia="Roboto"/>
                <w:b/>
              </w:rPr>
              <w:t>:</w:t>
            </w:r>
          </w:p>
          <w:p w14:paraId="2FEFC459" w14:textId="77777777" w:rsidR="005012EE" w:rsidRPr="007A7803" w:rsidRDefault="005012EE" w:rsidP="005768A4">
            <w:pPr>
              <w:pStyle w:val="Odstavecseseznamem"/>
              <w:numPr>
                <w:ilvl w:val="0"/>
                <w:numId w:val="11"/>
              </w:numPr>
              <w:rPr>
                <w:rFonts w:eastAsia="Roboto"/>
              </w:rPr>
            </w:pPr>
            <w:r w:rsidRPr="007A7803">
              <w:rPr>
                <w:rFonts w:eastAsia="Roboto"/>
              </w:rPr>
              <w:t xml:space="preserve">Po absolvování předmětu </w:t>
            </w:r>
            <w:r w:rsidRPr="007A7803">
              <w:rPr>
                <w:rFonts w:eastAsia="Roboto"/>
                <w:i/>
              </w:rPr>
              <w:t>Filmová a audiovizuální výchova 1</w:t>
            </w:r>
            <w:r w:rsidRPr="007A7803">
              <w:rPr>
                <w:rFonts w:eastAsia="Roboto"/>
              </w:rPr>
              <w:t xml:space="preserve"> se studenti </w:t>
            </w:r>
            <w:r>
              <w:rPr>
                <w:rFonts w:eastAsia="Roboto"/>
              </w:rPr>
              <w:t xml:space="preserve">základním způsobem </w:t>
            </w:r>
            <w:r w:rsidRPr="007A7803">
              <w:rPr>
                <w:rFonts w:eastAsia="Roboto"/>
              </w:rPr>
              <w:t xml:space="preserve">orientují </w:t>
            </w:r>
            <w:r>
              <w:rPr>
                <w:rFonts w:eastAsia="Roboto"/>
              </w:rPr>
              <w:t>v tématu filmové a audiovizuální výchovy.</w:t>
            </w:r>
            <w:r w:rsidRPr="007A7803">
              <w:rPr>
                <w:rFonts w:eastAsia="Roboto"/>
              </w:rPr>
              <w:t xml:space="preserve"> </w:t>
            </w:r>
          </w:p>
          <w:p w14:paraId="1C4C520A" w14:textId="77777777" w:rsidR="005012EE" w:rsidRPr="007A7803" w:rsidRDefault="005012EE" w:rsidP="005768A4">
            <w:pPr>
              <w:pStyle w:val="Odstavecseseznamem"/>
              <w:numPr>
                <w:ilvl w:val="0"/>
                <w:numId w:val="11"/>
              </w:numPr>
              <w:rPr>
                <w:rFonts w:eastAsia="Roboto"/>
              </w:rPr>
            </w:pPr>
            <w:r>
              <w:rPr>
                <w:rFonts w:eastAsia="Roboto"/>
              </w:rPr>
              <w:t>Absolventi znalý základní oborové informační zdroje a rozlišují hlavní aktéry v oblasti.</w:t>
            </w:r>
            <w:r w:rsidRPr="007A7803">
              <w:rPr>
                <w:rFonts w:eastAsia="Roboto"/>
              </w:rPr>
              <w:t xml:space="preserve"> </w:t>
            </w:r>
          </w:p>
          <w:p w14:paraId="36F41CF4" w14:textId="77777777" w:rsidR="005012EE" w:rsidRPr="007A7803" w:rsidRDefault="005012EE" w:rsidP="005768A4">
            <w:pPr>
              <w:pStyle w:val="Odstavecseseznamem"/>
              <w:numPr>
                <w:ilvl w:val="0"/>
                <w:numId w:val="11"/>
              </w:numPr>
              <w:rPr>
                <w:rFonts w:eastAsia="Roboto"/>
              </w:rPr>
            </w:pPr>
            <w:r>
              <w:rPr>
                <w:rFonts w:eastAsia="Roboto"/>
              </w:rPr>
              <w:t>Absolventi mají zkušenost s tvorbou doprovodných materiálů k filmům pro děti, studenty a pedagogy a jsou připraveni navázat praktickým kurzem filmové pedagogiky.</w:t>
            </w:r>
          </w:p>
          <w:p w14:paraId="4E0795E1" w14:textId="77777777" w:rsidR="005012EE" w:rsidRDefault="005012EE" w:rsidP="005768A4">
            <w:pPr>
              <w:pStyle w:val="Odstavecseseznamem"/>
            </w:pPr>
          </w:p>
          <w:p w14:paraId="140DBF65" w14:textId="77777777" w:rsidR="005012EE" w:rsidRDefault="005012EE" w:rsidP="005768A4"/>
        </w:tc>
      </w:tr>
    </w:tbl>
    <w:p w14:paraId="7AE1C261" w14:textId="77777777" w:rsidR="005012EE" w:rsidRDefault="005012EE" w:rsidP="005012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6202"/>
      </w:tblGrid>
      <w:tr w:rsidR="005012EE" w14:paraId="4E1888E4" w14:textId="77777777" w:rsidTr="005768A4">
        <w:trPr>
          <w:trHeight w:val="265"/>
        </w:trPr>
        <w:tc>
          <w:tcPr>
            <w:tcW w:w="3653" w:type="dxa"/>
            <w:tcBorders>
              <w:top w:val="nil"/>
            </w:tcBorders>
            <w:shd w:val="clear" w:color="auto" w:fill="F7CAAC"/>
          </w:tcPr>
          <w:p w14:paraId="41EAEB2A" w14:textId="77777777" w:rsidR="005012EE" w:rsidRDefault="005012EE" w:rsidP="005768A4">
            <w:pPr>
              <w:jc w:val="both"/>
            </w:pPr>
            <w:r>
              <w:rPr>
                <w:b/>
              </w:rPr>
              <w:lastRenderedPageBreak/>
              <w:t>Studijní literatura a studijní pomůcky</w:t>
            </w:r>
          </w:p>
        </w:tc>
        <w:tc>
          <w:tcPr>
            <w:tcW w:w="6202" w:type="dxa"/>
            <w:tcBorders>
              <w:top w:val="nil"/>
              <w:bottom w:val="nil"/>
            </w:tcBorders>
          </w:tcPr>
          <w:p w14:paraId="6C4C81B2" w14:textId="77777777" w:rsidR="005012EE" w:rsidRDefault="005012EE" w:rsidP="005768A4">
            <w:pPr>
              <w:jc w:val="both"/>
            </w:pPr>
          </w:p>
        </w:tc>
      </w:tr>
      <w:tr w:rsidR="005012EE" w14:paraId="5D6DE2DC" w14:textId="77777777" w:rsidTr="005768A4">
        <w:trPr>
          <w:trHeight w:val="1497"/>
        </w:trPr>
        <w:tc>
          <w:tcPr>
            <w:tcW w:w="9855" w:type="dxa"/>
            <w:gridSpan w:val="2"/>
            <w:tcBorders>
              <w:top w:val="nil"/>
            </w:tcBorders>
          </w:tcPr>
          <w:p w14:paraId="1E487D27" w14:textId="77777777" w:rsidR="005012EE" w:rsidRDefault="005012EE" w:rsidP="005768A4">
            <w:pPr>
              <w:jc w:val="both"/>
              <w:rPr>
                <w:b/>
                <w:iCs/>
              </w:rPr>
            </w:pPr>
          </w:p>
          <w:p w14:paraId="5DF61157" w14:textId="77777777" w:rsidR="005012EE" w:rsidRPr="00195C38" w:rsidRDefault="005012EE" w:rsidP="005768A4">
            <w:pPr>
              <w:jc w:val="both"/>
              <w:rPr>
                <w:b/>
                <w:iCs/>
              </w:rPr>
            </w:pPr>
            <w:r w:rsidRPr="00195C38">
              <w:rPr>
                <w:b/>
                <w:iCs/>
              </w:rPr>
              <w:t>Povinná literatura</w:t>
            </w:r>
          </w:p>
          <w:p w14:paraId="44041E15" w14:textId="77777777" w:rsidR="005012EE" w:rsidRDefault="005012EE" w:rsidP="005768A4">
            <w:pPr>
              <w:jc w:val="both"/>
            </w:pPr>
            <w:r w:rsidRPr="00813797">
              <w:rPr>
                <w:i/>
              </w:rPr>
              <w:t>Slovník základních pojmů filmové a audiovizuální výchovy</w:t>
            </w:r>
            <w:r>
              <w:t xml:space="preserve">. Dostupné z: </w:t>
            </w:r>
            <w:r w:rsidRPr="00195C38">
              <w:t>https://www.filmvychova.cz/cz/metodika/slovnik/</w:t>
            </w:r>
          </w:p>
          <w:p w14:paraId="6D02DF8C" w14:textId="77777777" w:rsidR="005012EE" w:rsidRDefault="005012EE" w:rsidP="005768A4">
            <w:pPr>
              <w:jc w:val="both"/>
            </w:pPr>
          </w:p>
          <w:p w14:paraId="2246E87C" w14:textId="77777777" w:rsidR="005012EE" w:rsidRDefault="005012EE" w:rsidP="005768A4">
            <w:pPr>
              <w:jc w:val="both"/>
            </w:pPr>
            <w:r w:rsidRPr="00195C38">
              <w:t xml:space="preserve">CZESANY DVOŘÁKOVÁ, Tereza – PETRUŽELA, Benjamin – BAUER, Šimon. </w:t>
            </w:r>
            <w:r w:rsidRPr="00195C38">
              <w:rPr>
                <w:i/>
              </w:rPr>
              <w:t>Mapování realizace vzdělávacího oboru Filmová/ audiovizuální výchova na českých základních školách a gymnáziích</w:t>
            </w:r>
            <w:r w:rsidRPr="00195C38">
              <w:t>. Praha: KFS FF UK pro MK ČR (bez ISBN). Dostupné z: https://www.mkcr.cz/medialni-a-filmova-vychova-41.html.</w:t>
            </w:r>
          </w:p>
          <w:p w14:paraId="1551A2CF" w14:textId="77777777" w:rsidR="005012EE" w:rsidRDefault="005012EE" w:rsidP="005768A4">
            <w:pPr>
              <w:jc w:val="both"/>
            </w:pPr>
          </w:p>
          <w:p w14:paraId="77DF96CB" w14:textId="77777777" w:rsidR="005012EE" w:rsidRDefault="005012EE" w:rsidP="005768A4">
            <w:pPr>
              <w:jc w:val="both"/>
            </w:pPr>
            <w:r>
              <w:t xml:space="preserve">BEDNAŘÍK, Pavel (ed.). </w:t>
            </w:r>
            <w:r w:rsidRPr="00195C38">
              <w:rPr>
                <w:i/>
              </w:rPr>
              <w:t>Filmová /</w:t>
            </w:r>
            <w:r>
              <w:rPr>
                <w:i/>
              </w:rPr>
              <w:t xml:space="preserve"> audiovizuální výchova v ČR 2019</w:t>
            </w:r>
            <w:r w:rsidRPr="00195C38">
              <w:rPr>
                <w:i/>
              </w:rPr>
              <w:t>. Film/Audiovisual Education in the Czech Republic 2017</w:t>
            </w:r>
            <w:r>
              <w:t xml:space="preserve">. Praha: Kreativní Evropa – MEDIA, 2019 </w:t>
            </w:r>
            <w:r w:rsidRPr="00195C38">
              <w:t>(bez ISBN).</w:t>
            </w:r>
          </w:p>
          <w:p w14:paraId="57A8E168" w14:textId="77777777" w:rsidR="005012EE" w:rsidRDefault="005012EE" w:rsidP="005768A4">
            <w:pPr>
              <w:jc w:val="both"/>
            </w:pPr>
          </w:p>
          <w:p w14:paraId="04DC2FC5" w14:textId="77777777" w:rsidR="005012EE" w:rsidRDefault="005012EE" w:rsidP="005768A4">
            <w:pPr>
              <w:jc w:val="both"/>
            </w:pPr>
            <w:r>
              <w:t xml:space="preserve">BEDNAŘÍK, Pavel (ed.). </w:t>
            </w:r>
            <w:r w:rsidRPr="00195C38">
              <w:rPr>
                <w:i/>
              </w:rPr>
              <w:t>Filmová / audiovizuální výchova v ČR 2017. Film/Audiovisual Education in the Czech Republic 2017</w:t>
            </w:r>
            <w:r>
              <w:t xml:space="preserve">. Praha: Kreativní Evropa – MEDIA, 2017 </w:t>
            </w:r>
            <w:r w:rsidRPr="00195C38">
              <w:t>(bez ISBN).</w:t>
            </w:r>
          </w:p>
          <w:p w14:paraId="0E215C01" w14:textId="77777777" w:rsidR="005012EE" w:rsidRDefault="005012EE" w:rsidP="005768A4">
            <w:pPr>
              <w:jc w:val="both"/>
            </w:pPr>
          </w:p>
          <w:p w14:paraId="30D3581F" w14:textId="77777777" w:rsidR="005012EE" w:rsidRDefault="005012EE" w:rsidP="005768A4">
            <w:pPr>
              <w:jc w:val="both"/>
            </w:pPr>
            <w:r>
              <w:t xml:space="preserve">GÓRECKI, Marcin – SOTOMSKA, Agata (eds.). </w:t>
            </w:r>
            <w:r w:rsidRPr="00195C38">
              <w:rPr>
                <w:i/>
              </w:rPr>
              <w:t>Film Literacy Initiatives</w:t>
            </w:r>
            <w:r>
              <w:t>. Warsaw: Creative Europe Desk Poland, Berlin-Brandenburg, Denmark, 2015 (bez ISBN).</w:t>
            </w:r>
          </w:p>
          <w:p w14:paraId="36E87B39" w14:textId="77777777" w:rsidR="005012EE" w:rsidRDefault="005012EE" w:rsidP="005768A4">
            <w:pPr>
              <w:jc w:val="both"/>
            </w:pPr>
          </w:p>
          <w:p w14:paraId="0FCC0B02" w14:textId="77777777" w:rsidR="005012EE" w:rsidRDefault="005012EE" w:rsidP="005768A4">
            <w:pPr>
              <w:jc w:val="both"/>
            </w:pPr>
            <w:r>
              <w:t xml:space="preserve">KRÁTKÁ, Jana – VACEK, Patrik. </w:t>
            </w:r>
            <w:r w:rsidRPr="00195C38">
              <w:rPr>
                <w:i/>
              </w:rPr>
              <w:t>Audiovizuální edukace jako součást mediální výchovy</w:t>
            </w:r>
            <w:r>
              <w:t xml:space="preserve">. Brno: Pedagogická fakulta Masarykovy univerzity 2008. ISBN: </w:t>
            </w:r>
            <w:r w:rsidRPr="00195C38">
              <w:t>978-80-210-4684-9</w:t>
            </w:r>
            <w:r>
              <w:t>.</w:t>
            </w:r>
          </w:p>
          <w:p w14:paraId="21CF0247" w14:textId="77777777" w:rsidR="005012EE" w:rsidRDefault="005012EE" w:rsidP="005768A4">
            <w:pPr>
              <w:jc w:val="both"/>
            </w:pPr>
          </w:p>
          <w:p w14:paraId="1D971A43" w14:textId="77777777" w:rsidR="005012EE" w:rsidRDefault="005012EE" w:rsidP="005768A4">
            <w:pPr>
              <w:jc w:val="both"/>
            </w:pPr>
            <w:r w:rsidRPr="00195C38">
              <w:t xml:space="preserve">CZ DVOŘÁKOVÁ, Tereza. Jak vznikl film. </w:t>
            </w:r>
            <w:r w:rsidRPr="00195C38">
              <w:rPr>
                <w:i/>
              </w:rPr>
              <w:t>Výlet do světa filmové archeologie pro malé i velké</w:t>
            </w:r>
            <w:r w:rsidRPr="00195C38">
              <w:t>. Praha: Argo 2017. ISBN: 978-80-257-2281-7.</w:t>
            </w:r>
          </w:p>
          <w:p w14:paraId="48D74638" w14:textId="77777777" w:rsidR="005012EE" w:rsidRDefault="005012EE" w:rsidP="005768A4">
            <w:pPr>
              <w:jc w:val="both"/>
            </w:pPr>
          </w:p>
          <w:p w14:paraId="05ADAFEF" w14:textId="77777777" w:rsidR="005012EE" w:rsidRPr="002123F9" w:rsidRDefault="005012EE" w:rsidP="005768A4">
            <w:pPr>
              <w:rPr>
                <w:color w:val="000000"/>
              </w:rPr>
            </w:pPr>
            <w:r>
              <w:rPr>
                <w:color w:val="000000"/>
              </w:rPr>
              <w:t xml:space="preserve">CHAJDA, Radek. </w:t>
            </w:r>
            <w:r w:rsidRPr="00813797">
              <w:rPr>
                <w:i/>
                <w:color w:val="000000"/>
              </w:rPr>
              <w:t>Pohyblivé obrázky. Jak funguje projektor, televize a filmová kamera</w:t>
            </w:r>
            <w:r>
              <w:rPr>
                <w:i/>
                <w:color w:val="000000"/>
              </w:rPr>
              <w:t>.</w:t>
            </w:r>
            <w:r w:rsidRPr="00195C38">
              <w:rPr>
                <w:color w:val="000000"/>
              </w:rPr>
              <w:t xml:space="preserve"> Br</w:t>
            </w:r>
            <w:r>
              <w:rPr>
                <w:color w:val="000000"/>
              </w:rPr>
              <w:t xml:space="preserve">no: Computer Press, 2011. ISBN: </w:t>
            </w:r>
            <w:r w:rsidRPr="00813797">
              <w:rPr>
                <w:color w:val="000000"/>
              </w:rPr>
              <w:t>978-80-251-2840-4</w:t>
            </w:r>
            <w:r>
              <w:rPr>
                <w:color w:val="000000"/>
              </w:rPr>
              <w:t>.</w:t>
            </w:r>
          </w:p>
          <w:p w14:paraId="73431247" w14:textId="77777777" w:rsidR="005012EE" w:rsidRDefault="005012EE" w:rsidP="005768A4">
            <w:pPr>
              <w:jc w:val="both"/>
            </w:pPr>
          </w:p>
          <w:p w14:paraId="6F211F4F" w14:textId="77777777" w:rsidR="005012EE" w:rsidRDefault="005012EE" w:rsidP="005768A4">
            <w:pPr>
              <w:jc w:val="both"/>
              <w:rPr>
                <w:b/>
              </w:rPr>
            </w:pPr>
            <w:r w:rsidRPr="00195C38">
              <w:rPr>
                <w:b/>
              </w:rPr>
              <w:t>Doporučená literatura</w:t>
            </w:r>
          </w:p>
          <w:p w14:paraId="64BAFABB" w14:textId="77777777" w:rsidR="005012EE" w:rsidRPr="00195C38" w:rsidRDefault="005012EE" w:rsidP="005768A4">
            <w:pPr>
              <w:jc w:val="both"/>
            </w:pPr>
            <w:r>
              <w:t>CHRISTIE, Ian (ed.).</w:t>
            </w:r>
            <w:r w:rsidRPr="00195C38">
              <w:t xml:space="preserve"> </w:t>
            </w:r>
            <w:proofErr w:type="gramStart"/>
            <w:r w:rsidRPr="00813797">
              <w:t>Audiences :</w:t>
            </w:r>
            <w:proofErr w:type="gramEnd"/>
            <w:r w:rsidRPr="00813797">
              <w:t xml:space="preserve"> Defining and Researching Screen Entertainment Reception</w:t>
            </w:r>
            <w:r>
              <w:t xml:space="preserve">. Amsterdam: Amsterdam University Press 2012. ISBN: </w:t>
            </w:r>
            <w:r w:rsidRPr="00813797">
              <w:t>9789089643629</w:t>
            </w:r>
            <w:r>
              <w:t>.</w:t>
            </w:r>
          </w:p>
          <w:p w14:paraId="7431BA76" w14:textId="77777777" w:rsidR="005012EE" w:rsidRDefault="005012EE" w:rsidP="005768A4">
            <w:pPr>
              <w:rPr>
                <w:color w:val="000000"/>
              </w:rPr>
            </w:pPr>
            <w:r>
              <w:rPr>
                <w:color w:val="000000"/>
              </w:rPr>
              <w:t xml:space="preserve">MORALES, Alexandra – BOKŠTEFLOVÁ, </w:t>
            </w:r>
            <w:r w:rsidRPr="00195C38">
              <w:rPr>
                <w:color w:val="000000"/>
              </w:rPr>
              <w:t>Lucie</w:t>
            </w:r>
            <w:r>
              <w:rPr>
                <w:color w:val="000000"/>
              </w:rPr>
              <w:t>.</w:t>
            </w:r>
            <w:r w:rsidRPr="00195C38">
              <w:rPr>
                <w:color w:val="000000"/>
              </w:rPr>
              <w:t xml:space="preserve"> </w:t>
            </w:r>
            <w:r w:rsidRPr="00813797">
              <w:rPr>
                <w:i/>
                <w:color w:val="000000"/>
              </w:rPr>
              <w:t>Zloději tmy</w:t>
            </w:r>
            <w:r>
              <w:rPr>
                <w:i/>
                <w:color w:val="000000"/>
              </w:rPr>
              <w:t>.</w:t>
            </w:r>
            <w:r w:rsidRPr="00195C38">
              <w:rPr>
                <w:color w:val="000000"/>
              </w:rPr>
              <w:t xml:space="preserve"> </w:t>
            </w:r>
            <w:r>
              <w:rPr>
                <w:color w:val="000000"/>
              </w:rPr>
              <w:t>Praha</w:t>
            </w:r>
            <w:r w:rsidRPr="00195C38">
              <w:rPr>
                <w:color w:val="000000"/>
              </w:rPr>
              <w:t>: NFA, 2017</w:t>
            </w:r>
            <w:r>
              <w:rPr>
                <w:color w:val="000000"/>
              </w:rPr>
              <w:t xml:space="preserve">. ISBN: </w:t>
            </w:r>
            <w:r w:rsidRPr="00813797">
              <w:rPr>
                <w:color w:val="000000"/>
              </w:rPr>
              <w:t>978-80-7004-182-6</w:t>
            </w:r>
            <w:r>
              <w:rPr>
                <w:color w:val="000000"/>
              </w:rPr>
              <w:t>.</w:t>
            </w:r>
          </w:p>
          <w:p w14:paraId="32CB3B9A" w14:textId="77777777" w:rsidR="005012EE" w:rsidRDefault="005012EE" w:rsidP="005768A4">
            <w:pPr>
              <w:rPr>
                <w:color w:val="000000"/>
              </w:rPr>
            </w:pPr>
            <w:r>
              <w:rPr>
                <w:color w:val="000000"/>
              </w:rPr>
              <w:t xml:space="preserve">DAVID, </w:t>
            </w:r>
            <w:r w:rsidRPr="00195C38">
              <w:rPr>
                <w:color w:val="000000"/>
              </w:rPr>
              <w:t>Ivan</w:t>
            </w:r>
            <w:r>
              <w:rPr>
                <w:color w:val="000000"/>
              </w:rPr>
              <w:t>.</w:t>
            </w:r>
            <w:r w:rsidRPr="00195C38">
              <w:rPr>
                <w:color w:val="000000"/>
              </w:rPr>
              <w:t xml:space="preserve"> </w:t>
            </w:r>
            <w:r w:rsidRPr="00813797">
              <w:rPr>
                <w:i/>
                <w:color w:val="000000"/>
              </w:rPr>
              <w:t>Filmové právo. Autorskoprávní perspektiva</w:t>
            </w:r>
            <w:r w:rsidRPr="00195C38">
              <w:rPr>
                <w:color w:val="000000"/>
              </w:rPr>
              <w:t>.</w:t>
            </w:r>
            <w:r>
              <w:rPr>
                <w:color w:val="000000"/>
              </w:rPr>
              <w:t xml:space="preserve"> Praha</w:t>
            </w:r>
            <w:r w:rsidRPr="00195C38">
              <w:rPr>
                <w:color w:val="000000"/>
              </w:rPr>
              <w:t>: Nová beseda, 2015</w:t>
            </w:r>
            <w:r>
              <w:rPr>
                <w:color w:val="000000"/>
              </w:rPr>
              <w:t xml:space="preserve">. ISBN: </w:t>
            </w:r>
            <w:r w:rsidRPr="00813797">
              <w:rPr>
                <w:color w:val="000000"/>
              </w:rPr>
              <w:t>978-80-906089-0-0</w:t>
            </w:r>
            <w:r>
              <w:rPr>
                <w:color w:val="000000"/>
              </w:rPr>
              <w:t>.</w:t>
            </w:r>
          </w:p>
          <w:p w14:paraId="39BA4ACD" w14:textId="77777777" w:rsidR="005012EE" w:rsidRDefault="005012EE" w:rsidP="005768A4">
            <w:pPr>
              <w:rPr>
                <w:color w:val="000000"/>
              </w:rPr>
            </w:pPr>
            <w:r w:rsidRPr="00195C38">
              <w:rPr>
                <w:color w:val="000000"/>
              </w:rPr>
              <w:t>G</w:t>
            </w:r>
            <w:r>
              <w:rPr>
                <w:color w:val="000000"/>
              </w:rPr>
              <w:t>RABHAM</w:t>
            </w:r>
            <w:r w:rsidRPr="00195C38">
              <w:rPr>
                <w:color w:val="000000"/>
              </w:rPr>
              <w:t xml:space="preserve"> Tim</w:t>
            </w:r>
            <w:r>
              <w:rPr>
                <w:color w:val="000000"/>
              </w:rPr>
              <w:t xml:space="preserve"> et al.</w:t>
            </w:r>
            <w:r w:rsidRPr="00195C38">
              <w:rPr>
                <w:color w:val="000000"/>
              </w:rPr>
              <w:t xml:space="preserve"> </w:t>
            </w:r>
            <w:r w:rsidRPr="00813797">
              <w:rPr>
                <w:i/>
                <w:color w:val="000000"/>
              </w:rPr>
              <w:t>Nafilmuj to! Jak vzniká film</w:t>
            </w:r>
            <w:r>
              <w:rPr>
                <w:color w:val="000000"/>
              </w:rPr>
              <w:t xml:space="preserve">. </w:t>
            </w:r>
            <w:r w:rsidRPr="00195C38">
              <w:rPr>
                <w:color w:val="000000"/>
              </w:rPr>
              <w:t>Pra</w:t>
            </w:r>
            <w:r>
              <w:rPr>
                <w:color w:val="000000"/>
              </w:rPr>
              <w:t>ha</w:t>
            </w:r>
            <w:r w:rsidRPr="00195C38">
              <w:rPr>
                <w:color w:val="000000"/>
              </w:rPr>
              <w:t>: Mladá fronta, 2011</w:t>
            </w:r>
            <w:r>
              <w:rPr>
                <w:color w:val="000000"/>
              </w:rPr>
              <w:t xml:space="preserve">. ISBN: </w:t>
            </w:r>
            <w:r w:rsidRPr="00813797">
              <w:rPr>
                <w:color w:val="000000"/>
              </w:rPr>
              <w:t>978-80-204-2465-5</w:t>
            </w:r>
            <w:r>
              <w:rPr>
                <w:color w:val="000000"/>
              </w:rPr>
              <w:t>.</w:t>
            </w:r>
          </w:p>
          <w:p w14:paraId="3AD47BBB" w14:textId="77777777" w:rsidR="005012EE" w:rsidRPr="002123F9" w:rsidRDefault="005012EE" w:rsidP="005768A4">
            <w:pPr>
              <w:pBdr>
                <w:bottom w:val="single" w:sz="6" w:space="1" w:color="auto"/>
              </w:pBdr>
              <w:jc w:val="center"/>
              <w:rPr>
                <w:rFonts w:ascii="Arial" w:hAnsi="Arial" w:cs="Arial"/>
                <w:vanish/>
                <w:sz w:val="16"/>
                <w:szCs w:val="16"/>
              </w:rPr>
            </w:pPr>
            <w:r w:rsidRPr="002123F9">
              <w:rPr>
                <w:rFonts w:ascii="Arial" w:hAnsi="Arial" w:cs="Arial"/>
                <w:vanish/>
                <w:sz w:val="16"/>
                <w:szCs w:val="16"/>
              </w:rPr>
              <w:t>Začátek formuláře</w:t>
            </w:r>
          </w:p>
          <w:p w14:paraId="049B85EF" w14:textId="77777777" w:rsidR="005012EE" w:rsidRDefault="005012EE" w:rsidP="005768A4">
            <w:pPr>
              <w:jc w:val="both"/>
            </w:pPr>
          </w:p>
        </w:tc>
      </w:tr>
    </w:tbl>
    <w:p w14:paraId="5BA5053C" w14:textId="77777777" w:rsidR="005012EE" w:rsidRDefault="005012EE" w:rsidP="005012EE"/>
    <w:p w14:paraId="64C6BD8A" w14:textId="77777777" w:rsidR="005012EE" w:rsidRDefault="005012EE" w:rsidP="005012EE"/>
    <w:p w14:paraId="376242CE" w14:textId="77777777" w:rsidR="005012EE" w:rsidRDefault="005012EE" w:rsidP="005012EE"/>
    <w:p w14:paraId="4FA9B359" w14:textId="77777777" w:rsidR="005012EE" w:rsidRDefault="005012EE" w:rsidP="005012EE"/>
    <w:p w14:paraId="3C52475B" w14:textId="77777777" w:rsidR="005012EE" w:rsidRDefault="005012EE" w:rsidP="005012EE"/>
    <w:p w14:paraId="3B8848B9" w14:textId="77777777" w:rsidR="005012EE" w:rsidRDefault="005012EE" w:rsidP="005012EE"/>
    <w:p w14:paraId="765AB2CD" w14:textId="77777777" w:rsidR="005012EE" w:rsidRDefault="005012EE" w:rsidP="005012EE"/>
    <w:p w14:paraId="108A5B43" w14:textId="77777777" w:rsidR="005012EE" w:rsidRDefault="005012EE" w:rsidP="005012EE"/>
    <w:p w14:paraId="02A876BE" w14:textId="13DFF7C5" w:rsidR="00FD4DDC" w:rsidRDefault="00FD4DDC" w:rsidP="00830C8E"/>
    <w:p w14:paraId="12310282" w14:textId="7D39F9B5" w:rsidR="00FD4DDC" w:rsidRDefault="00FD4DDC" w:rsidP="00830C8E"/>
    <w:p w14:paraId="342D95B5" w14:textId="53D50B75" w:rsidR="00FD4DDC" w:rsidRDefault="00FD4DDC" w:rsidP="00830C8E"/>
    <w:p w14:paraId="2F256504" w14:textId="48A1184E" w:rsidR="00FD4DDC" w:rsidRDefault="00FD4DDC" w:rsidP="00830C8E"/>
    <w:p w14:paraId="672E379C" w14:textId="77777777" w:rsidR="00FD4DDC" w:rsidRDefault="00FD4DDC" w:rsidP="00830C8E"/>
    <w:p w14:paraId="584D5090" w14:textId="134C26B0" w:rsidR="00830C8E" w:rsidRDefault="00830C8E" w:rsidP="00830C8E"/>
    <w:p w14:paraId="6B74E336" w14:textId="77777777" w:rsidR="00A42346" w:rsidRDefault="00A42346" w:rsidP="00830C8E"/>
    <w:p w14:paraId="29189B3A" w14:textId="77777777" w:rsidR="00830C8E" w:rsidRDefault="00830C8E" w:rsidP="00830C8E"/>
    <w:p w14:paraId="3007BDAA" w14:textId="77777777" w:rsidR="00830C8E" w:rsidRDefault="00830C8E" w:rsidP="00830C8E"/>
    <w:p w14:paraId="3403E213" w14:textId="77777777" w:rsidR="00830C8E" w:rsidRDefault="00830C8E" w:rsidP="00830C8E"/>
    <w:p w14:paraId="1404B90A" w14:textId="77777777" w:rsidR="00830C8E" w:rsidRDefault="00830C8E" w:rsidP="00830C8E"/>
    <w:p w14:paraId="462CCACF" w14:textId="77777777" w:rsidR="00830C8E" w:rsidRDefault="00830C8E" w:rsidP="00830C8E"/>
    <w:p w14:paraId="3C27BBAE" w14:textId="77777777" w:rsidR="00FA7EFE" w:rsidRDefault="00FA7E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778D5332" w14:textId="77777777" w:rsidTr="00A6733F">
        <w:tc>
          <w:tcPr>
            <w:tcW w:w="9855" w:type="dxa"/>
            <w:gridSpan w:val="8"/>
            <w:tcBorders>
              <w:bottom w:val="double" w:sz="4" w:space="0" w:color="auto"/>
            </w:tcBorders>
            <w:shd w:val="clear" w:color="auto" w:fill="BDD6EE"/>
          </w:tcPr>
          <w:p w14:paraId="0827BD14" w14:textId="28BB7FEF" w:rsidR="00830C8E" w:rsidRDefault="00830C8E" w:rsidP="00830C8E">
            <w:pPr>
              <w:jc w:val="both"/>
              <w:rPr>
                <w:b/>
                <w:sz w:val="28"/>
              </w:rPr>
            </w:pPr>
            <w:r>
              <w:lastRenderedPageBreak/>
              <w:br w:type="page"/>
            </w:r>
            <w:r>
              <w:rPr>
                <w:b/>
                <w:sz w:val="28"/>
              </w:rPr>
              <w:t>B-III – Charakteristika studijního předmětu</w:t>
            </w:r>
          </w:p>
        </w:tc>
      </w:tr>
      <w:tr w:rsidR="00830C8E" w14:paraId="293ABF33" w14:textId="77777777" w:rsidTr="00A6733F">
        <w:tc>
          <w:tcPr>
            <w:tcW w:w="3086" w:type="dxa"/>
            <w:tcBorders>
              <w:top w:val="double" w:sz="4" w:space="0" w:color="auto"/>
            </w:tcBorders>
            <w:shd w:val="clear" w:color="auto" w:fill="F7CAAC"/>
          </w:tcPr>
          <w:p w14:paraId="03BDA871" w14:textId="77777777" w:rsidR="00830C8E" w:rsidRDefault="00830C8E" w:rsidP="00A779C5">
            <w:pPr>
              <w:rPr>
                <w:b/>
              </w:rPr>
            </w:pPr>
            <w:r>
              <w:rPr>
                <w:b/>
              </w:rPr>
              <w:t>Název studijního předmětu</w:t>
            </w:r>
          </w:p>
        </w:tc>
        <w:tc>
          <w:tcPr>
            <w:tcW w:w="6769" w:type="dxa"/>
            <w:gridSpan w:val="7"/>
            <w:tcBorders>
              <w:top w:val="double" w:sz="4" w:space="0" w:color="auto"/>
            </w:tcBorders>
          </w:tcPr>
          <w:p w14:paraId="1DF3B385" w14:textId="77777777" w:rsidR="00830C8E" w:rsidRDefault="00830C8E" w:rsidP="00830C8E">
            <w:pPr>
              <w:jc w:val="both"/>
            </w:pPr>
            <w:r>
              <w:t>Dramaturgický seminář</w:t>
            </w:r>
            <w:r w:rsidRPr="009E0493">
              <w:t xml:space="preserve"> 1</w:t>
            </w:r>
          </w:p>
        </w:tc>
      </w:tr>
      <w:tr w:rsidR="00830C8E" w14:paraId="7109721C" w14:textId="77777777" w:rsidTr="00A6733F">
        <w:tc>
          <w:tcPr>
            <w:tcW w:w="3086" w:type="dxa"/>
            <w:shd w:val="clear" w:color="auto" w:fill="F7CAAC"/>
          </w:tcPr>
          <w:p w14:paraId="4DC5BEC0" w14:textId="77777777" w:rsidR="00830C8E" w:rsidRDefault="00830C8E" w:rsidP="00A779C5">
            <w:pPr>
              <w:rPr>
                <w:b/>
              </w:rPr>
            </w:pPr>
            <w:r>
              <w:rPr>
                <w:b/>
              </w:rPr>
              <w:t>Typ předmětu</w:t>
            </w:r>
          </w:p>
        </w:tc>
        <w:tc>
          <w:tcPr>
            <w:tcW w:w="3406" w:type="dxa"/>
            <w:gridSpan w:val="4"/>
          </w:tcPr>
          <w:p w14:paraId="3633A092" w14:textId="77777777" w:rsidR="00830C8E" w:rsidRDefault="00830C8E" w:rsidP="00830C8E">
            <w:pPr>
              <w:jc w:val="both"/>
            </w:pPr>
            <w:r>
              <w:t>Povinný, PZ</w:t>
            </w:r>
          </w:p>
        </w:tc>
        <w:tc>
          <w:tcPr>
            <w:tcW w:w="2695" w:type="dxa"/>
            <w:gridSpan w:val="2"/>
            <w:shd w:val="clear" w:color="auto" w:fill="F7CAAC"/>
          </w:tcPr>
          <w:p w14:paraId="75A3CC30" w14:textId="77777777" w:rsidR="00830C8E" w:rsidRDefault="00830C8E" w:rsidP="00830C8E">
            <w:pPr>
              <w:jc w:val="both"/>
            </w:pPr>
            <w:r>
              <w:rPr>
                <w:b/>
              </w:rPr>
              <w:t>doporučený ročník / semestr</w:t>
            </w:r>
          </w:p>
        </w:tc>
        <w:tc>
          <w:tcPr>
            <w:tcW w:w="668" w:type="dxa"/>
          </w:tcPr>
          <w:p w14:paraId="27DD54C3" w14:textId="3B8FB4E3" w:rsidR="00830C8E" w:rsidRDefault="00A6733F" w:rsidP="00830C8E">
            <w:pPr>
              <w:jc w:val="both"/>
            </w:pPr>
            <w:r>
              <w:t>1</w:t>
            </w:r>
            <w:r w:rsidR="00830C8E">
              <w:t>/LS</w:t>
            </w:r>
          </w:p>
        </w:tc>
      </w:tr>
      <w:tr w:rsidR="00830C8E" w14:paraId="45241F05" w14:textId="77777777" w:rsidTr="00A6733F">
        <w:tc>
          <w:tcPr>
            <w:tcW w:w="3086" w:type="dxa"/>
            <w:shd w:val="clear" w:color="auto" w:fill="F7CAAC"/>
          </w:tcPr>
          <w:p w14:paraId="126BA1FF" w14:textId="77777777" w:rsidR="00830C8E" w:rsidRDefault="00830C8E" w:rsidP="00A779C5">
            <w:pPr>
              <w:rPr>
                <w:b/>
              </w:rPr>
            </w:pPr>
            <w:r>
              <w:rPr>
                <w:b/>
              </w:rPr>
              <w:t>Rozsah studijního předmětu</w:t>
            </w:r>
          </w:p>
        </w:tc>
        <w:tc>
          <w:tcPr>
            <w:tcW w:w="1701" w:type="dxa"/>
            <w:gridSpan w:val="2"/>
          </w:tcPr>
          <w:p w14:paraId="463276FF" w14:textId="77777777" w:rsidR="00830C8E" w:rsidRDefault="00830C8E" w:rsidP="00830C8E">
            <w:pPr>
              <w:jc w:val="both"/>
            </w:pPr>
            <w:r>
              <w:t>13/semestr</w:t>
            </w:r>
          </w:p>
        </w:tc>
        <w:tc>
          <w:tcPr>
            <w:tcW w:w="889" w:type="dxa"/>
            <w:shd w:val="clear" w:color="auto" w:fill="F7CAAC"/>
          </w:tcPr>
          <w:p w14:paraId="190BF9CB" w14:textId="77777777" w:rsidR="00830C8E" w:rsidRDefault="00830C8E" w:rsidP="00830C8E">
            <w:pPr>
              <w:jc w:val="both"/>
              <w:rPr>
                <w:b/>
              </w:rPr>
            </w:pPr>
            <w:r>
              <w:rPr>
                <w:b/>
              </w:rPr>
              <w:t xml:space="preserve">hod. </w:t>
            </w:r>
          </w:p>
        </w:tc>
        <w:tc>
          <w:tcPr>
            <w:tcW w:w="816" w:type="dxa"/>
          </w:tcPr>
          <w:p w14:paraId="7B7A9C76" w14:textId="77777777" w:rsidR="00830C8E" w:rsidRDefault="00830C8E" w:rsidP="00830C8E">
            <w:pPr>
              <w:jc w:val="both"/>
            </w:pPr>
            <w:r>
              <w:t>1/týden</w:t>
            </w:r>
          </w:p>
        </w:tc>
        <w:tc>
          <w:tcPr>
            <w:tcW w:w="2156" w:type="dxa"/>
            <w:shd w:val="clear" w:color="auto" w:fill="F7CAAC"/>
          </w:tcPr>
          <w:p w14:paraId="29D15228" w14:textId="77777777" w:rsidR="00830C8E" w:rsidRDefault="00830C8E" w:rsidP="00830C8E">
            <w:pPr>
              <w:jc w:val="both"/>
              <w:rPr>
                <w:b/>
              </w:rPr>
            </w:pPr>
            <w:r>
              <w:rPr>
                <w:b/>
              </w:rPr>
              <w:t>kreditů</w:t>
            </w:r>
          </w:p>
        </w:tc>
        <w:tc>
          <w:tcPr>
            <w:tcW w:w="1207" w:type="dxa"/>
            <w:gridSpan w:val="2"/>
          </w:tcPr>
          <w:p w14:paraId="5E498299" w14:textId="77777777" w:rsidR="00830C8E" w:rsidRDefault="00830C8E" w:rsidP="00830C8E">
            <w:pPr>
              <w:jc w:val="both"/>
            </w:pPr>
            <w:r>
              <w:t>2</w:t>
            </w:r>
          </w:p>
        </w:tc>
      </w:tr>
      <w:tr w:rsidR="00830C8E" w14:paraId="23C162CE" w14:textId="77777777" w:rsidTr="00A6733F">
        <w:tc>
          <w:tcPr>
            <w:tcW w:w="3086" w:type="dxa"/>
            <w:shd w:val="clear" w:color="auto" w:fill="F7CAAC"/>
          </w:tcPr>
          <w:p w14:paraId="15C6CAD3" w14:textId="77777777" w:rsidR="00830C8E" w:rsidRDefault="00830C8E" w:rsidP="00A779C5">
            <w:pPr>
              <w:rPr>
                <w:b/>
                <w:sz w:val="22"/>
              </w:rPr>
            </w:pPr>
            <w:r>
              <w:rPr>
                <w:b/>
              </w:rPr>
              <w:t>Prerekvizity, korekvizity, ekvivalence</w:t>
            </w:r>
          </w:p>
        </w:tc>
        <w:tc>
          <w:tcPr>
            <w:tcW w:w="6769" w:type="dxa"/>
            <w:gridSpan w:val="7"/>
          </w:tcPr>
          <w:p w14:paraId="065FC97D" w14:textId="77777777" w:rsidR="00830C8E" w:rsidRDefault="00830C8E" w:rsidP="00830C8E">
            <w:pPr>
              <w:jc w:val="both"/>
            </w:pPr>
          </w:p>
        </w:tc>
      </w:tr>
      <w:tr w:rsidR="00830C8E" w14:paraId="74C55B7C" w14:textId="77777777" w:rsidTr="00A6733F">
        <w:tc>
          <w:tcPr>
            <w:tcW w:w="3086" w:type="dxa"/>
            <w:shd w:val="clear" w:color="auto" w:fill="F7CAAC"/>
          </w:tcPr>
          <w:p w14:paraId="4CF83A9F" w14:textId="77777777" w:rsidR="00830C8E" w:rsidRDefault="00830C8E" w:rsidP="00A779C5">
            <w:pPr>
              <w:rPr>
                <w:b/>
              </w:rPr>
            </w:pPr>
            <w:r>
              <w:rPr>
                <w:b/>
              </w:rPr>
              <w:t>Způsob ověření studijních výsledků</w:t>
            </w:r>
          </w:p>
        </w:tc>
        <w:tc>
          <w:tcPr>
            <w:tcW w:w="3406" w:type="dxa"/>
            <w:gridSpan w:val="4"/>
          </w:tcPr>
          <w:p w14:paraId="69EDD208" w14:textId="77777777" w:rsidR="00830C8E" w:rsidRDefault="00830C8E" w:rsidP="00830C8E">
            <w:pPr>
              <w:jc w:val="both"/>
            </w:pPr>
            <w:r>
              <w:t>Klasifikovaný zápočet</w:t>
            </w:r>
          </w:p>
        </w:tc>
        <w:tc>
          <w:tcPr>
            <w:tcW w:w="2156" w:type="dxa"/>
            <w:shd w:val="clear" w:color="auto" w:fill="F7CAAC"/>
          </w:tcPr>
          <w:p w14:paraId="639F68CD" w14:textId="77777777" w:rsidR="00830C8E" w:rsidRDefault="00830C8E" w:rsidP="00830C8E">
            <w:pPr>
              <w:jc w:val="both"/>
              <w:rPr>
                <w:b/>
              </w:rPr>
            </w:pPr>
            <w:r>
              <w:rPr>
                <w:b/>
              </w:rPr>
              <w:t>Forma výuky</w:t>
            </w:r>
          </w:p>
        </w:tc>
        <w:tc>
          <w:tcPr>
            <w:tcW w:w="1207" w:type="dxa"/>
            <w:gridSpan w:val="2"/>
          </w:tcPr>
          <w:p w14:paraId="75846FE3" w14:textId="77777777" w:rsidR="00830C8E" w:rsidRDefault="00830C8E" w:rsidP="00830C8E">
            <w:pPr>
              <w:jc w:val="both"/>
            </w:pPr>
            <w:r>
              <w:t>Seminář</w:t>
            </w:r>
          </w:p>
        </w:tc>
      </w:tr>
      <w:tr w:rsidR="00830C8E" w14:paraId="153A37F0" w14:textId="77777777" w:rsidTr="00A6733F">
        <w:tc>
          <w:tcPr>
            <w:tcW w:w="3086" w:type="dxa"/>
            <w:shd w:val="clear" w:color="auto" w:fill="F7CAAC"/>
          </w:tcPr>
          <w:p w14:paraId="5253A659"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6E217960" w14:textId="77777777" w:rsidR="00830C8E" w:rsidRDefault="00830C8E" w:rsidP="00830C8E">
            <w:pPr>
              <w:jc w:val="both"/>
            </w:pPr>
            <w:r w:rsidRPr="00445FAB">
              <w:t>Seminář předpokládá průběžné plnění domácích zadání a jejich následná veřejná prezentace.</w:t>
            </w:r>
          </w:p>
        </w:tc>
      </w:tr>
      <w:tr w:rsidR="00830C8E" w14:paraId="629CC539" w14:textId="77777777" w:rsidTr="00A6733F">
        <w:trPr>
          <w:trHeight w:val="554"/>
        </w:trPr>
        <w:tc>
          <w:tcPr>
            <w:tcW w:w="9855" w:type="dxa"/>
            <w:gridSpan w:val="8"/>
            <w:tcBorders>
              <w:top w:val="nil"/>
            </w:tcBorders>
          </w:tcPr>
          <w:p w14:paraId="7580A091" w14:textId="77777777" w:rsidR="00830C8E" w:rsidRDefault="00830C8E" w:rsidP="00A779C5"/>
        </w:tc>
      </w:tr>
      <w:tr w:rsidR="00830C8E" w14:paraId="6516932D" w14:textId="77777777" w:rsidTr="00A6733F">
        <w:trPr>
          <w:trHeight w:val="197"/>
        </w:trPr>
        <w:tc>
          <w:tcPr>
            <w:tcW w:w="3086" w:type="dxa"/>
            <w:tcBorders>
              <w:top w:val="nil"/>
            </w:tcBorders>
            <w:shd w:val="clear" w:color="auto" w:fill="F7CAAC"/>
          </w:tcPr>
          <w:p w14:paraId="334700F0" w14:textId="77777777" w:rsidR="00830C8E" w:rsidRDefault="00830C8E" w:rsidP="00A779C5">
            <w:pPr>
              <w:rPr>
                <w:b/>
              </w:rPr>
            </w:pPr>
            <w:r>
              <w:rPr>
                <w:b/>
              </w:rPr>
              <w:t>Garant předmětu</w:t>
            </w:r>
          </w:p>
        </w:tc>
        <w:tc>
          <w:tcPr>
            <w:tcW w:w="6769" w:type="dxa"/>
            <w:gridSpan w:val="7"/>
            <w:tcBorders>
              <w:top w:val="nil"/>
            </w:tcBorders>
          </w:tcPr>
          <w:p w14:paraId="45FBB9E0" w14:textId="77777777" w:rsidR="00830C8E" w:rsidRDefault="00830C8E" w:rsidP="00830C8E">
            <w:pPr>
              <w:jc w:val="both"/>
            </w:pPr>
            <w:r>
              <w:t>prof. Ĺudovít Labík</w:t>
            </w:r>
          </w:p>
        </w:tc>
      </w:tr>
      <w:tr w:rsidR="00830C8E" w14:paraId="603FD164" w14:textId="77777777" w:rsidTr="00A6733F">
        <w:trPr>
          <w:trHeight w:val="243"/>
        </w:trPr>
        <w:tc>
          <w:tcPr>
            <w:tcW w:w="3086" w:type="dxa"/>
            <w:tcBorders>
              <w:top w:val="nil"/>
            </w:tcBorders>
            <w:shd w:val="clear" w:color="auto" w:fill="F7CAAC"/>
          </w:tcPr>
          <w:p w14:paraId="2E190628" w14:textId="77777777" w:rsidR="00830C8E" w:rsidRDefault="00830C8E" w:rsidP="00A779C5">
            <w:pPr>
              <w:rPr>
                <w:b/>
              </w:rPr>
            </w:pPr>
            <w:r>
              <w:rPr>
                <w:b/>
              </w:rPr>
              <w:t>Zapojení garanta do výuky předmětu</w:t>
            </w:r>
          </w:p>
        </w:tc>
        <w:tc>
          <w:tcPr>
            <w:tcW w:w="6769" w:type="dxa"/>
            <w:gridSpan w:val="7"/>
            <w:tcBorders>
              <w:top w:val="nil"/>
            </w:tcBorders>
          </w:tcPr>
          <w:p w14:paraId="110DFA16" w14:textId="77777777" w:rsidR="00830C8E" w:rsidRDefault="00830C8E" w:rsidP="00830C8E">
            <w:pPr>
              <w:jc w:val="both"/>
            </w:pPr>
            <w:proofErr w:type="gramStart"/>
            <w:r>
              <w:t>100%</w:t>
            </w:r>
            <w:proofErr w:type="gramEnd"/>
          </w:p>
        </w:tc>
      </w:tr>
      <w:tr w:rsidR="00830C8E" w14:paraId="55ADC2BD" w14:textId="77777777" w:rsidTr="00A6733F">
        <w:tc>
          <w:tcPr>
            <w:tcW w:w="3086" w:type="dxa"/>
            <w:shd w:val="clear" w:color="auto" w:fill="F7CAAC"/>
          </w:tcPr>
          <w:p w14:paraId="0B50DA66" w14:textId="77777777" w:rsidR="00830C8E" w:rsidRDefault="00830C8E" w:rsidP="00830C8E">
            <w:pPr>
              <w:jc w:val="both"/>
              <w:rPr>
                <w:b/>
              </w:rPr>
            </w:pPr>
            <w:r>
              <w:rPr>
                <w:b/>
              </w:rPr>
              <w:t>Vyučující</w:t>
            </w:r>
          </w:p>
        </w:tc>
        <w:tc>
          <w:tcPr>
            <w:tcW w:w="6769" w:type="dxa"/>
            <w:gridSpan w:val="7"/>
            <w:tcBorders>
              <w:bottom w:val="nil"/>
            </w:tcBorders>
          </w:tcPr>
          <w:p w14:paraId="37D73234" w14:textId="77777777" w:rsidR="00830C8E" w:rsidRDefault="00830C8E" w:rsidP="00830C8E">
            <w:pPr>
              <w:jc w:val="both"/>
            </w:pPr>
          </w:p>
        </w:tc>
      </w:tr>
      <w:tr w:rsidR="00830C8E" w14:paraId="656EBE31" w14:textId="77777777" w:rsidTr="00A6733F">
        <w:trPr>
          <w:trHeight w:val="554"/>
        </w:trPr>
        <w:tc>
          <w:tcPr>
            <w:tcW w:w="9855" w:type="dxa"/>
            <w:gridSpan w:val="8"/>
            <w:tcBorders>
              <w:top w:val="nil"/>
            </w:tcBorders>
          </w:tcPr>
          <w:p w14:paraId="0614C24D" w14:textId="77777777" w:rsidR="00830C8E" w:rsidRDefault="00830C8E" w:rsidP="00830C8E">
            <w:pPr>
              <w:jc w:val="both"/>
            </w:pPr>
            <w:r>
              <w:t>prof. Ĺudovít Labík</w:t>
            </w:r>
          </w:p>
        </w:tc>
      </w:tr>
      <w:tr w:rsidR="00830C8E" w14:paraId="1145DB19" w14:textId="77777777" w:rsidTr="00A6733F">
        <w:tc>
          <w:tcPr>
            <w:tcW w:w="3086" w:type="dxa"/>
            <w:shd w:val="clear" w:color="auto" w:fill="F7CAAC"/>
          </w:tcPr>
          <w:p w14:paraId="64833CCF" w14:textId="77777777" w:rsidR="00830C8E" w:rsidRDefault="00830C8E" w:rsidP="00830C8E">
            <w:pPr>
              <w:jc w:val="both"/>
              <w:rPr>
                <w:b/>
              </w:rPr>
            </w:pPr>
            <w:r>
              <w:rPr>
                <w:b/>
              </w:rPr>
              <w:t>Stručná anotace předmětu</w:t>
            </w:r>
          </w:p>
        </w:tc>
        <w:tc>
          <w:tcPr>
            <w:tcW w:w="6769" w:type="dxa"/>
            <w:gridSpan w:val="7"/>
            <w:tcBorders>
              <w:bottom w:val="nil"/>
            </w:tcBorders>
          </w:tcPr>
          <w:p w14:paraId="19C0B754" w14:textId="77777777" w:rsidR="00830C8E" w:rsidRDefault="00830C8E" w:rsidP="00830C8E">
            <w:pPr>
              <w:jc w:val="both"/>
            </w:pPr>
          </w:p>
        </w:tc>
      </w:tr>
      <w:tr w:rsidR="00830C8E" w14:paraId="40BAF061" w14:textId="77777777" w:rsidTr="00A6733F">
        <w:trPr>
          <w:trHeight w:val="1534"/>
        </w:trPr>
        <w:tc>
          <w:tcPr>
            <w:tcW w:w="9855" w:type="dxa"/>
            <w:gridSpan w:val="8"/>
            <w:tcBorders>
              <w:top w:val="nil"/>
              <w:bottom w:val="single" w:sz="12" w:space="0" w:color="auto"/>
            </w:tcBorders>
          </w:tcPr>
          <w:p w14:paraId="3FF30FCB" w14:textId="77777777" w:rsidR="00830C8E" w:rsidRDefault="00830C8E" w:rsidP="00830C8E">
            <w:pPr>
              <w:jc w:val="both"/>
            </w:pPr>
          </w:p>
          <w:p w14:paraId="6AB1C40C" w14:textId="77777777" w:rsidR="00830C8E" w:rsidRDefault="00830C8E" w:rsidP="00D46D00">
            <w:pPr>
              <w:pStyle w:val="Bezmezer"/>
              <w:jc w:val="both"/>
            </w:pPr>
            <w:r>
              <w:t>Předmět zprostředkovává zásadní postupy dramaturgie dramatického příběhu. Rozvíjí vědomosti studentů o vědomém vedení pozornosti diváka. Témata kurzů jsou: Trojúhelník filmových příběhů, Struktura dramatu, Konstrukce prostoru, Charakteristika hrdiny, Charakteristika příběhu, Mýtus hrdiny, Dvojité umírání, Negace negace, Bea, Gradace.</w:t>
            </w:r>
          </w:p>
        </w:tc>
      </w:tr>
      <w:tr w:rsidR="00830C8E" w14:paraId="2091129E" w14:textId="77777777" w:rsidTr="00A6733F">
        <w:trPr>
          <w:trHeight w:val="265"/>
        </w:trPr>
        <w:tc>
          <w:tcPr>
            <w:tcW w:w="3653" w:type="dxa"/>
            <w:gridSpan w:val="2"/>
            <w:tcBorders>
              <w:top w:val="nil"/>
            </w:tcBorders>
            <w:shd w:val="clear" w:color="auto" w:fill="F7CAAC"/>
          </w:tcPr>
          <w:p w14:paraId="5EA481EB"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6818F58D" w14:textId="77777777" w:rsidR="00830C8E" w:rsidRDefault="00830C8E" w:rsidP="00830C8E">
            <w:pPr>
              <w:jc w:val="both"/>
            </w:pPr>
          </w:p>
        </w:tc>
      </w:tr>
      <w:tr w:rsidR="00830C8E" w14:paraId="28F84B2D" w14:textId="77777777" w:rsidTr="00A6733F">
        <w:trPr>
          <w:trHeight w:val="1497"/>
        </w:trPr>
        <w:tc>
          <w:tcPr>
            <w:tcW w:w="9855" w:type="dxa"/>
            <w:gridSpan w:val="8"/>
            <w:tcBorders>
              <w:top w:val="nil"/>
            </w:tcBorders>
          </w:tcPr>
          <w:p w14:paraId="66A77966" w14:textId="77777777" w:rsidR="00396570" w:rsidRDefault="00396570" w:rsidP="00830C8E">
            <w:pPr>
              <w:pStyle w:val="Bezmezer"/>
              <w:rPr>
                <w:b/>
              </w:rPr>
            </w:pPr>
          </w:p>
          <w:p w14:paraId="7883FC8E" w14:textId="0235D7E1" w:rsidR="00830C8E" w:rsidRPr="007314CC" w:rsidRDefault="00830C8E" w:rsidP="00830C8E">
            <w:pPr>
              <w:pStyle w:val="Bezmezer"/>
              <w:rPr>
                <w:b/>
              </w:rPr>
            </w:pPr>
            <w:r w:rsidRPr="007314CC">
              <w:rPr>
                <w:b/>
              </w:rPr>
              <w:t>Povinná:</w:t>
            </w:r>
          </w:p>
          <w:p w14:paraId="7A7CC686" w14:textId="77777777" w:rsidR="00830C8E" w:rsidRPr="00607352" w:rsidRDefault="00830C8E" w:rsidP="00830C8E">
            <w:pPr>
              <w:pStyle w:val="Bezmezer"/>
            </w:pPr>
            <w:r w:rsidRPr="00607352">
              <w:t xml:space="preserve">THOMPSONOVÁ, Kristin, BORDWELL, David. </w:t>
            </w:r>
            <w:r w:rsidRPr="00D04BC4">
              <w:t>Dějiny filmu</w:t>
            </w:r>
            <w:r w:rsidRPr="00607352">
              <w:t xml:space="preserve">. Praha, 2007. ISBN 978-80-7331-80-2. </w:t>
            </w:r>
          </w:p>
          <w:p w14:paraId="1FD8F519" w14:textId="77777777" w:rsidR="00830C8E" w:rsidRPr="00607352" w:rsidRDefault="00830C8E" w:rsidP="00830C8E">
            <w:pPr>
              <w:pStyle w:val="Bezmezer"/>
            </w:pPr>
            <w:r w:rsidRPr="00607352">
              <w:t xml:space="preserve">PLAZEWSKI, Jerzy. </w:t>
            </w:r>
            <w:r w:rsidRPr="00D04BC4">
              <w:t>Filmová řeč</w:t>
            </w:r>
            <w:r w:rsidRPr="00607352">
              <w:t xml:space="preserve">. Orbis, Praha, 1967. </w:t>
            </w:r>
          </w:p>
          <w:p w14:paraId="613F81A5" w14:textId="77777777" w:rsidR="00830C8E" w:rsidRPr="00607352" w:rsidRDefault="006C071B" w:rsidP="00830C8E">
            <w:pPr>
              <w:pStyle w:val="Bezmezer"/>
            </w:pPr>
            <w:hyperlink r:id="rId16" w:tgtFrame="_blank" w:history="1">
              <w:r w:rsidR="00830C8E" w:rsidRPr="00D04BC4">
                <w:t xml:space="preserve">NOVOTNÝ, Ján David. Chcete psát scenář. Ediční centrum AMU Praha, 2000. ISBN 80-85883-52-X. </w:t>
              </w:r>
            </w:hyperlink>
          </w:p>
          <w:p w14:paraId="5C5D6E4E" w14:textId="77777777" w:rsidR="00830C8E" w:rsidRPr="00607352" w:rsidRDefault="006C071B" w:rsidP="00830C8E">
            <w:pPr>
              <w:pStyle w:val="Bezmezer"/>
            </w:pPr>
            <w:hyperlink r:id="rId17" w:tgtFrame="_blank" w:history="1">
              <w:r w:rsidR="00830C8E" w:rsidRPr="00D04BC4">
                <w:t xml:space="preserve">MONACO, James. Jak číst film. Albatros, Praha, 2004. ISBN 978-80-00-01410-4. </w:t>
              </w:r>
            </w:hyperlink>
          </w:p>
          <w:p w14:paraId="075D9E9A" w14:textId="77777777" w:rsidR="00830C8E" w:rsidRPr="00607352" w:rsidRDefault="006C071B" w:rsidP="00830C8E">
            <w:pPr>
              <w:pStyle w:val="Bezmezer"/>
            </w:pPr>
            <w:hyperlink r:id="rId18" w:tgtFrame="_blank" w:history="1">
              <w:r w:rsidR="00830C8E" w:rsidRPr="00D04BC4">
                <w:t xml:space="preserve">FIELD, Syd. Jak napsat dobrý scénář. Rybka publishers, Praha, 2007. ISBN 80-87067-65-7. </w:t>
              </w:r>
            </w:hyperlink>
          </w:p>
          <w:p w14:paraId="2D9A1B84" w14:textId="77777777" w:rsidR="00830C8E" w:rsidRDefault="00830C8E" w:rsidP="00830C8E">
            <w:pPr>
              <w:pStyle w:val="Bezmezer"/>
            </w:pPr>
            <w:r w:rsidRPr="00607352">
              <w:t xml:space="preserve">McKee Robert. </w:t>
            </w:r>
            <w:r w:rsidRPr="00D04BC4">
              <w:t>Story</w:t>
            </w:r>
            <w:r w:rsidRPr="00607352">
              <w:t>.</w:t>
            </w:r>
          </w:p>
          <w:p w14:paraId="0C1E58D2" w14:textId="77777777" w:rsidR="00830C8E" w:rsidRDefault="00830C8E" w:rsidP="00830C8E">
            <w:pPr>
              <w:pStyle w:val="Bezmezer"/>
            </w:pPr>
          </w:p>
          <w:p w14:paraId="034216CE" w14:textId="77777777" w:rsidR="00830C8E" w:rsidRPr="007314CC" w:rsidRDefault="00830C8E" w:rsidP="00830C8E">
            <w:pPr>
              <w:pStyle w:val="Bezmezer"/>
              <w:rPr>
                <w:b/>
              </w:rPr>
            </w:pPr>
            <w:r w:rsidRPr="007314CC">
              <w:rPr>
                <w:b/>
              </w:rPr>
              <w:t xml:space="preserve">Doporučená: </w:t>
            </w:r>
          </w:p>
          <w:p w14:paraId="19719E40" w14:textId="77777777" w:rsidR="00830C8E" w:rsidRDefault="00830C8E" w:rsidP="00830C8E">
            <w:pPr>
              <w:pStyle w:val="Bezmezer"/>
            </w:pPr>
            <w:r w:rsidRPr="00D04BC4">
              <w:t xml:space="preserve">CAMPBELL, Joseph. The Hero with a Thousands Faces. New </w:t>
            </w:r>
            <w:proofErr w:type="gramStart"/>
            <w:r w:rsidRPr="00D04BC4">
              <w:t>Jersey :</w:t>
            </w:r>
            <w:proofErr w:type="gramEnd"/>
            <w:r w:rsidRPr="00D04BC4">
              <w:t xml:space="preserve"> Princeton University Press,, 2004.</w:t>
            </w:r>
          </w:p>
          <w:p w14:paraId="36D0C6AF" w14:textId="77777777" w:rsidR="00830C8E" w:rsidRDefault="00830C8E" w:rsidP="00830C8E">
            <w:pPr>
              <w:pStyle w:val="Bezmezer"/>
            </w:pPr>
          </w:p>
          <w:p w14:paraId="2A73E4C2" w14:textId="77777777" w:rsidR="00830C8E" w:rsidRDefault="00830C8E" w:rsidP="00830C8E">
            <w:pPr>
              <w:pStyle w:val="Bezmezer"/>
            </w:pPr>
            <w:r w:rsidRPr="007314CC">
              <w:rPr>
                <w:b/>
              </w:rPr>
              <w:t>Studijní pomůcky:</w:t>
            </w:r>
            <w:r>
              <w:t xml:space="preserve"> Projekční místnost</w:t>
            </w:r>
          </w:p>
          <w:p w14:paraId="0262F25B" w14:textId="41E933C5" w:rsidR="00396570" w:rsidRDefault="00396570" w:rsidP="00830C8E">
            <w:pPr>
              <w:pStyle w:val="Bezmezer"/>
            </w:pPr>
          </w:p>
        </w:tc>
      </w:tr>
    </w:tbl>
    <w:p w14:paraId="4CDC9327" w14:textId="73183C40" w:rsidR="00830C8E" w:rsidRDefault="00830C8E" w:rsidP="00830C8E"/>
    <w:p w14:paraId="03CC68A0" w14:textId="53D681E3" w:rsidR="00FD4DDC" w:rsidRDefault="00FD4DDC" w:rsidP="00830C8E"/>
    <w:p w14:paraId="6741D168" w14:textId="630B6ADB" w:rsidR="00FD4DDC" w:rsidRDefault="00FD4DDC" w:rsidP="00830C8E"/>
    <w:p w14:paraId="480F38DD" w14:textId="0B053FF1" w:rsidR="00FD4DDC" w:rsidRDefault="00FD4DDC" w:rsidP="00830C8E"/>
    <w:p w14:paraId="6372C93B" w14:textId="459EBD9E" w:rsidR="00FD4DDC" w:rsidRDefault="00FD4DDC" w:rsidP="00830C8E"/>
    <w:p w14:paraId="75DD206D" w14:textId="3F31E11F" w:rsidR="00FD4DDC" w:rsidRDefault="00FD4DDC" w:rsidP="00830C8E"/>
    <w:p w14:paraId="77962EE9" w14:textId="579299E1" w:rsidR="00FD4DDC" w:rsidRDefault="00FD4DDC" w:rsidP="00830C8E"/>
    <w:p w14:paraId="2E2622AF" w14:textId="080D542B" w:rsidR="00FD4DDC" w:rsidRDefault="00FD4DDC" w:rsidP="00830C8E"/>
    <w:p w14:paraId="026298C4" w14:textId="77777777" w:rsidR="00FD4DDC" w:rsidRDefault="00FD4DDC" w:rsidP="00830C8E"/>
    <w:p w14:paraId="2B6EF6A5" w14:textId="5AF8D9A7" w:rsidR="00947169" w:rsidRDefault="00947169" w:rsidP="00E71567"/>
    <w:p w14:paraId="17C2C0F9" w14:textId="2571DA1D" w:rsidR="00947169" w:rsidRDefault="00947169" w:rsidP="00E71567"/>
    <w:p w14:paraId="1BC95338" w14:textId="158A462A" w:rsidR="00947169" w:rsidRDefault="00947169" w:rsidP="00E71567"/>
    <w:p w14:paraId="74B28349" w14:textId="7F63730A" w:rsidR="00947169" w:rsidRDefault="00947169" w:rsidP="00E71567"/>
    <w:p w14:paraId="254139A6" w14:textId="524D6840" w:rsidR="00947169" w:rsidRDefault="00947169" w:rsidP="00E71567"/>
    <w:p w14:paraId="7EA53C02" w14:textId="23FC13FC" w:rsidR="00947169" w:rsidRDefault="00947169" w:rsidP="00E71567"/>
    <w:p w14:paraId="0C1568E3" w14:textId="2C659034"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7859597F" w14:textId="77777777" w:rsidTr="00FD4DDC">
        <w:tc>
          <w:tcPr>
            <w:tcW w:w="9855" w:type="dxa"/>
            <w:gridSpan w:val="8"/>
            <w:tcBorders>
              <w:bottom w:val="double" w:sz="4" w:space="0" w:color="auto"/>
            </w:tcBorders>
            <w:shd w:val="clear" w:color="auto" w:fill="BDD6EE"/>
          </w:tcPr>
          <w:p w14:paraId="48EAF22C" w14:textId="77777777" w:rsidR="00830C8E" w:rsidRDefault="00830C8E" w:rsidP="00830C8E">
            <w:pPr>
              <w:jc w:val="both"/>
              <w:rPr>
                <w:b/>
                <w:sz w:val="28"/>
              </w:rPr>
            </w:pPr>
            <w:r>
              <w:lastRenderedPageBreak/>
              <w:br w:type="page"/>
            </w:r>
            <w:r>
              <w:rPr>
                <w:b/>
                <w:sz w:val="28"/>
              </w:rPr>
              <w:t>B-III – Charakteristika studijního předmětu</w:t>
            </w:r>
          </w:p>
        </w:tc>
      </w:tr>
      <w:tr w:rsidR="00830C8E" w14:paraId="2C57084F" w14:textId="77777777" w:rsidTr="00FD4DDC">
        <w:tc>
          <w:tcPr>
            <w:tcW w:w="3086" w:type="dxa"/>
            <w:tcBorders>
              <w:top w:val="double" w:sz="4" w:space="0" w:color="auto"/>
            </w:tcBorders>
            <w:shd w:val="clear" w:color="auto" w:fill="F7CAAC"/>
          </w:tcPr>
          <w:p w14:paraId="16CB6356"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13AE9A02" w14:textId="77777777" w:rsidR="00830C8E" w:rsidRDefault="00830C8E" w:rsidP="00830C8E">
            <w:pPr>
              <w:jc w:val="both"/>
            </w:pPr>
            <w:r>
              <w:t>Dramaturgický seminář 2</w:t>
            </w:r>
          </w:p>
        </w:tc>
      </w:tr>
      <w:tr w:rsidR="00830C8E" w14:paraId="04E778B3" w14:textId="77777777" w:rsidTr="00FD4DDC">
        <w:tc>
          <w:tcPr>
            <w:tcW w:w="3086" w:type="dxa"/>
            <w:shd w:val="clear" w:color="auto" w:fill="F7CAAC"/>
          </w:tcPr>
          <w:p w14:paraId="21E6806A" w14:textId="77777777" w:rsidR="00830C8E" w:rsidRDefault="00830C8E" w:rsidP="00A779C5">
            <w:pPr>
              <w:rPr>
                <w:b/>
              </w:rPr>
            </w:pPr>
            <w:r>
              <w:rPr>
                <w:b/>
              </w:rPr>
              <w:t>Typ předmětu</w:t>
            </w:r>
          </w:p>
        </w:tc>
        <w:tc>
          <w:tcPr>
            <w:tcW w:w="3406" w:type="dxa"/>
            <w:gridSpan w:val="4"/>
          </w:tcPr>
          <w:p w14:paraId="22D92173" w14:textId="77777777" w:rsidR="00830C8E" w:rsidRDefault="00830C8E" w:rsidP="00830C8E">
            <w:pPr>
              <w:jc w:val="both"/>
            </w:pPr>
            <w:r>
              <w:t>Povinný, PZ</w:t>
            </w:r>
          </w:p>
        </w:tc>
        <w:tc>
          <w:tcPr>
            <w:tcW w:w="2695" w:type="dxa"/>
            <w:gridSpan w:val="2"/>
            <w:shd w:val="clear" w:color="auto" w:fill="F7CAAC"/>
          </w:tcPr>
          <w:p w14:paraId="7EE5026E" w14:textId="77777777" w:rsidR="00830C8E" w:rsidRDefault="00830C8E" w:rsidP="00830C8E">
            <w:pPr>
              <w:jc w:val="both"/>
            </w:pPr>
            <w:r>
              <w:rPr>
                <w:b/>
              </w:rPr>
              <w:t>doporučený ročník / semestr</w:t>
            </w:r>
          </w:p>
        </w:tc>
        <w:tc>
          <w:tcPr>
            <w:tcW w:w="668" w:type="dxa"/>
          </w:tcPr>
          <w:p w14:paraId="329B2501" w14:textId="1877F440" w:rsidR="00830C8E" w:rsidRDefault="00A6733F" w:rsidP="00830C8E">
            <w:pPr>
              <w:jc w:val="both"/>
            </w:pPr>
            <w:r>
              <w:t>2</w:t>
            </w:r>
            <w:r w:rsidR="00830C8E">
              <w:t>/ZS</w:t>
            </w:r>
          </w:p>
        </w:tc>
      </w:tr>
      <w:tr w:rsidR="00830C8E" w14:paraId="6D00CEB9" w14:textId="77777777" w:rsidTr="00FD4DDC">
        <w:tc>
          <w:tcPr>
            <w:tcW w:w="3086" w:type="dxa"/>
            <w:shd w:val="clear" w:color="auto" w:fill="F7CAAC"/>
          </w:tcPr>
          <w:p w14:paraId="3F0E1CA1" w14:textId="77777777" w:rsidR="00830C8E" w:rsidRDefault="00830C8E" w:rsidP="00A779C5">
            <w:pPr>
              <w:rPr>
                <w:b/>
              </w:rPr>
            </w:pPr>
            <w:r>
              <w:rPr>
                <w:b/>
              </w:rPr>
              <w:t>Rozsah studijního předmětu</w:t>
            </w:r>
          </w:p>
        </w:tc>
        <w:tc>
          <w:tcPr>
            <w:tcW w:w="1701" w:type="dxa"/>
            <w:gridSpan w:val="2"/>
          </w:tcPr>
          <w:p w14:paraId="1B6D2FC5" w14:textId="77777777" w:rsidR="00830C8E" w:rsidRDefault="00830C8E" w:rsidP="00830C8E">
            <w:pPr>
              <w:jc w:val="both"/>
            </w:pPr>
            <w:r>
              <w:t>13/semestr</w:t>
            </w:r>
          </w:p>
        </w:tc>
        <w:tc>
          <w:tcPr>
            <w:tcW w:w="889" w:type="dxa"/>
            <w:shd w:val="clear" w:color="auto" w:fill="F7CAAC"/>
          </w:tcPr>
          <w:p w14:paraId="46CE65E4" w14:textId="77777777" w:rsidR="00830C8E" w:rsidRDefault="00830C8E" w:rsidP="00830C8E">
            <w:pPr>
              <w:jc w:val="both"/>
              <w:rPr>
                <w:b/>
              </w:rPr>
            </w:pPr>
            <w:r>
              <w:rPr>
                <w:b/>
              </w:rPr>
              <w:t xml:space="preserve">hod. </w:t>
            </w:r>
          </w:p>
        </w:tc>
        <w:tc>
          <w:tcPr>
            <w:tcW w:w="816" w:type="dxa"/>
          </w:tcPr>
          <w:p w14:paraId="7727C70C" w14:textId="77777777" w:rsidR="00830C8E" w:rsidRDefault="00830C8E" w:rsidP="00830C8E">
            <w:pPr>
              <w:jc w:val="both"/>
            </w:pPr>
            <w:r>
              <w:t>1/týden</w:t>
            </w:r>
          </w:p>
        </w:tc>
        <w:tc>
          <w:tcPr>
            <w:tcW w:w="2156" w:type="dxa"/>
            <w:shd w:val="clear" w:color="auto" w:fill="F7CAAC"/>
          </w:tcPr>
          <w:p w14:paraId="4C0C14CA" w14:textId="77777777" w:rsidR="00830C8E" w:rsidRDefault="00830C8E" w:rsidP="00830C8E">
            <w:pPr>
              <w:jc w:val="both"/>
              <w:rPr>
                <w:b/>
              </w:rPr>
            </w:pPr>
            <w:r>
              <w:rPr>
                <w:b/>
              </w:rPr>
              <w:t>kreditů</w:t>
            </w:r>
          </w:p>
        </w:tc>
        <w:tc>
          <w:tcPr>
            <w:tcW w:w="1207" w:type="dxa"/>
            <w:gridSpan w:val="2"/>
          </w:tcPr>
          <w:p w14:paraId="068665EC" w14:textId="77777777" w:rsidR="00830C8E" w:rsidRDefault="00830C8E" w:rsidP="00830C8E">
            <w:pPr>
              <w:jc w:val="both"/>
            </w:pPr>
            <w:r>
              <w:t>2</w:t>
            </w:r>
          </w:p>
        </w:tc>
      </w:tr>
      <w:tr w:rsidR="00830C8E" w14:paraId="50386863" w14:textId="77777777" w:rsidTr="00FD4DDC">
        <w:tc>
          <w:tcPr>
            <w:tcW w:w="3086" w:type="dxa"/>
            <w:shd w:val="clear" w:color="auto" w:fill="F7CAAC"/>
          </w:tcPr>
          <w:p w14:paraId="53076DB1" w14:textId="77777777" w:rsidR="00830C8E" w:rsidRDefault="00830C8E" w:rsidP="00A779C5">
            <w:pPr>
              <w:rPr>
                <w:b/>
                <w:sz w:val="22"/>
              </w:rPr>
            </w:pPr>
            <w:r>
              <w:rPr>
                <w:b/>
              </w:rPr>
              <w:t>Prerekvizity, korekvizity, ekvivalence</w:t>
            </w:r>
          </w:p>
        </w:tc>
        <w:tc>
          <w:tcPr>
            <w:tcW w:w="6769" w:type="dxa"/>
            <w:gridSpan w:val="7"/>
          </w:tcPr>
          <w:p w14:paraId="5F07FB16" w14:textId="77777777" w:rsidR="00830C8E" w:rsidRDefault="00830C8E" w:rsidP="00830C8E">
            <w:pPr>
              <w:jc w:val="both"/>
            </w:pPr>
          </w:p>
        </w:tc>
      </w:tr>
      <w:tr w:rsidR="00830C8E" w14:paraId="0DD720C8" w14:textId="77777777" w:rsidTr="00FD4DDC">
        <w:tc>
          <w:tcPr>
            <w:tcW w:w="3086" w:type="dxa"/>
            <w:shd w:val="clear" w:color="auto" w:fill="F7CAAC"/>
          </w:tcPr>
          <w:p w14:paraId="1F097F4D" w14:textId="77777777" w:rsidR="00830C8E" w:rsidRDefault="00830C8E" w:rsidP="00A779C5">
            <w:pPr>
              <w:rPr>
                <w:b/>
              </w:rPr>
            </w:pPr>
            <w:r>
              <w:rPr>
                <w:b/>
              </w:rPr>
              <w:t>Způsob ověření studijních výsledků</w:t>
            </w:r>
          </w:p>
        </w:tc>
        <w:tc>
          <w:tcPr>
            <w:tcW w:w="3406" w:type="dxa"/>
            <w:gridSpan w:val="4"/>
          </w:tcPr>
          <w:p w14:paraId="4A655E93" w14:textId="77777777" w:rsidR="00830C8E" w:rsidRDefault="00830C8E" w:rsidP="00830C8E">
            <w:pPr>
              <w:jc w:val="both"/>
            </w:pPr>
            <w:r>
              <w:t>Klasifikovaný zápočet</w:t>
            </w:r>
          </w:p>
        </w:tc>
        <w:tc>
          <w:tcPr>
            <w:tcW w:w="2156" w:type="dxa"/>
            <w:shd w:val="clear" w:color="auto" w:fill="F7CAAC"/>
          </w:tcPr>
          <w:p w14:paraId="2DEA10AF" w14:textId="77777777" w:rsidR="00830C8E" w:rsidRDefault="00830C8E" w:rsidP="00830C8E">
            <w:pPr>
              <w:jc w:val="both"/>
              <w:rPr>
                <w:b/>
              </w:rPr>
            </w:pPr>
            <w:r>
              <w:rPr>
                <w:b/>
              </w:rPr>
              <w:t>Forma výuky</w:t>
            </w:r>
          </w:p>
        </w:tc>
        <w:tc>
          <w:tcPr>
            <w:tcW w:w="1207" w:type="dxa"/>
            <w:gridSpan w:val="2"/>
          </w:tcPr>
          <w:p w14:paraId="078ED6E7" w14:textId="77777777" w:rsidR="00830C8E" w:rsidRDefault="00830C8E" w:rsidP="00830C8E">
            <w:pPr>
              <w:jc w:val="both"/>
            </w:pPr>
            <w:r>
              <w:t>Seminář</w:t>
            </w:r>
          </w:p>
        </w:tc>
      </w:tr>
      <w:tr w:rsidR="00830C8E" w14:paraId="08CF1F9E" w14:textId="77777777" w:rsidTr="00FD4DDC">
        <w:tc>
          <w:tcPr>
            <w:tcW w:w="3086" w:type="dxa"/>
            <w:shd w:val="clear" w:color="auto" w:fill="F7CAAC"/>
          </w:tcPr>
          <w:p w14:paraId="1111495D"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5F382ACF" w14:textId="77777777" w:rsidR="00830C8E" w:rsidRDefault="00830C8E" w:rsidP="00830C8E">
            <w:pPr>
              <w:jc w:val="both"/>
            </w:pPr>
            <w:r w:rsidRPr="00445FAB">
              <w:t>Seminář předpokládá průběžné plnění domácích zadání a jejich následná veřejná prezentace.</w:t>
            </w:r>
          </w:p>
        </w:tc>
      </w:tr>
      <w:tr w:rsidR="00830C8E" w14:paraId="551603CD" w14:textId="77777777" w:rsidTr="00FD4DDC">
        <w:trPr>
          <w:trHeight w:val="554"/>
        </w:trPr>
        <w:tc>
          <w:tcPr>
            <w:tcW w:w="9855" w:type="dxa"/>
            <w:gridSpan w:val="8"/>
            <w:tcBorders>
              <w:top w:val="nil"/>
            </w:tcBorders>
          </w:tcPr>
          <w:p w14:paraId="0CFCB0C4" w14:textId="77777777" w:rsidR="00830C8E" w:rsidRDefault="00830C8E" w:rsidP="00A779C5"/>
        </w:tc>
      </w:tr>
      <w:tr w:rsidR="00830C8E" w14:paraId="4095EC0A" w14:textId="77777777" w:rsidTr="00FD4DDC">
        <w:trPr>
          <w:trHeight w:val="197"/>
        </w:trPr>
        <w:tc>
          <w:tcPr>
            <w:tcW w:w="3086" w:type="dxa"/>
            <w:tcBorders>
              <w:top w:val="nil"/>
            </w:tcBorders>
            <w:shd w:val="clear" w:color="auto" w:fill="F7CAAC"/>
          </w:tcPr>
          <w:p w14:paraId="489CBCF1" w14:textId="77777777" w:rsidR="00830C8E" w:rsidRDefault="00830C8E" w:rsidP="00A779C5">
            <w:pPr>
              <w:rPr>
                <w:b/>
              </w:rPr>
            </w:pPr>
            <w:r>
              <w:rPr>
                <w:b/>
              </w:rPr>
              <w:t>Garant předmětu</w:t>
            </w:r>
          </w:p>
        </w:tc>
        <w:tc>
          <w:tcPr>
            <w:tcW w:w="6769" w:type="dxa"/>
            <w:gridSpan w:val="7"/>
            <w:tcBorders>
              <w:top w:val="nil"/>
            </w:tcBorders>
          </w:tcPr>
          <w:p w14:paraId="400951DA" w14:textId="77777777" w:rsidR="00830C8E" w:rsidRDefault="00830C8E" w:rsidP="00830C8E">
            <w:pPr>
              <w:jc w:val="both"/>
            </w:pPr>
            <w:r>
              <w:t>prof. Ĺudovít Labík</w:t>
            </w:r>
          </w:p>
        </w:tc>
      </w:tr>
      <w:tr w:rsidR="00830C8E" w14:paraId="1FC3ED8F" w14:textId="77777777" w:rsidTr="00FD4DDC">
        <w:trPr>
          <w:trHeight w:val="243"/>
        </w:trPr>
        <w:tc>
          <w:tcPr>
            <w:tcW w:w="3086" w:type="dxa"/>
            <w:tcBorders>
              <w:top w:val="nil"/>
            </w:tcBorders>
            <w:shd w:val="clear" w:color="auto" w:fill="F7CAAC"/>
          </w:tcPr>
          <w:p w14:paraId="528D1F49" w14:textId="77777777" w:rsidR="00830C8E" w:rsidRDefault="00830C8E" w:rsidP="00A779C5">
            <w:pPr>
              <w:rPr>
                <w:b/>
              </w:rPr>
            </w:pPr>
            <w:r>
              <w:rPr>
                <w:b/>
              </w:rPr>
              <w:t>Zapojení garanta do výuky předmětu</w:t>
            </w:r>
          </w:p>
        </w:tc>
        <w:tc>
          <w:tcPr>
            <w:tcW w:w="6769" w:type="dxa"/>
            <w:gridSpan w:val="7"/>
            <w:tcBorders>
              <w:top w:val="nil"/>
            </w:tcBorders>
          </w:tcPr>
          <w:p w14:paraId="0AF623B1" w14:textId="77777777" w:rsidR="00830C8E" w:rsidRDefault="00830C8E" w:rsidP="00830C8E">
            <w:pPr>
              <w:jc w:val="both"/>
            </w:pPr>
            <w:proofErr w:type="gramStart"/>
            <w:r>
              <w:t>100%</w:t>
            </w:r>
            <w:proofErr w:type="gramEnd"/>
          </w:p>
        </w:tc>
      </w:tr>
      <w:tr w:rsidR="00830C8E" w14:paraId="434FEEC5" w14:textId="77777777" w:rsidTr="00FD4DDC">
        <w:tc>
          <w:tcPr>
            <w:tcW w:w="3086" w:type="dxa"/>
            <w:shd w:val="clear" w:color="auto" w:fill="F7CAAC"/>
          </w:tcPr>
          <w:p w14:paraId="3A7D3987" w14:textId="77777777" w:rsidR="00830C8E" w:rsidRDefault="00830C8E" w:rsidP="00830C8E">
            <w:pPr>
              <w:jc w:val="both"/>
              <w:rPr>
                <w:b/>
              </w:rPr>
            </w:pPr>
            <w:r>
              <w:rPr>
                <w:b/>
              </w:rPr>
              <w:t>Vyučující</w:t>
            </w:r>
          </w:p>
        </w:tc>
        <w:tc>
          <w:tcPr>
            <w:tcW w:w="6769" w:type="dxa"/>
            <w:gridSpan w:val="7"/>
            <w:tcBorders>
              <w:bottom w:val="nil"/>
            </w:tcBorders>
          </w:tcPr>
          <w:p w14:paraId="7114BAD2" w14:textId="77777777" w:rsidR="00830C8E" w:rsidRDefault="00830C8E" w:rsidP="00830C8E">
            <w:pPr>
              <w:jc w:val="both"/>
            </w:pPr>
          </w:p>
        </w:tc>
      </w:tr>
      <w:tr w:rsidR="00830C8E" w14:paraId="2FABA421" w14:textId="77777777" w:rsidTr="00FD4DDC">
        <w:trPr>
          <w:trHeight w:val="554"/>
        </w:trPr>
        <w:tc>
          <w:tcPr>
            <w:tcW w:w="9855" w:type="dxa"/>
            <w:gridSpan w:val="8"/>
            <w:tcBorders>
              <w:top w:val="nil"/>
            </w:tcBorders>
          </w:tcPr>
          <w:p w14:paraId="6C87C55E" w14:textId="77777777" w:rsidR="00830C8E" w:rsidRDefault="00830C8E" w:rsidP="00830C8E">
            <w:pPr>
              <w:jc w:val="both"/>
            </w:pPr>
            <w:r>
              <w:t>prof. Ĺudovít Labík</w:t>
            </w:r>
          </w:p>
        </w:tc>
      </w:tr>
      <w:tr w:rsidR="00830C8E" w14:paraId="78A257A3" w14:textId="77777777" w:rsidTr="00FD4DDC">
        <w:tc>
          <w:tcPr>
            <w:tcW w:w="3086" w:type="dxa"/>
            <w:shd w:val="clear" w:color="auto" w:fill="F7CAAC"/>
          </w:tcPr>
          <w:p w14:paraId="66C45EED" w14:textId="77777777" w:rsidR="00830C8E" w:rsidRDefault="00830C8E" w:rsidP="00830C8E">
            <w:pPr>
              <w:jc w:val="both"/>
              <w:rPr>
                <w:b/>
              </w:rPr>
            </w:pPr>
            <w:r>
              <w:rPr>
                <w:b/>
              </w:rPr>
              <w:t>Stručná anotace předmětu</w:t>
            </w:r>
          </w:p>
        </w:tc>
        <w:tc>
          <w:tcPr>
            <w:tcW w:w="6769" w:type="dxa"/>
            <w:gridSpan w:val="7"/>
            <w:tcBorders>
              <w:bottom w:val="nil"/>
            </w:tcBorders>
          </w:tcPr>
          <w:p w14:paraId="167A9B3E" w14:textId="77777777" w:rsidR="00830C8E" w:rsidRDefault="00830C8E" w:rsidP="00830C8E">
            <w:pPr>
              <w:jc w:val="both"/>
            </w:pPr>
          </w:p>
        </w:tc>
      </w:tr>
      <w:tr w:rsidR="00830C8E" w14:paraId="48D53965" w14:textId="77777777" w:rsidTr="00FD4DDC">
        <w:trPr>
          <w:trHeight w:val="2303"/>
        </w:trPr>
        <w:tc>
          <w:tcPr>
            <w:tcW w:w="9855" w:type="dxa"/>
            <w:gridSpan w:val="8"/>
            <w:tcBorders>
              <w:top w:val="nil"/>
              <w:bottom w:val="single" w:sz="12" w:space="0" w:color="auto"/>
            </w:tcBorders>
          </w:tcPr>
          <w:p w14:paraId="0708F850" w14:textId="77777777" w:rsidR="00830C8E" w:rsidRDefault="00830C8E" w:rsidP="00830C8E">
            <w:pPr>
              <w:jc w:val="both"/>
            </w:pPr>
          </w:p>
          <w:p w14:paraId="7E2ABE58" w14:textId="77777777" w:rsidR="00830C8E" w:rsidRDefault="00830C8E" w:rsidP="00D46D00">
            <w:pPr>
              <w:pStyle w:val="Bezmezer"/>
              <w:jc w:val="both"/>
            </w:pPr>
            <w:r>
              <w:t>Předmět zprostředkovává zásadní postupy dramaturgie dramatického příběh. Rozvíjí vědomosti studentů o vědomém vedení pozornosti diváka. Stylistika. Témata kurzů jsou: Kontext, Schémata, Negace a negace, Vyjádření konfliktu, Komunikace s divákem, Filmové emoce, Filmové žánry, IMRAD.</w:t>
            </w:r>
          </w:p>
        </w:tc>
      </w:tr>
      <w:tr w:rsidR="00830C8E" w14:paraId="754BF6F5" w14:textId="77777777" w:rsidTr="00FD4DDC">
        <w:trPr>
          <w:trHeight w:val="265"/>
        </w:trPr>
        <w:tc>
          <w:tcPr>
            <w:tcW w:w="3653" w:type="dxa"/>
            <w:gridSpan w:val="2"/>
            <w:tcBorders>
              <w:top w:val="nil"/>
            </w:tcBorders>
            <w:shd w:val="clear" w:color="auto" w:fill="F7CAAC"/>
          </w:tcPr>
          <w:p w14:paraId="3707A23F"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3AE81A76" w14:textId="77777777" w:rsidR="00830C8E" w:rsidRDefault="00830C8E" w:rsidP="00830C8E">
            <w:pPr>
              <w:jc w:val="both"/>
            </w:pPr>
          </w:p>
        </w:tc>
      </w:tr>
      <w:tr w:rsidR="00830C8E" w14:paraId="49D8613F" w14:textId="77777777" w:rsidTr="00FD4DDC">
        <w:trPr>
          <w:trHeight w:val="1497"/>
        </w:trPr>
        <w:tc>
          <w:tcPr>
            <w:tcW w:w="9855" w:type="dxa"/>
            <w:gridSpan w:val="8"/>
            <w:tcBorders>
              <w:top w:val="nil"/>
            </w:tcBorders>
          </w:tcPr>
          <w:p w14:paraId="317A22F0" w14:textId="77777777" w:rsidR="00396570" w:rsidRDefault="00396570" w:rsidP="00830C8E">
            <w:pPr>
              <w:pStyle w:val="Bezmezer"/>
              <w:rPr>
                <w:b/>
              </w:rPr>
            </w:pPr>
          </w:p>
          <w:p w14:paraId="7E4E09E3" w14:textId="3B1BB84D" w:rsidR="00830C8E" w:rsidRPr="007314CC" w:rsidRDefault="00830C8E" w:rsidP="00830C8E">
            <w:pPr>
              <w:pStyle w:val="Bezmezer"/>
              <w:rPr>
                <w:b/>
              </w:rPr>
            </w:pPr>
            <w:r w:rsidRPr="007314CC">
              <w:rPr>
                <w:b/>
              </w:rPr>
              <w:t>Povinná:</w:t>
            </w:r>
          </w:p>
          <w:p w14:paraId="12DE5775" w14:textId="77777777" w:rsidR="00830C8E" w:rsidRPr="00607352" w:rsidRDefault="00830C8E" w:rsidP="00830C8E">
            <w:pPr>
              <w:pStyle w:val="Bezmezer"/>
            </w:pPr>
            <w:r w:rsidRPr="00607352">
              <w:t xml:space="preserve">THOMPSONOVÁ, Kristin, BORDWELL, David. </w:t>
            </w:r>
            <w:r w:rsidRPr="00D04BC4">
              <w:t>Dějiny filmu</w:t>
            </w:r>
            <w:r w:rsidRPr="00607352">
              <w:t xml:space="preserve">. Praha, 2007. ISBN 978-80-7331-80-2. </w:t>
            </w:r>
          </w:p>
          <w:p w14:paraId="76CDDF12" w14:textId="77777777" w:rsidR="00830C8E" w:rsidRPr="00607352" w:rsidRDefault="00830C8E" w:rsidP="00830C8E">
            <w:pPr>
              <w:pStyle w:val="Bezmezer"/>
            </w:pPr>
            <w:r w:rsidRPr="00607352">
              <w:t xml:space="preserve">PLAZEWSKI, Jerzy. </w:t>
            </w:r>
            <w:r w:rsidRPr="00D04BC4">
              <w:t>Filmová řeč</w:t>
            </w:r>
            <w:r w:rsidRPr="00607352">
              <w:t xml:space="preserve">. Orbis, Praha, 1967. </w:t>
            </w:r>
          </w:p>
          <w:p w14:paraId="52F39EE3" w14:textId="77777777" w:rsidR="00830C8E" w:rsidRPr="00607352" w:rsidRDefault="006C071B" w:rsidP="00830C8E">
            <w:pPr>
              <w:pStyle w:val="Bezmezer"/>
            </w:pPr>
            <w:hyperlink r:id="rId19" w:tgtFrame="_blank" w:history="1">
              <w:r w:rsidR="00830C8E" w:rsidRPr="00D04BC4">
                <w:t xml:space="preserve">NOVOTNÝ, Ján David. Chcete psát scenář. Ediční centrum AMU Praha, 2000. ISBN 80-85883-52-X. </w:t>
              </w:r>
            </w:hyperlink>
          </w:p>
          <w:p w14:paraId="6723534A" w14:textId="77777777" w:rsidR="00830C8E" w:rsidRPr="00607352" w:rsidRDefault="006C071B" w:rsidP="00830C8E">
            <w:pPr>
              <w:pStyle w:val="Bezmezer"/>
            </w:pPr>
            <w:hyperlink r:id="rId20" w:tgtFrame="_blank" w:history="1">
              <w:r w:rsidR="00830C8E" w:rsidRPr="00D04BC4">
                <w:t xml:space="preserve">MONACO, James. Jak číst film. Albatros, Praha, 2004. ISBN 978-80-00-01410-4. </w:t>
              </w:r>
            </w:hyperlink>
          </w:p>
          <w:p w14:paraId="513F1C24" w14:textId="77777777" w:rsidR="00830C8E" w:rsidRPr="00607352" w:rsidRDefault="006C071B" w:rsidP="00830C8E">
            <w:pPr>
              <w:pStyle w:val="Bezmezer"/>
            </w:pPr>
            <w:hyperlink r:id="rId21" w:tgtFrame="_blank" w:history="1">
              <w:r w:rsidR="00830C8E" w:rsidRPr="00D04BC4">
                <w:t xml:space="preserve">FIELD, Syd. Jak napsat dobrý scénář. Rybka publishers, Praha, 2007. ISBN 80-87067-65-7. </w:t>
              </w:r>
            </w:hyperlink>
          </w:p>
          <w:p w14:paraId="7D277E3F" w14:textId="77777777" w:rsidR="00830C8E" w:rsidRDefault="00830C8E" w:rsidP="00830C8E">
            <w:pPr>
              <w:pStyle w:val="Bezmezer"/>
            </w:pPr>
            <w:r w:rsidRPr="00607352">
              <w:t xml:space="preserve">McKee Robert. </w:t>
            </w:r>
            <w:r w:rsidRPr="00D04BC4">
              <w:t>Story</w:t>
            </w:r>
            <w:r w:rsidRPr="00607352">
              <w:t>.</w:t>
            </w:r>
          </w:p>
          <w:p w14:paraId="6F2329AD" w14:textId="77777777" w:rsidR="00830C8E" w:rsidRDefault="00830C8E" w:rsidP="00830C8E">
            <w:pPr>
              <w:pStyle w:val="Bezmezer"/>
            </w:pPr>
          </w:p>
          <w:p w14:paraId="3302B62E" w14:textId="77777777" w:rsidR="00830C8E" w:rsidRPr="007314CC" w:rsidRDefault="00830C8E" w:rsidP="00830C8E">
            <w:pPr>
              <w:pStyle w:val="Bezmezer"/>
              <w:rPr>
                <w:b/>
              </w:rPr>
            </w:pPr>
            <w:r w:rsidRPr="007314CC">
              <w:rPr>
                <w:b/>
              </w:rPr>
              <w:t xml:space="preserve">Doporučená: </w:t>
            </w:r>
          </w:p>
          <w:p w14:paraId="0A13BE95" w14:textId="77777777" w:rsidR="00830C8E" w:rsidRDefault="00830C8E" w:rsidP="00830C8E">
            <w:pPr>
              <w:jc w:val="both"/>
            </w:pPr>
            <w:r w:rsidRPr="00A13B38">
              <w:t xml:space="preserve">WALTER, Richard. </w:t>
            </w:r>
            <w:r>
              <w:t>Sc</w:t>
            </w:r>
            <w:r w:rsidRPr="00A13B38">
              <w:t xml:space="preserve">reenwriting, The Art, Craft and Business of Film and Television Writing. New </w:t>
            </w:r>
            <w:proofErr w:type="gramStart"/>
            <w:r w:rsidRPr="00A13B38">
              <w:t>York :</w:t>
            </w:r>
            <w:proofErr w:type="gramEnd"/>
            <w:r w:rsidRPr="00A13B38">
              <w:t xml:space="preserve"> Plume, Penguin Group, 1988.</w:t>
            </w:r>
          </w:p>
          <w:p w14:paraId="328312A0" w14:textId="77777777" w:rsidR="00830C8E" w:rsidRDefault="00830C8E" w:rsidP="00830C8E">
            <w:pPr>
              <w:jc w:val="both"/>
            </w:pPr>
          </w:p>
          <w:p w14:paraId="19D4BF7D" w14:textId="77777777" w:rsidR="00830C8E" w:rsidRDefault="00830C8E" w:rsidP="00830C8E">
            <w:pPr>
              <w:jc w:val="both"/>
            </w:pPr>
            <w:r w:rsidRPr="007314CC">
              <w:rPr>
                <w:b/>
              </w:rPr>
              <w:t>Studijní pomůcky:</w:t>
            </w:r>
            <w:r>
              <w:t xml:space="preserve"> Projekční místnost</w:t>
            </w:r>
          </w:p>
          <w:p w14:paraId="696E5C50" w14:textId="359B172C" w:rsidR="00396570" w:rsidRDefault="00396570" w:rsidP="00830C8E">
            <w:pPr>
              <w:jc w:val="both"/>
            </w:pPr>
          </w:p>
        </w:tc>
      </w:tr>
    </w:tbl>
    <w:p w14:paraId="2DAA193C" w14:textId="1B8B51F3" w:rsidR="00830C8E" w:rsidRDefault="00830C8E" w:rsidP="00830C8E"/>
    <w:p w14:paraId="4AD39A57" w14:textId="32D4DBE4" w:rsidR="00FD4DDC" w:rsidRDefault="00FD4DDC" w:rsidP="00830C8E"/>
    <w:p w14:paraId="2B047CF7" w14:textId="663ADFFA" w:rsidR="00FD4DDC" w:rsidRDefault="00FD4DDC" w:rsidP="00830C8E"/>
    <w:p w14:paraId="7BAF6843" w14:textId="133FC881" w:rsidR="00FD4DDC" w:rsidRDefault="00FD4DDC" w:rsidP="00830C8E"/>
    <w:p w14:paraId="10FBC193" w14:textId="253DED89" w:rsidR="00FD4DDC" w:rsidRDefault="00FD4DDC" w:rsidP="00830C8E"/>
    <w:p w14:paraId="53CE5F09" w14:textId="2F20B3F0" w:rsidR="00FD4DDC" w:rsidRDefault="00FD4DDC" w:rsidP="00830C8E"/>
    <w:p w14:paraId="14A3C599" w14:textId="69E03607" w:rsidR="00FD4DDC" w:rsidRDefault="00FD4DDC" w:rsidP="00830C8E"/>
    <w:p w14:paraId="59859444" w14:textId="7495D9DA" w:rsidR="00FD4DDC" w:rsidRDefault="00FD4DDC" w:rsidP="00830C8E"/>
    <w:p w14:paraId="33D388A4" w14:textId="552DCC93" w:rsidR="00FD4DDC" w:rsidRDefault="00FD4DDC" w:rsidP="00830C8E"/>
    <w:p w14:paraId="590E0ACD" w14:textId="0AC14DCA" w:rsidR="00FD4DDC" w:rsidRDefault="00FD4DDC" w:rsidP="00830C8E"/>
    <w:p w14:paraId="06C519D2" w14:textId="527C384C" w:rsidR="00947169" w:rsidRDefault="00947169" w:rsidP="00E71567"/>
    <w:p w14:paraId="3425DCAA" w14:textId="77777777" w:rsidR="009A2692" w:rsidRDefault="009A26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741FA417" w14:textId="77777777" w:rsidTr="00830C8E">
        <w:tc>
          <w:tcPr>
            <w:tcW w:w="9855" w:type="dxa"/>
            <w:gridSpan w:val="8"/>
            <w:tcBorders>
              <w:bottom w:val="double" w:sz="4" w:space="0" w:color="auto"/>
            </w:tcBorders>
            <w:shd w:val="clear" w:color="auto" w:fill="BDD6EE"/>
          </w:tcPr>
          <w:p w14:paraId="5BD0CB99" w14:textId="49DCBC05" w:rsidR="00830C8E" w:rsidRDefault="00830C8E" w:rsidP="00830C8E">
            <w:pPr>
              <w:jc w:val="both"/>
              <w:rPr>
                <w:b/>
                <w:sz w:val="28"/>
              </w:rPr>
            </w:pPr>
            <w:r>
              <w:lastRenderedPageBreak/>
              <w:br w:type="page"/>
            </w:r>
            <w:r>
              <w:rPr>
                <w:b/>
                <w:sz w:val="28"/>
              </w:rPr>
              <w:t>B-III – Charakteristika studijního předmětu</w:t>
            </w:r>
          </w:p>
        </w:tc>
      </w:tr>
      <w:tr w:rsidR="00830C8E" w14:paraId="30E50BD3" w14:textId="77777777" w:rsidTr="00830C8E">
        <w:tc>
          <w:tcPr>
            <w:tcW w:w="3086" w:type="dxa"/>
            <w:tcBorders>
              <w:top w:val="double" w:sz="4" w:space="0" w:color="auto"/>
            </w:tcBorders>
            <w:shd w:val="clear" w:color="auto" w:fill="F7CAAC"/>
          </w:tcPr>
          <w:p w14:paraId="7CE6FBB1"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4452A086" w14:textId="7A5AC345" w:rsidR="00830C8E" w:rsidRDefault="00830C8E" w:rsidP="00830C8E">
            <w:pPr>
              <w:jc w:val="both"/>
            </w:pPr>
            <w:r>
              <w:t xml:space="preserve">English </w:t>
            </w:r>
            <w:ins w:id="635" w:author="Ponížilová Hana" w:date="2020-02-13T16:54:00Z">
              <w:r w:rsidR="005948A4">
                <w:t xml:space="preserve">Film </w:t>
              </w:r>
            </w:ins>
            <w:r>
              <w:t>Club 1</w:t>
            </w:r>
          </w:p>
        </w:tc>
      </w:tr>
      <w:tr w:rsidR="00830C8E" w14:paraId="4D18A993" w14:textId="77777777" w:rsidTr="00830C8E">
        <w:tc>
          <w:tcPr>
            <w:tcW w:w="3086" w:type="dxa"/>
            <w:shd w:val="clear" w:color="auto" w:fill="F7CAAC"/>
          </w:tcPr>
          <w:p w14:paraId="5E035AA4" w14:textId="77777777" w:rsidR="00830C8E" w:rsidRDefault="00830C8E" w:rsidP="00A779C5">
            <w:pPr>
              <w:rPr>
                <w:b/>
              </w:rPr>
            </w:pPr>
            <w:r>
              <w:rPr>
                <w:b/>
              </w:rPr>
              <w:t>Typ předmětu</w:t>
            </w:r>
          </w:p>
        </w:tc>
        <w:tc>
          <w:tcPr>
            <w:tcW w:w="3406" w:type="dxa"/>
            <w:gridSpan w:val="4"/>
          </w:tcPr>
          <w:p w14:paraId="41B9403C" w14:textId="77777777" w:rsidR="00830C8E" w:rsidRDefault="00830C8E" w:rsidP="00830C8E">
            <w:pPr>
              <w:jc w:val="both"/>
            </w:pPr>
            <w:r>
              <w:t>povinný</w:t>
            </w:r>
          </w:p>
        </w:tc>
        <w:tc>
          <w:tcPr>
            <w:tcW w:w="2695" w:type="dxa"/>
            <w:gridSpan w:val="2"/>
            <w:shd w:val="clear" w:color="auto" w:fill="F7CAAC"/>
          </w:tcPr>
          <w:p w14:paraId="7AE224E5" w14:textId="77777777" w:rsidR="00830C8E" w:rsidRDefault="00830C8E" w:rsidP="00830C8E">
            <w:pPr>
              <w:jc w:val="both"/>
            </w:pPr>
            <w:r>
              <w:rPr>
                <w:b/>
              </w:rPr>
              <w:t>doporučený ročník / semestr</w:t>
            </w:r>
          </w:p>
        </w:tc>
        <w:tc>
          <w:tcPr>
            <w:tcW w:w="668" w:type="dxa"/>
          </w:tcPr>
          <w:p w14:paraId="50AE62FF" w14:textId="77777777" w:rsidR="00830C8E" w:rsidRDefault="00830C8E" w:rsidP="00830C8E">
            <w:pPr>
              <w:jc w:val="both"/>
            </w:pPr>
            <w:r>
              <w:t>1/ZS</w:t>
            </w:r>
          </w:p>
        </w:tc>
      </w:tr>
      <w:tr w:rsidR="00830C8E" w14:paraId="0BD5B457" w14:textId="77777777" w:rsidTr="00830C8E">
        <w:tc>
          <w:tcPr>
            <w:tcW w:w="3086" w:type="dxa"/>
            <w:shd w:val="clear" w:color="auto" w:fill="F7CAAC"/>
          </w:tcPr>
          <w:p w14:paraId="462E5D8B" w14:textId="77777777" w:rsidR="00830C8E" w:rsidRDefault="00830C8E" w:rsidP="00A779C5">
            <w:pPr>
              <w:rPr>
                <w:b/>
              </w:rPr>
            </w:pPr>
            <w:r>
              <w:rPr>
                <w:b/>
              </w:rPr>
              <w:t>Rozsah studijního předmětu</w:t>
            </w:r>
          </w:p>
        </w:tc>
        <w:tc>
          <w:tcPr>
            <w:tcW w:w="1701" w:type="dxa"/>
            <w:gridSpan w:val="2"/>
          </w:tcPr>
          <w:p w14:paraId="7BC781F9" w14:textId="6849A182" w:rsidR="00830C8E" w:rsidRDefault="00830C8E" w:rsidP="00830C8E">
            <w:pPr>
              <w:jc w:val="both"/>
            </w:pPr>
            <w:r>
              <w:t>24</w:t>
            </w:r>
            <w:r w:rsidR="00FA7EFE">
              <w:t>/semestr</w:t>
            </w:r>
          </w:p>
        </w:tc>
        <w:tc>
          <w:tcPr>
            <w:tcW w:w="889" w:type="dxa"/>
            <w:shd w:val="clear" w:color="auto" w:fill="F7CAAC"/>
          </w:tcPr>
          <w:p w14:paraId="2FD21D8D" w14:textId="77777777" w:rsidR="00830C8E" w:rsidRDefault="00830C8E" w:rsidP="00830C8E">
            <w:pPr>
              <w:jc w:val="both"/>
              <w:rPr>
                <w:b/>
              </w:rPr>
            </w:pPr>
            <w:r>
              <w:rPr>
                <w:b/>
              </w:rPr>
              <w:t xml:space="preserve">hod. </w:t>
            </w:r>
          </w:p>
        </w:tc>
        <w:tc>
          <w:tcPr>
            <w:tcW w:w="816" w:type="dxa"/>
          </w:tcPr>
          <w:p w14:paraId="2AC479E0" w14:textId="1C2E7110" w:rsidR="00830C8E" w:rsidRDefault="00830C8E" w:rsidP="00830C8E">
            <w:pPr>
              <w:jc w:val="both"/>
            </w:pPr>
            <w:r>
              <w:t>2</w:t>
            </w:r>
            <w:r w:rsidR="00FA7EFE">
              <w:t>/týden</w:t>
            </w:r>
          </w:p>
        </w:tc>
        <w:tc>
          <w:tcPr>
            <w:tcW w:w="2156" w:type="dxa"/>
            <w:shd w:val="clear" w:color="auto" w:fill="F7CAAC"/>
          </w:tcPr>
          <w:p w14:paraId="4E843D12" w14:textId="77777777" w:rsidR="00830C8E" w:rsidRDefault="00830C8E" w:rsidP="00830C8E">
            <w:pPr>
              <w:jc w:val="both"/>
              <w:rPr>
                <w:b/>
              </w:rPr>
            </w:pPr>
            <w:r>
              <w:rPr>
                <w:b/>
              </w:rPr>
              <w:t>kreditů</w:t>
            </w:r>
          </w:p>
        </w:tc>
        <w:tc>
          <w:tcPr>
            <w:tcW w:w="1207" w:type="dxa"/>
            <w:gridSpan w:val="2"/>
          </w:tcPr>
          <w:p w14:paraId="4227CC4E" w14:textId="0B053D9B" w:rsidR="00830C8E" w:rsidRDefault="00FA7EFE" w:rsidP="00830C8E">
            <w:pPr>
              <w:jc w:val="both"/>
            </w:pPr>
            <w:r>
              <w:t>2</w:t>
            </w:r>
          </w:p>
        </w:tc>
      </w:tr>
      <w:tr w:rsidR="00830C8E" w14:paraId="7D9AD8CC" w14:textId="77777777" w:rsidTr="00830C8E">
        <w:tc>
          <w:tcPr>
            <w:tcW w:w="3086" w:type="dxa"/>
            <w:shd w:val="clear" w:color="auto" w:fill="F7CAAC"/>
          </w:tcPr>
          <w:p w14:paraId="20742594" w14:textId="77777777" w:rsidR="00830C8E" w:rsidRDefault="00830C8E" w:rsidP="00A779C5">
            <w:pPr>
              <w:rPr>
                <w:b/>
                <w:sz w:val="22"/>
              </w:rPr>
            </w:pPr>
            <w:r>
              <w:rPr>
                <w:b/>
              </w:rPr>
              <w:t>Prerekvizity, korekvizity, ekvivalence</w:t>
            </w:r>
          </w:p>
        </w:tc>
        <w:tc>
          <w:tcPr>
            <w:tcW w:w="6769" w:type="dxa"/>
            <w:gridSpan w:val="7"/>
          </w:tcPr>
          <w:p w14:paraId="22D26C8B" w14:textId="77777777" w:rsidR="00830C8E" w:rsidRDefault="00830C8E" w:rsidP="00830C8E">
            <w:pPr>
              <w:jc w:val="both"/>
            </w:pPr>
          </w:p>
        </w:tc>
      </w:tr>
      <w:tr w:rsidR="00830C8E" w14:paraId="58D8E697" w14:textId="77777777" w:rsidTr="00830C8E">
        <w:tc>
          <w:tcPr>
            <w:tcW w:w="3086" w:type="dxa"/>
            <w:shd w:val="clear" w:color="auto" w:fill="F7CAAC"/>
          </w:tcPr>
          <w:p w14:paraId="387C152D" w14:textId="77777777" w:rsidR="00830C8E" w:rsidRDefault="00830C8E" w:rsidP="00A779C5">
            <w:pPr>
              <w:rPr>
                <w:b/>
              </w:rPr>
            </w:pPr>
            <w:r>
              <w:rPr>
                <w:b/>
              </w:rPr>
              <w:t>Způsob ověření studijních výsledků</w:t>
            </w:r>
          </w:p>
        </w:tc>
        <w:tc>
          <w:tcPr>
            <w:tcW w:w="3406" w:type="dxa"/>
            <w:gridSpan w:val="4"/>
          </w:tcPr>
          <w:p w14:paraId="0B453DFC" w14:textId="77777777" w:rsidR="00830C8E" w:rsidRDefault="00830C8E" w:rsidP="00830C8E">
            <w:pPr>
              <w:jc w:val="both"/>
            </w:pPr>
            <w:r>
              <w:t>klasifikovaný zápočet</w:t>
            </w:r>
          </w:p>
        </w:tc>
        <w:tc>
          <w:tcPr>
            <w:tcW w:w="2156" w:type="dxa"/>
            <w:shd w:val="clear" w:color="auto" w:fill="F7CAAC"/>
          </w:tcPr>
          <w:p w14:paraId="7A67AFD4" w14:textId="77777777" w:rsidR="00830C8E" w:rsidRDefault="00830C8E" w:rsidP="00830C8E">
            <w:pPr>
              <w:jc w:val="both"/>
              <w:rPr>
                <w:b/>
              </w:rPr>
            </w:pPr>
            <w:r>
              <w:rPr>
                <w:b/>
              </w:rPr>
              <w:t>Forma výuky</w:t>
            </w:r>
          </w:p>
        </w:tc>
        <w:tc>
          <w:tcPr>
            <w:tcW w:w="1207" w:type="dxa"/>
            <w:gridSpan w:val="2"/>
          </w:tcPr>
          <w:p w14:paraId="76D15C90" w14:textId="77777777" w:rsidR="00830C8E" w:rsidRDefault="00830C8E" w:rsidP="00830C8E">
            <w:pPr>
              <w:jc w:val="both"/>
            </w:pPr>
            <w:r>
              <w:t>seminář</w:t>
            </w:r>
          </w:p>
        </w:tc>
      </w:tr>
      <w:tr w:rsidR="00830C8E" w14:paraId="04C4C8F4" w14:textId="77777777" w:rsidTr="00830C8E">
        <w:tc>
          <w:tcPr>
            <w:tcW w:w="3086" w:type="dxa"/>
            <w:shd w:val="clear" w:color="auto" w:fill="F7CAAC"/>
          </w:tcPr>
          <w:p w14:paraId="14130673"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38EB2A37" w14:textId="77777777" w:rsidR="00830C8E" w:rsidRDefault="00830C8E" w:rsidP="00830C8E">
            <w:r>
              <w:t xml:space="preserve">Hodnocení práce studenta je podmíněno </w:t>
            </w:r>
            <w:proofErr w:type="gramStart"/>
            <w:r>
              <w:t>75-ti</w:t>
            </w:r>
            <w:proofErr w:type="gramEnd"/>
            <w:r>
              <w:t xml:space="preserve"> % účastí ve výuce. </w:t>
            </w:r>
          </w:p>
          <w:p w14:paraId="30BF61EA" w14:textId="77777777" w:rsidR="00830C8E" w:rsidRPr="00DE4263" w:rsidRDefault="00830C8E" w:rsidP="00830C8E">
            <w:r w:rsidRPr="00DE4263">
              <w:t>Aktivita v</w:t>
            </w:r>
            <w:r>
              <w:t> </w:t>
            </w:r>
            <w:r w:rsidRPr="00DE4263">
              <w:t>hodinách</w:t>
            </w:r>
            <w:r>
              <w:t>.</w:t>
            </w:r>
          </w:p>
          <w:p w14:paraId="391C10FF" w14:textId="77777777" w:rsidR="00830C8E" w:rsidRPr="00A36980" w:rsidRDefault="00830C8E" w:rsidP="00830C8E">
            <w:r>
              <w:t>Závěrečná písemná práce – rozbor vybraného animovaného díla s vyjádřením osobního názoru (</w:t>
            </w:r>
            <w:proofErr w:type="gramStart"/>
            <w:r>
              <w:t>220 – 260</w:t>
            </w:r>
            <w:proofErr w:type="gramEnd"/>
            <w:r>
              <w:t xml:space="preserve"> slov).</w:t>
            </w:r>
          </w:p>
        </w:tc>
      </w:tr>
      <w:tr w:rsidR="00830C8E" w14:paraId="08CAFD00" w14:textId="77777777" w:rsidTr="00830C8E">
        <w:trPr>
          <w:trHeight w:val="554"/>
        </w:trPr>
        <w:tc>
          <w:tcPr>
            <w:tcW w:w="9855" w:type="dxa"/>
            <w:gridSpan w:val="8"/>
            <w:tcBorders>
              <w:top w:val="nil"/>
            </w:tcBorders>
          </w:tcPr>
          <w:p w14:paraId="0C5DE29B" w14:textId="77777777" w:rsidR="00830C8E" w:rsidRDefault="00830C8E" w:rsidP="00A779C5"/>
        </w:tc>
      </w:tr>
      <w:tr w:rsidR="00830C8E" w14:paraId="1BF74D68" w14:textId="77777777" w:rsidTr="00830C8E">
        <w:trPr>
          <w:trHeight w:val="197"/>
        </w:trPr>
        <w:tc>
          <w:tcPr>
            <w:tcW w:w="3086" w:type="dxa"/>
            <w:tcBorders>
              <w:top w:val="nil"/>
            </w:tcBorders>
            <w:shd w:val="clear" w:color="auto" w:fill="F7CAAC"/>
          </w:tcPr>
          <w:p w14:paraId="6E588E50" w14:textId="77777777" w:rsidR="00830C8E" w:rsidRDefault="00830C8E" w:rsidP="00A779C5">
            <w:pPr>
              <w:rPr>
                <w:b/>
              </w:rPr>
            </w:pPr>
            <w:r>
              <w:rPr>
                <w:b/>
              </w:rPr>
              <w:t>Garant předmětu</w:t>
            </w:r>
          </w:p>
        </w:tc>
        <w:tc>
          <w:tcPr>
            <w:tcW w:w="6769" w:type="dxa"/>
            <w:gridSpan w:val="7"/>
            <w:tcBorders>
              <w:top w:val="nil"/>
            </w:tcBorders>
          </w:tcPr>
          <w:p w14:paraId="56587E6F" w14:textId="77777777" w:rsidR="00830C8E" w:rsidRDefault="00830C8E" w:rsidP="00830C8E">
            <w:pPr>
              <w:jc w:val="both"/>
            </w:pPr>
            <w:r>
              <w:t>BA Hons. Monika Hasan</w:t>
            </w:r>
          </w:p>
        </w:tc>
      </w:tr>
      <w:tr w:rsidR="00830C8E" w14:paraId="7D0754E8" w14:textId="77777777" w:rsidTr="00830C8E">
        <w:trPr>
          <w:trHeight w:val="243"/>
        </w:trPr>
        <w:tc>
          <w:tcPr>
            <w:tcW w:w="3086" w:type="dxa"/>
            <w:tcBorders>
              <w:top w:val="nil"/>
            </w:tcBorders>
            <w:shd w:val="clear" w:color="auto" w:fill="F7CAAC"/>
          </w:tcPr>
          <w:p w14:paraId="79614387" w14:textId="77777777" w:rsidR="00830C8E" w:rsidRDefault="00830C8E" w:rsidP="00A779C5">
            <w:pPr>
              <w:rPr>
                <w:b/>
              </w:rPr>
            </w:pPr>
            <w:r>
              <w:rPr>
                <w:b/>
              </w:rPr>
              <w:t>Zapojení garanta do výuky předmětu</w:t>
            </w:r>
          </w:p>
        </w:tc>
        <w:tc>
          <w:tcPr>
            <w:tcW w:w="6769" w:type="dxa"/>
            <w:gridSpan w:val="7"/>
            <w:tcBorders>
              <w:top w:val="nil"/>
            </w:tcBorders>
          </w:tcPr>
          <w:p w14:paraId="23688D74" w14:textId="77777777" w:rsidR="00830C8E" w:rsidRPr="00E712B2" w:rsidRDefault="00830C8E" w:rsidP="00830C8E">
            <w:pPr>
              <w:jc w:val="both"/>
            </w:pPr>
            <w:proofErr w:type="gramStart"/>
            <w:r>
              <w:t>100%</w:t>
            </w:r>
            <w:proofErr w:type="gramEnd"/>
          </w:p>
        </w:tc>
      </w:tr>
      <w:tr w:rsidR="00830C8E" w14:paraId="46074576" w14:textId="77777777" w:rsidTr="00830C8E">
        <w:tc>
          <w:tcPr>
            <w:tcW w:w="3086" w:type="dxa"/>
            <w:shd w:val="clear" w:color="auto" w:fill="F7CAAC"/>
          </w:tcPr>
          <w:p w14:paraId="1D514A36" w14:textId="77777777" w:rsidR="00830C8E" w:rsidRDefault="00830C8E" w:rsidP="00830C8E">
            <w:pPr>
              <w:jc w:val="both"/>
              <w:rPr>
                <w:b/>
              </w:rPr>
            </w:pPr>
            <w:r>
              <w:rPr>
                <w:b/>
              </w:rPr>
              <w:t>Vyučující</w:t>
            </w:r>
          </w:p>
        </w:tc>
        <w:tc>
          <w:tcPr>
            <w:tcW w:w="6769" w:type="dxa"/>
            <w:gridSpan w:val="7"/>
            <w:tcBorders>
              <w:bottom w:val="nil"/>
            </w:tcBorders>
          </w:tcPr>
          <w:p w14:paraId="5298ABE5" w14:textId="77777777" w:rsidR="00830C8E" w:rsidRDefault="00830C8E" w:rsidP="00830C8E">
            <w:pPr>
              <w:jc w:val="both"/>
            </w:pPr>
            <w:r>
              <w:t>BA Hons. Monika Hasan</w:t>
            </w:r>
          </w:p>
        </w:tc>
      </w:tr>
      <w:tr w:rsidR="00830C8E" w14:paraId="506659D3" w14:textId="77777777" w:rsidTr="00830C8E">
        <w:trPr>
          <w:trHeight w:val="554"/>
        </w:trPr>
        <w:tc>
          <w:tcPr>
            <w:tcW w:w="9855" w:type="dxa"/>
            <w:gridSpan w:val="8"/>
            <w:tcBorders>
              <w:top w:val="nil"/>
            </w:tcBorders>
          </w:tcPr>
          <w:p w14:paraId="20008E78" w14:textId="77777777" w:rsidR="00830C8E" w:rsidRDefault="00830C8E" w:rsidP="00830C8E">
            <w:pPr>
              <w:jc w:val="both"/>
            </w:pPr>
          </w:p>
        </w:tc>
      </w:tr>
      <w:tr w:rsidR="00830C8E" w14:paraId="258B6D1F" w14:textId="77777777" w:rsidTr="00830C8E">
        <w:tc>
          <w:tcPr>
            <w:tcW w:w="3086" w:type="dxa"/>
            <w:shd w:val="clear" w:color="auto" w:fill="F7CAAC"/>
          </w:tcPr>
          <w:p w14:paraId="0190D164" w14:textId="77777777" w:rsidR="00830C8E" w:rsidRDefault="00830C8E" w:rsidP="00830C8E">
            <w:pPr>
              <w:jc w:val="both"/>
              <w:rPr>
                <w:b/>
              </w:rPr>
            </w:pPr>
            <w:r>
              <w:rPr>
                <w:b/>
              </w:rPr>
              <w:t>Stručná anotace předmětu</w:t>
            </w:r>
          </w:p>
        </w:tc>
        <w:tc>
          <w:tcPr>
            <w:tcW w:w="6769" w:type="dxa"/>
            <w:gridSpan w:val="7"/>
            <w:tcBorders>
              <w:bottom w:val="nil"/>
            </w:tcBorders>
          </w:tcPr>
          <w:p w14:paraId="2BBDA5B9" w14:textId="77777777" w:rsidR="00830C8E" w:rsidRDefault="00830C8E" w:rsidP="00830C8E">
            <w:pPr>
              <w:jc w:val="both"/>
            </w:pPr>
          </w:p>
        </w:tc>
      </w:tr>
      <w:tr w:rsidR="00830C8E" w14:paraId="0C477ED6" w14:textId="77777777" w:rsidTr="00396570">
        <w:trPr>
          <w:trHeight w:val="3517"/>
        </w:trPr>
        <w:tc>
          <w:tcPr>
            <w:tcW w:w="9855" w:type="dxa"/>
            <w:gridSpan w:val="8"/>
            <w:tcBorders>
              <w:top w:val="nil"/>
              <w:bottom w:val="single" w:sz="12" w:space="0" w:color="auto"/>
            </w:tcBorders>
          </w:tcPr>
          <w:p w14:paraId="7C988500" w14:textId="77777777" w:rsidR="00396570" w:rsidRDefault="00396570" w:rsidP="00830C8E">
            <w:pPr>
              <w:rPr>
                <w:color w:val="222222"/>
                <w:shd w:val="clear" w:color="auto" w:fill="FFFFFF"/>
              </w:rPr>
            </w:pPr>
          </w:p>
          <w:p w14:paraId="70E6051B" w14:textId="11C2E359" w:rsidR="00830C8E" w:rsidRPr="00FE11DA" w:rsidRDefault="00830C8E" w:rsidP="00D46D00">
            <w:pPr>
              <w:jc w:val="both"/>
              <w:rPr>
                <w:color w:val="222222"/>
                <w:shd w:val="clear" w:color="auto" w:fill="FFFFFF"/>
              </w:rPr>
            </w:pPr>
            <w:r w:rsidRPr="00FE11DA">
              <w:rPr>
                <w:color w:val="222222"/>
                <w:shd w:val="clear" w:color="auto" w:fill="FFFFFF"/>
              </w:rPr>
              <w:t>Cílem předmětu je vybavit studenty komunikačními a intelektuáln</w:t>
            </w:r>
            <w:r>
              <w:rPr>
                <w:color w:val="222222"/>
                <w:shd w:val="clear" w:color="auto" w:fill="FFFFFF"/>
              </w:rPr>
              <w:t>í</w:t>
            </w:r>
            <w:r w:rsidRPr="00FE11DA">
              <w:rPr>
                <w:color w:val="222222"/>
                <w:shd w:val="clear" w:color="auto" w:fill="FFFFFF"/>
              </w:rPr>
              <w:t>mi nástroji anglického jazyka potřebnými jak k efektivní orientaci ve specializovaném prostředí animované filmové tvorby, tak v širším kontextu vš</w:t>
            </w:r>
            <w:r>
              <w:rPr>
                <w:color w:val="222222"/>
                <w:shd w:val="clear" w:color="auto" w:fill="FFFFFF"/>
              </w:rPr>
              <w:t>e</w:t>
            </w:r>
            <w:r w:rsidRPr="00FE11DA">
              <w:rPr>
                <w:color w:val="222222"/>
                <w:shd w:val="clear" w:color="auto" w:fill="FFFFFF"/>
              </w:rPr>
              <w:t xml:space="preserve">obecné kulturní a praktické aplikace. Důraz je kladen na budování slovní zásoby a vyjadřovacích schopností potřebných pro praktickou aplikaci anglického jazyka v rámci oborového zaměření. </w:t>
            </w:r>
          </w:p>
          <w:p w14:paraId="435EBFE7" w14:textId="77777777" w:rsidR="00830C8E" w:rsidRPr="00FE11DA" w:rsidRDefault="00830C8E" w:rsidP="00830C8E"/>
          <w:p w14:paraId="24F4D01F" w14:textId="77777777" w:rsidR="00830C8E" w:rsidRPr="00FE11DA" w:rsidRDefault="00830C8E" w:rsidP="00830C8E">
            <w:r w:rsidRPr="00FE11DA">
              <w:t>Obsah předmětu</w:t>
            </w:r>
          </w:p>
          <w:p w14:paraId="5EE0E883" w14:textId="77777777" w:rsidR="00830C8E" w:rsidRPr="00FE11DA" w:rsidRDefault="00830C8E" w:rsidP="00830C8E">
            <w:r w:rsidRPr="00FE11DA">
              <w:t>- Základní filmová terminologie a koncepty: příběh/zápletka (</w:t>
            </w:r>
            <w:r>
              <w:rPr>
                <w:color w:val="222222"/>
                <w:shd w:val="clear" w:color="auto" w:fill="FFFFFF"/>
              </w:rPr>
              <w:t>fabule/</w:t>
            </w:r>
            <w:proofErr w:type="gramStart"/>
            <w:r>
              <w:rPr>
                <w:color w:val="222222"/>
                <w:shd w:val="clear" w:color="auto" w:fill="FFFFFF"/>
              </w:rPr>
              <w:t>syžet</w:t>
            </w:r>
            <w:r w:rsidRPr="00FE11DA">
              <w:rPr>
                <w:color w:val="222222"/>
                <w:shd w:val="clear" w:color="auto" w:fill="FFFFFF"/>
              </w:rPr>
              <w:t xml:space="preserve"> - story</w:t>
            </w:r>
            <w:proofErr w:type="gramEnd"/>
            <w:r w:rsidRPr="00FE11DA">
              <w:rPr>
                <w:color w:val="222222"/>
                <w:shd w:val="clear" w:color="auto" w:fill="FFFFFF"/>
              </w:rPr>
              <w:t xml:space="preserve">/plot), narace, dramatická křivka, </w:t>
            </w:r>
            <w:r w:rsidRPr="00FE11DA">
              <w:t>postava</w:t>
            </w:r>
            <w:r w:rsidRPr="00FE11DA">
              <w:rPr>
                <w:color w:val="222222"/>
                <w:shd w:val="clear" w:color="auto" w:fill="FFFFFF"/>
              </w:rPr>
              <w:t>/hrdina</w:t>
            </w:r>
            <w:r w:rsidRPr="00FE11DA">
              <w:t xml:space="preserve">, prostředí, vizuální styl, filmové žánry a jejich konvence, zvuk, hudba. </w:t>
            </w:r>
          </w:p>
          <w:p w14:paraId="7544CCB8" w14:textId="77777777" w:rsidR="00830C8E" w:rsidRPr="00FE11DA" w:rsidRDefault="00830C8E" w:rsidP="00830C8E">
            <w:r w:rsidRPr="00FE11DA">
              <w:t>- Animace: typy a technologie, praktické uplatnění animátora, proces animace, specializace animátora, aspekty individuální tvorby i týmové práce.</w:t>
            </w:r>
          </w:p>
          <w:p w14:paraId="6B6E9498" w14:textId="77777777" w:rsidR="00830C8E" w:rsidRPr="009B0275" w:rsidRDefault="00830C8E" w:rsidP="00830C8E">
            <w:r w:rsidRPr="00FE11DA">
              <w:t>- Aktivity: Příkladové studie, rozbor tvorby. T</w:t>
            </w:r>
            <w:r>
              <w:t>e</w:t>
            </w:r>
            <w:r w:rsidRPr="00FE11DA">
              <w:t xml:space="preserve">matická slovní zásoba a fráze. Krátká slohová cvičení, volné psaní (freewriting), </w:t>
            </w:r>
            <w:r>
              <w:t>myšlenkové mapy,</w:t>
            </w:r>
            <w:r w:rsidRPr="00FE11DA">
              <w:t xml:space="preserve"> budování schopnosti zaznamenávat a popisovat krátké situace nebo koncepty. Vyjádření osobního názoru, souhlasu a nesouhlasu.</w:t>
            </w:r>
          </w:p>
        </w:tc>
      </w:tr>
      <w:tr w:rsidR="00830C8E" w14:paraId="36B51C89" w14:textId="77777777" w:rsidTr="00830C8E">
        <w:trPr>
          <w:trHeight w:val="265"/>
        </w:trPr>
        <w:tc>
          <w:tcPr>
            <w:tcW w:w="3653" w:type="dxa"/>
            <w:gridSpan w:val="2"/>
            <w:tcBorders>
              <w:top w:val="nil"/>
            </w:tcBorders>
            <w:shd w:val="clear" w:color="auto" w:fill="F7CAAC"/>
          </w:tcPr>
          <w:p w14:paraId="2DD995B6"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0F5122EA" w14:textId="77777777" w:rsidR="00830C8E" w:rsidRDefault="00830C8E" w:rsidP="00830C8E">
            <w:pPr>
              <w:jc w:val="both"/>
            </w:pPr>
          </w:p>
        </w:tc>
      </w:tr>
      <w:tr w:rsidR="00830C8E" w14:paraId="6E011C80" w14:textId="77777777" w:rsidTr="00830C8E">
        <w:trPr>
          <w:trHeight w:val="1497"/>
        </w:trPr>
        <w:tc>
          <w:tcPr>
            <w:tcW w:w="9855" w:type="dxa"/>
            <w:gridSpan w:val="8"/>
            <w:tcBorders>
              <w:top w:val="nil"/>
            </w:tcBorders>
          </w:tcPr>
          <w:p w14:paraId="5D149014" w14:textId="77777777" w:rsidR="00830C8E" w:rsidRDefault="00830C8E" w:rsidP="00830C8E">
            <w:pPr>
              <w:jc w:val="both"/>
            </w:pPr>
          </w:p>
          <w:p w14:paraId="78E84713" w14:textId="77777777" w:rsidR="00830C8E" w:rsidRPr="00F81B8B" w:rsidRDefault="00830C8E" w:rsidP="00830C8E">
            <w:pPr>
              <w:jc w:val="both"/>
              <w:rPr>
                <w:b/>
                <w:bCs/>
              </w:rPr>
            </w:pPr>
            <w:r>
              <w:rPr>
                <w:b/>
                <w:bCs/>
              </w:rPr>
              <w:t>Povinná</w:t>
            </w:r>
          </w:p>
          <w:p w14:paraId="01FB8EC1" w14:textId="77777777" w:rsidR="00830C8E" w:rsidRDefault="00830C8E" w:rsidP="00830C8E">
            <w:pPr>
              <w:rPr>
                <w:shd w:val="clear" w:color="auto" w:fill="FFFFFF"/>
              </w:rPr>
            </w:pPr>
            <w:r w:rsidRPr="00E92356">
              <w:rPr>
                <w:shd w:val="clear" w:color="auto" w:fill="FFFFFF"/>
              </w:rPr>
              <w:t>MURPHY, Raymond. </w:t>
            </w:r>
            <w:r w:rsidRPr="00E92356">
              <w:rPr>
                <w:i/>
                <w:iCs/>
              </w:rPr>
              <w:t>English Grammar in Use: A self-study reference and practice book for intermediate students of English</w:t>
            </w:r>
            <w:r>
              <w:rPr>
                <w:shd w:val="clear" w:color="auto" w:fill="FFFFFF"/>
              </w:rPr>
              <w:t xml:space="preserve">. </w:t>
            </w:r>
            <w:r w:rsidRPr="00E92356">
              <w:rPr>
                <w:shd w:val="clear" w:color="auto" w:fill="FFFFFF"/>
              </w:rPr>
              <w:t>Cambridge: Cambridge University Press, 2004. ISBN 0-521-53762-2.</w:t>
            </w:r>
          </w:p>
          <w:p w14:paraId="2AA0367D" w14:textId="77777777" w:rsidR="00830C8E" w:rsidRDefault="00830C8E" w:rsidP="00830C8E">
            <w:pPr>
              <w:jc w:val="both"/>
              <w:rPr>
                <w:shd w:val="clear" w:color="auto" w:fill="FFFFFF"/>
              </w:rPr>
            </w:pPr>
            <w:r>
              <w:t xml:space="preserve">REDMAN, Stuart. </w:t>
            </w:r>
            <w:r w:rsidRPr="00A034C1">
              <w:rPr>
                <w:i/>
              </w:rPr>
              <w:t>English Vocabulary in Use: pre-intermediate and intermediate</w:t>
            </w:r>
            <w:r>
              <w:t xml:space="preserve">, </w:t>
            </w:r>
            <w:r w:rsidRPr="00E92356">
              <w:rPr>
                <w:shd w:val="clear" w:color="auto" w:fill="FFFFFF"/>
              </w:rPr>
              <w:t xml:space="preserve">Cambridge: </w:t>
            </w:r>
            <w:r>
              <w:rPr>
                <w:shd w:val="clear" w:color="auto" w:fill="FFFFFF"/>
              </w:rPr>
              <w:t>Cambridge University Press, 1997</w:t>
            </w:r>
            <w:r w:rsidRPr="00E92356">
              <w:rPr>
                <w:shd w:val="clear" w:color="auto" w:fill="FFFFFF"/>
              </w:rPr>
              <w:t>. ISBN 0-521-5</w:t>
            </w:r>
            <w:r>
              <w:rPr>
                <w:shd w:val="clear" w:color="auto" w:fill="FFFFFF"/>
              </w:rPr>
              <w:t>57</w:t>
            </w:r>
            <w:r w:rsidRPr="00E92356">
              <w:rPr>
                <w:shd w:val="clear" w:color="auto" w:fill="FFFFFF"/>
              </w:rPr>
              <w:t>37-2.</w:t>
            </w:r>
          </w:p>
          <w:p w14:paraId="5F5731FA" w14:textId="77777777" w:rsidR="00830C8E" w:rsidRPr="003D5E87" w:rsidRDefault="00830C8E" w:rsidP="00830C8E">
            <w:pPr>
              <w:jc w:val="both"/>
            </w:pPr>
          </w:p>
          <w:p w14:paraId="2F252920" w14:textId="77777777" w:rsidR="00830C8E" w:rsidRDefault="00830C8E" w:rsidP="00830C8E">
            <w:pPr>
              <w:jc w:val="both"/>
              <w:rPr>
                <w:b/>
                <w:bCs/>
              </w:rPr>
            </w:pPr>
            <w:r>
              <w:rPr>
                <w:b/>
                <w:bCs/>
              </w:rPr>
              <w:t>Doporučená</w:t>
            </w:r>
          </w:p>
          <w:p w14:paraId="3FA77A48" w14:textId="77777777" w:rsidR="00830C8E" w:rsidRPr="00F81B8B" w:rsidRDefault="00830C8E" w:rsidP="00830C8E">
            <w:pPr>
              <w:jc w:val="both"/>
            </w:pPr>
            <w:r w:rsidRPr="00F81B8B">
              <w:t xml:space="preserve">WILLIAMS, Richard. </w:t>
            </w:r>
            <w:r w:rsidRPr="00F81B8B">
              <w:rPr>
                <w:i/>
                <w:iCs/>
              </w:rPr>
              <w:t>The animator's survival kit</w:t>
            </w:r>
            <w:r w:rsidRPr="00F81B8B">
              <w:t>. London: Faber and Faber, 2001, x, 342 s. ISBN 0-571-20228-4.</w:t>
            </w:r>
          </w:p>
          <w:p w14:paraId="170AE4D7" w14:textId="77777777" w:rsidR="00830C8E" w:rsidRDefault="00830C8E" w:rsidP="00830C8E">
            <w:pPr>
              <w:jc w:val="both"/>
              <w:rPr>
                <w:shd w:val="clear" w:color="auto" w:fill="FFFFFF"/>
              </w:rPr>
            </w:pPr>
            <w:r w:rsidRPr="00A0556A">
              <w:rPr>
                <w:bCs/>
              </w:rPr>
              <w:t xml:space="preserve">BARRY, Peter. </w:t>
            </w:r>
            <w:r w:rsidRPr="00C65A3E">
              <w:rPr>
                <w:bCs/>
                <w:i/>
              </w:rPr>
              <w:t>Beginning Theory.</w:t>
            </w:r>
            <w:r>
              <w:rPr>
                <w:bCs/>
              </w:rPr>
              <w:t xml:space="preserve"> </w:t>
            </w:r>
            <w:r>
              <w:rPr>
                <w:shd w:val="clear" w:color="auto" w:fill="FFFFFF"/>
              </w:rPr>
              <w:t>Manchester</w:t>
            </w:r>
            <w:r w:rsidRPr="00E92356">
              <w:rPr>
                <w:shd w:val="clear" w:color="auto" w:fill="FFFFFF"/>
              </w:rPr>
              <w:t xml:space="preserve">: </w:t>
            </w:r>
            <w:r>
              <w:rPr>
                <w:shd w:val="clear" w:color="auto" w:fill="FFFFFF"/>
              </w:rPr>
              <w:t xml:space="preserve">Manchester University Press, 2009. 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7190</w:t>
            </w:r>
            <w:r w:rsidRPr="00E92356">
              <w:rPr>
                <w:shd w:val="clear" w:color="auto" w:fill="FFFFFF"/>
              </w:rPr>
              <w:t>-</w:t>
            </w:r>
            <w:r>
              <w:rPr>
                <w:shd w:val="clear" w:color="auto" w:fill="FFFFFF"/>
              </w:rPr>
              <w:t>7927-6</w:t>
            </w:r>
            <w:r w:rsidRPr="00E92356">
              <w:rPr>
                <w:shd w:val="clear" w:color="auto" w:fill="FFFFFF"/>
              </w:rPr>
              <w:t>.</w:t>
            </w:r>
          </w:p>
          <w:p w14:paraId="17F9C6ED" w14:textId="77777777" w:rsidR="00830C8E" w:rsidRDefault="00830C8E" w:rsidP="00830C8E">
            <w:pPr>
              <w:jc w:val="both"/>
              <w:rPr>
                <w:shd w:val="clear" w:color="auto" w:fill="FFFFFF"/>
              </w:rPr>
            </w:pPr>
            <w:r>
              <w:rPr>
                <w:shd w:val="clear" w:color="auto" w:fill="FFFFFF"/>
              </w:rPr>
              <w:t xml:space="preserve">LAKOFF, George a Mark JOHNSON. </w:t>
            </w:r>
            <w:r w:rsidRPr="00965003">
              <w:rPr>
                <w:i/>
                <w:shd w:val="clear" w:color="auto" w:fill="FFFFFF"/>
              </w:rPr>
              <w:t>Metaphors we live by.</w:t>
            </w:r>
            <w:r>
              <w:rPr>
                <w:shd w:val="clear" w:color="auto" w:fill="FFFFFF"/>
              </w:rPr>
              <w:t xml:space="preserve"> Chicago: The University of Chicago Press, 2003. ISBN 0</w:t>
            </w:r>
            <w:r w:rsidRPr="00E92356">
              <w:rPr>
                <w:shd w:val="clear" w:color="auto" w:fill="FFFFFF"/>
              </w:rPr>
              <w:t>-</w:t>
            </w:r>
            <w:r>
              <w:rPr>
                <w:shd w:val="clear" w:color="auto" w:fill="FFFFFF"/>
              </w:rPr>
              <w:t>226</w:t>
            </w:r>
            <w:r w:rsidRPr="00E92356">
              <w:rPr>
                <w:shd w:val="clear" w:color="auto" w:fill="FFFFFF"/>
              </w:rPr>
              <w:t>-</w:t>
            </w:r>
            <w:r>
              <w:rPr>
                <w:shd w:val="clear" w:color="auto" w:fill="FFFFFF"/>
              </w:rPr>
              <w:t>46801-1</w:t>
            </w:r>
            <w:r w:rsidRPr="00E92356">
              <w:rPr>
                <w:shd w:val="clear" w:color="auto" w:fill="FFFFFF"/>
              </w:rPr>
              <w:t>.</w:t>
            </w:r>
          </w:p>
          <w:p w14:paraId="64513C20" w14:textId="77777777" w:rsidR="00830C8E" w:rsidRPr="00C82D02" w:rsidRDefault="00830C8E" w:rsidP="00830C8E">
            <w:pPr>
              <w:rPr>
                <w:shd w:val="clear" w:color="auto" w:fill="FFFFFF"/>
              </w:rPr>
            </w:pPr>
            <w:r w:rsidRPr="00C82D02">
              <w:rPr>
                <w:shd w:val="clear" w:color="auto" w:fill="FFFFFF"/>
              </w:rPr>
              <w:t>BRAGG, Melvyn. </w:t>
            </w:r>
            <w:r w:rsidRPr="00C82D02">
              <w:rPr>
                <w:i/>
                <w:iCs/>
              </w:rPr>
              <w:t>The Adventure of English: The Biography of a Language</w:t>
            </w:r>
            <w:r w:rsidRPr="00C82D02">
              <w:rPr>
                <w:shd w:val="clear" w:color="auto" w:fill="FFFFFF"/>
              </w:rPr>
              <w:t>. Great Britain: Hodder &amp; Stoughton, 2004. ISBN 0-340-82993-1.</w:t>
            </w:r>
          </w:p>
          <w:p w14:paraId="1B7C8326" w14:textId="77777777" w:rsidR="00830C8E" w:rsidRDefault="00830C8E" w:rsidP="00830C8E">
            <w:pPr>
              <w:shd w:val="clear" w:color="auto" w:fill="FFFFFF"/>
              <w:spacing w:line="300" w:lineRule="atLeast"/>
            </w:pPr>
            <w:r w:rsidRPr="00C82D02">
              <w:t>HAYES, Nicky. </w:t>
            </w:r>
            <w:r w:rsidRPr="00C82D02">
              <w:rPr>
                <w:i/>
                <w:iCs/>
              </w:rPr>
              <w:t>Understand Psychology</w:t>
            </w:r>
            <w:r w:rsidRPr="00C82D02">
              <w:t>. Great Britain: Hodder Education, 2010. ISBN 978-1-444-10090-7.</w:t>
            </w:r>
          </w:p>
          <w:p w14:paraId="12C01562" w14:textId="77777777" w:rsidR="00830C8E" w:rsidRPr="003D5E87" w:rsidRDefault="00830C8E" w:rsidP="00830C8E">
            <w:pPr>
              <w:jc w:val="both"/>
              <w:rPr>
                <w:b/>
                <w:bCs/>
              </w:rPr>
            </w:pPr>
          </w:p>
        </w:tc>
      </w:tr>
    </w:tbl>
    <w:p w14:paraId="3BAF5AC7" w14:textId="77777777" w:rsidR="00830C8E" w:rsidRDefault="00830C8E" w:rsidP="00830C8E"/>
    <w:p w14:paraId="513A5CEF" w14:textId="77777777" w:rsidR="00830C8E" w:rsidRDefault="00830C8E" w:rsidP="00830C8E"/>
    <w:p w14:paraId="6BF2C1B9" w14:textId="77777777" w:rsidR="00830C8E" w:rsidRDefault="00830C8E" w:rsidP="00830C8E"/>
    <w:p w14:paraId="196761D4" w14:textId="77777777" w:rsidR="00396570" w:rsidRDefault="003965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7CA55533" w14:textId="77777777" w:rsidTr="00830C8E">
        <w:tc>
          <w:tcPr>
            <w:tcW w:w="9855" w:type="dxa"/>
            <w:gridSpan w:val="8"/>
            <w:tcBorders>
              <w:bottom w:val="double" w:sz="4" w:space="0" w:color="auto"/>
            </w:tcBorders>
            <w:shd w:val="clear" w:color="auto" w:fill="BDD6EE"/>
          </w:tcPr>
          <w:p w14:paraId="5AFED103" w14:textId="30507363" w:rsidR="00830C8E" w:rsidRDefault="00830C8E" w:rsidP="00830C8E">
            <w:pPr>
              <w:jc w:val="both"/>
              <w:rPr>
                <w:b/>
                <w:sz w:val="28"/>
              </w:rPr>
            </w:pPr>
            <w:r>
              <w:lastRenderedPageBreak/>
              <w:br w:type="page"/>
            </w:r>
            <w:r>
              <w:rPr>
                <w:b/>
                <w:sz w:val="28"/>
              </w:rPr>
              <w:t>B-III – Charakteristika studijního předmětu</w:t>
            </w:r>
          </w:p>
        </w:tc>
      </w:tr>
      <w:tr w:rsidR="00830C8E" w14:paraId="725B16DE" w14:textId="77777777" w:rsidTr="00830C8E">
        <w:tc>
          <w:tcPr>
            <w:tcW w:w="3086" w:type="dxa"/>
            <w:tcBorders>
              <w:top w:val="double" w:sz="4" w:space="0" w:color="auto"/>
            </w:tcBorders>
            <w:shd w:val="clear" w:color="auto" w:fill="F7CAAC"/>
          </w:tcPr>
          <w:p w14:paraId="6DC2820E"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5A044F17" w14:textId="5D566B65" w:rsidR="00830C8E" w:rsidRDefault="00830C8E" w:rsidP="00830C8E">
            <w:pPr>
              <w:jc w:val="both"/>
            </w:pPr>
            <w:r>
              <w:t xml:space="preserve">English </w:t>
            </w:r>
            <w:ins w:id="636" w:author="Ponížilová Hana" w:date="2020-02-13T16:54:00Z">
              <w:r w:rsidR="005948A4">
                <w:t xml:space="preserve">Film </w:t>
              </w:r>
            </w:ins>
            <w:r>
              <w:t>Club 2</w:t>
            </w:r>
          </w:p>
        </w:tc>
      </w:tr>
      <w:tr w:rsidR="00830C8E" w14:paraId="19D22523" w14:textId="77777777" w:rsidTr="00830C8E">
        <w:tc>
          <w:tcPr>
            <w:tcW w:w="3086" w:type="dxa"/>
            <w:shd w:val="clear" w:color="auto" w:fill="F7CAAC"/>
          </w:tcPr>
          <w:p w14:paraId="2B8949F8" w14:textId="77777777" w:rsidR="00830C8E" w:rsidRDefault="00830C8E" w:rsidP="00A779C5">
            <w:pPr>
              <w:rPr>
                <w:b/>
              </w:rPr>
            </w:pPr>
            <w:r>
              <w:rPr>
                <w:b/>
              </w:rPr>
              <w:t>Typ předmětu</w:t>
            </w:r>
          </w:p>
        </w:tc>
        <w:tc>
          <w:tcPr>
            <w:tcW w:w="3406" w:type="dxa"/>
            <w:gridSpan w:val="4"/>
          </w:tcPr>
          <w:p w14:paraId="4CE78ABB" w14:textId="77777777" w:rsidR="00830C8E" w:rsidRDefault="00830C8E" w:rsidP="00830C8E">
            <w:pPr>
              <w:jc w:val="both"/>
            </w:pPr>
            <w:r>
              <w:t>povinný</w:t>
            </w:r>
          </w:p>
        </w:tc>
        <w:tc>
          <w:tcPr>
            <w:tcW w:w="2695" w:type="dxa"/>
            <w:gridSpan w:val="2"/>
            <w:shd w:val="clear" w:color="auto" w:fill="F7CAAC"/>
          </w:tcPr>
          <w:p w14:paraId="69C20764" w14:textId="77777777" w:rsidR="00830C8E" w:rsidRDefault="00830C8E" w:rsidP="00830C8E">
            <w:pPr>
              <w:jc w:val="both"/>
            </w:pPr>
            <w:r>
              <w:rPr>
                <w:b/>
              </w:rPr>
              <w:t>doporučený ročník / semestr</w:t>
            </w:r>
          </w:p>
        </w:tc>
        <w:tc>
          <w:tcPr>
            <w:tcW w:w="668" w:type="dxa"/>
          </w:tcPr>
          <w:p w14:paraId="53A270E7" w14:textId="77777777" w:rsidR="00830C8E" w:rsidRDefault="00830C8E" w:rsidP="00830C8E">
            <w:pPr>
              <w:jc w:val="both"/>
            </w:pPr>
            <w:r>
              <w:t>1/LS</w:t>
            </w:r>
          </w:p>
        </w:tc>
      </w:tr>
      <w:tr w:rsidR="00830C8E" w14:paraId="024DAA2A" w14:textId="77777777" w:rsidTr="00830C8E">
        <w:tc>
          <w:tcPr>
            <w:tcW w:w="3086" w:type="dxa"/>
            <w:shd w:val="clear" w:color="auto" w:fill="F7CAAC"/>
          </w:tcPr>
          <w:p w14:paraId="2DE773AD" w14:textId="77777777" w:rsidR="00830C8E" w:rsidRDefault="00830C8E" w:rsidP="00A779C5">
            <w:pPr>
              <w:rPr>
                <w:b/>
              </w:rPr>
            </w:pPr>
            <w:r>
              <w:rPr>
                <w:b/>
              </w:rPr>
              <w:t>Rozsah studijního předmětu</w:t>
            </w:r>
          </w:p>
        </w:tc>
        <w:tc>
          <w:tcPr>
            <w:tcW w:w="1701" w:type="dxa"/>
            <w:gridSpan w:val="2"/>
          </w:tcPr>
          <w:p w14:paraId="234D8406" w14:textId="0BD185D4" w:rsidR="00830C8E" w:rsidRDefault="00830C8E" w:rsidP="00830C8E">
            <w:pPr>
              <w:jc w:val="both"/>
            </w:pPr>
            <w:r>
              <w:t>24</w:t>
            </w:r>
            <w:r w:rsidR="00FA7EFE">
              <w:t>/semestr</w:t>
            </w:r>
          </w:p>
        </w:tc>
        <w:tc>
          <w:tcPr>
            <w:tcW w:w="889" w:type="dxa"/>
            <w:shd w:val="clear" w:color="auto" w:fill="F7CAAC"/>
          </w:tcPr>
          <w:p w14:paraId="6FCE9B4A" w14:textId="77777777" w:rsidR="00830C8E" w:rsidRDefault="00830C8E" w:rsidP="00830C8E">
            <w:pPr>
              <w:jc w:val="both"/>
              <w:rPr>
                <w:b/>
              </w:rPr>
            </w:pPr>
            <w:r>
              <w:rPr>
                <w:b/>
              </w:rPr>
              <w:t xml:space="preserve">hod. </w:t>
            </w:r>
          </w:p>
        </w:tc>
        <w:tc>
          <w:tcPr>
            <w:tcW w:w="816" w:type="dxa"/>
          </w:tcPr>
          <w:p w14:paraId="6428602A" w14:textId="646F3EED" w:rsidR="00830C8E" w:rsidRDefault="00830C8E" w:rsidP="00830C8E">
            <w:pPr>
              <w:jc w:val="both"/>
            </w:pPr>
            <w:r>
              <w:t>2</w:t>
            </w:r>
            <w:r w:rsidR="00FA7EFE">
              <w:t>/týden</w:t>
            </w:r>
          </w:p>
        </w:tc>
        <w:tc>
          <w:tcPr>
            <w:tcW w:w="2156" w:type="dxa"/>
            <w:shd w:val="clear" w:color="auto" w:fill="F7CAAC"/>
          </w:tcPr>
          <w:p w14:paraId="7BFE15E1" w14:textId="77777777" w:rsidR="00830C8E" w:rsidRDefault="00830C8E" w:rsidP="00830C8E">
            <w:pPr>
              <w:jc w:val="both"/>
              <w:rPr>
                <w:b/>
              </w:rPr>
            </w:pPr>
            <w:r>
              <w:rPr>
                <w:b/>
              </w:rPr>
              <w:t>kreditů</w:t>
            </w:r>
          </w:p>
        </w:tc>
        <w:tc>
          <w:tcPr>
            <w:tcW w:w="1207" w:type="dxa"/>
            <w:gridSpan w:val="2"/>
          </w:tcPr>
          <w:p w14:paraId="5D9A44C9" w14:textId="54890ED2" w:rsidR="00830C8E" w:rsidRDefault="00FA7EFE" w:rsidP="00830C8E">
            <w:pPr>
              <w:jc w:val="both"/>
            </w:pPr>
            <w:r>
              <w:t>2</w:t>
            </w:r>
          </w:p>
        </w:tc>
      </w:tr>
      <w:tr w:rsidR="00830C8E" w14:paraId="63564B99" w14:textId="77777777" w:rsidTr="00830C8E">
        <w:tc>
          <w:tcPr>
            <w:tcW w:w="3086" w:type="dxa"/>
            <w:shd w:val="clear" w:color="auto" w:fill="F7CAAC"/>
          </w:tcPr>
          <w:p w14:paraId="7885CA3F" w14:textId="77777777" w:rsidR="00830C8E" w:rsidRDefault="00830C8E" w:rsidP="00A779C5">
            <w:pPr>
              <w:rPr>
                <w:b/>
                <w:sz w:val="22"/>
              </w:rPr>
            </w:pPr>
            <w:r>
              <w:rPr>
                <w:b/>
              </w:rPr>
              <w:t>Prerekvizity, korekvizity, ekvivalence</w:t>
            </w:r>
          </w:p>
        </w:tc>
        <w:tc>
          <w:tcPr>
            <w:tcW w:w="6769" w:type="dxa"/>
            <w:gridSpan w:val="7"/>
          </w:tcPr>
          <w:p w14:paraId="3FACCD8C" w14:textId="77777777" w:rsidR="00830C8E" w:rsidRDefault="00830C8E" w:rsidP="00830C8E">
            <w:pPr>
              <w:jc w:val="both"/>
            </w:pPr>
          </w:p>
        </w:tc>
      </w:tr>
      <w:tr w:rsidR="00830C8E" w14:paraId="0E86B26D" w14:textId="77777777" w:rsidTr="00830C8E">
        <w:tc>
          <w:tcPr>
            <w:tcW w:w="3086" w:type="dxa"/>
            <w:shd w:val="clear" w:color="auto" w:fill="F7CAAC"/>
          </w:tcPr>
          <w:p w14:paraId="009F2153" w14:textId="77777777" w:rsidR="00830C8E" w:rsidRDefault="00830C8E" w:rsidP="00A779C5">
            <w:pPr>
              <w:rPr>
                <w:b/>
              </w:rPr>
            </w:pPr>
            <w:r>
              <w:rPr>
                <w:b/>
              </w:rPr>
              <w:t>Způsob ověření studijních výsledků</w:t>
            </w:r>
          </w:p>
        </w:tc>
        <w:tc>
          <w:tcPr>
            <w:tcW w:w="3406" w:type="dxa"/>
            <w:gridSpan w:val="4"/>
          </w:tcPr>
          <w:p w14:paraId="73CE207A" w14:textId="77777777" w:rsidR="00830C8E" w:rsidRDefault="00830C8E" w:rsidP="00830C8E">
            <w:pPr>
              <w:jc w:val="both"/>
            </w:pPr>
            <w:r>
              <w:t>klasifikovaný zápočet</w:t>
            </w:r>
          </w:p>
        </w:tc>
        <w:tc>
          <w:tcPr>
            <w:tcW w:w="2156" w:type="dxa"/>
            <w:shd w:val="clear" w:color="auto" w:fill="F7CAAC"/>
          </w:tcPr>
          <w:p w14:paraId="45C0D26B" w14:textId="77777777" w:rsidR="00830C8E" w:rsidRDefault="00830C8E" w:rsidP="00830C8E">
            <w:pPr>
              <w:jc w:val="both"/>
              <w:rPr>
                <w:b/>
              </w:rPr>
            </w:pPr>
            <w:r>
              <w:rPr>
                <w:b/>
              </w:rPr>
              <w:t>Forma výuky</w:t>
            </w:r>
          </w:p>
        </w:tc>
        <w:tc>
          <w:tcPr>
            <w:tcW w:w="1207" w:type="dxa"/>
            <w:gridSpan w:val="2"/>
          </w:tcPr>
          <w:p w14:paraId="1155400B" w14:textId="77777777" w:rsidR="00830C8E" w:rsidRDefault="00830C8E" w:rsidP="00830C8E">
            <w:pPr>
              <w:jc w:val="both"/>
            </w:pPr>
            <w:r>
              <w:t>seminář</w:t>
            </w:r>
          </w:p>
        </w:tc>
      </w:tr>
      <w:tr w:rsidR="00830C8E" w14:paraId="5EF2CDBD" w14:textId="77777777" w:rsidTr="00830C8E">
        <w:tc>
          <w:tcPr>
            <w:tcW w:w="3086" w:type="dxa"/>
            <w:shd w:val="clear" w:color="auto" w:fill="F7CAAC"/>
          </w:tcPr>
          <w:p w14:paraId="6077BD90"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6CB01F77" w14:textId="77777777" w:rsidR="00830C8E" w:rsidRDefault="00830C8E" w:rsidP="00830C8E">
            <w:r>
              <w:t xml:space="preserve">Hodnocení práce studenta je podmíněno </w:t>
            </w:r>
            <w:proofErr w:type="gramStart"/>
            <w:r>
              <w:t>75-ti</w:t>
            </w:r>
            <w:proofErr w:type="gramEnd"/>
            <w:r>
              <w:t xml:space="preserve"> % účastí ve výuce. </w:t>
            </w:r>
          </w:p>
          <w:p w14:paraId="3BB4167C" w14:textId="77777777" w:rsidR="00830C8E" w:rsidRPr="00DE4263" w:rsidRDefault="00830C8E" w:rsidP="00830C8E">
            <w:r w:rsidRPr="00DE4263">
              <w:t>Aktivita v</w:t>
            </w:r>
            <w:r>
              <w:t> </w:t>
            </w:r>
            <w:r w:rsidRPr="00DE4263">
              <w:t>hodinách</w:t>
            </w:r>
            <w:r>
              <w:t>.</w:t>
            </w:r>
          </w:p>
          <w:p w14:paraId="06CF6F70" w14:textId="77777777" w:rsidR="00830C8E" w:rsidRPr="00A36980" w:rsidRDefault="00830C8E" w:rsidP="00830C8E">
            <w:r>
              <w:t>Závěrečná písemná práce – synopse připravovaného magisterského projektu (</w:t>
            </w:r>
            <w:proofErr w:type="gramStart"/>
            <w:r>
              <w:t>220 – 260</w:t>
            </w:r>
            <w:proofErr w:type="gramEnd"/>
            <w:r>
              <w:t xml:space="preserve"> slov).</w:t>
            </w:r>
          </w:p>
        </w:tc>
      </w:tr>
      <w:tr w:rsidR="00830C8E" w14:paraId="58875AED" w14:textId="77777777" w:rsidTr="00830C8E">
        <w:trPr>
          <w:trHeight w:val="554"/>
        </w:trPr>
        <w:tc>
          <w:tcPr>
            <w:tcW w:w="9855" w:type="dxa"/>
            <w:gridSpan w:val="8"/>
            <w:tcBorders>
              <w:top w:val="nil"/>
            </w:tcBorders>
          </w:tcPr>
          <w:p w14:paraId="23CBB264" w14:textId="77777777" w:rsidR="00830C8E" w:rsidRDefault="00830C8E" w:rsidP="00A779C5"/>
        </w:tc>
      </w:tr>
      <w:tr w:rsidR="00830C8E" w14:paraId="2D3D9FAB" w14:textId="77777777" w:rsidTr="00830C8E">
        <w:trPr>
          <w:trHeight w:val="197"/>
        </w:trPr>
        <w:tc>
          <w:tcPr>
            <w:tcW w:w="3086" w:type="dxa"/>
            <w:tcBorders>
              <w:top w:val="nil"/>
            </w:tcBorders>
            <w:shd w:val="clear" w:color="auto" w:fill="F7CAAC"/>
          </w:tcPr>
          <w:p w14:paraId="5BB82391" w14:textId="77777777" w:rsidR="00830C8E" w:rsidRDefault="00830C8E" w:rsidP="00A779C5">
            <w:pPr>
              <w:rPr>
                <w:b/>
              </w:rPr>
            </w:pPr>
            <w:r>
              <w:rPr>
                <w:b/>
              </w:rPr>
              <w:t>Garant předmětu</w:t>
            </w:r>
          </w:p>
        </w:tc>
        <w:tc>
          <w:tcPr>
            <w:tcW w:w="6769" w:type="dxa"/>
            <w:gridSpan w:val="7"/>
            <w:tcBorders>
              <w:top w:val="nil"/>
            </w:tcBorders>
          </w:tcPr>
          <w:p w14:paraId="423959FA" w14:textId="77777777" w:rsidR="00830C8E" w:rsidRDefault="00830C8E" w:rsidP="00830C8E">
            <w:pPr>
              <w:jc w:val="both"/>
            </w:pPr>
            <w:r>
              <w:t>BA Hons. Monika Hasan</w:t>
            </w:r>
          </w:p>
        </w:tc>
      </w:tr>
      <w:tr w:rsidR="00830C8E" w14:paraId="503F6FAE" w14:textId="77777777" w:rsidTr="00830C8E">
        <w:trPr>
          <w:trHeight w:val="243"/>
        </w:trPr>
        <w:tc>
          <w:tcPr>
            <w:tcW w:w="3086" w:type="dxa"/>
            <w:tcBorders>
              <w:top w:val="nil"/>
            </w:tcBorders>
            <w:shd w:val="clear" w:color="auto" w:fill="F7CAAC"/>
          </w:tcPr>
          <w:p w14:paraId="3023206A" w14:textId="77777777" w:rsidR="00830C8E" w:rsidRDefault="00830C8E" w:rsidP="00A779C5">
            <w:pPr>
              <w:rPr>
                <w:b/>
              </w:rPr>
            </w:pPr>
            <w:r>
              <w:rPr>
                <w:b/>
              </w:rPr>
              <w:t>Zapojení garanta do výuky předmětu</w:t>
            </w:r>
          </w:p>
        </w:tc>
        <w:tc>
          <w:tcPr>
            <w:tcW w:w="6769" w:type="dxa"/>
            <w:gridSpan w:val="7"/>
            <w:tcBorders>
              <w:top w:val="nil"/>
            </w:tcBorders>
          </w:tcPr>
          <w:p w14:paraId="4E9F4C50" w14:textId="77777777" w:rsidR="00830C8E" w:rsidRPr="00A36980" w:rsidRDefault="00830C8E" w:rsidP="00830C8E">
            <w:pPr>
              <w:jc w:val="both"/>
              <w:rPr>
                <w:color w:val="FF0000"/>
              </w:rPr>
            </w:pPr>
            <w:proofErr w:type="gramStart"/>
            <w:r>
              <w:t>100%</w:t>
            </w:r>
            <w:proofErr w:type="gramEnd"/>
          </w:p>
        </w:tc>
      </w:tr>
      <w:tr w:rsidR="00830C8E" w14:paraId="73C27964" w14:textId="77777777" w:rsidTr="00830C8E">
        <w:tc>
          <w:tcPr>
            <w:tcW w:w="3086" w:type="dxa"/>
            <w:shd w:val="clear" w:color="auto" w:fill="F7CAAC"/>
          </w:tcPr>
          <w:p w14:paraId="2CAC3F27" w14:textId="77777777" w:rsidR="00830C8E" w:rsidRDefault="00830C8E" w:rsidP="00830C8E">
            <w:pPr>
              <w:jc w:val="both"/>
              <w:rPr>
                <w:b/>
              </w:rPr>
            </w:pPr>
            <w:r>
              <w:rPr>
                <w:b/>
              </w:rPr>
              <w:t>Vyučující</w:t>
            </w:r>
          </w:p>
        </w:tc>
        <w:tc>
          <w:tcPr>
            <w:tcW w:w="6769" w:type="dxa"/>
            <w:gridSpan w:val="7"/>
            <w:tcBorders>
              <w:bottom w:val="nil"/>
            </w:tcBorders>
          </w:tcPr>
          <w:p w14:paraId="66FF85F2" w14:textId="77777777" w:rsidR="00830C8E" w:rsidRDefault="00830C8E" w:rsidP="00830C8E">
            <w:pPr>
              <w:jc w:val="both"/>
            </w:pPr>
            <w:r>
              <w:t>BA Hons. Monika Hasan</w:t>
            </w:r>
          </w:p>
        </w:tc>
      </w:tr>
      <w:tr w:rsidR="00830C8E" w14:paraId="574FBBE2" w14:textId="77777777" w:rsidTr="00830C8E">
        <w:trPr>
          <w:trHeight w:val="554"/>
        </w:trPr>
        <w:tc>
          <w:tcPr>
            <w:tcW w:w="9855" w:type="dxa"/>
            <w:gridSpan w:val="8"/>
            <w:tcBorders>
              <w:top w:val="nil"/>
            </w:tcBorders>
          </w:tcPr>
          <w:p w14:paraId="06B7E16D" w14:textId="77777777" w:rsidR="00830C8E" w:rsidRDefault="00830C8E" w:rsidP="00830C8E">
            <w:pPr>
              <w:jc w:val="both"/>
            </w:pPr>
          </w:p>
        </w:tc>
      </w:tr>
      <w:tr w:rsidR="00830C8E" w14:paraId="42995665" w14:textId="77777777" w:rsidTr="00830C8E">
        <w:tc>
          <w:tcPr>
            <w:tcW w:w="3086" w:type="dxa"/>
            <w:shd w:val="clear" w:color="auto" w:fill="F7CAAC"/>
          </w:tcPr>
          <w:p w14:paraId="28E7AA2A" w14:textId="77777777" w:rsidR="00830C8E" w:rsidRDefault="00830C8E" w:rsidP="00830C8E">
            <w:pPr>
              <w:jc w:val="both"/>
              <w:rPr>
                <w:b/>
              </w:rPr>
            </w:pPr>
            <w:r>
              <w:rPr>
                <w:b/>
              </w:rPr>
              <w:t>Stručná anotace předmětu</w:t>
            </w:r>
          </w:p>
        </w:tc>
        <w:tc>
          <w:tcPr>
            <w:tcW w:w="6769" w:type="dxa"/>
            <w:gridSpan w:val="7"/>
            <w:tcBorders>
              <w:bottom w:val="nil"/>
            </w:tcBorders>
          </w:tcPr>
          <w:p w14:paraId="5A77D7A9" w14:textId="77777777" w:rsidR="00830C8E" w:rsidRDefault="00830C8E" w:rsidP="00830C8E">
            <w:pPr>
              <w:jc w:val="both"/>
            </w:pPr>
          </w:p>
        </w:tc>
      </w:tr>
      <w:tr w:rsidR="00830C8E" w14:paraId="02D57A07" w14:textId="77777777" w:rsidTr="00830C8E">
        <w:trPr>
          <w:trHeight w:val="3938"/>
        </w:trPr>
        <w:tc>
          <w:tcPr>
            <w:tcW w:w="9855" w:type="dxa"/>
            <w:gridSpan w:val="8"/>
            <w:tcBorders>
              <w:top w:val="nil"/>
              <w:bottom w:val="single" w:sz="12" w:space="0" w:color="auto"/>
            </w:tcBorders>
          </w:tcPr>
          <w:p w14:paraId="3775193B" w14:textId="77777777" w:rsidR="00396570" w:rsidRDefault="00396570" w:rsidP="00830C8E">
            <w:pPr>
              <w:rPr>
                <w:color w:val="222222"/>
                <w:shd w:val="clear" w:color="auto" w:fill="FFFFFF"/>
              </w:rPr>
            </w:pPr>
          </w:p>
          <w:p w14:paraId="0F943F08" w14:textId="2E20B2B8" w:rsidR="00830C8E" w:rsidRPr="00FE11DA" w:rsidRDefault="00830C8E" w:rsidP="00D46D00">
            <w:pPr>
              <w:jc w:val="both"/>
            </w:pPr>
            <w:r w:rsidRPr="00FE11DA">
              <w:rPr>
                <w:color w:val="222222"/>
                <w:shd w:val="clear" w:color="auto" w:fill="FFFFFF"/>
              </w:rPr>
              <w:t>Cílem předmětu je vybavit studenty komunikačními a intelektuáln</w:t>
            </w:r>
            <w:r>
              <w:rPr>
                <w:color w:val="222222"/>
                <w:shd w:val="clear" w:color="auto" w:fill="FFFFFF"/>
              </w:rPr>
              <w:t>í</w:t>
            </w:r>
            <w:r w:rsidRPr="00FE11DA">
              <w:rPr>
                <w:color w:val="222222"/>
                <w:shd w:val="clear" w:color="auto" w:fill="FFFFFF"/>
              </w:rPr>
              <w:t>mi nástroji anglického jazyka potřebnými jak k efektivní orientaci ve specializovaném prostředí animované filmové tvorby, tak v širším kontextu vš</w:t>
            </w:r>
            <w:r>
              <w:rPr>
                <w:color w:val="222222"/>
                <w:shd w:val="clear" w:color="auto" w:fill="FFFFFF"/>
              </w:rPr>
              <w:t>e</w:t>
            </w:r>
            <w:r w:rsidRPr="00FE11DA">
              <w:rPr>
                <w:color w:val="222222"/>
                <w:shd w:val="clear" w:color="auto" w:fill="FFFFFF"/>
              </w:rPr>
              <w:t xml:space="preserve">obecné kulturní a praktické aplikace. Důraz je kladen na </w:t>
            </w:r>
            <w:r w:rsidRPr="00FE11DA">
              <w:t>osobní rozvoj animátora a rozvoj jeho jazykových schopností v kontextu práce na magisterském projektu.</w:t>
            </w:r>
          </w:p>
          <w:p w14:paraId="4542BD52" w14:textId="77777777" w:rsidR="00830C8E" w:rsidRDefault="00830C8E" w:rsidP="00830C8E"/>
          <w:p w14:paraId="2C65BB19" w14:textId="77777777" w:rsidR="00830C8E" w:rsidRPr="00FE11DA" w:rsidRDefault="00830C8E" w:rsidP="00830C8E">
            <w:r w:rsidRPr="00FE11DA">
              <w:t>Obsah předmětu</w:t>
            </w:r>
          </w:p>
          <w:p w14:paraId="55C76C6C" w14:textId="77777777" w:rsidR="00830C8E" w:rsidRPr="00FE11DA" w:rsidRDefault="00830C8E" w:rsidP="00830C8E">
            <w:r w:rsidRPr="00FE11DA">
              <w:t>- Teoretická terminologie: základní kritické směry, terminologie a nást</w:t>
            </w:r>
            <w:r>
              <w:t>r</w:t>
            </w:r>
            <w:r w:rsidRPr="00FE11DA">
              <w:t>oje pro kritickou analýzu filmu (např. intertextualita, konotace, denotace, metafora, metonymie).</w:t>
            </w:r>
          </w:p>
          <w:p w14:paraId="5E9749DE" w14:textId="77777777" w:rsidR="00830C8E" w:rsidRPr="00FE11DA" w:rsidRDefault="00830C8E" w:rsidP="00830C8E">
            <w:r w:rsidRPr="00FE11DA">
              <w:t xml:space="preserve">- Animátor v pracovním kontextu: Výběr a příprava projektu, téma, možnosti zpracování, potřebné materiály, synopse, harmonogram, logistické zabezpečení, psychická připravenost. Fáze filmové </w:t>
            </w:r>
            <w:proofErr w:type="gramStart"/>
            <w:r w:rsidRPr="00FE11DA">
              <w:t>produkce - praktická</w:t>
            </w:r>
            <w:proofErr w:type="gramEnd"/>
            <w:r w:rsidRPr="00FE11DA">
              <w:t xml:space="preserve"> slovní zásoba a analýza elementů filmové produkce. </w:t>
            </w:r>
            <w:proofErr w:type="gramStart"/>
            <w:r w:rsidRPr="00FE11DA">
              <w:t>Štáb - kategorizace</w:t>
            </w:r>
            <w:proofErr w:type="gramEnd"/>
            <w:r w:rsidRPr="00FE11DA">
              <w:t xml:space="preserve">, funkce a praktické propojení rolí. </w:t>
            </w:r>
          </w:p>
          <w:p w14:paraId="6CF9B34B" w14:textId="77777777" w:rsidR="00830C8E" w:rsidRDefault="00830C8E" w:rsidP="00830C8E">
            <w:r w:rsidRPr="00FE11DA">
              <w:t>- Aktivity: Rozbor magisterského projektu. Kompozice (filmová povídka, synopse, recenze), všeobecná orientace v anglických časech a jejich správného užití v sekvenci kompozice. Vyjádření budoucnosti, plánů a záměrů.</w:t>
            </w:r>
          </w:p>
          <w:p w14:paraId="426048CB" w14:textId="77777777" w:rsidR="00830C8E" w:rsidRPr="0009237E" w:rsidRDefault="00830C8E" w:rsidP="00830C8E"/>
        </w:tc>
      </w:tr>
      <w:tr w:rsidR="00830C8E" w14:paraId="2013A832" w14:textId="77777777" w:rsidTr="00830C8E">
        <w:trPr>
          <w:trHeight w:val="265"/>
        </w:trPr>
        <w:tc>
          <w:tcPr>
            <w:tcW w:w="3653" w:type="dxa"/>
            <w:gridSpan w:val="2"/>
            <w:tcBorders>
              <w:top w:val="nil"/>
            </w:tcBorders>
            <w:shd w:val="clear" w:color="auto" w:fill="F7CAAC"/>
          </w:tcPr>
          <w:p w14:paraId="52B70FB2"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53E1FF80" w14:textId="77777777" w:rsidR="00830C8E" w:rsidRDefault="00830C8E" w:rsidP="00830C8E">
            <w:pPr>
              <w:jc w:val="both"/>
            </w:pPr>
          </w:p>
        </w:tc>
      </w:tr>
      <w:tr w:rsidR="00830C8E" w14:paraId="496C32E6" w14:textId="77777777" w:rsidTr="00D46D00">
        <w:trPr>
          <w:trHeight w:val="3366"/>
        </w:trPr>
        <w:tc>
          <w:tcPr>
            <w:tcW w:w="9855" w:type="dxa"/>
            <w:gridSpan w:val="8"/>
            <w:tcBorders>
              <w:top w:val="nil"/>
            </w:tcBorders>
          </w:tcPr>
          <w:p w14:paraId="2D283FB6" w14:textId="77777777" w:rsidR="00830C8E" w:rsidRDefault="00830C8E" w:rsidP="00830C8E">
            <w:pPr>
              <w:jc w:val="both"/>
            </w:pPr>
          </w:p>
          <w:p w14:paraId="169B63C9" w14:textId="0D179E6D" w:rsidR="00830C8E" w:rsidRDefault="00830C8E" w:rsidP="00830C8E">
            <w:pPr>
              <w:jc w:val="both"/>
            </w:pPr>
            <w:r>
              <w:rPr>
                <w:b/>
                <w:bCs/>
              </w:rPr>
              <w:t>Povinná</w:t>
            </w:r>
            <w:r w:rsidR="007314CC">
              <w:rPr>
                <w:b/>
                <w:bCs/>
              </w:rPr>
              <w:t>:</w:t>
            </w:r>
          </w:p>
          <w:p w14:paraId="624FDC60" w14:textId="77777777" w:rsidR="00830C8E" w:rsidRDefault="00830C8E" w:rsidP="00830C8E">
            <w:pPr>
              <w:rPr>
                <w:shd w:val="clear" w:color="auto" w:fill="FFFFFF"/>
              </w:rPr>
            </w:pPr>
            <w:r w:rsidRPr="00E92356">
              <w:rPr>
                <w:shd w:val="clear" w:color="auto" w:fill="FFFFFF"/>
              </w:rPr>
              <w:t>MURPHY, Raymond. </w:t>
            </w:r>
            <w:r w:rsidRPr="00E92356">
              <w:rPr>
                <w:i/>
                <w:iCs/>
              </w:rPr>
              <w:t>English Grammar in Use: A self-study reference and practice book for intermediate students of English</w:t>
            </w:r>
            <w:r>
              <w:rPr>
                <w:shd w:val="clear" w:color="auto" w:fill="FFFFFF"/>
              </w:rPr>
              <w:t xml:space="preserve">. </w:t>
            </w:r>
            <w:r w:rsidRPr="00E92356">
              <w:rPr>
                <w:shd w:val="clear" w:color="auto" w:fill="FFFFFF"/>
              </w:rPr>
              <w:t>Cambridge: Cambridge University Press, 2004. ISBN 0-521-53762-2.</w:t>
            </w:r>
          </w:p>
          <w:p w14:paraId="2CC63E38" w14:textId="77777777" w:rsidR="00830C8E" w:rsidRDefault="00830C8E" w:rsidP="00830C8E">
            <w:pPr>
              <w:jc w:val="both"/>
              <w:rPr>
                <w:shd w:val="clear" w:color="auto" w:fill="FFFFFF"/>
              </w:rPr>
            </w:pPr>
            <w:r>
              <w:t xml:space="preserve">REDMAN, Stuart. </w:t>
            </w:r>
            <w:r w:rsidRPr="00A034C1">
              <w:rPr>
                <w:i/>
              </w:rPr>
              <w:t>English Vocabulary in Use: pre-intermediate and intermediate</w:t>
            </w:r>
            <w:r>
              <w:t xml:space="preserve">, </w:t>
            </w:r>
            <w:r w:rsidRPr="00E92356">
              <w:rPr>
                <w:shd w:val="clear" w:color="auto" w:fill="FFFFFF"/>
              </w:rPr>
              <w:t xml:space="preserve">Cambridge: </w:t>
            </w:r>
            <w:r>
              <w:rPr>
                <w:shd w:val="clear" w:color="auto" w:fill="FFFFFF"/>
              </w:rPr>
              <w:t>Cambridge University Press, 1997</w:t>
            </w:r>
            <w:r w:rsidRPr="00E92356">
              <w:rPr>
                <w:shd w:val="clear" w:color="auto" w:fill="FFFFFF"/>
              </w:rPr>
              <w:t>. ISBN 0-521-5</w:t>
            </w:r>
            <w:r>
              <w:rPr>
                <w:shd w:val="clear" w:color="auto" w:fill="FFFFFF"/>
              </w:rPr>
              <w:t>57</w:t>
            </w:r>
            <w:r w:rsidRPr="00E92356">
              <w:rPr>
                <w:shd w:val="clear" w:color="auto" w:fill="FFFFFF"/>
              </w:rPr>
              <w:t>37-2.</w:t>
            </w:r>
          </w:p>
          <w:p w14:paraId="4C4DC109" w14:textId="77777777" w:rsidR="00830C8E" w:rsidRPr="003D5E87" w:rsidRDefault="00830C8E" w:rsidP="00830C8E">
            <w:pPr>
              <w:jc w:val="both"/>
            </w:pPr>
          </w:p>
          <w:p w14:paraId="5DF3562D" w14:textId="5E256C86" w:rsidR="00830C8E" w:rsidRDefault="00830C8E" w:rsidP="00830C8E">
            <w:pPr>
              <w:jc w:val="both"/>
              <w:rPr>
                <w:b/>
                <w:bCs/>
              </w:rPr>
            </w:pPr>
            <w:r>
              <w:rPr>
                <w:b/>
                <w:bCs/>
              </w:rPr>
              <w:t>Doporučená</w:t>
            </w:r>
            <w:r w:rsidR="007314CC">
              <w:rPr>
                <w:b/>
                <w:bCs/>
              </w:rPr>
              <w:t>:</w:t>
            </w:r>
          </w:p>
          <w:p w14:paraId="5B3DE95E" w14:textId="77777777" w:rsidR="00830C8E" w:rsidRPr="00F81B8B" w:rsidRDefault="00830C8E" w:rsidP="00830C8E">
            <w:pPr>
              <w:jc w:val="both"/>
            </w:pPr>
            <w:r w:rsidRPr="00F81B8B">
              <w:t xml:space="preserve">WILLIAMS, Richard. </w:t>
            </w:r>
            <w:r w:rsidRPr="00F81B8B">
              <w:rPr>
                <w:i/>
                <w:iCs/>
              </w:rPr>
              <w:t>The animator's survival kit</w:t>
            </w:r>
            <w:r w:rsidRPr="00F81B8B">
              <w:t>. London: Faber and Faber, 2001, x, 342 s. ISBN 0-571-20228-4.</w:t>
            </w:r>
          </w:p>
          <w:p w14:paraId="712EA000" w14:textId="77777777" w:rsidR="00830C8E" w:rsidRDefault="00830C8E" w:rsidP="00830C8E">
            <w:pPr>
              <w:jc w:val="both"/>
              <w:rPr>
                <w:shd w:val="clear" w:color="auto" w:fill="FFFFFF"/>
              </w:rPr>
            </w:pPr>
            <w:r w:rsidRPr="00A0556A">
              <w:rPr>
                <w:bCs/>
              </w:rPr>
              <w:t xml:space="preserve">BARRY, Peter. </w:t>
            </w:r>
            <w:r w:rsidRPr="00C65A3E">
              <w:rPr>
                <w:bCs/>
                <w:i/>
              </w:rPr>
              <w:t>Beginning Theory.</w:t>
            </w:r>
            <w:r>
              <w:rPr>
                <w:bCs/>
              </w:rPr>
              <w:t xml:space="preserve"> </w:t>
            </w:r>
            <w:r>
              <w:rPr>
                <w:shd w:val="clear" w:color="auto" w:fill="FFFFFF"/>
              </w:rPr>
              <w:t>Manchester</w:t>
            </w:r>
            <w:r w:rsidRPr="00E92356">
              <w:rPr>
                <w:shd w:val="clear" w:color="auto" w:fill="FFFFFF"/>
              </w:rPr>
              <w:t xml:space="preserve">: </w:t>
            </w:r>
            <w:r>
              <w:rPr>
                <w:shd w:val="clear" w:color="auto" w:fill="FFFFFF"/>
              </w:rPr>
              <w:t xml:space="preserve">Manchester University Press, 2009. 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7190</w:t>
            </w:r>
            <w:r w:rsidRPr="00E92356">
              <w:rPr>
                <w:shd w:val="clear" w:color="auto" w:fill="FFFFFF"/>
              </w:rPr>
              <w:t>-</w:t>
            </w:r>
            <w:r>
              <w:rPr>
                <w:shd w:val="clear" w:color="auto" w:fill="FFFFFF"/>
              </w:rPr>
              <w:t>7927-6</w:t>
            </w:r>
            <w:r w:rsidRPr="00E92356">
              <w:rPr>
                <w:shd w:val="clear" w:color="auto" w:fill="FFFFFF"/>
              </w:rPr>
              <w:t>.</w:t>
            </w:r>
          </w:p>
          <w:p w14:paraId="24BD0C93" w14:textId="77777777" w:rsidR="00830C8E" w:rsidRDefault="00830C8E" w:rsidP="00830C8E">
            <w:pPr>
              <w:jc w:val="both"/>
              <w:rPr>
                <w:shd w:val="clear" w:color="auto" w:fill="FFFFFF"/>
              </w:rPr>
            </w:pPr>
            <w:r>
              <w:rPr>
                <w:shd w:val="clear" w:color="auto" w:fill="FFFFFF"/>
              </w:rPr>
              <w:t xml:space="preserve">LAKOFF, George a Mark JOHNSON. </w:t>
            </w:r>
            <w:r w:rsidRPr="00965003">
              <w:rPr>
                <w:i/>
                <w:shd w:val="clear" w:color="auto" w:fill="FFFFFF"/>
              </w:rPr>
              <w:t>Metaphors we live by.</w:t>
            </w:r>
            <w:r>
              <w:rPr>
                <w:shd w:val="clear" w:color="auto" w:fill="FFFFFF"/>
              </w:rPr>
              <w:t xml:space="preserve"> Chicago: The University of Chicago Press, 2003. ISBN 0</w:t>
            </w:r>
            <w:r w:rsidRPr="00E92356">
              <w:rPr>
                <w:shd w:val="clear" w:color="auto" w:fill="FFFFFF"/>
              </w:rPr>
              <w:t>-</w:t>
            </w:r>
            <w:r>
              <w:rPr>
                <w:shd w:val="clear" w:color="auto" w:fill="FFFFFF"/>
              </w:rPr>
              <w:t>226</w:t>
            </w:r>
            <w:r w:rsidRPr="00E92356">
              <w:rPr>
                <w:shd w:val="clear" w:color="auto" w:fill="FFFFFF"/>
              </w:rPr>
              <w:t>-</w:t>
            </w:r>
            <w:r>
              <w:rPr>
                <w:shd w:val="clear" w:color="auto" w:fill="FFFFFF"/>
              </w:rPr>
              <w:t>46801-1</w:t>
            </w:r>
            <w:r w:rsidRPr="00E92356">
              <w:rPr>
                <w:shd w:val="clear" w:color="auto" w:fill="FFFFFF"/>
              </w:rPr>
              <w:t>.</w:t>
            </w:r>
          </w:p>
          <w:p w14:paraId="03981E86" w14:textId="77777777" w:rsidR="00830C8E" w:rsidRPr="00A0556A" w:rsidRDefault="00830C8E" w:rsidP="00830C8E">
            <w:pPr>
              <w:jc w:val="both"/>
              <w:rPr>
                <w:bCs/>
              </w:rPr>
            </w:pPr>
            <w:r>
              <w:t xml:space="preserve">HUTCHINSON, Hazel. </w:t>
            </w:r>
            <w:r w:rsidRPr="00A0556A">
              <w:rPr>
                <w:i/>
              </w:rPr>
              <w:t>Writing Essays and Dissertations</w:t>
            </w:r>
            <w:r>
              <w:t xml:space="preserve">, London: Hodder Education, 2007. </w:t>
            </w:r>
            <w:r>
              <w:rPr>
                <w:shd w:val="clear" w:color="auto" w:fill="FFFFFF"/>
              </w:rPr>
              <w:t xml:space="preserve">ISBN </w:t>
            </w:r>
            <w:r>
              <w:rPr>
                <w:shd w:val="clear" w:color="auto" w:fill="FFFFFF"/>
                <w:lang w:val="en-GB"/>
              </w:rPr>
              <w:t>978</w:t>
            </w:r>
            <w:r w:rsidRPr="00E92356">
              <w:rPr>
                <w:shd w:val="clear" w:color="auto" w:fill="FFFFFF"/>
              </w:rPr>
              <w:t>-</w:t>
            </w:r>
            <w:r>
              <w:rPr>
                <w:shd w:val="clear" w:color="auto" w:fill="FFFFFF"/>
              </w:rPr>
              <w:t>0</w:t>
            </w:r>
            <w:r w:rsidRPr="00E92356">
              <w:rPr>
                <w:shd w:val="clear" w:color="auto" w:fill="FFFFFF"/>
              </w:rPr>
              <w:t>-</w:t>
            </w:r>
            <w:r>
              <w:rPr>
                <w:shd w:val="clear" w:color="auto" w:fill="FFFFFF"/>
              </w:rPr>
              <w:t>340</w:t>
            </w:r>
            <w:r w:rsidRPr="00E92356">
              <w:rPr>
                <w:shd w:val="clear" w:color="auto" w:fill="FFFFFF"/>
              </w:rPr>
              <w:t>-</w:t>
            </w:r>
            <w:r>
              <w:rPr>
                <w:shd w:val="clear" w:color="auto" w:fill="FFFFFF"/>
              </w:rPr>
              <w:t>95878-0</w:t>
            </w:r>
            <w:r w:rsidRPr="00E92356">
              <w:rPr>
                <w:shd w:val="clear" w:color="auto" w:fill="FFFFFF"/>
              </w:rPr>
              <w:t>.</w:t>
            </w:r>
          </w:p>
          <w:p w14:paraId="71E06AC0" w14:textId="77777777" w:rsidR="00830C8E" w:rsidRPr="003D5E87" w:rsidRDefault="00830C8E" w:rsidP="00830C8E">
            <w:pPr>
              <w:jc w:val="both"/>
              <w:rPr>
                <w:b/>
                <w:bCs/>
              </w:rPr>
            </w:pPr>
          </w:p>
        </w:tc>
      </w:tr>
    </w:tbl>
    <w:p w14:paraId="56E971CD" w14:textId="785A5282" w:rsidR="00830C8E" w:rsidRDefault="00830C8E" w:rsidP="00830C8E"/>
    <w:p w14:paraId="3C1C461B" w14:textId="77777777" w:rsidR="00FD4DDC" w:rsidRDefault="00FD4DDC" w:rsidP="00830C8E"/>
    <w:p w14:paraId="5A934E6F" w14:textId="77777777" w:rsidR="00D46D00" w:rsidRDefault="00D46D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3CC90FDD" w14:textId="77777777" w:rsidTr="00FD4DDC">
        <w:tc>
          <w:tcPr>
            <w:tcW w:w="9855" w:type="dxa"/>
            <w:gridSpan w:val="8"/>
            <w:tcBorders>
              <w:bottom w:val="double" w:sz="4" w:space="0" w:color="auto"/>
            </w:tcBorders>
            <w:shd w:val="clear" w:color="auto" w:fill="BDD6EE"/>
          </w:tcPr>
          <w:p w14:paraId="76191F0C" w14:textId="22A2CCB0" w:rsidR="00830C8E" w:rsidRDefault="00830C8E" w:rsidP="00830C8E">
            <w:pPr>
              <w:jc w:val="both"/>
              <w:rPr>
                <w:b/>
                <w:sz w:val="28"/>
              </w:rPr>
            </w:pPr>
            <w:r>
              <w:lastRenderedPageBreak/>
              <w:br w:type="page"/>
            </w:r>
            <w:r>
              <w:rPr>
                <w:b/>
                <w:sz w:val="28"/>
              </w:rPr>
              <w:t>B-III – Charakteristika studijního předmětu</w:t>
            </w:r>
          </w:p>
        </w:tc>
      </w:tr>
      <w:tr w:rsidR="00830C8E" w14:paraId="296AB41E" w14:textId="77777777" w:rsidTr="00FD4DDC">
        <w:tc>
          <w:tcPr>
            <w:tcW w:w="3086" w:type="dxa"/>
            <w:tcBorders>
              <w:top w:val="double" w:sz="4" w:space="0" w:color="auto"/>
            </w:tcBorders>
            <w:shd w:val="clear" w:color="auto" w:fill="F7CAAC"/>
          </w:tcPr>
          <w:p w14:paraId="0872588C"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25BB9C5F" w14:textId="77777777" w:rsidR="00830C8E" w:rsidRDefault="00830C8E" w:rsidP="00830C8E">
            <w:pPr>
              <w:jc w:val="both"/>
            </w:pPr>
            <w:r>
              <w:t>Estetika 1</w:t>
            </w:r>
          </w:p>
        </w:tc>
      </w:tr>
      <w:tr w:rsidR="00830C8E" w14:paraId="4178BBFF" w14:textId="77777777" w:rsidTr="00FD4DDC">
        <w:tc>
          <w:tcPr>
            <w:tcW w:w="3086" w:type="dxa"/>
            <w:shd w:val="clear" w:color="auto" w:fill="F7CAAC"/>
          </w:tcPr>
          <w:p w14:paraId="7D8CA0F0" w14:textId="77777777" w:rsidR="00830C8E" w:rsidRDefault="00830C8E" w:rsidP="00A779C5">
            <w:pPr>
              <w:rPr>
                <w:b/>
              </w:rPr>
            </w:pPr>
            <w:r>
              <w:rPr>
                <w:b/>
              </w:rPr>
              <w:t>Typ předmětu</w:t>
            </w:r>
          </w:p>
        </w:tc>
        <w:tc>
          <w:tcPr>
            <w:tcW w:w="3406" w:type="dxa"/>
            <w:gridSpan w:val="4"/>
          </w:tcPr>
          <w:p w14:paraId="17070051" w14:textId="77777777" w:rsidR="00830C8E" w:rsidRDefault="00830C8E" w:rsidP="00830C8E">
            <w:pPr>
              <w:jc w:val="both"/>
            </w:pPr>
            <w:r>
              <w:t>Povinně volitelný</w:t>
            </w:r>
          </w:p>
        </w:tc>
        <w:tc>
          <w:tcPr>
            <w:tcW w:w="2695" w:type="dxa"/>
            <w:gridSpan w:val="2"/>
            <w:shd w:val="clear" w:color="auto" w:fill="F7CAAC"/>
          </w:tcPr>
          <w:p w14:paraId="02A3D0E9" w14:textId="77777777" w:rsidR="00830C8E" w:rsidRDefault="00830C8E" w:rsidP="00830C8E">
            <w:pPr>
              <w:jc w:val="both"/>
            </w:pPr>
            <w:r>
              <w:rPr>
                <w:b/>
              </w:rPr>
              <w:t>doporučený ročník / semestr</w:t>
            </w:r>
          </w:p>
        </w:tc>
        <w:tc>
          <w:tcPr>
            <w:tcW w:w="668" w:type="dxa"/>
          </w:tcPr>
          <w:p w14:paraId="619237EF" w14:textId="15AF434B" w:rsidR="00830C8E" w:rsidRDefault="00A6733F" w:rsidP="00830C8E">
            <w:pPr>
              <w:jc w:val="both"/>
            </w:pPr>
            <w:r>
              <w:t>1</w:t>
            </w:r>
            <w:r w:rsidR="00830C8E">
              <w:t>/ZS</w:t>
            </w:r>
          </w:p>
        </w:tc>
      </w:tr>
      <w:tr w:rsidR="00830C8E" w14:paraId="7D16F4DA" w14:textId="77777777" w:rsidTr="00FD4DDC">
        <w:tc>
          <w:tcPr>
            <w:tcW w:w="3086" w:type="dxa"/>
            <w:shd w:val="clear" w:color="auto" w:fill="F7CAAC"/>
          </w:tcPr>
          <w:p w14:paraId="4FD0ECE5" w14:textId="77777777" w:rsidR="00830C8E" w:rsidRDefault="00830C8E" w:rsidP="00A779C5">
            <w:pPr>
              <w:rPr>
                <w:b/>
              </w:rPr>
            </w:pPr>
            <w:r>
              <w:rPr>
                <w:b/>
              </w:rPr>
              <w:t>Rozsah studijního předmětu</w:t>
            </w:r>
          </w:p>
        </w:tc>
        <w:tc>
          <w:tcPr>
            <w:tcW w:w="1701" w:type="dxa"/>
            <w:gridSpan w:val="2"/>
          </w:tcPr>
          <w:p w14:paraId="1D1CDD11" w14:textId="77777777" w:rsidR="00830C8E" w:rsidRDefault="00830C8E" w:rsidP="00830C8E">
            <w:pPr>
              <w:jc w:val="both"/>
            </w:pPr>
            <w:r>
              <w:t>13/semestr</w:t>
            </w:r>
          </w:p>
        </w:tc>
        <w:tc>
          <w:tcPr>
            <w:tcW w:w="889" w:type="dxa"/>
            <w:shd w:val="clear" w:color="auto" w:fill="F7CAAC"/>
          </w:tcPr>
          <w:p w14:paraId="7759A0C6" w14:textId="77777777" w:rsidR="00830C8E" w:rsidRDefault="00830C8E" w:rsidP="00830C8E">
            <w:pPr>
              <w:jc w:val="both"/>
              <w:rPr>
                <w:b/>
              </w:rPr>
            </w:pPr>
            <w:r>
              <w:rPr>
                <w:b/>
              </w:rPr>
              <w:t xml:space="preserve">hod. </w:t>
            </w:r>
          </w:p>
        </w:tc>
        <w:tc>
          <w:tcPr>
            <w:tcW w:w="816" w:type="dxa"/>
          </w:tcPr>
          <w:p w14:paraId="4479D6B2" w14:textId="77777777" w:rsidR="00830C8E" w:rsidRDefault="00830C8E" w:rsidP="00830C8E">
            <w:pPr>
              <w:jc w:val="both"/>
            </w:pPr>
            <w:r>
              <w:t>1/týden</w:t>
            </w:r>
          </w:p>
        </w:tc>
        <w:tc>
          <w:tcPr>
            <w:tcW w:w="2156" w:type="dxa"/>
            <w:shd w:val="clear" w:color="auto" w:fill="F7CAAC"/>
          </w:tcPr>
          <w:p w14:paraId="112E53CB" w14:textId="77777777" w:rsidR="00830C8E" w:rsidRDefault="00830C8E" w:rsidP="00830C8E">
            <w:pPr>
              <w:jc w:val="both"/>
              <w:rPr>
                <w:b/>
              </w:rPr>
            </w:pPr>
            <w:r>
              <w:rPr>
                <w:b/>
              </w:rPr>
              <w:t>kreditů</w:t>
            </w:r>
          </w:p>
        </w:tc>
        <w:tc>
          <w:tcPr>
            <w:tcW w:w="1207" w:type="dxa"/>
            <w:gridSpan w:val="2"/>
          </w:tcPr>
          <w:p w14:paraId="39514027" w14:textId="1C68F816" w:rsidR="00830C8E" w:rsidRDefault="00583F15" w:rsidP="00830C8E">
            <w:pPr>
              <w:jc w:val="both"/>
            </w:pPr>
            <w:r>
              <w:t>3</w:t>
            </w:r>
          </w:p>
        </w:tc>
      </w:tr>
      <w:tr w:rsidR="00830C8E" w14:paraId="41AB6D6B" w14:textId="77777777" w:rsidTr="00FD4DDC">
        <w:tc>
          <w:tcPr>
            <w:tcW w:w="3086" w:type="dxa"/>
            <w:shd w:val="clear" w:color="auto" w:fill="F7CAAC"/>
          </w:tcPr>
          <w:p w14:paraId="74BC437B" w14:textId="77777777" w:rsidR="00830C8E" w:rsidRDefault="00830C8E" w:rsidP="00A779C5">
            <w:pPr>
              <w:rPr>
                <w:b/>
                <w:sz w:val="22"/>
              </w:rPr>
            </w:pPr>
            <w:r>
              <w:rPr>
                <w:b/>
              </w:rPr>
              <w:t>Prerekvizity, korekvizity, ekvivalence</w:t>
            </w:r>
          </w:p>
        </w:tc>
        <w:tc>
          <w:tcPr>
            <w:tcW w:w="6769" w:type="dxa"/>
            <w:gridSpan w:val="7"/>
          </w:tcPr>
          <w:p w14:paraId="7575C249" w14:textId="77777777" w:rsidR="00830C8E" w:rsidRDefault="00830C8E" w:rsidP="00830C8E">
            <w:pPr>
              <w:jc w:val="both"/>
            </w:pPr>
          </w:p>
        </w:tc>
      </w:tr>
      <w:tr w:rsidR="00830C8E" w14:paraId="432DDE46" w14:textId="77777777" w:rsidTr="00FD4DDC">
        <w:tc>
          <w:tcPr>
            <w:tcW w:w="3086" w:type="dxa"/>
            <w:shd w:val="clear" w:color="auto" w:fill="F7CAAC"/>
          </w:tcPr>
          <w:p w14:paraId="6891884C" w14:textId="77777777" w:rsidR="00830C8E" w:rsidRDefault="00830C8E" w:rsidP="00A779C5">
            <w:pPr>
              <w:rPr>
                <w:b/>
              </w:rPr>
            </w:pPr>
            <w:r>
              <w:rPr>
                <w:b/>
              </w:rPr>
              <w:t>Způsob ověření studijních výsledků</w:t>
            </w:r>
          </w:p>
        </w:tc>
        <w:tc>
          <w:tcPr>
            <w:tcW w:w="3406" w:type="dxa"/>
            <w:gridSpan w:val="4"/>
          </w:tcPr>
          <w:p w14:paraId="3226B110" w14:textId="13A613A9" w:rsidR="00830C8E" w:rsidRDefault="00AF5AF3" w:rsidP="00830C8E">
            <w:pPr>
              <w:jc w:val="both"/>
            </w:pPr>
            <w:r>
              <w:t>zkouška</w:t>
            </w:r>
          </w:p>
        </w:tc>
        <w:tc>
          <w:tcPr>
            <w:tcW w:w="2156" w:type="dxa"/>
            <w:shd w:val="clear" w:color="auto" w:fill="F7CAAC"/>
          </w:tcPr>
          <w:p w14:paraId="11638A68" w14:textId="77777777" w:rsidR="00830C8E" w:rsidRDefault="00830C8E" w:rsidP="00830C8E">
            <w:pPr>
              <w:jc w:val="both"/>
              <w:rPr>
                <w:b/>
              </w:rPr>
            </w:pPr>
            <w:r>
              <w:rPr>
                <w:b/>
              </w:rPr>
              <w:t>Forma výuky</w:t>
            </w:r>
          </w:p>
        </w:tc>
        <w:tc>
          <w:tcPr>
            <w:tcW w:w="1207" w:type="dxa"/>
            <w:gridSpan w:val="2"/>
          </w:tcPr>
          <w:p w14:paraId="32C17839" w14:textId="40A1DF7C" w:rsidR="00830C8E" w:rsidRDefault="00830C8E" w:rsidP="00830C8E">
            <w:pPr>
              <w:jc w:val="both"/>
            </w:pPr>
            <w:r>
              <w:t>přednáška</w:t>
            </w:r>
            <w:r w:rsidR="00583F15">
              <w:t>, seminář</w:t>
            </w:r>
          </w:p>
        </w:tc>
      </w:tr>
      <w:tr w:rsidR="00830C8E" w14:paraId="1655F86B" w14:textId="77777777" w:rsidTr="00FD4DDC">
        <w:tc>
          <w:tcPr>
            <w:tcW w:w="3086" w:type="dxa"/>
            <w:shd w:val="clear" w:color="auto" w:fill="F7CAAC"/>
          </w:tcPr>
          <w:p w14:paraId="51B50CC7"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29B816F8" w14:textId="77777777" w:rsidR="00830C8E" w:rsidRDefault="00830C8E" w:rsidP="00830C8E">
            <w:pPr>
              <w:jc w:val="both"/>
            </w:pPr>
            <w:r>
              <w:t>Písemný test</w:t>
            </w:r>
          </w:p>
        </w:tc>
      </w:tr>
      <w:tr w:rsidR="00830C8E" w14:paraId="462BFC69" w14:textId="77777777" w:rsidTr="00FD4DDC">
        <w:trPr>
          <w:trHeight w:val="554"/>
        </w:trPr>
        <w:tc>
          <w:tcPr>
            <w:tcW w:w="9855" w:type="dxa"/>
            <w:gridSpan w:val="8"/>
            <w:tcBorders>
              <w:top w:val="nil"/>
            </w:tcBorders>
          </w:tcPr>
          <w:p w14:paraId="7B27EFEB" w14:textId="77777777" w:rsidR="00830C8E" w:rsidRDefault="00830C8E" w:rsidP="00A779C5"/>
        </w:tc>
      </w:tr>
      <w:tr w:rsidR="00830C8E" w14:paraId="25AAE5EE" w14:textId="77777777" w:rsidTr="00FD4DDC">
        <w:trPr>
          <w:trHeight w:val="197"/>
        </w:trPr>
        <w:tc>
          <w:tcPr>
            <w:tcW w:w="3086" w:type="dxa"/>
            <w:tcBorders>
              <w:top w:val="nil"/>
            </w:tcBorders>
            <w:shd w:val="clear" w:color="auto" w:fill="F7CAAC"/>
          </w:tcPr>
          <w:p w14:paraId="207F33AB" w14:textId="77777777" w:rsidR="00830C8E" w:rsidRDefault="00830C8E" w:rsidP="00A779C5">
            <w:pPr>
              <w:rPr>
                <w:b/>
              </w:rPr>
            </w:pPr>
            <w:r>
              <w:rPr>
                <w:b/>
              </w:rPr>
              <w:t>Garant předmětu</w:t>
            </w:r>
          </w:p>
        </w:tc>
        <w:tc>
          <w:tcPr>
            <w:tcW w:w="6769" w:type="dxa"/>
            <w:gridSpan w:val="7"/>
            <w:tcBorders>
              <w:top w:val="nil"/>
            </w:tcBorders>
          </w:tcPr>
          <w:p w14:paraId="4AEDF3B3" w14:textId="77777777" w:rsidR="00830C8E" w:rsidRDefault="00830C8E" w:rsidP="00830C8E">
            <w:pPr>
              <w:jc w:val="both"/>
            </w:pPr>
            <w:r>
              <w:t>doc. Miroslav Zelinský</w:t>
            </w:r>
          </w:p>
        </w:tc>
      </w:tr>
      <w:tr w:rsidR="00830C8E" w14:paraId="23912939" w14:textId="77777777" w:rsidTr="00FD4DDC">
        <w:trPr>
          <w:trHeight w:val="243"/>
        </w:trPr>
        <w:tc>
          <w:tcPr>
            <w:tcW w:w="3086" w:type="dxa"/>
            <w:tcBorders>
              <w:top w:val="nil"/>
            </w:tcBorders>
            <w:shd w:val="clear" w:color="auto" w:fill="F7CAAC"/>
          </w:tcPr>
          <w:p w14:paraId="2843B560" w14:textId="77777777" w:rsidR="00830C8E" w:rsidRDefault="00830C8E" w:rsidP="00A779C5">
            <w:pPr>
              <w:rPr>
                <w:b/>
              </w:rPr>
            </w:pPr>
            <w:r>
              <w:rPr>
                <w:b/>
              </w:rPr>
              <w:t>Zapojení garanta do výuky předmětu</w:t>
            </w:r>
          </w:p>
        </w:tc>
        <w:tc>
          <w:tcPr>
            <w:tcW w:w="6769" w:type="dxa"/>
            <w:gridSpan w:val="7"/>
            <w:tcBorders>
              <w:top w:val="nil"/>
            </w:tcBorders>
          </w:tcPr>
          <w:p w14:paraId="4891FC84" w14:textId="77777777" w:rsidR="00830C8E" w:rsidRDefault="00830C8E" w:rsidP="00830C8E">
            <w:pPr>
              <w:jc w:val="both"/>
            </w:pPr>
            <w:proofErr w:type="gramStart"/>
            <w:r>
              <w:t>100%</w:t>
            </w:r>
            <w:proofErr w:type="gramEnd"/>
          </w:p>
        </w:tc>
      </w:tr>
      <w:tr w:rsidR="00830C8E" w14:paraId="6CEB9C32" w14:textId="77777777" w:rsidTr="00FD4DDC">
        <w:tc>
          <w:tcPr>
            <w:tcW w:w="3086" w:type="dxa"/>
            <w:shd w:val="clear" w:color="auto" w:fill="F7CAAC"/>
          </w:tcPr>
          <w:p w14:paraId="12E73E4F" w14:textId="77777777" w:rsidR="00830C8E" w:rsidRDefault="00830C8E" w:rsidP="00830C8E">
            <w:pPr>
              <w:jc w:val="both"/>
              <w:rPr>
                <w:b/>
              </w:rPr>
            </w:pPr>
            <w:r>
              <w:rPr>
                <w:b/>
              </w:rPr>
              <w:t>Vyučující</w:t>
            </w:r>
          </w:p>
        </w:tc>
        <w:tc>
          <w:tcPr>
            <w:tcW w:w="6769" w:type="dxa"/>
            <w:gridSpan w:val="7"/>
            <w:tcBorders>
              <w:bottom w:val="nil"/>
            </w:tcBorders>
          </w:tcPr>
          <w:p w14:paraId="4C4E24EE" w14:textId="77777777" w:rsidR="00830C8E" w:rsidRDefault="00830C8E" w:rsidP="00830C8E">
            <w:pPr>
              <w:jc w:val="both"/>
            </w:pPr>
          </w:p>
        </w:tc>
      </w:tr>
      <w:tr w:rsidR="00830C8E" w14:paraId="53007CCB" w14:textId="77777777" w:rsidTr="00FD4DDC">
        <w:trPr>
          <w:trHeight w:val="554"/>
        </w:trPr>
        <w:tc>
          <w:tcPr>
            <w:tcW w:w="9855" w:type="dxa"/>
            <w:gridSpan w:val="8"/>
            <w:tcBorders>
              <w:top w:val="nil"/>
            </w:tcBorders>
          </w:tcPr>
          <w:p w14:paraId="25D40CEC" w14:textId="77777777" w:rsidR="00830C8E" w:rsidRDefault="00830C8E" w:rsidP="00830C8E">
            <w:pPr>
              <w:jc w:val="both"/>
            </w:pPr>
            <w:r>
              <w:t>doc. Miroslav Zelinský</w:t>
            </w:r>
          </w:p>
        </w:tc>
      </w:tr>
      <w:tr w:rsidR="00830C8E" w14:paraId="0404B7D6" w14:textId="77777777" w:rsidTr="00FD4DDC">
        <w:tc>
          <w:tcPr>
            <w:tcW w:w="3086" w:type="dxa"/>
            <w:shd w:val="clear" w:color="auto" w:fill="F7CAAC"/>
          </w:tcPr>
          <w:p w14:paraId="54C06763" w14:textId="77777777" w:rsidR="00830C8E" w:rsidRDefault="00830C8E" w:rsidP="00830C8E">
            <w:pPr>
              <w:jc w:val="both"/>
              <w:rPr>
                <w:b/>
              </w:rPr>
            </w:pPr>
            <w:r>
              <w:rPr>
                <w:b/>
              </w:rPr>
              <w:t>Stručná anotace předmětu</w:t>
            </w:r>
          </w:p>
        </w:tc>
        <w:tc>
          <w:tcPr>
            <w:tcW w:w="6769" w:type="dxa"/>
            <w:gridSpan w:val="7"/>
            <w:tcBorders>
              <w:bottom w:val="nil"/>
            </w:tcBorders>
          </w:tcPr>
          <w:p w14:paraId="744B3387" w14:textId="77777777" w:rsidR="00830C8E" w:rsidRDefault="00830C8E" w:rsidP="00830C8E">
            <w:pPr>
              <w:jc w:val="both"/>
            </w:pPr>
          </w:p>
        </w:tc>
      </w:tr>
      <w:tr w:rsidR="00830C8E" w14:paraId="6583B2A5" w14:textId="77777777" w:rsidTr="00FD4DDC">
        <w:trPr>
          <w:trHeight w:val="3938"/>
        </w:trPr>
        <w:tc>
          <w:tcPr>
            <w:tcW w:w="9855" w:type="dxa"/>
            <w:gridSpan w:val="8"/>
            <w:tcBorders>
              <w:top w:val="nil"/>
              <w:bottom w:val="single" w:sz="12" w:space="0" w:color="auto"/>
            </w:tcBorders>
          </w:tcPr>
          <w:p w14:paraId="440D2E89" w14:textId="77777777" w:rsidR="00830C8E" w:rsidRDefault="00830C8E" w:rsidP="00830C8E">
            <w:pPr>
              <w:pStyle w:val="Bezmezer"/>
              <w:rPr>
                <w:shd w:val="clear" w:color="auto" w:fill="FFFFFF"/>
              </w:rPr>
            </w:pPr>
          </w:p>
          <w:p w14:paraId="48BF1489" w14:textId="77777777" w:rsidR="00830C8E" w:rsidRDefault="00830C8E" w:rsidP="00D46D00">
            <w:pPr>
              <w:pStyle w:val="Bezmezer"/>
              <w:jc w:val="both"/>
            </w:pPr>
            <w:r>
              <w:rPr>
                <w:shd w:val="clear" w:color="auto" w:fill="FFFFFF"/>
              </w:rPr>
              <w:t>Záměrem je naučit studenta orientovat se v rozmanitostech estetična, světa umění, přírody a artefaktů, seznámit jej s pojmy v oblasti estetických kategorií, naučit prakticky uplatňovat získané vědomosti ve svém studijním oboru a následně je užívat v běžném životě. Výuka se zaměřuje na stručnou historii, kategorie estetiky, vizuální estetiku. Student by měl porozumět obrazům v moderním a současném umění. Součástí výuky budou pravidelné návštěvy kulturních a výtvarných akcí v regionu. </w:t>
            </w:r>
          </w:p>
        </w:tc>
      </w:tr>
      <w:tr w:rsidR="00830C8E" w14:paraId="3893DAEE" w14:textId="77777777" w:rsidTr="00FD4DDC">
        <w:trPr>
          <w:trHeight w:val="265"/>
        </w:trPr>
        <w:tc>
          <w:tcPr>
            <w:tcW w:w="3653" w:type="dxa"/>
            <w:gridSpan w:val="2"/>
            <w:tcBorders>
              <w:top w:val="nil"/>
            </w:tcBorders>
            <w:shd w:val="clear" w:color="auto" w:fill="F7CAAC"/>
          </w:tcPr>
          <w:p w14:paraId="08694CD8"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4AB5B955" w14:textId="77777777" w:rsidR="00830C8E" w:rsidRDefault="00830C8E" w:rsidP="00830C8E">
            <w:pPr>
              <w:jc w:val="both"/>
            </w:pPr>
          </w:p>
        </w:tc>
      </w:tr>
      <w:tr w:rsidR="00830C8E" w14:paraId="5E697C22" w14:textId="77777777" w:rsidTr="00FD4DDC">
        <w:trPr>
          <w:trHeight w:val="1497"/>
        </w:trPr>
        <w:tc>
          <w:tcPr>
            <w:tcW w:w="9855" w:type="dxa"/>
            <w:gridSpan w:val="8"/>
            <w:tcBorders>
              <w:top w:val="nil"/>
            </w:tcBorders>
          </w:tcPr>
          <w:p w14:paraId="655B47D5" w14:textId="77777777" w:rsidR="00D46D00" w:rsidRDefault="00D46D00" w:rsidP="00830C8E">
            <w:pPr>
              <w:pStyle w:val="Bezmezer"/>
              <w:rPr>
                <w:b/>
              </w:rPr>
            </w:pPr>
          </w:p>
          <w:p w14:paraId="1B42A944" w14:textId="6034D1A3" w:rsidR="00830C8E" w:rsidRPr="007314CC" w:rsidRDefault="00830C8E" w:rsidP="00830C8E">
            <w:pPr>
              <w:pStyle w:val="Bezmezer"/>
              <w:rPr>
                <w:b/>
              </w:rPr>
            </w:pPr>
            <w:r w:rsidRPr="007314CC">
              <w:rPr>
                <w:b/>
              </w:rPr>
              <w:t>Povinná:</w:t>
            </w:r>
          </w:p>
          <w:p w14:paraId="67645025" w14:textId="77777777" w:rsidR="00830C8E" w:rsidRPr="00B769BF" w:rsidRDefault="00830C8E" w:rsidP="00830C8E">
            <w:pPr>
              <w:pStyle w:val="Bezmezer"/>
            </w:pPr>
            <w:r>
              <w:t xml:space="preserve">POSPÍŠIL, </w:t>
            </w:r>
            <w:hyperlink r:id="rId22" w:tgtFrame="_blank" w:history="1">
              <w:r w:rsidRPr="00B769BF">
                <w:t xml:space="preserve">Zdenek </w:t>
              </w:r>
              <w:r>
                <w:t>(</w:t>
              </w:r>
              <w:r w:rsidRPr="008D3472">
                <w:t>2006</w:t>
              </w:r>
              <w:r>
                <w:t>)</w:t>
              </w:r>
              <w:r w:rsidRPr="00B769BF">
                <w:t>. </w:t>
              </w:r>
              <w:r w:rsidRPr="00B769BF">
                <w:rPr>
                  <w:i/>
                  <w:iCs/>
                </w:rPr>
                <w:t>Kaleidoskop estetiky</w:t>
              </w:r>
              <w:r>
                <w:t>. Olomouc</w:t>
              </w:r>
              <w:r w:rsidRPr="00B769BF">
                <w:t>. ISBN 80-244-1480-0. </w:t>
              </w:r>
            </w:hyperlink>
          </w:p>
          <w:p w14:paraId="0E638F5C" w14:textId="77777777" w:rsidR="00830C8E" w:rsidRPr="00B769BF" w:rsidRDefault="00830C8E" w:rsidP="00830C8E">
            <w:pPr>
              <w:pStyle w:val="Bezmezer"/>
            </w:pPr>
            <w:r>
              <w:t xml:space="preserve">PTÁČKOVÁ, </w:t>
            </w:r>
            <w:hyperlink r:id="rId23" w:tgtFrame="_blank" w:history="1">
              <w:r w:rsidRPr="00B769BF">
                <w:t>Brigita</w:t>
              </w:r>
              <w:r>
                <w:t>. STIBRAL, Karel (</w:t>
              </w:r>
              <w:r w:rsidRPr="008D3472">
                <w:t>2002</w:t>
              </w:r>
              <w:r>
                <w:t>)</w:t>
              </w:r>
              <w:r w:rsidRPr="00B769BF">
                <w:t>. </w:t>
              </w:r>
              <w:r w:rsidRPr="00B769BF">
                <w:rPr>
                  <w:i/>
                  <w:iCs/>
                </w:rPr>
                <w:t>Estetika na dlani</w:t>
              </w:r>
              <w:r>
                <w:t>. Olomouc</w:t>
              </w:r>
              <w:r w:rsidRPr="00B769BF">
                <w:t>. ISBN 80-85839-79-2. </w:t>
              </w:r>
            </w:hyperlink>
          </w:p>
          <w:p w14:paraId="1C7F6FD3" w14:textId="77777777" w:rsidR="00830C8E" w:rsidRPr="00B769BF" w:rsidRDefault="00830C8E" w:rsidP="00830C8E">
            <w:pPr>
              <w:pStyle w:val="Bezmezer"/>
            </w:pPr>
            <w:r>
              <w:t>ZUSKA,</w:t>
            </w:r>
            <w:hyperlink r:id="rId24" w:tgtFrame="_blank" w:history="1">
              <w:r>
                <w:t>Vlastimil (</w:t>
              </w:r>
              <w:r w:rsidRPr="008D3472">
                <w:t>2001</w:t>
              </w:r>
              <w:r>
                <w:t>)</w:t>
              </w:r>
              <w:r w:rsidRPr="00B769BF">
                <w:t>. </w:t>
              </w:r>
              <w:r>
                <w:rPr>
                  <w:i/>
                  <w:iCs/>
                </w:rPr>
                <w:t>Estetika úvod do součas</w:t>
              </w:r>
              <w:r w:rsidRPr="00B769BF">
                <w:rPr>
                  <w:i/>
                  <w:iCs/>
                </w:rPr>
                <w:t>nosti tradiční disciplíny</w:t>
              </w:r>
              <w:r w:rsidRPr="00B769BF">
                <w:t>. Praha. ISBN 80-7254-194-3. </w:t>
              </w:r>
            </w:hyperlink>
          </w:p>
          <w:p w14:paraId="5FF1BC5B" w14:textId="77777777" w:rsidR="00830C8E" w:rsidRDefault="00830C8E" w:rsidP="00830C8E">
            <w:pPr>
              <w:pStyle w:val="Bezmezer"/>
            </w:pPr>
          </w:p>
          <w:p w14:paraId="57D3CC91" w14:textId="77777777" w:rsidR="00830C8E" w:rsidRPr="00B769BF" w:rsidRDefault="00830C8E" w:rsidP="00830C8E">
            <w:pPr>
              <w:pStyle w:val="Bezmezer"/>
            </w:pPr>
            <w:r w:rsidRPr="007314CC">
              <w:rPr>
                <w:b/>
              </w:rPr>
              <w:t>Doporučená</w:t>
            </w:r>
            <w:r w:rsidRPr="00B769BF">
              <w:t>: </w:t>
            </w:r>
          </w:p>
          <w:p w14:paraId="735BCAE3" w14:textId="77777777" w:rsidR="00830C8E" w:rsidRPr="00B769BF" w:rsidRDefault="00830C8E" w:rsidP="00830C8E">
            <w:pPr>
              <w:pStyle w:val="Bezmezer"/>
            </w:pPr>
            <w:r w:rsidRPr="008D3472">
              <w:t>ECO</w:t>
            </w:r>
            <w:r>
              <w:t>,</w:t>
            </w:r>
            <w:r w:rsidRPr="008D3472">
              <w:t xml:space="preserve"> </w:t>
            </w:r>
            <w:hyperlink r:id="rId25" w:tgtFrame="_blank" w:history="1">
              <w:r w:rsidRPr="00B769BF">
                <w:t>Umberto</w:t>
              </w:r>
              <w:r>
                <w:t xml:space="preserve"> (</w:t>
              </w:r>
              <w:r w:rsidRPr="008D3472">
                <w:t>2005</w:t>
              </w:r>
              <w:r>
                <w:t>)</w:t>
              </w:r>
              <w:r w:rsidRPr="00B769BF">
                <w:t>. </w:t>
              </w:r>
              <w:r w:rsidRPr="00B769BF">
                <w:rPr>
                  <w:i/>
                  <w:iCs/>
                </w:rPr>
                <w:t>Dejiny krásy</w:t>
              </w:r>
              <w:r w:rsidRPr="00B769BF">
                <w:t>. Praha. ISBN 80-7203-677-7. </w:t>
              </w:r>
            </w:hyperlink>
          </w:p>
          <w:p w14:paraId="23835C1B" w14:textId="77777777" w:rsidR="00830C8E" w:rsidRPr="00B769BF" w:rsidRDefault="00830C8E" w:rsidP="00830C8E">
            <w:pPr>
              <w:pStyle w:val="Bezmezer"/>
            </w:pPr>
            <w:r w:rsidRPr="008D3472">
              <w:t>ECO</w:t>
            </w:r>
            <w:r>
              <w:t>,</w:t>
            </w:r>
            <w:r w:rsidRPr="008D3472">
              <w:t xml:space="preserve"> </w:t>
            </w:r>
            <w:hyperlink r:id="rId26" w:tgtFrame="_blank" w:history="1">
              <w:r w:rsidRPr="00B769BF">
                <w:t>Umberto</w:t>
              </w:r>
              <w:r>
                <w:t xml:space="preserve"> (</w:t>
              </w:r>
              <w:r w:rsidRPr="008D3472">
                <w:t>1998</w:t>
              </w:r>
              <w:r>
                <w:t>)</w:t>
              </w:r>
              <w:r w:rsidRPr="00B769BF">
                <w:t>. </w:t>
              </w:r>
              <w:r w:rsidRPr="00B769BF">
                <w:rPr>
                  <w:i/>
                  <w:iCs/>
                </w:rPr>
                <w:t>Umení a krása ve stredoveké estetice</w:t>
              </w:r>
              <w:r>
                <w:t>. Praha</w:t>
              </w:r>
              <w:r w:rsidRPr="00B769BF">
                <w:t>. ISBN 978-80-7203-892-3.</w:t>
              </w:r>
            </w:hyperlink>
          </w:p>
          <w:p w14:paraId="0171322F" w14:textId="77777777" w:rsidR="00830C8E" w:rsidRPr="00B769BF" w:rsidRDefault="00830C8E" w:rsidP="00830C8E">
            <w:pPr>
              <w:pStyle w:val="Bezmezer"/>
            </w:pPr>
            <w:r>
              <w:t xml:space="preserve">ZUBAL, </w:t>
            </w:r>
            <w:hyperlink r:id="rId27" w:tgtFrame="_blank" w:history="1">
              <w:r>
                <w:t>Ivan (</w:t>
              </w:r>
              <w:r w:rsidRPr="008D3472">
                <w:t>2004</w:t>
              </w:r>
              <w:r>
                <w:t>)</w:t>
              </w:r>
              <w:r w:rsidRPr="00B769BF">
                <w:t>. </w:t>
              </w:r>
              <w:r w:rsidRPr="00B769BF">
                <w:rPr>
                  <w:i/>
                  <w:iCs/>
                </w:rPr>
                <w:t>Encyklopedie obrazu</w:t>
              </w:r>
              <w:r>
                <w:t>. Bratislava</w:t>
              </w:r>
              <w:r w:rsidRPr="00B769BF">
                <w:t>. ISBN 80-7209-423-8. </w:t>
              </w:r>
            </w:hyperlink>
          </w:p>
          <w:p w14:paraId="6E9ED54A" w14:textId="77777777" w:rsidR="00830C8E" w:rsidRPr="00B769BF" w:rsidRDefault="00830C8E" w:rsidP="00830C8E">
            <w:pPr>
              <w:pStyle w:val="Bezmezer"/>
            </w:pPr>
          </w:p>
        </w:tc>
      </w:tr>
    </w:tbl>
    <w:p w14:paraId="7740FB9D" w14:textId="23BA3D79" w:rsidR="00830C8E" w:rsidRDefault="00830C8E" w:rsidP="00830C8E"/>
    <w:p w14:paraId="3AD4FF42" w14:textId="18515894" w:rsidR="00FD4DDC" w:rsidRDefault="00FD4DDC" w:rsidP="00830C8E"/>
    <w:p w14:paraId="03BFD1D4" w14:textId="70E15DFF" w:rsidR="00FD4DDC" w:rsidRDefault="00FD4DDC" w:rsidP="00830C8E"/>
    <w:p w14:paraId="10DFF162" w14:textId="7A3BE5E2" w:rsidR="00FD4DDC" w:rsidRDefault="00FD4DDC" w:rsidP="00830C8E"/>
    <w:p w14:paraId="66EF1286" w14:textId="7CA68F98" w:rsidR="00FD4DDC" w:rsidRDefault="00FD4DDC" w:rsidP="00830C8E"/>
    <w:p w14:paraId="1CDFB029" w14:textId="4C75C4C6" w:rsidR="00FD4DDC" w:rsidRDefault="00FD4DDC" w:rsidP="00830C8E"/>
    <w:p w14:paraId="5D0ABC64" w14:textId="7FEA27B5" w:rsidR="00FD4DDC" w:rsidRDefault="00FD4DDC" w:rsidP="00830C8E"/>
    <w:p w14:paraId="550253B9" w14:textId="5552BB8B" w:rsidR="00FD4DDC" w:rsidRDefault="00FD4DDC" w:rsidP="00830C8E"/>
    <w:p w14:paraId="61F1AD71" w14:textId="77777777" w:rsidR="00FD4DDC" w:rsidRDefault="00FD4DDC"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72B778F5" w14:textId="77777777" w:rsidTr="00FD4DDC">
        <w:tc>
          <w:tcPr>
            <w:tcW w:w="9855" w:type="dxa"/>
            <w:gridSpan w:val="8"/>
            <w:tcBorders>
              <w:bottom w:val="double" w:sz="4" w:space="0" w:color="auto"/>
            </w:tcBorders>
            <w:shd w:val="clear" w:color="auto" w:fill="BDD6EE"/>
          </w:tcPr>
          <w:p w14:paraId="1E530A1B" w14:textId="77777777" w:rsidR="00830C8E" w:rsidRDefault="00830C8E" w:rsidP="00830C8E">
            <w:pPr>
              <w:jc w:val="both"/>
              <w:rPr>
                <w:b/>
                <w:sz w:val="28"/>
              </w:rPr>
            </w:pPr>
            <w:r>
              <w:lastRenderedPageBreak/>
              <w:br w:type="page"/>
            </w:r>
            <w:r>
              <w:rPr>
                <w:b/>
                <w:sz w:val="28"/>
              </w:rPr>
              <w:t>B-III – Charakteristika studijního předmětu</w:t>
            </w:r>
          </w:p>
        </w:tc>
      </w:tr>
      <w:tr w:rsidR="00830C8E" w14:paraId="0526E9D8" w14:textId="77777777" w:rsidTr="00FD4DDC">
        <w:tc>
          <w:tcPr>
            <w:tcW w:w="3086" w:type="dxa"/>
            <w:tcBorders>
              <w:top w:val="double" w:sz="4" w:space="0" w:color="auto"/>
            </w:tcBorders>
            <w:shd w:val="clear" w:color="auto" w:fill="F7CAAC"/>
          </w:tcPr>
          <w:p w14:paraId="03A85654"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6C0489CA" w14:textId="77777777" w:rsidR="00830C8E" w:rsidRDefault="00830C8E" w:rsidP="00830C8E">
            <w:pPr>
              <w:jc w:val="both"/>
            </w:pPr>
            <w:r>
              <w:t>Estetika 2</w:t>
            </w:r>
          </w:p>
        </w:tc>
      </w:tr>
      <w:tr w:rsidR="00830C8E" w14:paraId="0CEC6280" w14:textId="77777777" w:rsidTr="00FD4DDC">
        <w:tc>
          <w:tcPr>
            <w:tcW w:w="3086" w:type="dxa"/>
            <w:shd w:val="clear" w:color="auto" w:fill="F7CAAC"/>
          </w:tcPr>
          <w:p w14:paraId="40E5C6D4" w14:textId="77777777" w:rsidR="00830C8E" w:rsidRDefault="00830C8E" w:rsidP="00A779C5">
            <w:pPr>
              <w:rPr>
                <w:b/>
              </w:rPr>
            </w:pPr>
            <w:r>
              <w:rPr>
                <w:b/>
              </w:rPr>
              <w:t>Typ předmětu</w:t>
            </w:r>
          </w:p>
        </w:tc>
        <w:tc>
          <w:tcPr>
            <w:tcW w:w="3406" w:type="dxa"/>
            <w:gridSpan w:val="4"/>
          </w:tcPr>
          <w:p w14:paraId="4A09982B" w14:textId="789E68F7" w:rsidR="00830C8E" w:rsidRDefault="00830C8E" w:rsidP="00830C8E">
            <w:pPr>
              <w:jc w:val="both"/>
            </w:pPr>
            <w:r>
              <w:t>Povinn</w:t>
            </w:r>
            <w:r w:rsidR="00FA7EFE">
              <w:t>ě volitelný</w:t>
            </w:r>
          </w:p>
        </w:tc>
        <w:tc>
          <w:tcPr>
            <w:tcW w:w="2695" w:type="dxa"/>
            <w:gridSpan w:val="2"/>
            <w:shd w:val="clear" w:color="auto" w:fill="F7CAAC"/>
          </w:tcPr>
          <w:p w14:paraId="6D1F8BB3" w14:textId="77777777" w:rsidR="00830C8E" w:rsidRDefault="00830C8E" w:rsidP="00830C8E">
            <w:pPr>
              <w:jc w:val="both"/>
            </w:pPr>
            <w:r>
              <w:rPr>
                <w:b/>
              </w:rPr>
              <w:t>doporučený ročník / semestr</w:t>
            </w:r>
          </w:p>
        </w:tc>
        <w:tc>
          <w:tcPr>
            <w:tcW w:w="668" w:type="dxa"/>
          </w:tcPr>
          <w:p w14:paraId="6E3F4950" w14:textId="1154F6EF" w:rsidR="00830C8E" w:rsidRDefault="00A6733F" w:rsidP="00830C8E">
            <w:pPr>
              <w:jc w:val="both"/>
            </w:pPr>
            <w:r>
              <w:t>1</w:t>
            </w:r>
            <w:r w:rsidR="00830C8E">
              <w:t>/LS</w:t>
            </w:r>
          </w:p>
        </w:tc>
      </w:tr>
      <w:tr w:rsidR="00830C8E" w14:paraId="17F48206" w14:textId="77777777" w:rsidTr="00FD4DDC">
        <w:tc>
          <w:tcPr>
            <w:tcW w:w="3086" w:type="dxa"/>
            <w:shd w:val="clear" w:color="auto" w:fill="F7CAAC"/>
          </w:tcPr>
          <w:p w14:paraId="638B7348" w14:textId="77777777" w:rsidR="00830C8E" w:rsidRDefault="00830C8E" w:rsidP="00A779C5">
            <w:pPr>
              <w:rPr>
                <w:b/>
              </w:rPr>
            </w:pPr>
            <w:r>
              <w:rPr>
                <w:b/>
              </w:rPr>
              <w:t>Rozsah studijního předmětu</w:t>
            </w:r>
          </w:p>
        </w:tc>
        <w:tc>
          <w:tcPr>
            <w:tcW w:w="1701" w:type="dxa"/>
            <w:gridSpan w:val="2"/>
          </w:tcPr>
          <w:p w14:paraId="77D2867E" w14:textId="77777777" w:rsidR="00830C8E" w:rsidRDefault="00830C8E" w:rsidP="00830C8E">
            <w:pPr>
              <w:jc w:val="both"/>
            </w:pPr>
            <w:r>
              <w:t>13/semestr</w:t>
            </w:r>
          </w:p>
        </w:tc>
        <w:tc>
          <w:tcPr>
            <w:tcW w:w="889" w:type="dxa"/>
            <w:shd w:val="clear" w:color="auto" w:fill="F7CAAC"/>
          </w:tcPr>
          <w:p w14:paraId="627E7AD8" w14:textId="77777777" w:rsidR="00830C8E" w:rsidRDefault="00830C8E" w:rsidP="00830C8E">
            <w:pPr>
              <w:jc w:val="both"/>
              <w:rPr>
                <w:b/>
              </w:rPr>
            </w:pPr>
            <w:r>
              <w:rPr>
                <w:b/>
              </w:rPr>
              <w:t xml:space="preserve">hod. </w:t>
            </w:r>
          </w:p>
        </w:tc>
        <w:tc>
          <w:tcPr>
            <w:tcW w:w="816" w:type="dxa"/>
          </w:tcPr>
          <w:p w14:paraId="293BA00A" w14:textId="77777777" w:rsidR="00830C8E" w:rsidRDefault="00830C8E" w:rsidP="00830C8E">
            <w:pPr>
              <w:jc w:val="both"/>
            </w:pPr>
            <w:r>
              <w:t>1/týden</w:t>
            </w:r>
          </w:p>
        </w:tc>
        <w:tc>
          <w:tcPr>
            <w:tcW w:w="2156" w:type="dxa"/>
            <w:shd w:val="clear" w:color="auto" w:fill="F7CAAC"/>
          </w:tcPr>
          <w:p w14:paraId="6F7764DD" w14:textId="77777777" w:rsidR="00830C8E" w:rsidRDefault="00830C8E" w:rsidP="00830C8E">
            <w:pPr>
              <w:jc w:val="both"/>
              <w:rPr>
                <w:b/>
              </w:rPr>
            </w:pPr>
            <w:r>
              <w:rPr>
                <w:b/>
              </w:rPr>
              <w:t>kreditů</w:t>
            </w:r>
          </w:p>
        </w:tc>
        <w:tc>
          <w:tcPr>
            <w:tcW w:w="1207" w:type="dxa"/>
            <w:gridSpan w:val="2"/>
          </w:tcPr>
          <w:p w14:paraId="52656C31" w14:textId="24DB0D50" w:rsidR="00830C8E" w:rsidRDefault="00583F15" w:rsidP="00830C8E">
            <w:pPr>
              <w:jc w:val="both"/>
            </w:pPr>
            <w:r>
              <w:t>3</w:t>
            </w:r>
          </w:p>
        </w:tc>
      </w:tr>
      <w:tr w:rsidR="00830C8E" w14:paraId="52DCB6F4" w14:textId="77777777" w:rsidTr="00FD4DDC">
        <w:tc>
          <w:tcPr>
            <w:tcW w:w="3086" w:type="dxa"/>
            <w:shd w:val="clear" w:color="auto" w:fill="F7CAAC"/>
          </w:tcPr>
          <w:p w14:paraId="1A2CDB13" w14:textId="77777777" w:rsidR="00830C8E" w:rsidRDefault="00830C8E" w:rsidP="00A779C5">
            <w:pPr>
              <w:rPr>
                <w:b/>
                <w:sz w:val="22"/>
              </w:rPr>
            </w:pPr>
            <w:r>
              <w:rPr>
                <w:b/>
              </w:rPr>
              <w:t>Prerekvizity, korekvizity, ekvivalence</w:t>
            </w:r>
          </w:p>
        </w:tc>
        <w:tc>
          <w:tcPr>
            <w:tcW w:w="6769" w:type="dxa"/>
            <w:gridSpan w:val="7"/>
          </w:tcPr>
          <w:p w14:paraId="45DD38E6" w14:textId="77777777" w:rsidR="00830C8E" w:rsidRDefault="00830C8E" w:rsidP="00830C8E">
            <w:pPr>
              <w:jc w:val="both"/>
            </w:pPr>
          </w:p>
        </w:tc>
      </w:tr>
      <w:tr w:rsidR="00830C8E" w14:paraId="748B155A" w14:textId="77777777" w:rsidTr="00FD4DDC">
        <w:tc>
          <w:tcPr>
            <w:tcW w:w="3086" w:type="dxa"/>
            <w:shd w:val="clear" w:color="auto" w:fill="F7CAAC"/>
          </w:tcPr>
          <w:p w14:paraId="7863A1F4" w14:textId="77777777" w:rsidR="00830C8E" w:rsidRDefault="00830C8E" w:rsidP="00A779C5">
            <w:pPr>
              <w:rPr>
                <w:b/>
              </w:rPr>
            </w:pPr>
            <w:r>
              <w:rPr>
                <w:b/>
              </w:rPr>
              <w:t>Způsob ověření studijních výsledků</w:t>
            </w:r>
          </w:p>
        </w:tc>
        <w:tc>
          <w:tcPr>
            <w:tcW w:w="3406" w:type="dxa"/>
            <w:gridSpan w:val="4"/>
          </w:tcPr>
          <w:p w14:paraId="2148FC63" w14:textId="136D6846" w:rsidR="00830C8E" w:rsidRDefault="00AF5AF3" w:rsidP="00830C8E">
            <w:pPr>
              <w:jc w:val="both"/>
            </w:pPr>
            <w:r>
              <w:t>zkouška</w:t>
            </w:r>
          </w:p>
        </w:tc>
        <w:tc>
          <w:tcPr>
            <w:tcW w:w="2156" w:type="dxa"/>
            <w:shd w:val="clear" w:color="auto" w:fill="F7CAAC"/>
          </w:tcPr>
          <w:p w14:paraId="0807276D" w14:textId="77777777" w:rsidR="00830C8E" w:rsidRDefault="00830C8E" w:rsidP="00830C8E">
            <w:pPr>
              <w:jc w:val="both"/>
              <w:rPr>
                <w:b/>
              </w:rPr>
            </w:pPr>
            <w:r>
              <w:rPr>
                <w:b/>
              </w:rPr>
              <w:t>Forma výuky</w:t>
            </w:r>
          </w:p>
        </w:tc>
        <w:tc>
          <w:tcPr>
            <w:tcW w:w="1207" w:type="dxa"/>
            <w:gridSpan w:val="2"/>
          </w:tcPr>
          <w:p w14:paraId="158042B0" w14:textId="0F8116FD" w:rsidR="00830C8E" w:rsidRDefault="00830C8E" w:rsidP="00830C8E">
            <w:pPr>
              <w:jc w:val="both"/>
            </w:pPr>
            <w:r>
              <w:t>přednáška</w:t>
            </w:r>
            <w:r w:rsidR="00583F15">
              <w:t>, seminář</w:t>
            </w:r>
          </w:p>
        </w:tc>
      </w:tr>
      <w:tr w:rsidR="00830C8E" w14:paraId="2356842A" w14:textId="77777777" w:rsidTr="00FD4DDC">
        <w:tc>
          <w:tcPr>
            <w:tcW w:w="3086" w:type="dxa"/>
            <w:shd w:val="clear" w:color="auto" w:fill="F7CAAC"/>
          </w:tcPr>
          <w:p w14:paraId="16BF1F79"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3D272F83" w14:textId="77777777" w:rsidR="00830C8E" w:rsidRDefault="00830C8E" w:rsidP="00830C8E">
            <w:pPr>
              <w:jc w:val="both"/>
            </w:pPr>
            <w:r>
              <w:t>Písemný test</w:t>
            </w:r>
          </w:p>
        </w:tc>
      </w:tr>
      <w:tr w:rsidR="00830C8E" w14:paraId="6254EC38" w14:textId="77777777" w:rsidTr="00FD4DDC">
        <w:trPr>
          <w:trHeight w:val="554"/>
        </w:trPr>
        <w:tc>
          <w:tcPr>
            <w:tcW w:w="9855" w:type="dxa"/>
            <w:gridSpan w:val="8"/>
            <w:tcBorders>
              <w:top w:val="nil"/>
            </w:tcBorders>
          </w:tcPr>
          <w:p w14:paraId="4919155A" w14:textId="77777777" w:rsidR="00830C8E" w:rsidRDefault="00830C8E" w:rsidP="00A779C5"/>
        </w:tc>
      </w:tr>
      <w:tr w:rsidR="00830C8E" w14:paraId="2320CACF" w14:textId="77777777" w:rsidTr="00FD4DDC">
        <w:trPr>
          <w:trHeight w:val="197"/>
        </w:trPr>
        <w:tc>
          <w:tcPr>
            <w:tcW w:w="3086" w:type="dxa"/>
            <w:tcBorders>
              <w:top w:val="nil"/>
            </w:tcBorders>
            <w:shd w:val="clear" w:color="auto" w:fill="F7CAAC"/>
          </w:tcPr>
          <w:p w14:paraId="6EF707F8" w14:textId="77777777" w:rsidR="00830C8E" w:rsidRDefault="00830C8E" w:rsidP="00A779C5">
            <w:pPr>
              <w:rPr>
                <w:b/>
              </w:rPr>
            </w:pPr>
            <w:r>
              <w:rPr>
                <w:b/>
              </w:rPr>
              <w:t>Garant předmětu</w:t>
            </w:r>
          </w:p>
        </w:tc>
        <w:tc>
          <w:tcPr>
            <w:tcW w:w="6769" w:type="dxa"/>
            <w:gridSpan w:val="7"/>
            <w:tcBorders>
              <w:top w:val="nil"/>
            </w:tcBorders>
          </w:tcPr>
          <w:p w14:paraId="15F996F4" w14:textId="77777777" w:rsidR="00830C8E" w:rsidRDefault="00830C8E" w:rsidP="00830C8E">
            <w:pPr>
              <w:jc w:val="both"/>
            </w:pPr>
            <w:r>
              <w:t>doc. Miroslav Zelinský</w:t>
            </w:r>
          </w:p>
        </w:tc>
      </w:tr>
      <w:tr w:rsidR="00830C8E" w14:paraId="02C6CDB6" w14:textId="77777777" w:rsidTr="00FD4DDC">
        <w:trPr>
          <w:trHeight w:val="243"/>
        </w:trPr>
        <w:tc>
          <w:tcPr>
            <w:tcW w:w="3086" w:type="dxa"/>
            <w:tcBorders>
              <w:top w:val="nil"/>
            </w:tcBorders>
            <w:shd w:val="clear" w:color="auto" w:fill="F7CAAC"/>
          </w:tcPr>
          <w:p w14:paraId="3C113B92" w14:textId="77777777" w:rsidR="00830C8E" w:rsidRDefault="00830C8E" w:rsidP="00A779C5">
            <w:pPr>
              <w:rPr>
                <w:b/>
              </w:rPr>
            </w:pPr>
            <w:r>
              <w:rPr>
                <w:b/>
              </w:rPr>
              <w:t>Zapojení garanta do výuky předmětu</w:t>
            </w:r>
          </w:p>
        </w:tc>
        <w:tc>
          <w:tcPr>
            <w:tcW w:w="6769" w:type="dxa"/>
            <w:gridSpan w:val="7"/>
            <w:tcBorders>
              <w:top w:val="nil"/>
            </w:tcBorders>
          </w:tcPr>
          <w:p w14:paraId="7C2717BE" w14:textId="77777777" w:rsidR="00830C8E" w:rsidRDefault="00830C8E" w:rsidP="00830C8E">
            <w:pPr>
              <w:jc w:val="both"/>
            </w:pPr>
            <w:proofErr w:type="gramStart"/>
            <w:r>
              <w:t>100%</w:t>
            </w:r>
            <w:proofErr w:type="gramEnd"/>
          </w:p>
        </w:tc>
      </w:tr>
      <w:tr w:rsidR="00830C8E" w14:paraId="3EBB8618" w14:textId="77777777" w:rsidTr="00FD4DDC">
        <w:tc>
          <w:tcPr>
            <w:tcW w:w="3086" w:type="dxa"/>
            <w:shd w:val="clear" w:color="auto" w:fill="F7CAAC"/>
          </w:tcPr>
          <w:p w14:paraId="1FCE71FF" w14:textId="77777777" w:rsidR="00830C8E" w:rsidRDefault="00830C8E" w:rsidP="00830C8E">
            <w:pPr>
              <w:jc w:val="both"/>
              <w:rPr>
                <w:b/>
              </w:rPr>
            </w:pPr>
            <w:r>
              <w:rPr>
                <w:b/>
              </w:rPr>
              <w:t>Vyučující</w:t>
            </w:r>
          </w:p>
        </w:tc>
        <w:tc>
          <w:tcPr>
            <w:tcW w:w="6769" w:type="dxa"/>
            <w:gridSpan w:val="7"/>
            <w:tcBorders>
              <w:bottom w:val="nil"/>
            </w:tcBorders>
          </w:tcPr>
          <w:p w14:paraId="4DF803ED" w14:textId="77777777" w:rsidR="00830C8E" w:rsidRDefault="00830C8E" w:rsidP="00830C8E">
            <w:pPr>
              <w:jc w:val="both"/>
            </w:pPr>
          </w:p>
        </w:tc>
      </w:tr>
      <w:tr w:rsidR="00830C8E" w14:paraId="10654647" w14:textId="77777777" w:rsidTr="00FD4DDC">
        <w:trPr>
          <w:trHeight w:val="554"/>
        </w:trPr>
        <w:tc>
          <w:tcPr>
            <w:tcW w:w="9855" w:type="dxa"/>
            <w:gridSpan w:val="8"/>
            <w:tcBorders>
              <w:top w:val="nil"/>
            </w:tcBorders>
          </w:tcPr>
          <w:p w14:paraId="3B142F3F" w14:textId="77777777" w:rsidR="00830C8E" w:rsidRDefault="00830C8E" w:rsidP="00830C8E">
            <w:pPr>
              <w:jc w:val="both"/>
            </w:pPr>
            <w:r>
              <w:t>doc. Miroslav Zelinský</w:t>
            </w:r>
          </w:p>
        </w:tc>
      </w:tr>
      <w:tr w:rsidR="00830C8E" w14:paraId="496150C4" w14:textId="77777777" w:rsidTr="00FD4DDC">
        <w:tc>
          <w:tcPr>
            <w:tcW w:w="3086" w:type="dxa"/>
            <w:shd w:val="clear" w:color="auto" w:fill="F7CAAC"/>
          </w:tcPr>
          <w:p w14:paraId="1845C2B9" w14:textId="77777777" w:rsidR="00830C8E" w:rsidRDefault="00830C8E" w:rsidP="00830C8E">
            <w:pPr>
              <w:jc w:val="both"/>
              <w:rPr>
                <w:b/>
              </w:rPr>
            </w:pPr>
            <w:r>
              <w:rPr>
                <w:b/>
              </w:rPr>
              <w:t>Stručná anotace předmětu</w:t>
            </w:r>
          </w:p>
        </w:tc>
        <w:tc>
          <w:tcPr>
            <w:tcW w:w="6769" w:type="dxa"/>
            <w:gridSpan w:val="7"/>
            <w:tcBorders>
              <w:bottom w:val="nil"/>
            </w:tcBorders>
          </w:tcPr>
          <w:p w14:paraId="474BFE23" w14:textId="77777777" w:rsidR="00830C8E" w:rsidRDefault="00830C8E" w:rsidP="00830C8E">
            <w:pPr>
              <w:jc w:val="both"/>
            </w:pPr>
          </w:p>
        </w:tc>
      </w:tr>
      <w:tr w:rsidR="00830C8E" w14:paraId="656C847B" w14:textId="77777777" w:rsidTr="00FD4DDC">
        <w:trPr>
          <w:trHeight w:val="3938"/>
        </w:trPr>
        <w:tc>
          <w:tcPr>
            <w:tcW w:w="9855" w:type="dxa"/>
            <w:gridSpan w:val="8"/>
            <w:tcBorders>
              <w:top w:val="nil"/>
              <w:bottom w:val="single" w:sz="12" w:space="0" w:color="auto"/>
            </w:tcBorders>
          </w:tcPr>
          <w:p w14:paraId="4F6D9F8F" w14:textId="77777777" w:rsidR="00396570" w:rsidRDefault="00396570" w:rsidP="00830C8E">
            <w:pPr>
              <w:jc w:val="both"/>
              <w:rPr>
                <w:shd w:val="clear" w:color="auto" w:fill="FFFFFF"/>
              </w:rPr>
            </w:pPr>
          </w:p>
          <w:p w14:paraId="3564570E" w14:textId="2255C4DA" w:rsidR="00830C8E" w:rsidRDefault="00830C8E" w:rsidP="00830C8E">
            <w:pPr>
              <w:jc w:val="both"/>
            </w:pPr>
            <w:r>
              <w:rPr>
                <w:shd w:val="clear" w:color="auto" w:fill="FFFFFF"/>
              </w:rPr>
              <w:t>Záměrem je naučit studenta orientovat se v rozmanitostech estetična, světa umění, přírody a artefaktů, seznámit jej s pojmy v oblasti estetických kategorií, naučit prakticky uplatňovat získané vědomosti ve svém studijním oboru a následně je užívat v běžném životě. Výuka se zaměřuje na vizuální estetiku, krása a ošklivost, znaky a symboly, malířský a sochařský portrét, Art brut. Student by měl porozumět obrazům v moderním a současném umění. Součástí výuky budou pravidelné návštěvy kulturních a výtvarných akcí v regionu. </w:t>
            </w:r>
          </w:p>
        </w:tc>
      </w:tr>
      <w:tr w:rsidR="00830C8E" w14:paraId="16F4AFAF" w14:textId="77777777" w:rsidTr="00FD4DDC">
        <w:trPr>
          <w:trHeight w:val="265"/>
        </w:trPr>
        <w:tc>
          <w:tcPr>
            <w:tcW w:w="3653" w:type="dxa"/>
            <w:gridSpan w:val="2"/>
            <w:tcBorders>
              <w:top w:val="nil"/>
            </w:tcBorders>
            <w:shd w:val="clear" w:color="auto" w:fill="F7CAAC"/>
          </w:tcPr>
          <w:p w14:paraId="0F235F11"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5B02D6BB" w14:textId="77777777" w:rsidR="00830C8E" w:rsidRDefault="00830C8E" w:rsidP="00830C8E">
            <w:pPr>
              <w:jc w:val="both"/>
            </w:pPr>
          </w:p>
        </w:tc>
      </w:tr>
      <w:tr w:rsidR="00830C8E" w14:paraId="44454AB8" w14:textId="77777777" w:rsidTr="00FD4DDC">
        <w:trPr>
          <w:trHeight w:val="1497"/>
        </w:trPr>
        <w:tc>
          <w:tcPr>
            <w:tcW w:w="9855" w:type="dxa"/>
            <w:gridSpan w:val="8"/>
            <w:tcBorders>
              <w:top w:val="nil"/>
            </w:tcBorders>
          </w:tcPr>
          <w:p w14:paraId="14EDF501" w14:textId="77777777" w:rsidR="00D46D00" w:rsidRDefault="00D46D00" w:rsidP="00830C8E">
            <w:pPr>
              <w:pStyle w:val="Bezmezer"/>
              <w:rPr>
                <w:b/>
              </w:rPr>
            </w:pPr>
          </w:p>
          <w:p w14:paraId="440487B1" w14:textId="79DFAC9D" w:rsidR="00830C8E" w:rsidRPr="007314CC" w:rsidRDefault="00830C8E" w:rsidP="00830C8E">
            <w:pPr>
              <w:pStyle w:val="Bezmezer"/>
              <w:rPr>
                <w:b/>
              </w:rPr>
            </w:pPr>
            <w:r w:rsidRPr="007314CC">
              <w:rPr>
                <w:b/>
              </w:rPr>
              <w:t>Povinná:</w:t>
            </w:r>
          </w:p>
          <w:p w14:paraId="7CD67733" w14:textId="77777777" w:rsidR="00830C8E" w:rsidRPr="00B769BF" w:rsidRDefault="00830C8E" w:rsidP="00830C8E">
            <w:pPr>
              <w:pStyle w:val="Bezmezer"/>
            </w:pPr>
            <w:r>
              <w:t xml:space="preserve">POSPÍŠIL, </w:t>
            </w:r>
            <w:hyperlink r:id="rId28" w:tgtFrame="_blank" w:history="1">
              <w:r w:rsidRPr="00B769BF">
                <w:t xml:space="preserve">Zdenek </w:t>
              </w:r>
              <w:r>
                <w:t>(</w:t>
              </w:r>
              <w:r w:rsidRPr="008D3472">
                <w:t>2006</w:t>
              </w:r>
              <w:r>
                <w:t>)</w:t>
              </w:r>
              <w:r w:rsidRPr="00B769BF">
                <w:t>. </w:t>
              </w:r>
              <w:r w:rsidRPr="00B769BF">
                <w:rPr>
                  <w:i/>
                  <w:iCs/>
                </w:rPr>
                <w:t>Kaleidoskop estetiky</w:t>
              </w:r>
              <w:r>
                <w:t>. Olomouc</w:t>
              </w:r>
              <w:r w:rsidRPr="00B769BF">
                <w:t>. ISBN 80-244-1480-0. </w:t>
              </w:r>
            </w:hyperlink>
          </w:p>
          <w:p w14:paraId="4AA7E0EE" w14:textId="77777777" w:rsidR="00830C8E" w:rsidRPr="00B769BF" w:rsidRDefault="00830C8E" w:rsidP="00830C8E">
            <w:pPr>
              <w:pStyle w:val="Bezmezer"/>
            </w:pPr>
            <w:r>
              <w:t xml:space="preserve">PTÁČKOVÁ, </w:t>
            </w:r>
            <w:hyperlink r:id="rId29" w:tgtFrame="_blank" w:history="1">
              <w:r w:rsidRPr="00B769BF">
                <w:t>Brigita</w:t>
              </w:r>
              <w:r>
                <w:t>. STIBRAL, Karel (</w:t>
              </w:r>
              <w:r w:rsidRPr="008D3472">
                <w:t>2002</w:t>
              </w:r>
              <w:r>
                <w:t>)</w:t>
              </w:r>
              <w:r w:rsidRPr="00B769BF">
                <w:t>. </w:t>
              </w:r>
              <w:r w:rsidRPr="00B769BF">
                <w:rPr>
                  <w:i/>
                  <w:iCs/>
                </w:rPr>
                <w:t>Estetika na dlani</w:t>
              </w:r>
              <w:r>
                <w:t>. Olomouc</w:t>
              </w:r>
              <w:r w:rsidRPr="00B769BF">
                <w:t>. ISBN 80-85839-79-2. </w:t>
              </w:r>
            </w:hyperlink>
          </w:p>
          <w:p w14:paraId="256CD89D" w14:textId="77777777" w:rsidR="00830C8E" w:rsidRPr="00B769BF" w:rsidRDefault="00830C8E" w:rsidP="00830C8E">
            <w:pPr>
              <w:pStyle w:val="Bezmezer"/>
            </w:pPr>
            <w:r>
              <w:t>ZUSKA,</w:t>
            </w:r>
            <w:hyperlink r:id="rId30" w:tgtFrame="_blank" w:history="1">
              <w:r>
                <w:t>Vlastimil (</w:t>
              </w:r>
              <w:r w:rsidRPr="008D3472">
                <w:t>2001</w:t>
              </w:r>
              <w:r>
                <w:t>)</w:t>
              </w:r>
              <w:r w:rsidRPr="00B769BF">
                <w:t>. </w:t>
              </w:r>
              <w:r>
                <w:rPr>
                  <w:i/>
                  <w:iCs/>
                </w:rPr>
                <w:t>Estetika úvod do součas</w:t>
              </w:r>
              <w:r w:rsidRPr="00B769BF">
                <w:rPr>
                  <w:i/>
                  <w:iCs/>
                </w:rPr>
                <w:t>nosti tradiční disciplíny</w:t>
              </w:r>
              <w:r w:rsidRPr="00B769BF">
                <w:t>. Praha. ISBN 80-7254-194-3. </w:t>
              </w:r>
            </w:hyperlink>
          </w:p>
          <w:p w14:paraId="5BBEC3D1" w14:textId="77777777" w:rsidR="00830C8E" w:rsidRDefault="00830C8E" w:rsidP="00830C8E">
            <w:pPr>
              <w:pStyle w:val="Bezmezer"/>
            </w:pPr>
          </w:p>
          <w:p w14:paraId="406B1F63" w14:textId="77777777" w:rsidR="00830C8E" w:rsidRPr="007314CC" w:rsidRDefault="00830C8E" w:rsidP="00830C8E">
            <w:pPr>
              <w:pStyle w:val="Bezmezer"/>
              <w:rPr>
                <w:b/>
              </w:rPr>
            </w:pPr>
            <w:r w:rsidRPr="007314CC">
              <w:rPr>
                <w:b/>
              </w:rPr>
              <w:t>Doporučená: </w:t>
            </w:r>
          </w:p>
          <w:p w14:paraId="689FF978" w14:textId="77777777" w:rsidR="00830C8E" w:rsidRPr="00B769BF" w:rsidRDefault="00830C8E" w:rsidP="00830C8E">
            <w:pPr>
              <w:pStyle w:val="Bezmezer"/>
            </w:pPr>
            <w:r w:rsidRPr="008D3472">
              <w:t>ECO</w:t>
            </w:r>
            <w:r>
              <w:t>,</w:t>
            </w:r>
            <w:r w:rsidRPr="008D3472">
              <w:t xml:space="preserve"> </w:t>
            </w:r>
            <w:hyperlink r:id="rId31" w:tgtFrame="_blank" w:history="1">
              <w:r w:rsidRPr="00B769BF">
                <w:t>Umberto</w:t>
              </w:r>
              <w:r>
                <w:t xml:space="preserve"> (</w:t>
              </w:r>
              <w:r w:rsidRPr="008D3472">
                <w:t>2005</w:t>
              </w:r>
              <w:r>
                <w:t>)</w:t>
              </w:r>
              <w:r w:rsidRPr="00B769BF">
                <w:t>. </w:t>
              </w:r>
              <w:r w:rsidRPr="00B769BF">
                <w:rPr>
                  <w:i/>
                  <w:iCs/>
                </w:rPr>
                <w:t>Dejiny krásy</w:t>
              </w:r>
              <w:r w:rsidRPr="00B769BF">
                <w:t>. Praha. ISBN 80-7203-677-7. </w:t>
              </w:r>
            </w:hyperlink>
          </w:p>
          <w:p w14:paraId="5C326EFF" w14:textId="77777777" w:rsidR="00830C8E" w:rsidRPr="00B769BF" w:rsidRDefault="00830C8E" w:rsidP="00830C8E">
            <w:pPr>
              <w:pStyle w:val="Bezmezer"/>
            </w:pPr>
            <w:r w:rsidRPr="008D3472">
              <w:t>ECO</w:t>
            </w:r>
            <w:r>
              <w:t>,</w:t>
            </w:r>
            <w:r w:rsidRPr="008D3472">
              <w:t xml:space="preserve"> </w:t>
            </w:r>
            <w:hyperlink r:id="rId32" w:tgtFrame="_blank" w:history="1">
              <w:r w:rsidRPr="00B769BF">
                <w:t>Umberto</w:t>
              </w:r>
              <w:r>
                <w:t xml:space="preserve"> (</w:t>
              </w:r>
              <w:r w:rsidRPr="008D3472">
                <w:t>1998</w:t>
              </w:r>
              <w:r>
                <w:t>)</w:t>
              </w:r>
              <w:r w:rsidRPr="00B769BF">
                <w:t>. </w:t>
              </w:r>
              <w:r w:rsidRPr="00B769BF">
                <w:rPr>
                  <w:i/>
                  <w:iCs/>
                </w:rPr>
                <w:t>Umení a krása ve stredoveké estetice</w:t>
              </w:r>
              <w:r>
                <w:t>. Praha</w:t>
              </w:r>
              <w:r w:rsidRPr="00B769BF">
                <w:t>. ISBN 978-80-7203-892-3.</w:t>
              </w:r>
            </w:hyperlink>
          </w:p>
          <w:p w14:paraId="15D916E3" w14:textId="77777777" w:rsidR="00830C8E" w:rsidRPr="00B769BF" w:rsidRDefault="00830C8E" w:rsidP="00830C8E">
            <w:pPr>
              <w:pStyle w:val="Bezmezer"/>
            </w:pPr>
            <w:r>
              <w:t xml:space="preserve">ZUBAL, </w:t>
            </w:r>
            <w:hyperlink r:id="rId33" w:tgtFrame="_blank" w:history="1">
              <w:r>
                <w:t>Ivan (</w:t>
              </w:r>
              <w:r w:rsidRPr="008D3472">
                <w:t>2004</w:t>
              </w:r>
              <w:r>
                <w:t>)</w:t>
              </w:r>
              <w:r w:rsidRPr="00B769BF">
                <w:t>. </w:t>
              </w:r>
              <w:r w:rsidRPr="00B769BF">
                <w:rPr>
                  <w:i/>
                  <w:iCs/>
                </w:rPr>
                <w:t>Encyklopedie obrazu</w:t>
              </w:r>
              <w:r>
                <w:t>. Bratislava</w:t>
              </w:r>
              <w:r w:rsidRPr="00B769BF">
                <w:t>. ISBN 80-7209-423-8. </w:t>
              </w:r>
            </w:hyperlink>
          </w:p>
          <w:p w14:paraId="444FCBAB" w14:textId="77777777" w:rsidR="00830C8E" w:rsidRDefault="00830C8E" w:rsidP="00830C8E">
            <w:pPr>
              <w:jc w:val="both"/>
            </w:pPr>
          </w:p>
        </w:tc>
      </w:tr>
    </w:tbl>
    <w:p w14:paraId="10622606" w14:textId="0F97C21D" w:rsidR="00830C8E" w:rsidRDefault="00830C8E" w:rsidP="00830C8E"/>
    <w:p w14:paraId="4BFE81E4" w14:textId="7DC9D9DF" w:rsidR="00FD4DDC" w:rsidRDefault="00FD4DDC" w:rsidP="00830C8E"/>
    <w:p w14:paraId="43B83C3E" w14:textId="0DEBF6A9" w:rsidR="00FD4DDC" w:rsidRDefault="00FD4DDC" w:rsidP="00830C8E"/>
    <w:p w14:paraId="30626698" w14:textId="4A06ADB5" w:rsidR="00FD4DDC" w:rsidRDefault="00FD4DDC" w:rsidP="00830C8E"/>
    <w:p w14:paraId="7D42E672" w14:textId="0A8FA09F" w:rsidR="00FD4DDC" w:rsidRDefault="00FD4DDC" w:rsidP="00830C8E"/>
    <w:p w14:paraId="4311BB52" w14:textId="1A4BFE2D" w:rsidR="00FD4DDC" w:rsidRDefault="00FD4DDC" w:rsidP="00830C8E"/>
    <w:p w14:paraId="7062BF77" w14:textId="17581E23" w:rsidR="00FD4DDC" w:rsidRDefault="00FD4DDC" w:rsidP="00830C8E"/>
    <w:p w14:paraId="2A88D964" w14:textId="77777777" w:rsidR="00FD4DDC" w:rsidRDefault="00FD4DDC" w:rsidP="00830C8E"/>
    <w:p w14:paraId="23412412" w14:textId="77777777" w:rsidR="00E40831" w:rsidRDefault="00E40831"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5F26812D" w14:textId="77777777" w:rsidTr="00FD4DDC">
        <w:tc>
          <w:tcPr>
            <w:tcW w:w="9855" w:type="dxa"/>
            <w:gridSpan w:val="8"/>
            <w:tcBorders>
              <w:bottom w:val="double" w:sz="4" w:space="0" w:color="auto"/>
            </w:tcBorders>
            <w:shd w:val="clear" w:color="auto" w:fill="BDD6EE"/>
          </w:tcPr>
          <w:p w14:paraId="19369CB5" w14:textId="77777777" w:rsidR="00830C8E" w:rsidRDefault="00830C8E" w:rsidP="00830C8E">
            <w:pPr>
              <w:jc w:val="both"/>
              <w:rPr>
                <w:b/>
                <w:sz w:val="28"/>
              </w:rPr>
            </w:pPr>
            <w:r>
              <w:lastRenderedPageBreak/>
              <w:br w:type="page"/>
            </w:r>
            <w:r>
              <w:rPr>
                <w:b/>
                <w:sz w:val="28"/>
              </w:rPr>
              <w:t>B-III – Charakteristika studijního předmětu</w:t>
            </w:r>
          </w:p>
        </w:tc>
      </w:tr>
      <w:tr w:rsidR="00830C8E" w14:paraId="3CB4F506" w14:textId="77777777" w:rsidTr="00FD4DDC">
        <w:tc>
          <w:tcPr>
            <w:tcW w:w="3086" w:type="dxa"/>
            <w:tcBorders>
              <w:top w:val="double" w:sz="4" w:space="0" w:color="auto"/>
            </w:tcBorders>
            <w:shd w:val="clear" w:color="auto" w:fill="F7CAAC"/>
          </w:tcPr>
          <w:p w14:paraId="633688BE"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3E28C25B" w14:textId="77777777" w:rsidR="00830C8E" w:rsidRDefault="00830C8E" w:rsidP="00830C8E">
            <w:pPr>
              <w:jc w:val="both"/>
            </w:pPr>
            <w:r>
              <w:t>Etika 1</w:t>
            </w:r>
          </w:p>
        </w:tc>
      </w:tr>
      <w:tr w:rsidR="00830C8E" w14:paraId="1A8CE747" w14:textId="77777777" w:rsidTr="00FD4DDC">
        <w:tc>
          <w:tcPr>
            <w:tcW w:w="3086" w:type="dxa"/>
            <w:shd w:val="clear" w:color="auto" w:fill="F7CAAC"/>
          </w:tcPr>
          <w:p w14:paraId="0528CA77" w14:textId="77777777" w:rsidR="00830C8E" w:rsidRDefault="00830C8E" w:rsidP="00A779C5">
            <w:pPr>
              <w:rPr>
                <w:b/>
              </w:rPr>
            </w:pPr>
            <w:r>
              <w:rPr>
                <w:b/>
              </w:rPr>
              <w:t>Typ předmětu</w:t>
            </w:r>
          </w:p>
        </w:tc>
        <w:tc>
          <w:tcPr>
            <w:tcW w:w="3406" w:type="dxa"/>
            <w:gridSpan w:val="4"/>
          </w:tcPr>
          <w:p w14:paraId="08EBDE32" w14:textId="3B66C685" w:rsidR="00830C8E" w:rsidRDefault="00830C8E" w:rsidP="00830C8E">
            <w:pPr>
              <w:jc w:val="both"/>
            </w:pPr>
            <w:r>
              <w:t>Povinn</w:t>
            </w:r>
            <w:r w:rsidR="00FA7EFE">
              <w:t>ě volitelný</w:t>
            </w:r>
          </w:p>
        </w:tc>
        <w:tc>
          <w:tcPr>
            <w:tcW w:w="2695" w:type="dxa"/>
            <w:gridSpan w:val="2"/>
            <w:shd w:val="clear" w:color="auto" w:fill="F7CAAC"/>
          </w:tcPr>
          <w:p w14:paraId="5BB7E906" w14:textId="77777777" w:rsidR="00830C8E" w:rsidRDefault="00830C8E" w:rsidP="00830C8E">
            <w:pPr>
              <w:jc w:val="both"/>
            </w:pPr>
            <w:r>
              <w:rPr>
                <w:b/>
              </w:rPr>
              <w:t>doporučený ročník / semestr</w:t>
            </w:r>
          </w:p>
        </w:tc>
        <w:tc>
          <w:tcPr>
            <w:tcW w:w="668" w:type="dxa"/>
          </w:tcPr>
          <w:p w14:paraId="3973623F" w14:textId="11C291B2" w:rsidR="00830C8E" w:rsidRDefault="00A6733F" w:rsidP="00830C8E">
            <w:pPr>
              <w:jc w:val="both"/>
            </w:pPr>
            <w:r>
              <w:t>1</w:t>
            </w:r>
            <w:r w:rsidR="00830C8E">
              <w:t>/ZS</w:t>
            </w:r>
          </w:p>
        </w:tc>
      </w:tr>
      <w:tr w:rsidR="00830C8E" w14:paraId="21294E0D" w14:textId="77777777" w:rsidTr="00FD4DDC">
        <w:tc>
          <w:tcPr>
            <w:tcW w:w="3086" w:type="dxa"/>
            <w:shd w:val="clear" w:color="auto" w:fill="F7CAAC"/>
          </w:tcPr>
          <w:p w14:paraId="2A9140D9" w14:textId="77777777" w:rsidR="00830C8E" w:rsidRDefault="00830C8E" w:rsidP="00A779C5">
            <w:pPr>
              <w:rPr>
                <w:b/>
              </w:rPr>
            </w:pPr>
            <w:r>
              <w:rPr>
                <w:b/>
              </w:rPr>
              <w:t>Rozsah studijního předmětu</w:t>
            </w:r>
          </w:p>
        </w:tc>
        <w:tc>
          <w:tcPr>
            <w:tcW w:w="1701" w:type="dxa"/>
            <w:gridSpan w:val="2"/>
          </w:tcPr>
          <w:p w14:paraId="21718533" w14:textId="77777777" w:rsidR="00830C8E" w:rsidRDefault="00830C8E" w:rsidP="00830C8E">
            <w:pPr>
              <w:jc w:val="both"/>
            </w:pPr>
            <w:r>
              <w:t>13/semestr</w:t>
            </w:r>
          </w:p>
        </w:tc>
        <w:tc>
          <w:tcPr>
            <w:tcW w:w="889" w:type="dxa"/>
            <w:shd w:val="clear" w:color="auto" w:fill="F7CAAC"/>
          </w:tcPr>
          <w:p w14:paraId="1B0FAA21" w14:textId="77777777" w:rsidR="00830C8E" w:rsidRDefault="00830C8E" w:rsidP="00830C8E">
            <w:pPr>
              <w:jc w:val="both"/>
              <w:rPr>
                <w:b/>
              </w:rPr>
            </w:pPr>
            <w:r>
              <w:rPr>
                <w:b/>
              </w:rPr>
              <w:t xml:space="preserve">hod. </w:t>
            </w:r>
          </w:p>
        </w:tc>
        <w:tc>
          <w:tcPr>
            <w:tcW w:w="816" w:type="dxa"/>
          </w:tcPr>
          <w:p w14:paraId="42FE7B18" w14:textId="77777777" w:rsidR="00830C8E" w:rsidRDefault="00830C8E" w:rsidP="00830C8E">
            <w:pPr>
              <w:jc w:val="both"/>
            </w:pPr>
            <w:r>
              <w:t>1/týden</w:t>
            </w:r>
          </w:p>
        </w:tc>
        <w:tc>
          <w:tcPr>
            <w:tcW w:w="2156" w:type="dxa"/>
            <w:shd w:val="clear" w:color="auto" w:fill="F7CAAC"/>
          </w:tcPr>
          <w:p w14:paraId="37C53005" w14:textId="77777777" w:rsidR="00830C8E" w:rsidRDefault="00830C8E" w:rsidP="00830C8E">
            <w:pPr>
              <w:jc w:val="both"/>
              <w:rPr>
                <w:b/>
              </w:rPr>
            </w:pPr>
            <w:r>
              <w:rPr>
                <w:b/>
              </w:rPr>
              <w:t>kreditů</w:t>
            </w:r>
          </w:p>
        </w:tc>
        <w:tc>
          <w:tcPr>
            <w:tcW w:w="1207" w:type="dxa"/>
            <w:gridSpan w:val="2"/>
          </w:tcPr>
          <w:p w14:paraId="22D003AA" w14:textId="77777777" w:rsidR="00830C8E" w:rsidRDefault="00830C8E" w:rsidP="00830C8E">
            <w:pPr>
              <w:jc w:val="both"/>
            </w:pPr>
            <w:r>
              <w:t>2</w:t>
            </w:r>
          </w:p>
        </w:tc>
      </w:tr>
      <w:tr w:rsidR="00830C8E" w14:paraId="76CB7B55" w14:textId="77777777" w:rsidTr="00FD4DDC">
        <w:tc>
          <w:tcPr>
            <w:tcW w:w="3086" w:type="dxa"/>
            <w:shd w:val="clear" w:color="auto" w:fill="F7CAAC"/>
          </w:tcPr>
          <w:p w14:paraId="48A41287" w14:textId="77777777" w:rsidR="00830C8E" w:rsidRDefault="00830C8E" w:rsidP="00A779C5">
            <w:pPr>
              <w:rPr>
                <w:b/>
                <w:sz w:val="22"/>
              </w:rPr>
            </w:pPr>
            <w:r>
              <w:rPr>
                <w:b/>
              </w:rPr>
              <w:t>Prerekvizity, korekvizity, ekvivalence</w:t>
            </w:r>
          </w:p>
        </w:tc>
        <w:tc>
          <w:tcPr>
            <w:tcW w:w="6769" w:type="dxa"/>
            <w:gridSpan w:val="7"/>
          </w:tcPr>
          <w:p w14:paraId="59679BA9" w14:textId="77777777" w:rsidR="00830C8E" w:rsidRDefault="00830C8E" w:rsidP="00830C8E">
            <w:pPr>
              <w:jc w:val="both"/>
            </w:pPr>
          </w:p>
        </w:tc>
      </w:tr>
      <w:tr w:rsidR="00830C8E" w14:paraId="03D5EFF9" w14:textId="77777777" w:rsidTr="00FD4DDC">
        <w:tc>
          <w:tcPr>
            <w:tcW w:w="3086" w:type="dxa"/>
            <w:shd w:val="clear" w:color="auto" w:fill="F7CAAC"/>
          </w:tcPr>
          <w:p w14:paraId="77475D05" w14:textId="77777777" w:rsidR="00830C8E" w:rsidRDefault="00830C8E" w:rsidP="00A779C5">
            <w:pPr>
              <w:rPr>
                <w:b/>
              </w:rPr>
            </w:pPr>
            <w:r>
              <w:rPr>
                <w:b/>
              </w:rPr>
              <w:t>Způsob ověření studijních výsledků</w:t>
            </w:r>
          </w:p>
        </w:tc>
        <w:tc>
          <w:tcPr>
            <w:tcW w:w="3406" w:type="dxa"/>
            <w:gridSpan w:val="4"/>
          </w:tcPr>
          <w:p w14:paraId="07C86D73" w14:textId="77777777" w:rsidR="00830C8E" w:rsidRDefault="00830C8E" w:rsidP="00830C8E">
            <w:pPr>
              <w:jc w:val="both"/>
            </w:pPr>
            <w:r>
              <w:t>Klasifikovaný zápočet</w:t>
            </w:r>
          </w:p>
        </w:tc>
        <w:tc>
          <w:tcPr>
            <w:tcW w:w="2156" w:type="dxa"/>
            <w:shd w:val="clear" w:color="auto" w:fill="F7CAAC"/>
          </w:tcPr>
          <w:p w14:paraId="2F1B8628" w14:textId="77777777" w:rsidR="00830C8E" w:rsidRDefault="00830C8E" w:rsidP="00830C8E">
            <w:pPr>
              <w:jc w:val="both"/>
              <w:rPr>
                <w:b/>
              </w:rPr>
            </w:pPr>
            <w:r>
              <w:rPr>
                <w:b/>
              </w:rPr>
              <w:t>Forma výuky</w:t>
            </w:r>
          </w:p>
        </w:tc>
        <w:tc>
          <w:tcPr>
            <w:tcW w:w="1207" w:type="dxa"/>
            <w:gridSpan w:val="2"/>
          </w:tcPr>
          <w:p w14:paraId="4DF67AE8" w14:textId="77777777" w:rsidR="00830C8E" w:rsidRDefault="00830C8E" w:rsidP="00830C8E">
            <w:pPr>
              <w:jc w:val="both"/>
            </w:pPr>
            <w:r>
              <w:t>přednáška</w:t>
            </w:r>
          </w:p>
        </w:tc>
      </w:tr>
      <w:tr w:rsidR="00830C8E" w14:paraId="63E783CC" w14:textId="77777777" w:rsidTr="00FD4DDC">
        <w:tc>
          <w:tcPr>
            <w:tcW w:w="3086" w:type="dxa"/>
            <w:shd w:val="clear" w:color="auto" w:fill="F7CAAC"/>
          </w:tcPr>
          <w:p w14:paraId="4163E731"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30A9246F" w14:textId="77777777" w:rsidR="00830C8E" w:rsidRDefault="00830C8E" w:rsidP="00830C8E">
            <w:pPr>
              <w:jc w:val="both"/>
            </w:pPr>
            <w:r>
              <w:t>Písemný test</w:t>
            </w:r>
          </w:p>
        </w:tc>
      </w:tr>
      <w:tr w:rsidR="00830C8E" w14:paraId="0A077FE5" w14:textId="77777777" w:rsidTr="00FD4DDC">
        <w:trPr>
          <w:trHeight w:val="554"/>
        </w:trPr>
        <w:tc>
          <w:tcPr>
            <w:tcW w:w="9855" w:type="dxa"/>
            <w:gridSpan w:val="8"/>
            <w:tcBorders>
              <w:top w:val="nil"/>
            </w:tcBorders>
          </w:tcPr>
          <w:p w14:paraId="43B82245" w14:textId="77777777" w:rsidR="00830C8E" w:rsidRDefault="00830C8E" w:rsidP="00A779C5"/>
        </w:tc>
      </w:tr>
      <w:tr w:rsidR="00830C8E" w14:paraId="653E2453" w14:textId="77777777" w:rsidTr="00FD4DDC">
        <w:trPr>
          <w:trHeight w:val="197"/>
        </w:trPr>
        <w:tc>
          <w:tcPr>
            <w:tcW w:w="3086" w:type="dxa"/>
            <w:tcBorders>
              <w:top w:val="nil"/>
            </w:tcBorders>
            <w:shd w:val="clear" w:color="auto" w:fill="F7CAAC"/>
          </w:tcPr>
          <w:p w14:paraId="5CC22AF6" w14:textId="77777777" w:rsidR="00830C8E" w:rsidRDefault="00830C8E" w:rsidP="00A779C5">
            <w:pPr>
              <w:rPr>
                <w:b/>
              </w:rPr>
            </w:pPr>
            <w:r>
              <w:rPr>
                <w:b/>
              </w:rPr>
              <w:t>Garant předmětu</w:t>
            </w:r>
          </w:p>
        </w:tc>
        <w:tc>
          <w:tcPr>
            <w:tcW w:w="6769" w:type="dxa"/>
            <w:gridSpan w:val="7"/>
            <w:tcBorders>
              <w:top w:val="nil"/>
            </w:tcBorders>
          </w:tcPr>
          <w:p w14:paraId="1FF7171B" w14:textId="77777777" w:rsidR="00830C8E" w:rsidRDefault="00830C8E" w:rsidP="00830C8E">
            <w:pPr>
              <w:jc w:val="both"/>
            </w:pPr>
            <w:r>
              <w:t>Mgr. Stránský, Ph.D.</w:t>
            </w:r>
          </w:p>
        </w:tc>
      </w:tr>
      <w:tr w:rsidR="00830C8E" w14:paraId="2509C233" w14:textId="77777777" w:rsidTr="00FD4DDC">
        <w:trPr>
          <w:trHeight w:val="243"/>
        </w:trPr>
        <w:tc>
          <w:tcPr>
            <w:tcW w:w="3086" w:type="dxa"/>
            <w:tcBorders>
              <w:top w:val="nil"/>
            </w:tcBorders>
            <w:shd w:val="clear" w:color="auto" w:fill="F7CAAC"/>
          </w:tcPr>
          <w:p w14:paraId="1C0462DD" w14:textId="77777777" w:rsidR="00830C8E" w:rsidRDefault="00830C8E" w:rsidP="00A779C5">
            <w:pPr>
              <w:rPr>
                <w:b/>
              </w:rPr>
            </w:pPr>
            <w:r>
              <w:rPr>
                <w:b/>
              </w:rPr>
              <w:t>Zapojení garanta do výuky předmětu</w:t>
            </w:r>
          </w:p>
        </w:tc>
        <w:tc>
          <w:tcPr>
            <w:tcW w:w="6769" w:type="dxa"/>
            <w:gridSpan w:val="7"/>
            <w:tcBorders>
              <w:top w:val="nil"/>
            </w:tcBorders>
          </w:tcPr>
          <w:p w14:paraId="6F518289" w14:textId="77777777" w:rsidR="00830C8E" w:rsidRDefault="00830C8E" w:rsidP="00830C8E">
            <w:pPr>
              <w:jc w:val="both"/>
            </w:pPr>
            <w:proofErr w:type="gramStart"/>
            <w:r>
              <w:t>100%</w:t>
            </w:r>
            <w:proofErr w:type="gramEnd"/>
          </w:p>
        </w:tc>
      </w:tr>
      <w:tr w:rsidR="00830C8E" w14:paraId="219551DC" w14:textId="77777777" w:rsidTr="00FD4DDC">
        <w:tc>
          <w:tcPr>
            <w:tcW w:w="3086" w:type="dxa"/>
            <w:shd w:val="clear" w:color="auto" w:fill="F7CAAC"/>
          </w:tcPr>
          <w:p w14:paraId="026BDEE5" w14:textId="77777777" w:rsidR="00830C8E" w:rsidRDefault="00830C8E" w:rsidP="00830C8E">
            <w:pPr>
              <w:jc w:val="both"/>
              <w:rPr>
                <w:b/>
              </w:rPr>
            </w:pPr>
            <w:r>
              <w:rPr>
                <w:b/>
              </w:rPr>
              <w:t>Vyučující</w:t>
            </w:r>
          </w:p>
        </w:tc>
        <w:tc>
          <w:tcPr>
            <w:tcW w:w="6769" w:type="dxa"/>
            <w:gridSpan w:val="7"/>
            <w:tcBorders>
              <w:bottom w:val="nil"/>
            </w:tcBorders>
          </w:tcPr>
          <w:p w14:paraId="7F52ABCA" w14:textId="77777777" w:rsidR="00830C8E" w:rsidRDefault="00830C8E" w:rsidP="00830C8E">
            <w:pPr>
              <w:jc w:val="both"/>
            </w:pPr>
          </w:p>
        </w:tc>
      </w:tr>
      <w:tr w:rsidR="00830C8E" w14:paraId="4BFC5447" w14:textId="77777777" w:rsidTr="00FD4DDC">
        <w:trPr>
          <w:trHeight w:val="554"/>
        </w:trPr>
        <w:tc>
          <w:tcPr>
            <w:tcW w:w="9855" w:type="dxa"/>
            <w:gridSpan w:val="8"/>
            <w:tcBorders>
              <w:top w:val="nil"/>
            </w:tcBorders>
          </w:tcPr>
          <w:p w14:paraId="7872177F" w14:textId="77777777" w:rsidR="00830C8E" w:rsidRDefault="00830C8E" w:rsidP="00830C8E">
            <w:pPr>
              <w:jc w:val="both"/>
            </w:pPr>
            <w:r>
              <w:t>Mgr. Stránský, Ph.D.</w:t>
            </w:r>
          </w:p>
        </w:tc>
      </w:tr>
      <w:tr w:rsidR="00830C8E" w14:paraId="3A0DFF53" w14:textId="77777777" w:rsidTr="00FD4DDC">
        <w:tc>
          <w:tcPr>
            <w:tcW w:w="3086" w:type="dxa"/>
            <w:shd w:val="clear" w:color="auto" w:fill="F7CAAC"/>
          </w:tcPr>
          <w:p w14:paraId="2A3A0C6C" w14:textId="77777777" w:rsidR="00830C8E" w:rsidRDefault="00830C8E" w:rsidP="00830C8E">
            <w:pPr>
              <w:jc w:val="both"/>
              <w:rPr>
                <w:b/>
              </w:rPr>
            </w:pPr>
            <w:r>
              <w:rPr>
                <w:b/>
              </w:rPr>
              <w:t>Stručná anotace předmětu</w:t>
            </w:r>
          </w:p>
        </w:tc>
        <w:tc>
          <w:tcPr>
            <w:tcW w:w="6769" w:type="dxa"/>
            <w:gridSpan w:val="7"/>
            <w:tcBorders>
              <w:bottom w:val="nil"/>
            </w:tcBorders>
          </w:tcPr>
          <w:p w14:paraId="0FFB62E7" w14:textId="77777777" w:rsidR="00830C8E" w:rsidRDefault="00830C8E" w:rsidP="00830C8E">
            <w:pPr>
              <w:jc w:val="both"/>
            </w:pPr>
          </w:p>
        </w:tc>
      </w:tr>
      <w:tr w:rsidR="00830C8E" w14:paraId="6010F717" w14:textId="77777777" w:rsidTr="00FD4DDC">
        <w:trPr>
          <w:trHeight w:val="3938"/>
        </w:trPr>
        <w:tc>
          <w:tcPr>
            <w:tcW w:w="9855" w:type="dxa"/>
            <w:gridSpan w:val="8"/>
            <w:tcBorders>
              <w:top w:val="nil"/>
              <w:bottom w:val="single" w:sz="12" w:space="0" w:color="auto"/>
            </w:tcBorders>
          </w:tcPr>
          <w:p w14:paraId="405C696A" w14:textId="77777777" w:rsidR="00D46D00" w:rsidRDefault="00D46D00" w:rsidP="00830C8E">
            <w:pPr>
              <w:jc w:val="both"/>
            </w:pPr>
          </w:p>
          <w:p w14:paraId="4608F0F6" w14:textId="07DCE57C" w:rsidR="00830C8E" w:rsidRDefault="00830C8E" w:rsidP="00830C8E">
            <w:pPr>
              <w:jc w:val="both"/>
            </w:pPr>
            <w:r w:rsidRPr="00843461">
              <w:t xml:space="preserve">Kurz seznámí studenty se základními pojmy a problémy etiky. </w:t>
            </w:r>
            <w:r>
              <w:t>N</w:t>
            </w:r>
            <w:r w:rsidRPr="00843461">
              <w:t>abízí, vysvětluje a zdůvodňuje elementární varianty studia etika (empirická a experimentální etika, metaetika, deontická logika, normativní etika, deskriptivní etika, aplikovaná etika). Důraz je kladen na vysvětelní původu, vzniku, ustavení a vývoje morálky a vysvětlení důvodů vzniku základních etických teorií. Důraz je kladen na vysvětlení podstaty morálních problémů a jejich vzájemných souvislostí. Student by se měl na koncu kurzu orientovat v základních problémech etiky a měl by být schopen vysvětlit původ a vývoj morálky a základních morálních teorií; měl by pochopit proč a jak se morálně rozhodujeme.</w:t>
            </w:r>
          </w:p>
        </w:tc>
      </w:tr>
      <w:tr w:rsidR="00830C8E" w14:paraId="3304929F" w14:textId="77777777" w:rsidTr="00FD4DDC">
        <w:trPr>
          <w:trHeight w:val="265"/>
        </w:trPr>
        <w:tc>
          <w:tcPr>
            <w:tcW w:w="3653" w:type="dxa"/>
            <w:gridSpan w:val="2"/>
            <w:tcBorders>
              <w:top w:val="nil"/>
            </w:tcBorders>
            <w:shd w:val="clear" w:color="auto" w:fill="F7CAAC"/>
          </w:tcPr>
          <w:p w14:paraId="05E41283"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19A6E74F" w14:textId="77777777" w:rsidR="00830C8E" w:rsidRDefault="00830C8E" w:rsidP="00830C8E">
            <w:pPr>
              <w:jc w:val="both"/>
            </w:pPr>
          </w:p>
        </w:tc>
      </w:tr>
      <w:tr w:rsidR="00830C8E" w14:paraId="700723E0" w14:textId="77777777" w:rsidTr="00FD4DDC">
        <w:trPr>
          <w:trHeight w:val="1497"/>
        </w:trPr>
        <w:tc>
          <w:tcPr>
            <w:tcW w:w="9855" w:type="dxa"/>
            <w:gridSpan w:val="8"/>
            <w:tcBorders>
              <w:top w:val="nil"/>
            </w:tcBorders>
          </w:tcPr>
          <w:p w14:paraId="5179BE32" w14:textId="77777777" w:rsidR="00830C8E" w:rsidRDefault="00830C8E" w:rsidP="00830C8E">
            <w:pPr>
              <w:pStyle w:val="Bezmezer"/>
            </w:pPr>
          </w:p>
          <w:p w14:paraId="4682553D" w14:textId="77777777" w:rsidR="00830C8E" w:rsidRPr="007314CC" w:rsidRDefault="00830C8E" w:rsidP="00830C8E">
            <w:pPr>
              <w:pStyle w:val="Bezmezer"/>
              <w:rPr>
                <w:b/>
              </w:rPr>
            </w:pPr>
            <w:r w:rsidRPr="007314CC">
              <w:rPr>
                <w:b/>
              </w:rPr>
              <w:t>Povinná:</w:t>
            </w:r>
          </w:p>
          <w:p w14:paraId="110CCD2B" w14:textId="7820212F" w:rsidR="00830C8E" w:rsidRPr="00843461" w:rsidRDefault="006C071B" w:rsidP="00830C8E">
            <w:pPr>
              <w:pStyle w:val="Bezmezer"/>
            </w:pPr>
            <w:hyperlink r:id="rId34" w:tgtFrame="_blank" w:history="1">
              <w:r w:rsidR="00830C8E" w:rsidRPr="00843461">
                <w:t>B</w:t>
              </w:r>
              <w:r w:rsidR="007314CC">
                <w:t>RÁZDA</w:t>
              </w:r>
              <w:r w:rsidR="00830C8E" w:rsidRPr="00843461">
                <w:t>, Radim.</w:t>
              </w:r>
              <w:r w:rsidR="00830C8E" w:rsidRPr="008E4DFA">
                <w:rPr>
                  <w:i/>
                </w:rPr>
                <w:t xml:space="preserve"> Ethicum</w:t>
              </w:r>
              <w:r w:rsidR="00830C8E" w:rsidRPr="00843461">
                <w:t xml:space="preserve">. 1. vyd. </w:t>
              </w:r>
              <w:proofErr w:type="gramStart"/>
              <w:r w:rsidR="00830C8E" w:rsidRPr="00843461">
                <w:t>Zlín :</w:t>
              </w:r>
              <w:proofErr w:type="gramEnd"/>
              <w:r w:rsidR="00830C8E" w:rsidRPr="00843461">
                <w:t xml:space="preserve"> VeRBuM, 2010. ISBN 978-80-904273-9-6. </w:t>
              </w:r>
            </w:hyperlink>
          </w:p>
          <w:p w14:paraId="3327B374" w14:textId="77777777" w:rsidR="00830C8E" w:rsidRDefault="00830C8E" w:rsidP="00830C8E">
            <w:pPr>
              <w:pStyle w:val="Bezmezer"/>
            </w:pPr>
          </w:p>
          <w:p w14:paraId="151C31E6" w14:textId="77777777" w:rsidR="00830C8E" w:rsidRDefault="00830C8E" w:rsidP="00830C8E">
            <w:pPr>
              <w:pStyle w:val="Bezmezer"/>
            </w:pPr>
            <w:r w:rsidRPr="007314CC">
              <w:rPr>
                <w:b/>
              </w:rPr>
              <w:t>Doporučená</w:t>
            </w:r>
            <w:r w:rsidRPr="00843461">
              <w:t xml:space="preserve">: </w:t>
            </w:r>
          </w:p>
          <w:p w14:paraId="4FFEF697" w14:textId="77777777" w:rsidR="00830C8E" w:rsidRDefault="006C071B" w:rsidP="00830C8E">
            <w:pPr>
              <w:pStyle w:val="Bezmezer"/>
              <w:rPr>
                <w:color w:val="01445F"/>
                <w:sz w:val="17"/>
                <w:szCs w:val="17"/>
                <w:u w:val="single"/>
              </w:rPr>
            </w:pPr>
            <w:hyperlink r:id="rId35" w:tgtFrame="_blank" w:history="1">
              <w:r w:rsidR="00830C8E" w:rsidRPr="00843461">
                <w:t>P</w:t>
              </w:r>
              <w:r w:rsidR="007314CC">
                <w:t>RECHT</w:t>
              </w:r>
              <w:r w:rsidR="00830C8E" w:rsidRPr="00843461">
                <w:t xml:space="preserve">, Richard David. </w:t>
              </w:r>
              <w:r w:rsidR="00830C8E" w:rsidRPr="008E4DFA">
                <w:rPr>
                  <w:i/>
                </w:rPr>
                <w:t xml:space="preserve">Kdo </w:t>
              </w:r>
              <w:proofErr w:type="gramStart"/>
              <w:r w:rsidR="00830C8E" w:rsidRPr="008E4DFA">
                <w:rPr>
                  <w:i/>
                </w:rPr>
                <w:t>jsem?</w:t>
              </w:r>
              <w:r w:rsidR="00830C8E" w:rsidRPr="00843461">
                <w:t>.</w:t>
              </w:r>
              <w:proofErr w:type="gramEnd"/>
              <w:r w:rsidR="00830C8E" w:rsidRPr="00843461">
                <w:t xml:space="preserve"> Vyd. 1. </w:t>
              </w:r>
              <w:proofErr w:type="gramStart"/>
              <w:r w:rsidR="00830C8E" w:rsidRPr="00843461">
                <w:t>Praha :</w:t>
              </w:r>
              <w:proofErr w:type="gramEnd"/>
              <w:r w:rsidR="00830C8E" w:rsidRPr="00843461">
                <w:t xml:space="preserve"> Ikar, 2010. ISBN 978-80-249-1306-3.</w:t>
              </w:r>
              <w:r w:rsidR="00830C8E" w:rsidRPr="00843461">
                <w:rPr>
                  <w:color w:val="01445F"/>
                  <w:sz w:val="17"/>
                  <w:szCs w:val="17"/>
                  <w:u w:val="single"/>
                </w:rPr>
                <w:t xml:space="preserve"> </w:t>
              </w:r>
            </w:hyperlink>
          </w:p>
          <w:p w14:paraId="75B30657" w14:textId="3444D728" w:rsidR="00D46D00" w:rsidRDefault="00D46D00" w:rsidP="00830C8E">
            <w:pPr>
              <w:pStyle w:val="Bezmezer"/>
            </w:pPr>
          </w:p>
        </w:tc>
      </w:tr>
    </w:tbl>
    <w:p w14:paraId="5AF1785B" w14:textId="5F089F67" w:rsidR="00830C8E" w:rsidRDefault="00830C8E" w:rsidP="00830C8E"/>
    <w:p w14:paraId="68D81698" w14:textId="44E7BFCD" w:rsidR="00FD4DDC" w:rsidRDefault="00FD4DDC" w:rsidP="00830C8E"/>
    <w:p w14:paraId="09B5FB9C" w14:textId="258244DF" w:rsidR="00FD4DDC" w:rsidRDefault="00FD4DDC" w:rsidP="00830C8E"/>
    <w:p w14:paraId="1198F781" w14:textId="345BD732" w:rsidR="00FD4DDC" w:rsidRDefault="00FD4DDC" w:rsidP="00830C8E"/>
    <w:p w14:paraId="425B7002" w14:textId="48E4C435" w:rsidR="00FD4DDC" w:rsidRDefault="00FD4DDC" w:rsidP="00830C8E"/>
    <w:p w14:paraId="0B480A09" w14:textId="65B5BA82" w:rsidR="00FD4DDC" w:rsidRDefault="00FD4DDC" w:rsidP="00830C8E"/>
    <w:p w14:paraId="07C0F2C2" w14:textId="102DB4AD" w:rsidR="00FD4DDC" w:rsidRDefault="00FD4DDC" w:rsidP="00830C8E"/>
    <w:p w14:paraId="44790D2A" w14:textId="72FAE690" w:rsidR="00FD4DDC" w:rsidRDefault="00FD4DDC" w:rsidP="00830C8E"/>
    <w:p w14:paraId="1E6C0824" w14:textId="31812139" w:rsidR="00FD4DDC" w:rsidRDefault="00FD4DDC" w:rsidP="00830C8E"/>
    <w:p w14:paraId="41E460DF" w14:textId="77777777" w:rsidR="00FD4DDC" w:rsidRDefault="00FD4DDC" w:rsidP="00830C8E"/>
    <w:p w14:paraId="470C1218" w14:textId="77777777" w:rsidR="00830C8E" w:rsidRDefault="00830C8E" w:rsidP="00830C8E"/>
    <w:p w14:paraId="02889F7E" w14:textId="4E5B5D1E" w:rsidR="00947169" w:rsidRDefault="00947169" w:rsidP="00E71567"/>
    <w:p w14:paraId="22103885" w14:textId="63551105"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0855B44C" w14:textId="77777777" w:rsidTr="00FD4DDC">
        <w:tc>
          <w:tcPr>
            <w:tcW w:w="9855" w:type="dxa"/>
            <w:gridSpan w:val="8"/>
            <w:tcBorders>
              <w:bottom w:val="double" w:sz="4" w:space="0" w:color="auto"/>
            </w:tcBorders>
            <w:shd w:val="clear" w:color="auto" w:fill="BDD6EE"/>
          </w:tcPr>
          <w:p w14:paraId="1B257DBE" w14:textId="77777777" w:rsidR="00830C8E" w:rsidRDefault="00830C8E" w:rsidP="00830C8E">
            <w:pPr>
              <w:jc w:val="both"/>
              <w:rPr>
                <w:b/>
                <w:sz w:val="28"/>
              </w:rPr>
            </w:pPr>
            <w:r>
              <w:lastRenderedPageBreak/>
              <w:br w:type="page"/>
            </w:r>
            <w:r>
              <w:rPr>
                <w:b/>
                <w:sz w:val="28"/>
              </w:rPr>
              <w:t>B-III – Charakteristika studijního předmětu</w:t>
            </w:r>
          </w:p>
        </w:tc>
      </w:tr>
      <w:tr w:rsidR="00830C8E" w14:paraId="60A9EA6F" w14:textId="77777777" w:rsidTr="00FD4DDC">
        <w:tc>
          <w:tcPr>
            <w:tcW w:w="3086" w:type="dxa"/>
            <w:tcBorders>
              <w:top w:val="double" w:sz="4" w:space="0" w:color="auto"/>
            </w:tcBorders>
            <w:shd w:val="clear" w:color="auto" w:fill="F7CAAC"/>
          </w:tcPr>
          <w:p w14:paraId="5AF28C05"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25F26F70" w14:textId="77777777" w:rsidR="00830C8E" w:rsidRDefault="00830C8E" w:rsidP="00830C8E">
            <w:pPr>
              <w:jc w:val="both"/>
            </w:pPr>
            <w:r>
              <w:t>Etika 2</w:t>
            </w:r>
          </w:p>
        </w:tc>
      </w:tr>
      <w:tr w:rsidR="00830C8E" w14:paraId="66ED22B8" w14:textId="77777777" w:rsidTr="00FD4DDC">
        <w:tc>
          <w:tcPr>
            <w:tcW w:w="3086" w:type="dxa"/>
            <w:shd w:val="clear" w:color="auto" w:fill="F7CAAC"/>
          </w:tcPr>
          <w:p w14:paraId="7193A0DA" w14:textId="77777777" w:rsidR="00830C8E" w:rsidRDefault="00830C8E" w:rsidP="00A779C5">
            <w:pPr>
              <w:rPr>
                <w:b/>
              </w:rPr>
            </w:pPr>
            <w:r>
              <w:rPr>
                <w:b/>
              </w:rPr>
              <w:t>Typ předmětu</w:t>
            </w:r>
          </w:p>
        </w:tc>
        <w:tc>
          <w:tcPr>
            <w:tcW w:w="3406" w:type="dxa"/>
            <w:gridSpan w:val="4"/>
          </w:tcPr>
          <w:p w14:paraId="478EC70D" w14:textId="3384581C" w:rsidR="00830C8E" w:rsidRDefault="00830C8E" w:rsidP="00830C8E">
            <w:pPr>
              <w:jc w:val="both"/>
            </w:pPr>
            <w:r>
              <w:t>Povinn</w:t>
            </w:r>
            <w:r w:rsidR="00FA7EFE">
              <w:t>ě volitelný</w:t>
            </w:r>
          </w:p>
        </w:tc>
        <w:tc>
          <w:tcPr>
            <w:tcW w:w="2695" w:type="dxa"/>
            <w:gridSpan w:val="2"/>
            <w:shd w:val="clear" w:color="auto" w:fill="F7CAAC"/>
          </w:tcPr>
          <w:p w14:paraId="4B77214D" w14:textId="77777777" w:rsidR="00830C8E" w:rsidRDefault="00830C8E" w:rsidP="00830C8E">
            <w:pPr>
              <w:jc w:val="both"/>
            </w:pPr>
            <w:r>
              <w:rPr>
                <w:b/>
              </w:rPr>
              <w:t>doporučený ročník / semestr</w:t>
            </w:r>
          </w:p>
        </w:tc>
        <w:tc>
          <w:tcPr>
            <w:tcW w:w="668" w:type="dxa"/>
          </w:tcPr>
          <w:p w14:paraId="3445702C" w14:textId="1728E77A" w:rsidR="00830C8E" w:rsidRDefault="00A6733F" w:rsidP="00830C8E">
            <w:pPr>
              <w:jc w:val="both"/>
            </w:pPr>
            <w:r>
              <w:t>1</w:t>
            </w:r>
            <w:r w:rsidR="00830C8E">
              <w:t>/LS</w:t>
            </w:r>
          </w:p>
        </w:tc>
      </w:tr>
      <w:tr w:rsidR="00830C8E" w14:paraId="32102BCB" w14:textId="77777777" w:rsidTr="00FD4DDC">
        <w:tc>
          <w:tcPr>
            <w:tcW w:w="3086" w:type="dxa"/>
            <w:shd w:val="clear" w:color="auto" w:fill="F7CAAC"/>
          </w:tcPr>
          <w:p w14:paraId="3259EBC6" w14:textId="77777777" w:rsidR="00830C8E" w:rsidRDefault="00830C8E" w:rsidP="00A779C5">
            <w:pPr>
              <w:rPr>
                <w:b/>
              </w:rPr>
            </w:pPr>
            <w:r>
              <w:rPr>
                <w:b/>
              </w:rPr>
              <w:t>Rozsah studijního předmětu</w:t>
            </w:r>
          </w:p>
        </w:tc>
        <w:tc>
          <w:tcPr>
            <w:tcW w:w="1701" w:type="dxa"/>
            <w:gridSpan w:val="2"/>
          </w:tcPr>
          <w:p w14:paraId="3EB6D93B" w14:textId="77777777" w:rsidR="00830C8E" w:rsidRDefault="00830C8E" w:rsidP="00830C8E">
            <w:pPr>
              <w:jc w:val="both"/>
            </w:pPr>
            <w:r>
              <w:t>13/semestr</w:t>
            </w:r>
          </w:p>
        </w:tc>
        <w:tc>
          <w:tcPr>
            <w:tcW w:w="889" w:type="dxa"/>
            <w:shd w:val="clear" w:color="auto" w:fill="F7CAAC"/>
          </w:tcPr>
          <w:p w14:paraId="07B87F28" w14:textId="77777777" w:rsidR="00830C8E" w:rsidRDefault="00830C8E" w:rsidP="00830C8E">
            <w:pPr>
              <w:jc w:val="both"/>
              <w:rPr>
                <w:b/>
              </w:rPr>
            </w:pPr>
            <w:r>
              <w:rPr>
                <w:b/>
              </w:rPr>
              <w:t xml:space="preserve">hod. </w:t>
            </w:r>
          </w:p>
        </w:tc>
        <w:tc>
          <w:tcPr>
            <w:tcW w:w="816" w:type="dxa"/>
          </w:tcPr>
          <w:p w14:paraId="4BF2E963" w14:textId="77777777" w:rsidR="00830C8E" w:rsidRDefault="00830C8E" w:rsidP="00830C8E">
            <w:pPr>
              <w:jc w:val="both"/>
            </w:pPr>
            <w:r>
              <w:t>1/týden</w:t>
            </w:r>
          </w:p>
        </w:tc>
        <w:tc>
          <w:tcPr>
            <w:tcW w:w="2156" w:type="dxa"/>
            <w:shd w:val="clear" w:color="auto" w:fill="F7CAAC"/>
          </w:tcPr>
          <w:p w14:paraId="40F05C39" w14:textId="77777777" w:rsidR="00830C8E" w:rsidRDefault="00830C8E" w:rsidP="00830C8E">
            <w:pPr>
              <w:jc w:val="both"/>
              <w:rPr>
                <w:b/>
              </w:rPr>
            </w:pPr>
            <w:r>
              <w:rPr>
                <w:b/>
              </w:rPr>
              <w:t>kreditů</w:t>
            </w:r>
          </w:p>
        </w:tc>
        <w:tc>
          <w:tcPr>
            <w:tcW w:w="1207" w:type="dxa"/>
            <w:gridSpan w:val="2"/>
          </w:tcPr>
          <w:p w14:paraId="600EC7B4" w14:textId="77777777" w:rsidR="00830C8E" w:rsidRDefault="00830C8E" w:rsidP="00830C8E">
            <w:pPr>
              <w:jc w:val="both"/>
            </w:pPr>
            <w:r>
              <w:t>2</w:t>
            </w:r>
          </w:p>
        </w:tc>
      </w:tr>
      <w:tr w:rsidR="00830C8E" w14:paraId="6BB19F73" w14:textId="77777777" w:rsidTr="00FD4DDC">
        <w:tc>
          <w:tcPr>
            <w:tcW w:w="3086" w:type="dxa"/>
            <w:shd w:val="clear" w:color="auto" w:fill="F7CAAC"/>
          </w:tcPr>
          <w:p w14:paraId="316CD7B3" w14:textId="77777777" w:rsidR="00830C8E" w:rsidRDefault="00830C8E" w:rsidP="00A779C5">
            <w:pPr>
              <w:rPr>
                <w:b/>
                <w:sz w:val="22"/>
              </w:rPr>
            </w:pPr>
            <w:r>
              <w:rPr>
                <w:b/>
              </w:rPr>
              <w:t>Prerekvizity, korekvizity, ekvivalence</w:t>
            </w:r>
          </w:p>
        </w:tc>
        <w:tc>
          <w:tcPr>
            <w:tcW w:w="6769" w:type="dxa"/>
            <w:gridSpan w:val="7"/>
          </w:tcPr>
          <w:p w14:paraId="379BB669" w14:textId="77777777" w:rsidR="00830C8E" w:rsidRDefault="00830C8E" w:rsidP="00830C8E">
            <w:pPr>
              <w:jc w:val="both"/>
            </w:pPr>
          </w:p>
        </w:tc>
      </w:tr>
      <w:tr w:rsidR="00830C8E" w14:paraId="64E108EF" w14:textId="77777777" w:rsidTr="00FD4DDC">
        <w:tc>
          <w:tcPr>
            <w:tcW w:w="3086" w:type="dxa"/>
            <w:shd w:val="clear" w:color="auto" w:fill="F7CAAC"/>
          </w:tcPr>
          <w:p w14:paraId="183EFFA8" w14:textId="77777777" w:rsidR="00830C8E" w:rsidRDefault="00830C8E" w:rsidP="00A779C5">
            <w:pPr>
              <w:rPr>
                <w:b/>
              </w:rPr>
            </w:pPr>
            <w:r>
              <w:rPr>
                <w:b/>
              </w:rPr>
              <w:t>Způsob ověření studijních výsledků</w:t>
            </w:r>
          </w:p>
        </w:tc>
        <w:tc>
          <w:tcPr>
            <w:tcW w:w="3406" w:type="dxa"/>
            <w:gridSpan w:val="4"/>
          </w:tcPr>
          <w:p w14:paraId="43E293B1" w14:textId="77777777" w:rsidR="00830C8E" w:rsidRDefault="00830C8E" w:rsidP="00830C8E">
            <w:pPr>
              <w:jc w:val="both"/>
            </w:pPr>
            <w:r>
              <w:t>Klasifikovaný zápočet</w:t>
            </w:r>
          </w:p>
        </w:tc>
        <w:tc>
          <w:tcPr>
            <w:tcW w:w="2156" w:type="dxa"/>
            <w:shd w:val="clear" w:color="auto" w:fill="F7CAAC"/>
          </w:tcPr>
          <w:p w14:paraId="6648C7F6" w14:textId="77777777" w:rsidR="00830C8E" w:rsidRDefault="00830C8E" w:rsidP="00830C8E">
            <w:pPr>
              <w:jc w:val="both"/>
              <w:rPr>
                <w:b/>
              </w:rPr>
            </w:pPr>
            <w:r>
              <w:rPr>
                <w:b/>
              </w:rPr>
              <w:t>Forma výuky</w:t>
            </w:r>
          </w:p>
        </w:tc>
        <w:tc>
          <w:tcPr>
            <w:tcW w:w="1207" w:type="dxa"/>
            <w:gridSpan w:val="2"/>
          </w:tcPr>
          <w:p w14:paraId="112C2055" w14:textId="77777777" w:rsidR="00830C8E" w:rsidRDefault="00830C8E" w:rsidP="00830C8E">
            <w:pPr>
              <w:jc w:val="both"/>
            </w:pPr>
            <w:r>
              <w:t>přednáška</w:t>
            </w:r>
          </w:p>
        </w:tc>
      </w:tr>
      <w:tr w:rsidR="00830C8E" w14:paraId="1BD7A14E" w14:textId="77777777" w:rsidTr="00FD4DDC">
        <w:tc>
          <w:tcPr>
            <w:tcW w:w="3086" w:type="dxa"/>
            <w:shd w:val="clear" w:color="auto" w:fill="F7CAAC"/>
          </w:tcPr>
          <w:p w14:paraId="2820B189"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0947A027" w14:textId="77777777" w:rsidR="00830C8E" w:rsidRDefault="00830C8E" w:rsidP="00830C8E">
            <w:pPr>
              <w:jc w:val="both"/>
            </w:pPr>
            <w:r>
              <w:t>Písemný test</w:t>
            </w:r>
          </w:p>
        </w:tc>
      </w:tr>
      <w:tr w:rsidR="00830C8E" w14:paraId="43090D83" w14:textId="77777777" w:rsidTr="00FD4DDC">
        <w:trPr>
          <w:trHeight w:val="554"/>
        </w:trPr>
        <w:tc>
          <w:tcPr>
            <w:tcW w:w="9855" w:type="dxa"/>
            <w:gridSpan w:val="8"/>
            <w:tcBorders>
              <w:top w:val="nil"/>
            </w:tcBorders>
          </w:tcPr>
          <w:p w14:paraId="3A53FC76" w14:textId="77777777" w:rsidR="00830C8E" w:rsidRDefault="00830C8E" w:rsidP="00A779C5"/>
        </w:tc>
      </w:tr>
      <w:tr w:rsidR="00830C8E" w14:paraId="0E18F7AC" w14:textId="77777777" w:rsidTr="00FD4DDC">
        <w:trPr>
          <w:trHeight w:val="197"/>
        </w:trPr>
        <w:tc>
          <w:tcPr>
            <w:tcW w:w="3086" w:type="dxa"/>
            <w:tcBorders>
              <w:top w:val="nil"/>
            </w:tcBorders>
            <w:shd w:val="clear" w:color="auto" w:fill="F7CAAC"/>
          </w:tcPr>
          <w:p w14:paraId="4D5841D7" w14:textId="77777777" w:rsidR="00830C8E" w:rsidRDefault="00830C8E" w:rsidP="00A779C5">
            <w:pPr>
              <w:rPr>
                <w:b/>
              </w:rPr>
            </w:pPr>
            <w:r>
              <w:rPr>
                <w:b/>
              </w:rPr>
              <w:t>Garant předmětu</w:t>
            </w:r>
          </w:p>
        </w:tc>
        <w:tc>
          <w:tcPr>
            <w:tcW w:w="6769" w:type="dxa"/>
            <w:gridSpan w:val="7"/>
            <w:tcBorders>
              <w:top w:val="nil"/>
            </w:tcBorders>
          </w:tcPr>
          <w:p w14:paraId="4DE2BA7C" w14:textId="77777777" w:rsidR="00830C8E" w:rsidRDefault="00830C8E" w:rsidP="00830C8E">
            <w:pPr>
              <w:jc w:val="both"/>
            </w:pPr>
            <w:r>
              <w:t>Mgr. Stránský, Ph.D.</w:t>
            </w:r>
          </w:p>
        </w:tc>
      </w:tr>
      <w:tr w:rsidR="00830C8E" w14:paraId="6ECA0F3E" w14:textId="77777777" w:rsidTr="00FD4DDC">
        <w:trPr>
          <w:trHeight w:val="243"/>
        </w:trPr>
        <w:tc>
          <w:tcPr>
            <w:tcW w:w="3086" w:type="dxa"/>
            <w:tcBorders>
              <w:top w:val="nil"/>
            </w:tcBorders>
            <w:shd w:val="clear" w:color="auto" w:fill="F7CAAC"/>
          </w:tcPr>
          <w:p w14:paraId="6EE2460B" w14:textId="77777777" w:rsidR="00830C8E" w:rsidRDefault="00830C8E" w:rsidP="00A779C5">
            <w:pPr>
              <w:rPr>
                <w:b/>
              </w:rPr>
            </w:pPr>
            <w:r>
              <w:rPr>
                <w:b/>
              </w:rPr>
              <w:t>Zapojení garanta do výuky předmětu</w:t>
            </w:r>
          </w:p>
        </w:tc>
        <w:tc>
          <w:tcPr>
            <w:tcW w:w="6769" w:type="dxa"/>
            <w:gridSpan w:val="7"/>
            <w:tcBorders>
              <w:top w:val="nil"/>
            </w:tcBorders>
          </w:tcPr>
          <w:p w14:paraId="79A5F58D" w14:textId="77777777" w:rsidR="00830C8E" w:rsidRDefault="00830C8E" w:rsidP="00830C8E">
            <w:pPr>
              <w:jc w:val="both"/>
            </w:pPr>
            <w:proofErr w:type="gramStart"/>
            <w:r>
              <w:t>100%</w:t>
            </w:r>
            <w:proofErr w:type="gramEnd"/>
          </w:p>
        </w:tc>
      </w:tr>
      <w:tr w:rsidR="00830C8E" w14:paraId="08D52596" w14:textId="77777777" w:rsidTr="00FD4DDC">
        <w:tc>
          <w:tcPr>
            <w:tcW w:w="3086" w:type="dxa"/>
            <w:shd w:val="clear" w:color="auto" w:fill="F7CAAC"/>
          </w:tcPr>
          <w:p w14:paraId="58B7A273" w14:textId="77777777" w:rsidR="00830C8E" w:rsidRDefault="00830C8E" w:rsidP="00830C8E">
            <w:pPr>
              <w:jc w:val="both"/>
              <w:rPr>
                <w:b/>
              </w:rPr>
            </w:pPr>
            <w:r>
              <w:rPr>
                <w:b/>
              </w:rPr>
              <w:t>Vyučující</w:t>
            </w:r>
          </w:p>
        </w:tc>
        <w:tc>
          <w:tcPr>
            <w:tcW w:w="6769" w:type="dxa"/>
            <w:gridSpan w:val="7"/>
            <w:tcBorders>
              <w:bottom w:val="nil"/>
            </w:tcBorders>
          </w:tcPr>
          <w:p w14:paraId="17E00965" w14:textId="77777777" w:rsidR="00830C8E" w:rsidRDefault="00830C8E" w:rsidP="00830C8E">
            <w:pPr>
              <w:jc w:val="both"/>
            </w:pPr>
          </w:p>
        </w:tc>
      </w:tr>
      <w:tr w:rsidR="00830C8E" w14:paraId="16861F71" w14:textId="77777777" w:rsidTr="00FD4DDC">
        <w:trPr>
          <w:trHeight w:val="554"/>
        </w:trPr>
        <w:tc>
          <w:tcPr>
            <w:tcW w:w="9855" w:type="dxa"/>
            <w:gridSpan w:val="8"/>
            <w:tcBorders>
              <w:top w:val="nil"/>
            </w:tcBorders>
          </w:tcPr>
          <w:p w14:paraId="740FA050" w14:textId="77777777" w:rsidR="00830C8E" w:rsidRDefault="00830C8E" w:rsidP="00830C8E">
            <w:pPr>
              <w:jc w:val="both"/>
            </w:pPr>
            <w:r>
              <w:t>Mgr. Stránský, Ph.D.</w:t>
            </w:r>
          </w:p>
        </w:tc>
      </w:tr>
      <w:tr w:rsidR="00830C8E" w14:paraId="3C5A03CF" w14:textId="77777777" w:rsidTr="00FD4DDC">
        <w:tc>
          <w:tcPr>
            <w:tcW w:w="3086" w:type="dxa"/>
            <w:shd w:val="clear" w:color="auto" w:fill="F7CAAC"/>
          </w:tcPr>
          <w:p w14:paraId="3270E7A0" w14:textId="77777777" w:rsidR="00830C8E" w:rsidRDefault="00830C8E" w:rsidP="00830C8E">
            <w:pPr>
              <w:jc w:val="both"/>
              <w:rPr>
                <w:b/>
              </w:rPr>
            </w:pPr>
            <w:r>
              <w:rPr>
                <w:b/>
              </w:rPr>
              <w:t>Stručná anotace předmětu</w:t>
            </w:r>
          </w:p>
        </w:tc>
        <w:tc>
          <w:tcPr>
            <w:tcW w:w="6769" w:type="dxa"/>
            <w:gridSpan w:val="7"/>
            <w:tcBorders>
              <w:bottom w:val="nil"/>
            </w:tcBorders>
          </w:tcPr>
          <w:p w14:paraId="3072BA18" w14:textId="77777777" w:rsidR="00830C8E" w:rsidRDefault="00830C8E" w:rsidP="00830C8E">
            <w:pPr>
              <w:jc w:val="both"/>
            </w:pPr>
          </w:p>
        </w:tc>
      </w:tr>
      <w:tr w:rsidR="00830C8E" w14:paraId="2C60E85E" w14:textId="77777777" w:rsidTr="00FD4DDC">
        <w:trPr>
          <w:trHeight w:val="3938"/>
        </w:trPr>
        <w:tc>
          <w:tcPr>
            <w:tcW w:w="9855" w:type="dxa"/>
            <w:gridSpan w:val="8"/>
            <w:tcBorders>
              <w:top w:val="nil"/>
              <w:bottom w:val="single" w:sz="12" w:space="0" w:color="auto"/>
            </w:tcBorders>
          </w:tcPr>
          <w:p w14:paraId="6450F4EA" w14:textId="77777777" w:rsidR="00830C8E" w:rsidRDefault="00830C8E" w:rsidP="00830C8E">
            <w:pPr>
              <w:jc w:val="both"/>
            </w:pPr>
          </w:p>
          <w:p w14:paraId="10D0913F" w14:textId="77777777" w:rsidR="00830C8E" w:rsidRDefault="00830C8E" w:rsidP="00830C8E">
            <w:pPr>
              <w:pStyle w:val="Bezmezer"/>
            </w:pPr>
            <w:r>
              <w:t>Cílem kurzu je prohloubit a rozšířit znalosti a schopnosti získané v kurzu ETIK 1. Studenti získají další znalostí z deskriptivní etiky, normativní etiky, deontické etiky, aplikované etiky. Témata kurzu jsou: Argumentace v etice, Etika z pohledu přírodních věd, Experimentální etika, Empirická etika, Deskriptivní etika, Normativní etika, Aplikovaná etika.</w:t>
            </w:r>
          </w:p>
        </w:tc>
      </w:tr>
      <w:tr w:rsidR="00830C8E" w14:paraId="37CD28AB" w14:textId="77777777" w:rsidTr="00FD4DDC">
        <w:trPr>
          <w:trHeight w:val="265"/>
        </w:trPr>
        <w:tc>
          <w:tcPr>
            <w:tcW w:w="3653" w:type="dxa"/>
            <w:gridSpan w:val="2"/>
            <w:tcBorders>
              <w:top w:val="nil"/>
            </w:tcBorders>
            <w:shd w:val="clear" w:color="auto" w:fill="F7CAAC"/>
          </w:tcPr>
          <w:p w14:paraId="1CBF26C2"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6C3E9453" w14:textId="77777777" w:rsidR="00830C8E" w:rsidRDefault="00830C8E" w:rsidP="00830C8E">
            <w:pPr>
              <w:jc w:val="both"/>
            </w:pPr>
          </w:p>
        </w:tc>
      </w:tr>
      <w:tr w:rsidR="00830C8E" w14:paraId="3EF7CDE4" w14:textId="77777777" w:rsidTr="00FD4DDC">
        <w:trPr>
          <w:trHeight w:val="1497"/>
        </w:trPr>
        <w:tc>
          <w:tcPr>
            <w:tcW w:w="9855" w:type="dxa"/>
            <w:gridSpan w:val="8"/>
            <w:tcBorders>
              <w:top w:val="nil"/>
            </w:tcBorders>
          </w:tcPr>
          <w:p w14:paraId="549DECFB" w14:textId="77777777" w:rsidR="00830C8E" w:rsidRDefault="00830C8E" w:rsidP="00830C8E">
            <w:pPr>
              <w:jc w:val="both"/>
            </w:pPr>
          </w:p>
          <w:p w14:paraId="07CF27B7" w14:textId="77777777" w:rsidR="007314CC" w:rsidRPr="007314CC" w:rsidRDefault="007314CC" w:rsidP="007314CC">
            <w:pPr>
              <w:pStyle w:val="Bezmezer"/>
              <w:rPr>
                <w:b/>
              </w:rPr>
            </w:pPr>
            <w:r w:rsidRPr="007314CC">
              <w:rPr>
                <w:b/>
              </w:rPr>
              <w:t>Povinná:</w:t>
            </w:r>
          </w:p>
          <w:p w14:paraId="31335BAB" w14:textId="77777777" w:rsidR="007314CC" w:rsidRPr="00843461" w:rsidRDefault="006C071B" w:rsidP="007314CC">
            <w:pPr>
              <w:pStyle w:val="Bezmezer"/>
            </w:pPr>
            <w:hyperlink r:id="rId36" w:tgtFrame="_blank" w:history="1">
              <w:r w:rsidR="007314CC" w:rsidRPr="00843461">
                <w:t>B</w:t>
              </w:r>
              <w:r w:rsidR="007314CC">
                <w:t>RÁZDA</w:t>
              </w:r>
              <w:r w:rsidR="007314CC" w:rsidRPr="00843461">
                <w:t>, Radim.</w:t>
              </w:r>
              <w:r w:rsidR="007314CC" w:rsidRPr="008E4DFA">
                <w:rPr>
                  <w:i/>
                </w:rPr>
                <w:t xml:space="preserve"> Ethicum</w:t>
              </w:r>
              <w:r w:rsidR="007314CC" w:rsidRPr="00843461">
                <w:t xml:space="preserve">. 1. vyd. </w:t>
              </w:r>
              <w:proofErr w:type="gramStart"/>
              <w:r w:rsidR="007314CC" w:rsidRPr="00843461">
                <w:t>Zlín :</w:t>
              </w:r>
              <w:proofErr w:type="gramEnd"/>
              <w:r w:rsidR="007314CC" w:rsidRPr="00843461">
                <w:t xml:space="preserve"> VeRBuM, 2010. ISBN 978-80-904273-9-6. </w:t>
              </w:r>
            </w:hyperlink>
          </w:p>
          <w:p w14:paraId="1A506DD7" w14:textId="77777777" w:rsidR="007314CC" w:rsidRDefault="007314CC" w:rsidP="007314CC">
            <w:pPr>
              <w:pStyle w:val="Bezmezer"/>
            </w:pPr>
          </w:p>
          <w:p w14:paraId="1A9285DC" w14:textId="77777777" w:rsidR="007314CC" w:rsidRDefault="007314CC" w:rsidP="007314CC">
            <w:pPr>
              <w:pStyle w:val="Bezmezer"/>
            </w:pPr>
            <w:r w:rsidRPr="007314CC">
              <w:rPr>
                <w:b/>
              </w:rPr>
              <w:t>Doporučená</w:t>
            </w:r>
            <w:r w:rsidRPr="00843461">
              <w:t xml:space="preserve">: </w:t>
            </w:r>
          </w:p>
          <w:p w14:paraId="53638EC3" w14:textId="77777777" w:rsidR="00830C8E" w:rsidRDefault="006C071B" w:rsidP="007314CC">
            <w:pPr>
              <w:jc w:val="both"/>
              <w:rPr>
                <w:color w:val="01445F"/>
                <w:sz w:val="17"/>
                <w:szCs w:val="17"/>
                <w:u w:val="single"/>
              </w:rPr>
            </w:pPr>
            <w:hyperlink r:id="rId37" w:tgtFrame="_blank" w:history="1">
              <w:r w:rsidR="007314CC" w:rsidRPr="00843461">
                <w:t>P</w:t>
              </w:r>
              <w:r w:rsidR="007314CC">
                <w:t>RECHT</w:t>
              </w:r>
              <w:r w:rsidR="007314CC" w:rsidRPr="00843461">
                <w:t xml:space="preserve">, Richard David. </w:t>
              </w:r>
              <w:r w:rsidR="007314CC" w:rsidRPr="008E4DFA">
                <w:rPr>
                  <w:i/>
                </w:rPr>
                <w:t xml:space="preserve">Kdo </w:t>
              </w:r>
              <w:proofErr w:type="gramStart"/>
              <w:r w:rsidR="007314CC" w:rsidRPr="008E4DFA">
                <w:rPr>
                  <w:i/>
                </w:rPr>
                <w:t>jsem?</w:t>
              </w:r>
              <w:r w:rsidR="007314CC" w:rsidRPr="00843461">
                <w:t>.</w:t>
              </w:r>
              <w:proofErr w:type="gramEnd"/>
              <w:r w:rsidR="007314CC" w:rsidRPr="00843461">
                <w:t xml:space="preserve"> Vyd. 1. </w:t>
              </w:r>
              <w:proofErr w:type="gramStart"/>
              <w:r w:rsidR="007314CC" w:rsidRPr="00843461">
                <w:t>Praha :</w:t>
              </w:r>
              <w:proofErr w:type="gramEnd"/>
              <w:r w:rsidR="007314CC" w:rsidRPr="00843461">
                <w:t xml:space="preserve"> Ikar, 2010. ISBN 978-80-249-1306-3.</w:t>
              </w:r>
              <w:r w:rsidR="007314CC" w:rsidRPr="00843461">
                <w:rPr>
                  <w:color w:val="01445F"/>
                  <w:sz w:val="17"/>
                  <w:szCs w:val="17"/>
                  <w:u w:val="single"/>
                </w:rPr>
                <w:t xml:space="preserve"> </w:t>
              </w:r>
            </w:hyperlink>
          </w:p>
          <w:p w14:paraId="586F4004" w14:textId="0346EFA0" w:rsidR="00D46D00" w:rsidRDefault="00D46D00" w:rsidP="007314CC">
            <w:pPr>
              <w:jc w:val="both"/>
            </w:pPr>
          </w:p>
        </w:tc>
      </w:tr>
    </w:tbl>
    <w:p w14:paraId="1257E50A" w14:textId="71652AB1" w:rsidR="00830C8E" w:rsidRDefault="00830C8E" w:rsidP="00830C8E"/>
    <w:p w14:paraId="5123C6C7" w14:textId="648DB182" w:rsidR="00FD4DDC" w:rsidRDefault="00FD4DDC" w:rsidP="00830C8E"/>
    <w:p w14:paraId="2ADFB3AD" w14:textId="62FCB974" w:rsidR="00FD4DDC" w:rsidRDefault="00FD4DDC" w:rsidP="00830C8E"/>
    <w:p w14:paraId="14638D88" w14:textId="4A394D95" w:rsidR="00FD4DDC" w:rsidRDefault="00FD4DDC" w:rsidP="00830C8E"/>
    <w:p w14:paraId="1362294B" w14:textId="37D6E5C2" w:rsidR="00FD4DDC" w:rsidRDefault="00FD4DDC" w:rsidP="00830C8E"/>
    <w:p w14:paraId="4A391034" w14:textId="0A2F74BC" w:rsidR="00FD4DDC" w:rsidRDefault="00FD4DDC" w:rsidP="00830C8E"/>
    <w:p w14:paraId="599DFB9B" w14:textId="1CCA42B3" w:rsidR="00FD4DDC" w:rsidRDefault="00FD4DDC" w:rsidP="00830C8E"/>
    <w:p w14:paraId="166D9B41" w14:textId="77777777" w:rsidR="00FD4DDC" w:rsidRDefault="00FD4DDC" w:rsidP="00830C8E"/>
    <w:p w14:paraId="517ACA54" w14:textId="6EB0C65D" w:rsidR="00947169" w:rsidRDefault="00947169" w:rsidP="00E71567"/>
    <w:p w14:paraId="0EB6D36D" w14:textId="16D9B6F8" w:rsidR="00947169" w:rsidRDefault="00947169" w:rsidP="00E71567"/>
    <w:p w14:paraId="394D0EAD" w14:textId="5C38E0BB" w:rsidR="00947169" w:rsidRDefault="00947169" w:rsidP="00E71567"/>
    <w:p w14:paraId="0D1256A1" w14:textId="13921929" w:rsidR="00947169" w:rsidRDefault="00947169" w:rsidP="00E71567"/>
    <w:p w14:paraId="66DBF5FC" w14:textId="1F78B850"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50631EE0" w14:textId="77777777" w:rsidTr="00FD4DDC">
        <w:tc>
          <w:tcPr>
            <w:tcW w:w="9855" w:type="dxa"/>
            <w:gridSpan w:val="8"/>
            <w:tcBorders>
              <w:bottom w:val="double" w:sz="4" w:space="0" w:color="auto"/>
            </w:tcBorders>
            <w:shd w:val="clear" w:color="auto" w:fill="BDD6EE"/>
          </w:tcPr>
          <w:p w14:paraId="7F829A37" w14:textId="77777777" w:rsidR="00830C8E" w:rsidRDefault="00830C8E" w:rsidP="00830C8E">
            <w:pPr>
              <w:jc w:val="both"/>
              <w:rPr>
                <w:b/>
                <w:sz w:val="28"/>
              </w:rPr>
            </w:pPr>
            <w:r>
              <w:lastRenderedPageBreak/>
              <w:br w:type="page"/>
            </w:r>
            <w:r>
              <w:rPr>
                <w:b/>
                <w:sz w:val="28"/>
              </w:rPr>
              <w:t>B-III – Charakteristika studijního předmětu</w:t>
            </w:r>
          </w:p>
        </w:tc>
      </w:tr>
      <w:tr w:rsidR="00830C8E" w14:paraId="56A285AE" w14:textId="77777777" w:rsidTr="00FD4DDC">
        <w:tc>
          <w:tcPr>
            <w:tcW w:w="3086" w:type="dxa"/>
            <w:tcBorders>
              <w:top w:val="double" w:sz="4" w:space="0" w:color="auto"/>
            </w:tcBorders>
            <w:shd w:val="clear" w:color="auto" w:fill="F7CAAC"/>
          </w:tcPr>
          <w:p w14:paraId="05A44AA0"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0ACF8809" w14:textId="43DE27D9" w:rsidR="00830C8E" w:rsidRDefault="00830C8E" w:rsidP="00830C8E">
            <w:pPr>
              <w:jc w:val="both"/>
            </w:pPr>
            <w:r>
              <w:t>Diplomový projekt Kamera</w:t>
            </w:r>
          </w:p>
        </w:tc>
      </w:tr>
      <w:tr w:rsidR="00830C8E" w14:paraId="229D1E6E" w14:textId="77777777" w:rsidTr="00FD4DDC">
        <w:tc>
          <w:tcPr>
            <w:tcW w:w="3086" w:type="dxa"/>
            <w:shd w:val="clear" w:color="auto" w:fill="F7CAAC"/>
          </w:tcPr>
          <w:p w14:paraId="33EF37D5" w14:textId="77777777" w:rsidR="00830C8E" w:rsidRDefault="00830C8E" w:rsidP="00A779C5">
            <w:pPr>
              <w:rPr>
                <w:b/>
              </w:rPr>
            </w:pPr>
            <w:r>
              <w:rPr>
                <w:b/>
              </w:rPr>
              <w:t>Typ předmětu</w:t>
            </w:r>
          </w:p>
        </w:tc>
        <w:tc>
          <w:tcPr>
            <w:tcW w:w="3406" w:type="dxa"/>
            <w:gridSpan w:val="4"/>
          </w:tcPr>
          <w:p w14:paraId="7B3DB520" w14:textId="77777777" w:rsidR="00830C8E" w:rsidRDefault="00830C8E" w:rsidP="00830C8E">
            <w:pPr>
              <w:jc w:val="both"/>
            </w:pPr>
            <w:r>
              <w:t>Povinný, PZ</w:t>
            </w:r>
          </w:p>
        </w:tc>
        <w:tc>
          <w:tcPr>
            <w:tcW w:w="2695" w:type="dxa"/>
            <w:gridSpan w:val="2"/>
            <w:shd w:val="clear" w:color="auto" w:fill="F7CAAC"/>
          </w:tcPr>
          <w:p w14:paraId="095A8929" w14:textId="77777777" w:rsidR="00830C8E" w:rsidRDefault="00830C8E" w:rsidP="00830C8E">
            <w:pPr>
              <w:jc w:val="both"/>
            </w:pPr>
            <w:r>
              <w:rPr>
                <w:b/>
              </w:rPr>
              <w:t>doporučený ročník / semestr</w:t>
            </w:r>
          </w:p>
        </w:tc>
        <w:tc>
          <w:tcPr>
            <w:tcW w:w="668" w:type="dxa"/>
          </w:tcPr>
          <w:p w14:paraId="714C992C" w14:textId="4A036A05" w:rsidR="00830C8E" w:rsidRDefault="00A6733F" w:rsidP="00830C8E">
            <w:pPr>
              <w:jc w:val="both"/>
            </w:pPr>
            <w:r>
              <w:t>2</w:t>
            </w:r>
            <w:r w:rsidR="00830C8E">
              <w:t>/LS</w:t>
            </w:r>
          </w:p>
        </w:tc>
      </w:tr>
      <w:tr w:rsidR="00830C8E" w14:paraId="257C0FD3" w14:textId="77777777" w:rsidTr="00FD4DDC">
        <w:tc>
          <w:tcPr>
            <w:tcW w:w="3086" w:type="dxa"/>
            <w:shd w:val="clear" w:color="auto" w:fill="F7CAAC"/>
          </w:tcPr>
          <w:p w14:paraId="00A515BE" w14:textId="77777777" w:rsidR="00830C8E" w:rsidRDefault="00830C8E" w:rsidP="00A779C5">
            <w:pPr>
              <w:rPr>
                <w:b/>
              </w:rPr>
            </w:pPr>
            <w:r>
              <w:rPr>
                <w:b/>
              </w:rPr>
              <w:t>Rozsah studijního předmětu</w:t>
            </w:r>
          </w:p>
        </w:tc>
        <w:tc>
          <w:tcPr>
            <w:tcW w:w="1701" w:type="dxa"/>
            <w:gridSpan w:val="2"/>
          </w:tcPr>
          <w:p w14:paraId="583FBAD7" w14:textId="77777777" w:rsidR="00830C8E" w:rsidRDefault="00830C8E" w:rsidP="00830C8E">
            <w:pPr>
              <w:jc w:val="both"/>
            </w:pPr>
            <w:r>
              <w:t>26/semestr</w:t>
            </w:r>
          </w:p>
        </w:tc>
        <w:tc>
          <w:tcPr>
            <w:tcW w:w="889" w:type="dxa"/>
            <w:shd w:val="clear" w:color="auto" w:fill="F7CAAC"/>
          </w:tcPr>
          <w:p w14:paraId="1FEFB961" w14:textId="77777777" w:rsidR="00830C8E" w:rsidRDefault="00830C8E" w:rsidP="00830C8E">
            <w:pPr>
              <w:jc w:val="both"/>
              <w:rPr>
                <w:b/>
              </w:rPr>
            </w:pPr>
            <w:r>
              <w:rPr>
                <w:b/>
              </w:rPr>
              <w:t xml:space="preserve">hod. </w:t>
            </w:r>
          </w:p>
        </w:tc>
        <w:tc>
          <w:tcPr>
            <w:tcW w:w="816" w:type="dxa"/>
          </w:tcPr>
          <w:p w14:paraId="4AA77310" w14:textId="77777777" w:rsidR="00830C8E" w:rsidRDefault="00830C8E" w:rsidP="00830C8E">
            <w:pPr>
              <w:jc w:val="both"/>
            </w:pPr>
            <w:r>
              <w:t>2/týden</w:t>
            </w:r>
          </w:p>
        </w:tc>
        <w:tc>
          <w:tcPr>
            <w:tcW w:w="2156" w:type="dxa"/>
            <w:shd w:val="clear" w:color="auto" w:fill="F7CAAC"/>
          </w:tcPr>
          <w:p w14:paraId="14F608D4" w14:textId="77777777" w:rsidR="00830C8E" w:rsidRDefault="00830C8E" w:rsidP="00830C8E">
            <w:pPr>
              <w:jc w:val="both"/>
              <w:rPr>
                <w:b/>
              </w:rPr>
            </w:pPr>
            <w:r>
              <w:rPr>
                <w:b/>
              </w:rPr>
              <w:t>kreditů</w:t>
            </w:r>
          </w:p>
        </w:tc>
        <w:tc>
          <w:tcPr>
            <w:tcW w:w="1207" w:type="dxa"/>
            <w:gridSpan w:val="2"/>
          </w:tcPr>
          <w:p w14:paraId="3DBD6297" w14:textId="77777777" w:rsidR="00830C8E" w:rsidRDefault="00830C8E" w:rsidP="00830C8E">
            <w:pPr>
              <w:jc w:val="both"/>
            </w:pPr>
            <w:r>
              <w:t>10</w:t>
            </w:r>
          </w:p>
        </w:tc>
      </w:tr>
      <w:tr w:rsidR="00830C8E" w14:paraId="121A55E6" w14:textId="77777777" w:rsidTr="00FD4DDC">
        <w:tc>
          <w:tcPr>
            <w:tcW w:w="3086" w:type="dxa"/>
            <w:shd w:val="clear" w:color="auto" w:fill="F7CAAC"/>
          </w:tcPr>
          <w:p w14:paraId="2377EABF" w14:textId="77777777" w:rsidR="00830C8E" w:rsidRDefault="00830C8E" w:rsidP="00A779C5">
            <w:pPr>
              <w:rPr>
                <w:b/>
                <w:sz w:val="22"/>
              </w:rPr>
            </w:pPr>
            <w:r>
              <w:rPr>
                <w:b/>
              </w:rPr>
              <w:t>Prerekvizity, korekvizity, ekvivalence</w:t>
            </w:r>
          </w:p>
        </w:tc>
        <w:tc>
          <w:tcPr>
            <w:tcW w:w="6769" w:type="dxa"/>
            <w:gridSpan w:val="7"/>
          </w:tcPr>
          <w:p w14:paraId="4A7553BD" w14:textId="77777777" w:rsidR="00830C8E" w:rsidRDefault="00830C8E" w:rsidP="00830C8E">
            <w:pPr>
              <w:jc w:val="both"/>
            </w:pPr>
          </w:p>
        </w:tc>
      </w:tr>
      <w:tr w:rsidR="00830C8E" w14:paraId="42D59F96" w14:textId="77777777" w:rsidTr="00FD4DDC">
        <w:tc>
          <w:tcPr>
            <w:tcW w:w="3086" w:type="dxa"/>
            <w:shd w:val="clear" w:color="auto" w:fill="F7CAAC"/>
          </w:tcPr>
          <w:p w14:paraId="175E2309" w14:textId="77777777" w:rsidR="00830C8E" w:rsidRDefault="00830C8E" w:rsidP="00A779C5">
            <w:pPr>
              <w:rPr>
                <w:b/>
              </w:rPr>
            </w:pPr>
            <w:r>
              <w:rPr>
                <w:b/>
              </w:rPr>
              <w:t>Způsob ověření studijních výsledků</w:t>
            </w:r>
          </w:p>
        </w:tc>
        <w:tc>
          <w:tcPr>
            <w:tcW w:w="3406" w:type="dxa"/>
            <w:gridSpan w:val="4"/>
          </w:tcPr>
          <w:p w14:paraId="1172D8E1" w14:textId="77777777" w:rsidR="00830C8E" w:rsidRDefault="00830C8E" w:rsidP="00830C8E">
            <w:pPr>
              <w:jc w:val="both"/>
            </w:pPr>
            <w:r>
              <w:t>Klasifikovaný zápočet</w:t>
            </w:r>
          </w:p>
        </w:tc>
        <w:tc>
          <w:tcPr>
            <w:tcW w:w="2156" w:type="dxa"/>
            <w:shd w:val="clear" w:color="auto" w:fill="F7CAAC"/>
          </w:tcPr>
          <w:p w14:paraId="7DF6E396" w14:textId="77777777" w:rsidR="00830C8E" w:rsidRDefault="00830C8E" w:rsidP="00830C8E">
            <w:pPr>
              <w:jc w:val="both"/>
              <w:rPr>
                <w:b/>
              </w:rPr>
            </w:pPr>
            <w:r>
              <w:rPr>
                <w:b/>
              </w:rPr>
              <w:t>Forma výuky</w:t>
            </w:r>
          </w:p>
        </w:tc>
        <w:tc>
          <w:tcPr>
            <w:tcW w:w="1207" w:type="dxa"/>
            <w:gridSpan w:val="2"/>
          </w:tcPr>
          <w:p w14:paraId="0385E602" w14:textId="77777777" w:rsidR="00830C8E" w:rsidRDefault="00830C8E" w:rsidP="00830C8E">
            <w:pPr>
              <w:jc w:val="both"/>
            </w:pPr>
            <w:r>
              <w:t>seminář</w:t>
            </w:r>
          </w:p>
        </w:tc>
      </w:tr>
      <w:tr w:rsidR="00830C8E" w14:paraId="1D7651A9" w14:textId="77777777" w:rsidTr="00FD4DDC">
        <w:tc>
          <w:tcPr>
            <w:tcW w:w="3086" w:type="dxa"/>
            <w:shd w:val="clear" w:color="auto" w:fill="F7CAAC"/>
          </w:tcPr>
          <w:p w14:paraId="18581490"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06198E57" w14:textId="77777777" w:rsidR="00830C8E" w:rsidRDefault="00830C8E" w:rsidP="00830C8E">
            <w:pPr>
              <w:pStyle w:val="Bezmezer"/>
            </w:pPr>
            <w:r>
              <w:t xml:space="preserve">Účast na cvičeních s kontrolovanou docházkou, povolena maximálně jedna omluvená neúčast. </w:t>
            </w:r>
            <w:r>
              <w:br/>
              <w:t xml:space="preserve">Aktivita při práci na projektech, v termínu odevzdaná všechna zadaná cvičení. </w:t>
            </w:r>
            <w:r>
              <w:br/>
            </w:r>
          </w:p>
        </w:tc>
      </w:tr>
      <w:tr w:rsidR="00830C8E" w14:paraId="09836D71" w14:textId="77777777" w:rsidTr="00FD4DDC">
        <w:trPr>
          <w:trHeight w:val="554"/>
        </w:trPr>
        <w:tc>
          <w:tcPr>
            <w:tcW w:w="9855" w:type="dxa"/>
            <w:gridSpan w:val="8"/>
            <w:tcBorders>
              <w:top w:val="nil"/>
            </w:tcBorders>
          </w:tcPr>
          <w:p w14:paraId="5F2780C2" w14:textId="77777777" w:rsidR="00830C8E" w:rsidRDefault="00830C8E" w:rsidP="00A779C5"/>
        </w:tc>
      </w:tr>
      <w:tr w:rsidR="00830C8E" w14:paraId="76995438" w14:textId="77777777" w:rsidTr="00FD4DDC">
        <w:trPr>
          <w:trHeight w:val="197"/>
        </w:trPr>
        <w:tc>
          <w:tcPr>
            <w:tcW w:w="3086" w:type="dxa"/>
            <w:tcBorders>
              <w:top w:val="nil"/>
            </w:tcBorders>
            <w:shd w:val="clear" w:color="auto" w:fill="F7CAAC"/>
          </w:tcPr>
          <w:p w14:paraId="120A4F29" w14:textId="77777777" w:rsidR="00830C8E" w:rsidRDefault="00830C8E" w:rsidP="00A779C5">
            <w:pPr>
              <w:rPr>
                <w:b/>
              </w:rPr>
            </w:pPr>
            <w:r>
              <w:rPr>
                <w:b/>
              </w:rPr>
              <w:t>Garant předmětu</w:t>
            </w:r>
          </w:p>
        </w:tc>
        <w:tc>
          <w:tcPr>
            <w:tcW w:w="6769" w:type="dxa"/>
            <w:gridSpan w:val="7"/>
            <w:tcBorders>
              <w:top w:val="nil"/>
            </w:tcBorders>
          </w:tcPr>
          <w:p w14:paraId="308B99D5" w14:textId="77777777" w:rsidR="00830C8E" w:rsidRDefault="00830C8E" w:rsidP="00830C8E">
            <w:pPr>
              <w:jc w:val="both"/>
            </w:pPr>
            <w:r>
              <w:t>MgA. Martin Štěpánek</w:t>
            </w:r>
          </w:p>
        </w:tc>
      </w:tr>
      <w:tr w:rsidR="00830C8E" w14:paraId="69FC6E49" w14:textId="77777777" w:rsidTr="00FD4DDC">
        <w:trPr>
          <w:trHeight w:val="243"/>
        </w:trPr>
        <w:tc>
          <w:tcPr>
            <w:tcW w:w="3086" w:type="dxa"/>
            <w:tcBorders>
              <w:top w:val="nil"/>
            </w:tcBorders>
            <w:shd w:val="clear" w:color="auto" w:fill="F7CAAC"/>
          </w:tcPr>
          <w:p w14:paraId="7340F25C" w14:textId="77777777" w:rsidR="00830C8E" w:rsidRDefault="00830C8E" w:rsidP="00A779C5">
            <w:pPr>
              <w:rPr>
                <w:b/>
              </w:rPr>
            </w:pPr>
            <w:r>
              <w:rPr>
                <w:b/>
              </w:rPr>
              <w:t>Zapojení garanta do výuky předmětu</w:t>
            </w:r>
          </w:p>
        </w:tc>
        <w:tc>
          <w:tcPr>
            <w:tcW w:w="6769" w:type="dxa"/>
            <w:gridSpan w:val="7"/>
            <w:tcBorders>
              <w:top w:val="nil"/>
            </w:tcBorders>
          </w:tcPr>
          <w:p w14:paraId="1D9EA3BE" w14:textId="77777777" w:rsidR="00830C8E" w:rsidRDefault="00830C8E" w:rsidP="00830C8E">
            <w:pPr>
              <w:jc w:val="both"/>
            </w:pPr>
            <w:r>
              <w:t>1</w:t>
            </w:r>
            <w:del w:id="637" w:author="Ponížilová Hana" w:date="2020-02-13T16:55:00Z">
              <w:r w:rsidDel="005948A4">
                <w:delText>0</w:delText>
              </w:r>
            </w:del>
            <w:proofErr w:type="gramStart"/>
            <w:r>
              <w:t>0%</w:t>
            </w:r>
            <w:proofErr w:type="gramEnd"/>
          </w:p>
        </w:tc>
      </w:tr>
      <w:tr w:rsidR="00830C8E" w14:paraId="73444A4C" w14:textId="77777777" w:rsidTr="00FD4DDC">
        <w:tc>
          <w:tcPr>
            <w:tcW w:w="3086" w:type="dxa"/>
            <w:shd w:val="clear" w:color="auto" w:fill="F7CAAC"/>
          </w:tcPr>
          <w:p w14:paraId="141FE48D" w14:textId="77777777" w:rsidR="00830C8E" w:rsidRDefault="00830C8E" w:rsidP="00830C8E">
            <w:pPr>
              <w:jc w:val="both"/>
              <w:rPr>
                <w:b/>
              </w:rPr>
            </w:pPr>
            <w:r>
              <w:rPr>
                <w:b/>
              </w:rPr>
              <w:t>Vyučující</w:t>
            </w:r>
          </w:p>
        </w:tc>
        <w:tc>
          <w:tcPr>
            <w:tcW w:w="6769" w:type="dxa"/>
            <w:gridSpan w:val="7"/>
            <w:tcBorders>
              <w:bottom w:val="nil"/>
            </w:tcBorders>
          </w:tcPr>
          <w:p w14:paraId="268FBCA2" w14:textId="77777777" w:rsidR="00830C8E" w:rsidRDefault="00830C8E" w:rsidP="00830C8E">
            <w:pPr>
              <w:jc w:val="both"/>
            </w:pPr>
          </w:p>
        </w:tc>
      </w:tr>
      <w:tr w:rsidR="00830C8E" w14:paraId="2F9BB51C" w14:textId="77777777" w:rsidTr="00FD4DDC">
        <w:trPr>
          <w:trHeight w:val="554"/>
        </w:trPr>
        <w:tc>
          <w:tcPr>
            <w:tcW w:w="9855" w:type="dxa"/>
            <w:gridSpan w:val="8"/>
            <w:tcBorders>
              <w:top w:val="nil"/>
            </w:tcBorders>
          </w:tcPr>
          <w:p w14:paraId="1DE32F56" w14:textId="258B311F" w:rsidR="00830C8E" w:rsidRDefault="00830C8E" w:rsidP="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Martin Štěpánek</w:t>
            </w:r>
            <w:ins w:id="638" w:author="Ponížilová Hana" w:date="2020-02-13T16:55:00Z">
              <w:r w:rsidR="005948A4">
                <w:t>, kolektiv pedagogů</w:t>
              </w:r>
            </w:ins>
          </w:p>
        </w:tc>
      </w:tr>
      <w:tr w:rsidR="00830C8E" w14:paraId="58C6EB03" w14:textId="77777777" w:rsidTr="00FD4DDC">
        <w:tc>
          <w:tcPr>
            <w:tcW w:w="3086" w:type="dxa"/>
            <w:shd w:val="clear" w:color="auto" w:fill="F7CAAC"/>
          </w:tcPr>
          <w:p w14:paraId="037FB5DD" w14:textId="77777777" w:rsidR="00830C8E" w:rsidRDefault="00830C8E" w:rsidP="00830C8E">
            <w:pPr>
              <w:jc w:val="both"/>
              <w:rPr>
                <w:b/>
              </w:rPr>
            </w:pPr>
            <w:r>
              <w:rPr>
                <w:b/>
              </w:rPr>
              <w:t>Stručná anotace předmětu</w:t>
            </w:r>
          </w:p>
        </w:tc>
        <w:tc>
          <w:tcPr>
            <w:tcW w:w="6769" w:type="dxa"/>
            <w:gridSpan w:val="7"/>
            <w:tcBorders>
              <w:bottom w:val="nil"/>
            </w:tcBorders>
          </w:tcPr>
          <w:p w14:paraId="557085B9" w14:textId="77777777" w:rsidR="00830C8E" w:rsidRDefault="00830C8E" w:rsidP="00830C8E">
            <w:pPr>
              <w:jc w:val="both"/>
            </w:pPr>
          </w:p>
        </w:tc>
      </w:tr>
      <w:tr w:rsidR="00830C8E" w14:paraId="038CEA89" w14:textId="77777777" w:rsidTr="00FD4DDC">
        <w:trPr>
          <w:trHeight w:val="3938"/>
        </w:trPr>
        <w:tc>
          <w:tcPr>
            <w:tcW w:w="9855" w:type="dxa"/>
            <w:gridSpan w:val="8"/>
            <w:tcBorders>
              <w:top w:val="nil"/>
              <w:bottom w:val="single" w:sz="12" w:space="0" w:color="auto"/>
            </w:tcBorders>
          </w:tcPr>
          <w:p w14:paraId="6232C601" w14:textId="77777777" w:rsidR="00830C8E" w:rsidRDefault="00830C8E" w:rsidP="00830C8E">
            <w:pPr>
              <w:jc w:val="both"/>
            </w:pPr>
          </w:p>
          <w:p w14:paraId="50E2EE20" w14:textId="77777777" w:rsidR="00830C8E" w:rsidRDefault="00830C8E" w:rsidP="00830C8E">
            <w:pPr>
              <w:jc w:val="both"/>
            </w:pPr>
            <w:r>
              <w:t>Předmět vede k osvojování a prohlubování teoretických znalostí i praktických dovedností uchazečů v oblasti kamery s důrazem na přípravu státní závěrečné zkoušky a realizaci praktické části magisterské práce.</w:t>
            </w:r>
          </w:p>
          <w:p w14:paraId="2CD632B1" w14:textId="77777777" w:rsidR="00830C8E" w:rsidRDefault="00830C8E" w:rsidP="00830C8E">
            <w:pPr>
              <w:jc w:val="both"/>
            </w:pPr>
          </w:p>
          <w:p w14:paraId="30638DD0" w14:textId="77777777" w:rsidR="00830C8E" w:rsidRPr="001779A4" w:rsidRDefault="00830C8E" w:rsidP="00830C8E">
            <w:pPr>
              <w:jc w:val="both"/>
              <w:rPr>
                <w:u w:val="single"/>
              </w:rPr>
            </w:pPr>
            <w:r w:rsidRPr="001779A4">
              <w:rPr>
                <w:u w:val="single"/>
              </w:rPr>
              <w:t>Okruhy:</w:t>
            </w:r>
          </w:p>
          <w:p w14:paraId="76443269" w14:textId="77777777" w:rsidR="00830C8E" w:rsidRDefault="00830C8E" w:rsidP="009305FD">
            <w:pPr>
              <w:pStyle w:val="Odstavecseseznamem"/>
              <w:numPr>
                <w:ilvl w:val="0"/>
                <w:numId w:val="13"/>
              </w:numPr>
            </w:pPr>
            <w:r>
              <w:t>Zpracování a prezentace oborových otázek k magisterské zkoušce.</w:t>
            </w:r>
          </w:p>
          <w:p w14:paraId="314EDBC8" w14:textId="77777777" w:rsidR="00830C8E" w:rsidRDefault="00830C8E" w:rsidP="009305FD">
            <w:pPr>
              <w:pStyle w:val="Odstavecseseznamem"/>
              <w:numPr>
                <w:ilvl w:val="0"/>
                <w:numId w:val="13"/>
              </w:numPr>
            </w:pPr>
            <w:r>
              <w:t>Příprava a obrazová realizace magisterského filmu.</w:t>
            </w:r>
          </w:p>
          <w:p w14:paraId="39526864" w14:textId="77777777" w:rsidR="00830C8E" w:rsidRDefault="00830C8E" w:rsidP="009305FD">
            <w:pPr>
              <w:pStyle w:val="Odstavecseseznamem"/>
              <w:numPr>
                <w:ilvl w:val="0"/>
                <w:numId w:val="13"/>
              </w:numPr>
            </w:pPr>
            <w:r>
              <w:t>Asistence kamery na magisterském filmu.</w:t>
            </w:r>
          </w:p>
          <w:p w14:paraId="297B8AEA" w14:textId="77777777" w:rsidR="00830C8E" w:rsidRDefault="00830C8E" w:rsidP="009305FD">
            <w:pPr>
              <w:pStyle w:val="Odstavecseseznamem"/>
              <w:numPr>
                <w:ilvl w:val="0"/>
                <w:numId w:val="13"/>
              </w:numPr>
              <w:jc w:val="both"/>
            </w:pPr>
            <w:r>
              <w:t>Prezentace výstupů z praxe v oboru.</w:t>
            </w:r>
          </w:p>
        </w:tc>
      </w:tr>
      <w:tr w:rsidR="00830C8E" w14:paraId="764B86F8" w14:textId="77777777" w:rsidTr="00FD4DDC">
        <w:trPr>
          <w:trHeight w:val="265"/>
        </w:trPr>
        <w:tc>
          <w:tcPr>
            <w:tcW w:w="3653" w:type="dxa"/>
            <w:gridSpan w:val="2"/>
            <w:tcBorders>
              <w:top w:val="nil"/>
            </w:tcBorders>
            <w:shd w:val="clear" w:color="auto" w:fill="F7CAAC"/>
          </w:tcPr>
          <w:p w14:paraId="500E2DBC"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4AFD6654" w14:textId="77777777" w:rsidR="00830C8E" w:rsidRDefault="00830C8E" w:rsidP="00830C8E">
            <w:pPr>
              <w:jc w:val="both"/>
            </w:pPr>
          </w:p>
        </w:tc>
      </w:tr>
      <w:tr w:rsidR="00830C8E" w14:paraId="09EA82D4" w14:textId="77777777" w:rsidTr="00FD4DDC">
        <w:trPr>
          <w:trHeight w:val="1497"/>
        </w:trPr>
        <w:tc>
          <w:tcPr>
            <w:tcW w:w="9855" w:type="dxa"/>
            <w:gridSpan w:val="8"/>
            <w:tcBorders>
              <w:top w:val="nil"/>
            </w:tcBorders>
          </w:tcPr>
          <w:p w14:paraId="23C87C21" w14:textId="77777777" w:rsidR="00D46D00" w:rsidRDefault="00D46D00" w:rsidP="00843DD5">
            <w:pPr>
              <w:jc w:val="both"/>
            </w:pPr>
          </w:p>
          <w:p w14:paraId="5DE9C7EC" w14:textId="2D68AD2E" w:rsidR="00843DD5" w:rsidRDefault="00843DD5" w:rsidP="00843DD5">
            <w:pPr>
              <w:jc w:val="both"/>
            </w:pPr>
            <w:r>
              <w:t xml:space="preserve">ECO, Umberto. </w:t>
            </w:r>
            <w:r w:rsidRPr="00013D06">
              <w:rPr>
                <w:i/>
              </w:rPr>
              <w:t>Jak napsat diplomovou práci.</w:t>
            </w:r>
            <w:r>
              <w:t xml:space="preserve"> Votobia. ISBN 8071981737</w:t>
            </w:r>
          </w:p>
          <w:p w14:paraId="4A85CBDC" w14:textId="77777777" w:rsidR="00830C8E" w:rsidRDefault="00830C8E" w:rsidP="00830C8E">
            <w:pPr>
              <w:jc w:val="both"/>
            </w:pPr>
          </w:p>
        </w:tc>
      </w:tr>
    </w:tbl>
    <w:p w14:paraId="24CDCD5F" w14:textId="05E9D85F" w:rsidR="00830C8E" w:rsidRDefault="00830C8E" w:rsidP="00830C8E"/>
    <w:p w14:paraId="771E5A1F" w14:textId="62745E81" w:rsidR="00FD4DDC" w:rsidRDefault="00FD4DDC" w:rsidP="00830C8E"/>
    <w:p w14:paraId="255A75D3" w14:textId="1A66D5E7" w:rsidR="00FD4DDC" w:rsidRDefault="00FD4DDC" w:rsidP="00830C8E"/>
    <w:p w14:paraId="7628C5DF" w14:textId="153BFCBE" w:rsidR="00FD4DDC" w:rsidRDefault="00FD4DDC" w:rsidP="00830C8E"/>
    <w:p w14:paraId="395BBAE6" w14:textId="0F1DD409" w:rsidR="00FD4DDC" w:rsidRDefault="00FD4DDC" w:rsidP="00830C8E"/>
    <w:p w14:paraId="065C25E1" w14:textId="1825DC97" w:rsidR="00FD4DDC" w:rsidRDefault="00FD4DDC" w:rsidP="00830C8E"/>
    <w:p w14:paraId="7F8C5B01" w14:textId="468C2083" w:rsidR="00FD4DDC" w:rsidRDefault="00FD4DDC" w:rsidP="00830C8E"/>
    <w:p w14:paraId="08C811D7" w14:textId="7E612D2F" w:rsidR="00FD4DDC" w:rsidRDefault="00FD4DDC" w:rsidP="00830C8E"/>
    <w:p w14:paraId="710F5A3C" w14:textId="75059ADE" w:rsidR="00FD4DDC" w:rsidRDefault="00FD4DDC" w:rsidP="00830C8E"/>
    <w:p w14:paraId="73132637" w14:textId="40ADF7A7" w:rsidR="00FD4DDC" w:rsidRDefault="00FD4DDC" w:rsidP="00830C8E"/>
    <w:p w14:paraId="6D029C41" w14:textId="18315A9C" w:rsidR="00FD4DDC" w:rsidRDefault="00FD4DDC" w:rsidP="00830C8E"/>
    <w:p w14:paraId="386DC2DA" w14:textId="77777777" w:rsidR="00FD4DDC" w:rsidRDefault="00FD4DDC"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43034DA5" w14:textId="77777777" w:rsidTr="00830C8E">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3579BDD" w14:textId="77777777" w:rsidR="00830C8E" w:rsidRDefault="00830C8E">
            <w:pPr>
              <w:spacing w:line="256" w:lineRule="auto"/>
              <w:jc w:val="both"/>
              <w:rPr>
                <w:b/>
                <w:sz w:val="28"/>
                <w:lang w:eastAsia="en-US"/>
              </w:rPr>
            </w:pPr>
            <w:r>
              <w:lastRenderedPageBreak/>
              <w:br w:type="page"/>
            </w:r>
            <w:r>
              <w:rPr>
                <w:b/>
                <w:sz w:val="28"/>
                <w:lang w:eastAsia="en-US"/>
              </w:rPr>
              <w:t>B-III – Charakteristika studijního předmětu</w:t>
            </w:r>
          </w:p>
        </w:tc>
      </w:tr>
      <w:tr w:rsidR="00830C8E" w14:paraId="731DE0DD" w14:textId="77777777" w:rsidTr="00830C8E">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0C67D0B" w14:textId="77777777" w:rsidR="00830C8E" w:rsidRDefault="00830C8E">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9B8017D" w14:textId="77777777" w:rsidR="00830C8E" w:rsidRDefault="00830C8E">
            <w:pPr>
              <w:spacing w:line="256" w:lineRule="auto"/>
              <w:jc w:val="both"/>
              <w:rPr>
                <w:lang w:eastAsia="en-US"/>
              </w:rPr>
            </w:pPr>
            <w:r>
              <w:rPr>
                <w:lang w:eastAsia="en-US"/>
              </w:rPr>
              <w:t xml:space="preserve">Diplomový </w:t>
            </w:r>
            <w:proofErr w:type="gramStart"/>
            <w:r>
              <w:rPr>
                <w:lang w:eastAsia="en-US"/>
              </w:rPr>
              <w:t>projekt  Produkce</w:t>
            </w:r>
            <w:proofErr w:type="gramEnd"/>
          </w:p>
        </w:tc>
      </w:tr>
      <w:tr w:rsidR="00830C8E" w14:paraId="3F68385E"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4870ED" w14:textId="77777777" w:rsidR="00830C8E" w:rsidRDefault="00830C8E"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2210AA3" w14:textId="77777777" w:rsidR="00830C8E" w:rsidRDefault="00830C8E">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A2078D" w14:textId="77777777" w:rsidR="00830C8E" w:rsidRDefault="00830C8E">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B087B1F" w14:textId="2EDBE9C0" w:rsidR="00830C8E" w:rsidRDefault="00A6733F">
            <w:pPr>
              <w:spacing w:line="256" w:lineRule="auto"/>
              <w:jc w:val="both"/>
              <w:rPr>
                <w:lang w:eastAsia="en-US"/>
              </w:rPr>
            </w:pPr>
            <w:r>
              <w:rPr>
                <w:lang w:eastAsia="en-US"/>
              </w:rPr>
              <w:t>2</w:t>
            </w:r>
            <w:r w:rsidR="00830C8E">
              <w:rPr>
                <w:lang w:eastAsia="en-US"/>
              </w:rPr>
              <w:t>/LS</w:t>
            </w:r>
          </w:p>
        </w:tc>
      </w:tr>
      <w:tr w:rsidR="00830C8E" w14:paraId="07AC401A"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473B67" w14:textId="77777777" w:rsidR="00830C8E" w:rsidRDefault="00830C8E"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3BE9C4E" w14:textId="77777777" w:rsidR="00830C8E" w:rsidRDefault="00830C8E">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27F5DE2" w14:textId="77777777" w:rsidR="00830C8E" w:rsidRDefault="00830C8E">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B41A98E" w14:textId="77777777" w:rsidR="00830C8E" w:rsidRDefault="00830C8E">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1126934" w14:textId="77777777" w:rsidR="00830C8E" w:rsidRDefault="00830C8E">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A5AC7B4" w14:textId="77777777" w:rsidR="00830C8E" w:rsidRDefault="00830C8E">
            <w:pPr>
              <w:spacing w:line="256" w:lineRule="auto"/>
              <w:jc w:val="both"/>
              <w:rPr>
                <w:lang w:eastAsia="en-US"/>
              </w:rPr>
            </w:pPr>
            <w:r>
              <w:rPr>
                <w:lang w:eastAsia="en-US"/>
              </w:rPr>
              <w:t>10</w:t>
            </w:r>
          </w:p>
        </w:tc>
      </w:tr>
      <w:tr w:rsidR="00830C8E" w14:paraId="63CCF071"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23D4B9" w14:textId="77777777" w:rsidR="00830C8E" w:rsidRDefault="00830C8E"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7A4AEA6" w14:textId="77777777" w:rsidR="00830C8E" w:rsidRDefault="00830C8E">
            <w:pPr>
              <w:spacing w:line="256" w:lineRule="auto"/>
              <w:jc w:val="both"/>
              <w:rPr>
                <w:lang w:eastAsia="en-US"/>
              </w:rPr>
            </w:pPr>
          </w:p>
        </w:tc>
      </w:tr>
      <w:tr w:rsidR="00830C8E" w14:paraId="02307EE3"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8310C99" w14:textId="77777777" w:rsidR="00830C8E" w:rsidRDefault="00830C8E"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CBD127D" w14:textId="77777777" w:rsidR="00830C8E" w:rsidRDefault="00830C8E">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C7B1523" w14:textId="77777777" w:rsidR="00830C8E" w:rsidRDefault="00830C8E">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8E69D62" w14:textId="77777777" w:rsidR="00830C8E" w:rsidRDefault="00830C8E">
            <w:pPr>
              <w:spacing w:line="256" w:lineRule="auto"/>
              <w:jc w:val="both"/>
              <w:rPr>
                <w:lang w:eastAsia="en-US"/>
              </w:rPr>
            </w:pPr>
            <w:r>
              <w:rPr>
                <w:lang w:eastAsia="en-US"/>
              </w:rPr>
              <w:t>seminář</w:t>
            </w:r>
          </w:p>
        </w:tc>
      </w:tr>
      <w:tr w:rsidR="00830C8E" w14:paraId="75DDB1E3"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808C7B" w14:textId="77777777" w:rsidR="00830C8E" w:rsidRDefault="00830C8E"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399FF22" w14:textId="77777777" w:rsidR="00830C8E" w:rsidRDefault="00830C8E">
            <w:pPr>
              <w:spacing w:line="256" w:lineRule="auto"/>
              <w:jc w:val="both"/>
              <w:rPr>
                <w:lang w:eastAsia="en-US"/>
              </w:rPr>
            </w:pPr>
            <w:r>
              <w:rPr>
                <w:lang w:eastAsia="en-US"/>
              </w:rPr>
              <w:t>Powerpointové prezentace, ústní prezentace, hotová praktická část bakalářské práce</w:t>
            </w:r>
          </w:p>
        </w:tc>
      </w:tr>
      <w:tr w:rsidR="00830C8E" w14:paraId="37E1094A" w14:textId="77777777" w:rsidTr="00830C8E">
        <w:trPr>
          <w:trHeight w:val="554"/>
        </w:trPr>
        <w:tc>
          <w:tcPr>
            <w:tcW w:w="9855" w:type="dxa"/>
            <w:gridSpan w:val="8"/>
            <w:tcBorders>
              <w:top w:val="nil"/>
              <w:left w:val="single" w:sz="4" w:space="0" w:color="auto"/>
              <w:bottom w:val="single" w:sz="4" w:space="0" w:color="auto"/>
              <w:right w:val="single" w:sz="4" w:space="0" w:color="auto"/>
            </w:tcBorders>
          </w:tcPr>
          <w:p w14:paraId="54FE3917" w14:textId="77777777" w:rsidR="00830C8E" w:rsidRDefault="00830C8E" w:rsidP="00A779C5">
            <w:pPr>
              <w:spacing w:line="256" w:lineRule="auto"/>
              <w:rPr>
                <w:lang w:eastAsia="en-US"/>
              </w:rPr>
            </w:pPr>
          </w:p>
        </w:tc>
      </w:tr>
      <w:tr w:rsidR="00830C8E" w14:paraId="6EE92779" w14:textId="77777777" w:rsidTr="00830C8E">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F2E1EDE" w14:textId="77777777" w:rsidR="00830C8E" w:rsidRDefault="00830C8E"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7631353" w14:textId="77777777" w:rsidR="00830C8E" w:rsidRDefault="00830C8E">
            <w:pPr>
              <w:spacing w:line="256" w:lineRule="auto"/>
              <w:jc w:val="both"/>
              <w:rPr>
                <w:lang w:eastAsia="en-US"/>
              </w:rPr>
            </w:pPr>
            <w:r>
              <w:rPr>
                <w:lang w:eastAsia="en-US"/>
              </w:rPr>
              <w:t>MgA. Viktor Mayer</w:t>
            </w:r>
          </w:p>
        </w:tc>
      </w:tr>
      <w:tr w:rsidR="00830C8E" w14:paraId="5582B6AE" w14:textId="77777777" w:rsidTr="00830C8E">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19C4260" w14:textId="77777777" w:rsidR="00830C8E" w:rsidRDefault="00830C8E"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2AB0243" w14:textId="77777777" w:rsidR="00830C8E" w:rsidRDefault="00830C8E">
            <w:pPr>
              <w:spacing w:line="256" w:lineRule="auto"/>
              <w:jc w:val="both"/>
              <w:rPr>
                <w:lang w:eastAsia="en-US"/>
              </w:rPr>
            </w:pPr>
            <w:r>
              <w:rPr>
                <w:lang w:eastAsia="en-US"/>
              </w:rPr>
              <w:t>1</w:t>
            </w:r>
            <w:del w:id="639" w:author="Ponížilová Hana" w:date="2020-02-13T16:55:00Z">
              <w:r w:rsidDel="005948A4">
                <w:rPr>
                  <w:lang w:eastAsia="en-US"/>
                </w:rPr>
                <w:delText>0</w:delText>
              </w:r>
            </w:del>
            <w:proofErr w:type="gramStart"/>
            <w:r>
              <w:rPr>
                <w:lang w:eastAsia="en-US"/>
              </w:rPr>
              <w:t>0%</w:t>
            </w:r>
            <w:proofErr w:type="gramEnd"/>
          </w:p>
        </w:tc>
      </w:tr>
      <w:tr w:rsidR="00830C8E" w14:paraId="33C7FE13"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2A71D8F" w14:textId="77777777" w:rsidR="00830C8E" w:rsidRDefault="00830C8E">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3025C374" w14:textId="77777777" w:rsidR="00830C8E" w:rsidRDefault="00830C8E">
            <w:pPr>
              <w:spacing w:line="256" w:lineRule="auto"/>
              <w:jc w:val="both"/>
              <w:rPr>
                <w:lang w:eastAsia="en-US"/>
              </w:rPr>
            </w:pPr>
          </w:p>
        </w:tc>
      </w:tr>
      <w:tr w:rsidR="00830C8E" w14:paraId="15765B75" w14:textId="77777777" w:rsidTr="00830C8E">
        <w:trPr>
          <w:trHeight w:val="554"/>
        </w:trPr>
        <w:tc>
          <w:tcPr>
            <w:tcW w:w="9855" w:type="dxa"/>
            <w:gridSpan w:val="8"/>
            <w:tcBorders>
              <w:top w:val="nil"/>
              <w:left w:val="single" w:sz="4" w:space="0" w:color="auto"/>
              <w:bottom w:val="single" w:sz="4" w:space="0" w:color="auto"/>
              <w:right w:val="single" w:sz="4" w:space="0" w:color="auto"/>
            </w:tcBorders>
            <w:hideMark/>
          </w:tcPr>
          <w:p w14:paraId="1A6AFCF1" w14:textId="7B4A823A" w:rsidR="00830C8E" w:rsidRDefault="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MgA. Viktor Mayer</w:t>
            </w:r>
            <w:ins w:id="640" w:author="Ponížilová Hana" w:date="2020-02-13T16:55:00Z">
              <w:r w:rsidR="005948A4">
                <w:t>, kolektiv pedagogů</w:t>
              </w:r>
            </w:ins>
          </w:p>
        </w:tc>
      </w:tr>
      <w:tr w:rsidR="00830C8E" w14:paraId="75ACF07A"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9F49ED" w14:textId="77777777" w:rsidR="00830C8E" w:rsidRDefault="00830C8E">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1E412AB" w14:textId="77777777" w:rsidR="00830C8E" w:rsidRDefault="00830C8E">
            <w:pPr>
              <w:spacing w:line="256" w:lineRule="auto"/>
              <w:jc w:val="both"/>
              <w:rPr>
                <w:lang w:eastAsia="en-US"/>
              </w:rPr>
            </w:pPr>
          </w:p>
        </w:tc>
      </w:tr>
      <w:tr w:rsidR="00830C8E" w14:paraId="5CEB6F6E" w14:textId="77777777" w:rsidTr="00830C8E">
        <w:trPr>
          <w:trHeight w:val="3938"/>
        </w:trPr>
        <w:tc>
          <w:tcPr>
            <w:tcW w:w="9855" w:type="dxa"/>
            <w:gridSpan w:val="8"/>
            <w:tcBorders>
              <w:top w:val="nil"/>
              <w:left w:val="single" w:sz="4" w:space="0" w:color="auto"/>
              <w:bottom w:val="single" w:sz="12" w:space="0" w:color="auto"/>
              <w:right w:val="single" w:sz="4" w:space="0" w:color="auto"/>
            </w:tcBorders>
          </w:tcPr>
          <w:p w14:paraId="069267AB" w14:textId="77777777" w:rsidR="00830C8E" w:rsidRDefault="00830C8E">
            <w:pPr>
              <w:spacing w:line="256" w:lineRule="auto"/>
              <w:jc w:val="both"/>
              <w:rPr>
                <w:lang w:eastAsia="en-US"/>
              </w:rPr>
            </w:pPr>
          </w:p>
          <w:p w14:paraId="399FBB9A" w14:textId="77777777" w:rsidR="00830C8E" w:rsidRDefault="00830C8E">
            <w:pPr>
              <w:spacing w:line="256" w:lineRule="auto"/>
              <w:rPr>
                <w:lang w:eastAsia="en-US"/>
              </w:rPr>
            </w:pPr>
            <w:r>
              <w:rPr>
                <w:lang w:eastAsia="en-US"/>
              </w:rPr>
              <w:t xml:space="preserve">Syntéza znalostí uplatněná při realizaci magisterské praktické části v podobě audiovizuálního díla dle podmínek nastavených FMK UTB. Výstupem je, jak samotná magisterského projektu, tak vypracování případové studie v této struktuře: </w:t>
            </w:r>
          </w:p>
          <w:p w14:paraId="3FECCA6D" w14:textId="77777777" w:rsidR="00830C8E" w:rsidRDefault="00830C8E">
            <w:pPr>
              <w:spacing w:line="256" w:lineRule="auto"/>
              <w:rPr>
                <w:lang w:eastAsia="en-US"/>
              </w:rPr>
            </w:pPr>
            <w:r>
              <w:rPr>
                <w:lang w:eastAsia="en-US"/>
              </w:rPr>
              <w:t>Představení projektu (anotace, synopse, produkční explikace)</w:t>
            </w:r>
          </w:p>
          <w:p w14:paraId="7A1E9C5F" w14:textId="77777777" w:rsidR="00830C8E" w:rsidRDefault="00830C8E">
            <w:pPr>
              <w:spacing w:line="256" w:lineRule="auto"/>
              <w:rPr>
                <w:lang w:eastAsia="en-US"/>
              </w:rPr>
            </w:pPr>
            <w:r>
              <w:rPr>
                <w:lang w:eastAsia="en-US"/>
              </w:rPr>
              <w:t>Studie o realizaci praktické části bakalářské práce:</w:t>
            </w:r>
          </w:p>
          <w:p w14:paraId="0361F47B" w14:textId="77777777" w:rsidR="00830C8E" w:rsidRDefault="00830C8E" w:rsidP="009305FD">
            <w:pPr>
              <w:pStyle w:val="Odstavecseseznamem"/>
              <w:numPr>
                <w:ilvl w:val="0"/>
                <w:numId w:val="14"/>
              </w:numPr>
              <w:spacing w:line="256" w:lineRule="auto"/>
              <w:rPr>
                <w:lang w:eastAsia="en-US"/>
              </w:rPr>
            </w:pPr>
            <w:r>
              <w:t>vývoj projektu</w:t>
            </w:r>
          </w:p>
          <w:p w14:paraId="5FECD1D9" w14:textId="77777777" w:rsidR="00830C8E" w:rsidRDefault="00830C8E" w:rsidP="009305FD">
            <w:pPr>
              <w:pStyle w:val="Odstavecseseznamem"/>
              <w:numPr>
                <w:ilvl w:val="0"/>
                <w:numId w:val="14"/>
              </w:numPr>
              <w:spacing w:line="256" w:lineRule="auto"/>
            </w:pPr>
            <w:r>
              <w:t>financování projektu</w:t>
            </w:r>
          </w:p>
          <w:p w14:paraId="1B3B5065" w14:textId="77777777" w:rsidR="00830C8E" w:rsidRDefault="00830C8E" w:rsidP="009305FD">
            <w:pPr>
              <w:pStyle w:val="Odstavecseseznamem"/>
              <w:numPr>
                <w:ilvl w:val="0"/>
                <w:numId w:val="14"/>
              </w:numPr>
              <w:spacing w:line="256" w:lineRule="auto"/>
            </w:pPr>
            <w:r>
              <w:t>přípravné práce</w:t>
            </w:r>
          </w:p>
          <w:p w14:paraId="4D87EF02" w14:textId="77777777" w:rsidR="00830C8E" w:rsidRDefault="00830C8E" w:rsidP="009305FD">
            <w:pPr>
              <w:pStyle w:val="Odstavecseseznamem"/>
              <w:numPr>
                <w:ilvl w:val="0"/>
                <w:numId w:val="14"/>
              </w:numPr>
              <w:spacing w:line="256" w:lineRule="auto"/>
            </w:pPr>
            <w:r>
              <w:t>lokace</w:t>
            </w:r>
          </w:p>
          <w:p w14:paraId="72E90208" w14:textId="77777777" w:rsidR="00830C8E" w:rsidRDefault="00830C8E" w:rsidP="009305FD">
            <w:pPr>
              <w:pStyle w:val="Odstavecseseznamem"/>
              <w:numPr>
                <w:ilvl w:val="0"/>
                <w:numId w:val="14"/>
              </w:numPr>
              <w:spacing w:line="256" w:lineRule="auto"/>
            </w:pPr>
            <w:r>
              <w:t>štáb</w:t>
            </w:r>
          </w:p>
          <w:p w14:paraId="6FFFD2BB" w14:textId="77777777" w:rsidR="00830C8E" w:rsidRDefault="00830C8E" w:rsidP="009305FD">
            <w:pPr>
              <w:pStyle w:val="Odstavecseseznamem"/>
              <w:numPr>
                <w:ilvl w:val="0"/>
                <w:numId w:val="14"/>
              </w:numPr>
              <w:spacing w:line="256" w:lineRule="auto"/>
            </w:pPr>
            <w:r>
              <w:t>vlastní výroba</w:t>
            </w:r>
          </w:p>
          <w:p w14:paraId="44444A71" w14:textId="77777777" w:rsidR="00830C8E" w:rsidRDefault="00830C8E" w:rsidP="009305FD">
            <w:pPr>
              <w:pStyle w:val="Odstavecseseznamem"/>
              <w:numPr>
                <w:ilvl w:val="0"/>
                <w:numId w:val="14"/>
              </w:numPr>
              <w:spacing w:line="256" w:lineRule="auto"/>
            </w:pPr>
            <w:r>
              <w:t>postprodukce</w:t>
            </w:r>
          </w:p>
          <w:p w14:paraId="0AE8AA4B" w14:textId="77777777" w:rsidR="00830C8E" w:rsidRDefault="00830C8E" w:rsidP="009305FD">
            <w:pPr>
              <w:pStyle w:val="Odstavecseseznamem"/>
              <w:numPr>
                <w:ilvl w:val="0"/>
                <w:numId w:val="14"/>
              </w:numPr>
              <w:spacing w:line="256" w:lineRule="auto"/>
            </w:pPr>
            <w:r>
              <w:t>distribuční záměr</w:t>
            </w:r>
          </w:p>
          <w:p w14:paraId="1AD9BF8A" w14:textId="77777777" w:rsidR="00830C8E" w:rsidRDefault="00830C8E">
            <w:pPr>
              <w:spacing w:line="256" w:lineRule="auto"/>
              <w:rPr>
                <w:lang w:eastAsia="en-US"/>
              </w:rPr>
            </w:pPr>
            <w:r>
              <w:rPr>
                <w:lang w:eastAsia="en-US"/>
              </w:rPr>
              <w:t>Technický scénář</w:t>
            </w:r>
          </w:p>
          <w:p w14:paraId="2E95BEC4" w14:textId="77777777" w:rsidR="00830C8E" w:rsidRDefault="00830C8E">
            <w:pPr>
              <w:spacing w:line="256" w:lineRule="auto"/>
              <w:rPr>
                <w:lang w:eastAsia="en-US"/>
              </w:rPr>
            </w:pPr>
            <w:r>
              <w:rPr>
                <w:lang w:eastAsia="en-US"/>
              </w:rPr>
              <w:t>Rozpočet</w:t>
            </w:r>
          </w:p>
          <w:p w14:paraId="41C4306E" w14:textId="77777777" w:rsidR="00830C8E" w:rsidRDefault="00830C8E">
            <w:pPr>
              <w:spacing w:line="256" w:lineRule="auto"/>
              <w:rPr>
                <w:lang w:eastAsia="en-US"/>
              </w:rPr>
            </w:pPr>
            <w:r>
              <w:rPr>
                <w:lang w:eastAsia="en-US"/>
              </w:rPr>
              <w:t>Štábová listina</w:t>
            </w:r>
          </w:p>
          <w:p w14:paraId="1E82D3E4" w14:textId="77777777" w:rsidR="00830C8E" w:rsidRDefault="00830C8E">
            <w:pPr>
              <w:spacing w:line="256" w:lineRule="auto"/>
              <w:rPr>
                <w:lang w:eastAsia="en-US"/>
              </w:rPr>
            </w:pPr>
            <w:r>
              <w:rPr>
                <w:lang w:eastAsia="en-US"/>
              </w:rPr>
              <w:t>Natáčecí plán, denní dispozice a zprávy</w:t>
            </w:r>
          </w:p>
          <w:p w14:paraId="1C0782D5" w14:textId="77777777" w:rsidR="00830C8E" w:rsidRDefault="00830C8E">
            <w:pPr>
              <w:spacing w:line="256" w:lineRule="auto"/>
              <w:rPr>
                <w:lang w:eastAsia="en-US"/>
              </w:rPr>
            </w:pPr>
            <w:r>
              <w:rPr>
                <w:lang w:eastAsia="en-US"/>
              </w:rPr>
              <w:t>Vyúčtování a přehled uzavřených smluv</w:t>
            </w:r>
          </w:p>
          <w:p w14:paraId="6732F746" w14:textId="77777777" w:rsidR="00830C8E" w:rsidRDefault="00830C8E">
            <w:pPr>
              <w:spacing w:line="256" w:lineRule="auto"/>
              <w:rPr>
                <w:lang w:eastAsia="en-US"/>
              </w:rPr>
            </w:pPr>
            <w:r>
              <w:rPr>
                <w:lang w:eastAsia="en-US"/>
              </w:rPr>
              <w:t>Fotodokumentace, plakát, upoutávka</w:t>
            </w:r>
          </w:p>
          <w:p w14:paraId="294526BA" w14:textId="77777777" w:rsidR="00830C8E" w:rsidRDefault="00830C8E">
            <w:pPr>
              <w:spacing w:line="256" w:lineRule="auto"/>
              <w:jc w:val="both"/>
              <w:rPr>
                <w:lang w:eastAsia="en-US"/>
              </w:rPr>
            </w:pPr>
          </w:p>
        </w:tc>
      </w:tr>
      <w:tr w:rsidR="00830C8E" w14:paraId="10B7A7C5" w14:textId="77777777" w:rsidTr="00830C8E">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F1EC233" w14:textId="77777777" w:rsidR="00830C8E" w:rsidRDefault="00830C8E">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A0D064D" w14:textId="77777777" w:rsidR="00830C8E" w:rsidRDefault="00830C8E">
            <w:pPr>
              <w:spacing w:line="256" w:lineRule="auto"/>
              <w:jc w:val="both"/>
              <w:rPr>
                <w:lang w:eastAsia="en-US"/>
              </w:rPr>
            </w:pPr>
          </w:p>
        </w:tc>
      </w:tr>
      <w:tr w:rsidR="00830C8E" w14:paraId="4B5A19EF" w14:textId="77777777" w:rsidTr="00830C8E">
        <w:trPr>
          <w:trHeight w:val="1497"/>
        </w:trPr>
        <w:tc>
          <w:tcPr>
            <w:tcW w:w="9855" w:type="dxa"/>
            <w:gridSpan w:val="8"/>
            <w:tcBorders>
              <w:top w:val="nil"/>
              <w:left w:val="single" w:sz="4" w:space="0" w:color="auto"/>
              <w:bottom w:val="single" w:sz="4" w:space="0" w:color="auto"/>
              <w:right w:val="single" w:sz="4" w:space="0" w:color="auto"/>
            </w:tcBorders>
          </w:tcPr>
          <w:p w14:paraId="30BE3F99" w14:textId="77777777" w:rsidR="00D46D00" w:rsidRDefault="00D46D00" w:rsidP="00843DD5">
            <w:pPr>
              <w:jc w:val="both"/>
              <w:rPr>
                <w:b/>
              </w:rPr>
            </w:pPr>
          </w:p>
          <w:p w14:paraId="566E2511" w14:textId="5D4EBD3A" w:rsidR="00843DD5" w:rsidRDefault="00843DD5" w:rsidP="00843DD5">
            <w:pPr>
              <w:jc w:val="both"/>
            </w:pPr>
            <w:r w:rsidRPr="00843DD5">
              <w:rPr>
                <w:b/>
              </w:rPr>
              <w:t>Povinná</w:t>
            </w:r>
            <w:r>
              <w:t>:</w:t>
            </w:r>
          </w:p>
          <w:p w14:paraId="6CA78591" w14:textId="71BC0DE6" w:rsidR="00843DD5" w:rsidRDefault="00843DD5" w:rsidP="00843DD5">
            <w:pPr>
              <w:jc w:val="both"/>
            </w:pPr>
            <w:r>
              <w:t xml:space="preserve">ECO, Umberto. </w:t>
            </w:r>
            <w:r w:rsidRPr="00013D06">
              <w:rPr>
                <w:i/>
              </w:rPr>
              <w:t>Jak napsat diplomovou práci.</w:t>
            </w:r>
            <w:r>
              <w:t xml:space="preserve"> Votobia. ISBN 8071981737</w:t>
            </w:r>
          </w:p>
          <w:p w14:paraId="70ABE457" w14:textId="77777777" w:rsidR="00830C8E" w:rsidRDefault="00830C8E">
            <w:pPr>
              <w:spacing w:line="256" w:lineRule="auto"/>
              <w:jc w:val="both"/>
              <w:rPr>
                <w:lang w:eastAsia="en-US"/>
              </w:rPr>
            </w:pPr>
          </w:p>
          <w:p w14:paraId="0D63CB27" w14:textId="77777777" w:rsidR="00830C8E" w:rsidRDefault="00830C8E">
            <w:pPr>
              <w:spacing w:line="256" w:lineRule="auto"/>
              <w:jc w:val="both"/>
              <w:rPr>
                <w:lang w:eastAsia="en-US"/>
              </w:rPr>
            </w:pPr>
            <w:r>
              <w:rPr>
                <w:lang w:eastAsia="en-US"/>
              </w:rPr>
              <w:t>Výrobní kniha ateliéru Audiovizuální tvorba</w:t>
            </w:r>
          </w:p>
          <w:p w14:paraId="48756039" w14:textId="77777777" w:rsidR="00830C8E" w:rsidRDefault="00830C8E">
            <w:pPr>
              <w:spacing w:line="256" w:lineRule="auto"/>
              <w:jc w:val="both"/>
              <w:rPr>
                <w:lang w:eastAsia="en-US"/>
              </w:rPr>
            </w:pPr>
            <w:r>
              <w:rPr>
                <w:lang w:eastAsia="en-US"/>
              </w:rPr>
              <w:t>Software Movie Magic Budgeting, Movie Magic Scheduling</w:t>
            </w:r>
          </w:p>
          <w:p w14:paraId="023DDAC3" w14:textId="77777777" w:rsidR="00830C8E" w:rsidRDefault="00830C8E">
            <w:pPr>
              <w:spacing w:line="256" w:lineRule="auto"/>
              <w:jc w:val="both"/>
              <w:rPr>
                <w:lang w:eastAsia="en-US"/>
              </w:rPr>
            </w:pPr>
            <w:r>
              <w:rPr>
                <w:lang w:eastAsia="en-US"/>
              </w:rPr>
              <w:t>Pracoviště na FMK UTB ve Zlíně</w:t>
            </w:r>
          </w:p>
          <w:p w14:paraId="59F9485E" w14:textId="0D9AAF25" w:rsidR="00D46D00" w:rsidRDefault="00D46D00">
            <w:pPr>
              <w:spacing w:line="256" w:lineRule="auto"/>
              <w:jc w:val="both"/>
              <w:rPr>
                <w:lang w:eastAsia="en-US"/>
              </w:rPr>
            </w:pPr>
          </w:p>
        </w:tc>
      </w:tr>
    </w:tbl>
    <w:p w14:paraId="4A796E0E" w14:textId="77777777" w:rsidR="00830C8E" w:rsidRDefault="00830C8E" w:rsidP="00830C8E"/>
    <w:p w14:paraId="7543A0E3" w14:textId="3E801DC6" w:rsidR="00947169" w:rsidRDefault="00947169" w:rsidP="00E71567"/>
    <w:p w14:paraId="540311C4" w14:textId="14CD6811" w:rsidR="00947169" w:rsidRDefault="00947169" w:rsidP="00E71567"/>
    <w:p w14:paraId="271E222E" w14:textId="4A11F58F" w:rsidR="00947169" w:rsidRDefault="00947169" w:rsidP="00E71567"/>
    <w:p w14:paraId="2E06474B" w14:textId="41E9C1A4"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3175896E" w14:textId="77777777" w:rsidTr="00830C8E">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4858615" w14:textId="77777777" w:rsidR="00830C8E" w:rsidRDefault="00830C8E">
            <w:pPr>
              <w:spacing w:line="256" w:lineRule="auto"/>
              <w:jc w:val="both"/>
              <w:rPr>
                <w:b/>
                <w:sz w:val="28"/>
                <w:lang w:eastAsia="en-US"/>
              </w:rPr>
            </w:pPr>
            <w:r>
              <w:lastRenderedPageBreak/>
              <w:br w:type="page"/>
            </w:r>
            <w:r>
              <w:rPr>
                <w:b/>
                <w:sz w:val="28"/>
                <w:lang w:eastAsia="en-US"/>
              </w:rPr>
              <w:t>B-III – Charakteristika studijního předmětu</w:t>
            </w:r>
          </w:p>
        </w:tc>
      </w:tr>
      <w:tr w:rsidR="00830C8E" w14:paraId="2484AD6A" w14:textId="77777777" w:rsidTr="00830C8E">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526047A" w14:textId="77777777" w:rsidR="00830C8E" w:rsidRDefault="00830C8E">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E8662B0" w14:textId="77777777" w:rsidR="00830C8E" w:rsidRDefault="00830C8E">
            <w:pPr>
              <w:spacing w:line="256" w:lineRule="auto"/>
              <w:jc w:val="both"/>
              <w:rPr>
                <w:lang w:eastAsia="en-US"/>
              </w:rPr>
            </w:pPr>
            <w:r>
              <w:rPr>
                <w:lang w:eastAsia="en-US"/>
              </w:rPr>
              <w:t>Diplomový projekt Režie a scenáristika </w:t>
            </w:r>
          </w:p>
        </w:tc>
      </w:tr>
      <w:tr w:rsidR="00830C8E" w14:paraId="63965823"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FD8D2F" w14:textId="77777777" w:rsidR="00830C8E" w:rsidRDefault="00830C8E"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A1DF719" w14:textId="77777777" w:rsidR="00830C8E" w:rsidRDefault="00830C8E">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9D6EAC" w14:textId="77777777" w:rsidR="00830C8E" w:rsidRDefault="00830C8E">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4AB883D" w14:textId="24432BE4" w:rsidR="00830C8E" w:rsidRDefault="00A6733F">
            <w:pPr>
              <w:spacing w:line="256" w:lineRule="auto"/>
              <w:jc w:val="both"/>
              <w:rPr>
                <w:lang w:eastAsia="en-US"/>
              </w:rPr>
            </w:pPr>
            <w:r>
              <w:rPr>
                <w:lang w:eastAsia="en-US"/>
              </w:rPr>
              <w:t>2</w:t>
            </w:r>
            <w:r w:rsidR="00830C8E">
              <w:rPr>
                <w:lang w:eastAsia="en-US"/>
              </w:rPr>
              <w:t>/LS</w:t>
            </w:r>
          </w:p>
        </w:tc>
      </w:tr>
      <w:tr w:rsidR="00830C8E" w14:paraId="21FF4EBA"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C0179A" w14:textId="77777777" w:rsidR="00830C8E" w:rsidRDefault="00830C8E"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9561D19" w14:textId="77777777" w:rsidR="00830C8E" w:rsidRDefault="00830C8E">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7A74416" w14:textId="77777777" w:rsidR="00830C8E" w:rsidRDefault="00830C8E">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6EBF182" w14:textId="77777777" w:rsidR="00830C8E" w:rsidRDefault="00830C8E">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49CE943" w14:textId="77777777" w:rsidR="00830C8E" w:rsidRDefault="00830C8E">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2AD6B6F" w14:textId="77777777" w:rsidR="00830C8E" w:rsidRDefault="00830C8E">
            <w:pPr>
              <w:spacing w:line="256" w:lineRule="auto"/>
              <w:jc w:val="both"/>
              <w:rPr>
                <w:lang w:eastAsia="en-US"/>
              </w:rPr>
            </w:pPr>
            <w:r>
              <w:rPr>
                <w:lang w:eastAsia="en-US"/>
              </w:rPr>
              <w:t>10</w:t>
            </w:r>
          </w:p>
        </w:tc>
      </w:tr>
      <w:tr w:rsidR="00830C8E" w14:paraId="7784D1C2"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7C0165" w14:textId="77777777" w:rsidR="00830C8E" w:rsidRDefault="00830C8E"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24E7900" w14:textId="77777777" w:rsidR="00830C8E" w:rsidRDefault="00830C8E">
            <w:pPr>
              <w:spacing w:line="256" w:lineRule="auto"/>
              <w:jc w:val="both"/>
              <w:rPr>
                <w:lang w:eastAsia="en-US"/>
              </w:rPr>
            </w:pPr>
          </w:p>
        </w:tc>
      </w:tr>
      <w:tr w:rsidR="00830C8E" w14:paraId="4337D7AD"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6FFABC" w14:textId="77777777" w:rsidR="00830C8E" w:rsidRDefault="00830C8E"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BF2D07F" w14:textId="77777777" w:rsidR="00830C8E" w:rsidRDefault="00830C8E">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D355593" w14:textId="77777777" w:rsidR="00830C8E" w:rsidRDefault="00830C8E">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220E683" w14:textId="77777777" w:rsidR="00830C8E" w:rsidRDefault="00830C8E">
            <w:pPr>
              <w:spacing w:line="256" w:lineRule="auto"/>
              <w:jc w:val="both"/>
              <w:rPr>
                <w:lang w:eastAsia="en-US"/>
              </w:rPr>
            </w:pPr>
            <w:r>
              <w:rPr>
                <w:lang w:eastAsia="en-US"/>
              </w:rPr>
              <w:t>seminář</w:t>
            </w:r>
          </w:p>
        </w:tc>
      </w:tr>
      <w:tr w:rsidR="00830C8E" w14:paraId="50CFCC68"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59E882" w14:textId="77777777" w:rsidR="00830C8E" w:rsidRDefault="00830C8E"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43999D8" w14:textId="77777777" w:rsidR="00830C8E" w:rsidRDefault="00830C8E">
            <w:pPr>
              <w:spacing w:line="256" w:lineRule="auto"/>
              <w:jc w:val="both"/>
              <w:rPr>
                <w:lang w:eastAsia="en-US"/>
              </w:rPr>
            </w:pPr>
            <w:r>
              <w:rPr>
                <w:lang w:eastAsia="en-US"/>
              </w:rPr>
              <w:t xml:space="preserve">Powerpointové prezentace, ústní prezentace, hotová praktická část bakalářské práce, průběžně předkládané výstupy jak ve vztahu k dokončovanému filmu, tak i k písemné magisterské práci. </w:t>
            </w:r>
          </w:p>
        </w:tc>
      </w:tr>
      <w:tr w:rsidR="00830C8E" w14:paraId="41341C37" w14:textId="77777777" w:rsidTr="00830C8E">
        <w:trPr>
          <w:trHeight w:val="554"/>
        </w:trPr>
        <w:tc>
          <w:tcPr>
            <w:tcW w:w="9855" w:type="dxa"/>
            <w:gridSpan w:val="8"/>
            <w:tcBorders>
              <w:top w:val="nil"/>
              <w:left w:val="single" w:sz="4" w:space="0" w:color="auto"/>
              <w:bottom w:val="single" w:sz="4" w:space="0" w:color="auto"/>
              <w:right w:val="single" w:sz="4" w:space="0" w:color="auto"/>
            </w:tcBorders>
          </w:tcPr>
          <w:p w14:paraId="4EE1A2EC" w14:textId="77777777" w:rsidR="00830C8E" w:rsidRDefault="00830C8E" w:rsidP="00A779C5">
            <w:pPr>
              <w:spacing w:line="256" w:lineRule="auto"/>
              <w:rPr>
                <w:lang w:eastAsia="en-US"/>
              </w:rPr>
            </w:pPr>
          </w:p>
        </w:tc>
      </w:tr>
      <w:tr w:rsidR="00830C8E" w14:paraId="7E69E843" w14:textId="77777777" w:rsidTr="00830C8E">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72B33B7" w14:textId="77777777" w:rsidR="00830C8E" w:rsidRDefault="00830C8E"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F6B9CC5" w14:textId="77777777" w:rsidR="00830C8E" w:rsidRDefault="00830C8E">
            <w:pPr>
              <w:spacing w:line="256" w:lineRule="auto"/>
              <w:jc w:val="both"/>
              <w:rPr>
                <w:lang w:eastAsia="en-US"/>
              </w:rPr>
            </w:pPr>
            <w:r>
              <w:rPr>
                <w:lang w:eastAsia="en-US"/>
              </w:rPr>
              <w:t>MgA. Jan Gogola</w:t>
            </w:r>
          </w:p>
        </w:tc>
      </w:tr>
      <w:tr w:rsidR="00830C8E" w14:paraId="6314A567" w14:textId="77777777" w:rsidTr="00830C8E">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000431B" w14:textId="77777777" w:rsidR="00830C8E" w:rsidRDefault="00830C8E"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51B4AE2" w14:textId="77777777" w:rsidR="00830C8E" w:rsidRDefault="00830C8E">
            <w:pPr>
              <w:spacing w:line="256" w:lineRule="auto"/>
              <w:jc w:val="both"/>
              <w:rPr>
                <w:lang w:eastAsia="en-US"/>
              </w:rPr>
            </w:pPr>
            <w:r>
              <w:rPr>
                <w:lang w:eastAsia="en-US"/>
              </w:rPr>
              <w:t>1</w:t>
            </w:r>
            <w:del w:id="641" w:author="Ponížilová Hana" w:date="2020-02-13T16:56:00Z">
              <w:r w:rsidDel="005948A4">
                <w:rPr>
                  <w:lang w:eastAsia="en-US"/>
                </w:rPr>
                <w:delText>0</w:delText>
              </w:r>
            </w:del>
            <w:proofErr w:type="gramStart"/>
            <w:r>
              <w:rPr>
                <w:lang w:eastAsia="en-US"/>
              </w:rPr>
              <w:t>0%</w:t>
            </w:r>
            <w:proofErr w:type="gramEnd"/>
          </w:p>
        </w:tc>
      </w:tr>
      <w:tr w:rsidR="00830C8E" w14:paraId="04177456"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A1A5070" w14:textId="77777777" w:rsidR="00830C8E" w:rsidRDefault="00830C8E">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E8CA15E" w14:textId="77777777" w:rsidR="00830C8E" w:rsidRDefault="00830C8E">
            <w:pPr>
              <w:spacing w:line="256" w:lineRule="auto"/>
              <w:jc w:val="both"/>
              <w:rPr>
                <w:lang w:eastAsia="en-US"/>
              </w:rPr>
            </w:pPr>
          </w:p>
        </w:tc>
      </w:tr>
      <w:tr w:rsidR="00830C8E" w14:paraId="506771CD" w14:textId="77777777" w:rsidTr="00830C8E">
        <w:trPr>
          <w:trHeight w:val="554"/>
        </w:trPr>
        <w:tc>
          <w:tcPr>
            <w:tcW w:w="9855" w:type="dxa"/>
            <w:gridSpan w:val="8"/>
            <w:tcBorders>
              <w:top w:val="nil"/>
              <w:left w:val="single" w:sz="4" w:space="0" w:color="auto"/>
              <w:bottom w:val="single" w:sz="4" w:space="0" w:color="auto"/>
              <w:right w:val="single" w:sz="4" w:space="0" w:color="auto"/>
            </w:tcBorders>
            <w:hideMark/>
          </w:tcPr>
          <w:p w14:paraId="12D6AAE9" w14:textId="6078B464" w:rsidR="00830C8E" w:rsidRDefault="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MgA. Jan Gogola</w:t>
            </w:r>
            <w:ins w:id="642" w:author="Ponížilová Hana" w:date="2020-02-13T16:56:00Z">
              <w:r w:rsidR="005948A4">
                <w:t>, kolektiv pedagogů</w:t>
              </w:r>
            </w:ins>
          </w:p>
        </w:tc>
      </w:tr>
      <w:tr w:rsidR="00830C8E" w14:paraId="740CCC16" w14:textId="77777777" w:rsidTr="00830C8E">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85B86A" w14:textId="77777777" w:rsidR="00830C8E" w:rsidRDefault="00830C8E">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4008669" w14:textId="77777777" w:rsidR="00830C8E" w:rsidRDefault="00830C8E">
            <w:pPr>
              <w:spacing w:line="256" w:lineRule="auto"/>
              <w:jc w:val="both"/>
              <w:rPr>
                <w:lang w:eastAsia="en-US"/>
              </w:rPr>
            </w:pPr>
          </w:p>
          <w:p w14:paraId="6331440F" w14:textId="77777777" w:rsidR="00830C8E" w:rsidRDefault="00830C8E">
            <w:pPr>
              <w:spacing w:line="256" w:lineRule="auto"/>
              <w:jc w:val="both"/>
              <w:rPr>
                <w:lang w:eastAsia="en-US"/>
              </w:rPr>
            </w:pPr>
          </w:p>
        </w:tc>
      </w:tr>
      <w:tr w:rsidR="00830C8E" w14:paraId="120DCA8C" w14:textId="77777777" w:rsidTr="00830C8E">
        <w:trPr>
          <w:trHeight w:val="1955"/>
        </w:trPr>
        <w:tc>
          <w:tcPr>
            <w:tcW w:w="9855" w:type="dxa"/>
            <w:gridSpan w:val="8"/>
            <w:tcBorders>
              <w:top w:val="nil"/>
              <w:left w:val="single" w:sz="4" w:space="0" w:color="auto"/>
              <w:bottom w:val="single" w:sz="12" w:space="0" w:color="auto"/>
              <w:right w:val="single" w:sz="4" w:space="0" w:color="auto"/>
            </w:tcBorders>
          </w:tcPr>
          <w:p w14:paraId="4622AC7C" w14:textId="77777777" w:rsidR="00D46D00" w:rsidRDefault="00D46D00" w:rsidP="00D46D00">
            <w:pPr>
              <w:spacing w:line="256" w:lineRule="auto"/>
              <w:jc w:val="both"/>
              <w:rPr>
                <w:lang w:eastAsia="en-US"/>
              </w:rPr>
            </w:pPr>
          </w:p>
          <w:p w14:paraId="1F40BFE1" w14:textId="43B4DDCC" w:rsidR="00316A40" w:rsidRPr="00316A40" w:rsidRDefault="00830C8E" w:rsidP="00316A40">
            <w:pPr>
              <w:jc w:val="both"/>
              <w:rPr>
                <w:lang w:eastAsia="en-US"/>
              </w:rPr>
            </w:pPr>
            <w:r w:rsidRPr="00316A40">
              <w:rPr>
                <w:lang w:eastAsia="en-US"/>
              </w:rPr>
              <w:t xml:space="preserve">Interaktivní seminář zaměřený na praktickou práci studentů v daném ročníku. Kolektivní a individuální konzultace, studenti se vztahují i k podkladům ostatních. Stádium dokončování absolventských filmů a teoretických prací, zúročení znalostí a zkušeností nabytých za celou dobu studia. Analýza hrubého natočeného materiálu a jednotlivých verzí střihu s demonstrací toho, jak různá pojetí montáže a střihu mohou proměňovat podobu a vyznění </w:t>
            </w:r>
            <w:proofErr w:type="gramStart"/>
            <w:r w:rsidRPr="00316A40">
              <w:rPr>
                <w:lang w:eastAsia="en-US"/>
              </w:rPr>
              <w:t>filmu</w:t>
            </w:r>
            <w:proofErr w:type="gramEnd"/>
            <w:r w:rsidRPr="00316A40">
              <w:rPr>
                <w:lang w:eastAsia="en-US"/>
              </w:rPr>
              <w:t xml:space="preserve"> a to včetně příkladů z již hotových či dokončovaných profesionálních filmů. Pozornost bude věnována rovněž dalším složkám post-produkce (hudba, zvukové stopy, mix, triky, vizuální efekty, grafika, plakát). Analýza a přepisování, dopisování, upravování posledních verzí magisterské teoretické práce.</w:t>
            </w:r>
          </w:p>
        </w:tc>
      </w:tr>
      <w:tr w:rsidR="00830C8E" w14:paraId="31289185" w14:textId="77777777" w:rsidTr="00830C8E">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6200BFD" w14:textId="77777777" w:rsidR="00830C8E" w:rsidRDefault="00830C8E">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678CC6B" w14:textId="77777777" w:rsidR="00830C8E" w:rsidRDefault="00830C8E">
            <w:pPr>
              <w:spacing w:line="256" w:lineRule="auto"/>
              <w:jc w:val="both"/>
              <w:rPr>
                <w:lang w:eastAsia="en-US"/>
              </w:rPr>
            </w:pPr>
          </w:p>
          <w:p w14:paraId="6346E0BD" w14:textId="77777777" w:rsidR="00830C8E" w:rsidRDefault="00830C8E">
            <w:pPr>
              <w:spacing w:line="256" w:lineRule="auto"/>
              <w:jc w:val="both"/>
              <w:rPr>
                <w:lang w:eastAsia="en-US"/>
              </w:rPr>
            </w:pPr>
          </w:p>
        </w:tc>
      </w:tr>
      <w:tr w:rsidR="00830C8E" w14:paraId="46DAB003" w14:textId="77777777" w:rsidTr="00830C8E">
        <w:trPr>
          <w:trHeight w:val="1497"/>
        </w:trPr>
        <w:tc>
          <w:tcPr>
            <w:tcW w:w="9855" w:type="dxa"/>
            <w:gridSpan w:val="8"/>
            <w:tcBorders>
              <w:top w:val="nil"/>
              <w:left w:val="single" w:sz="4" w:space="0" w:color="auto"/>
              <w:bottom w:val="single" w:sz="4" w:space="0" w:color="auto"/>
              <w:right w:val="single" w:sz="4" w:space="0" w:color="auto"/>
            </w:tcBorders>
          </w:tcPr>
          <w:p w14:paraId="20B7FA65" w14:textId="77777777" w:rsidR="00D46D00" w:rsidRDefault="00D46D00">
            <w:pPr>
              <w:tabs>
                <w:tab w:val="left" w:pos="6000"/>
              </w:tabs>
              <w:spacing w:line="256" w:lineRule="auto"/>
              <w:jc w:val="both"/>
              <w:rPr>
                <w:b/>
                <w:lang w:eastAsia="en-US"/>
              </w:rPr>
            </w:pPr>
          </w:p>
          <w:p w14:paraId="7A2EB4E4" w14:textId="3B3FFC1F" w:rsidR="00843DD5" w:rsidRPr="00843DD5" w:rsidRDefault="00843DD5">
            <w:pPr>
              <w:tabs>
                <w:tab w:val="left" w:pos="6000"/>
              </w:tabs>
              <w:spacing w:line="256" w:lineRule="auto"/>
              <w:jc w:val="both"/>
              <w:rPr>
                <w:b/>
                <w:lang w:eastAsia="en-US"/>
              </w:rPr>
            </w:pPr>
            <w:r w:rsidRPr="00843DD5">
              <w:rPr>
                <w:b/>
                <w:lang w:eastAsia="en-US"/>
              </w:rPr>
              <w:t>Povinná:</w:t>
            </w:r>
          </w:p>
          <w:p w14:paraId="65249E43" w14:textId="77777777" w:rsidR="00843DD5" w:rsidRDefault="00843DD5" w:rsidP="00843DD5">
            <w:pPr>
              <w:jc w:val="both"/>
            </w:pPr>
            <w:r>
              <w:t xml:space="preserve">ECO, Umberto. </w:t>
            </w:r>
            <w:r w:rsidRPr="00013D06">
              <w:rPr>
                <w:i/>
              </w:rPr>
              <w:t>Jak napsat diplomovou práci.</w:t>
            </w:r>
            <w:r>
              <w:t xml:space="preserve"> Votobia. ISBN 8071981737</w:t>
            </w:r>
          </w:p>
          <w:p w14:paraId="7666E9CF" w14:textId="77777777" w:rsidR="00843DD5" w:rsidRDefault="00843DD5">
            <w:pPr>
              <w:tabs>
                <w:tab w:val="left" w:pos="6000"/>
              </w:tabs>
              <w:spacing w:line="256" w:lineRule="auto"/>
              <w:jc w:val="both"/>
              <w:rPr>
                <w:lang w:eastAsia="en-US"/>
              </w:rPr>
            </w:pPr>
          </w:p>
          <w:p w14:paraId="7C637381" w14:textId="48D8581E" w:rsidR="00830C8E" w:rsidRPr="00843DD5" w:rsidRDefault="00830C8E">
            <w:pPr>
              <w:tabs>
                <w:tab w:val="left" w:pos="6000"/>
              </w:tabs>
              <w:spacing w:line="256" w:lineRule="auto"/>
              <w:jc w:val="both"/>
              <w:rPr>
                <w:b/>
                <w:lang w:eastAsia="en-US"/>
              </w:rPr>
            </w:pPr>
            <w:r w:rsidRPr="00843DD5">
              <w:rPr>
                <w:b/>
                <w:lang w:eastAsia="en-US"/>
              </w:rPr>
              <w:t xml:space="preserve">Doporučená: </w:t>
            </w:r>
          </w:p>
          <w:p w14:paraId="0E53140D" w14:textId="77777777" w:rsidR="00830C8E" w:rsidRDefault="00830C8E">
            <w:pPr>
              <w:tabs>
                <w:tab w:val="left" w:pos="6000"/>
              </w:tabs>
              <w:spacing w:line="256" w:lineRule="auto"/>
              <w:jc w:val="both"/>
              <w:rPr>
                <w:lang w:eastAsia="en-US"/>
              </w:rPr>
            </w:pPr>
            <w:r>
              <w:rPr>
                <w:lang w:eastAsia="en-US"/>
              </w:rPr>
              <w:t xml:space="preserve">Při výběru literatury jsem byl veden i jejím výběrem v rámci bakalářského studia, takže řadu titulů zde již nezadávám podruhé. </w:t>
            </w:r>
          </w:p>
          <w:p w14:paraId="2434F7B0" w14:textId="77777777" w:rsidR="00830C8E" w:rsidRDefault="00830C8E">
            <w:pPr>
              <w:pStyle w:val="Standard"/>
              <w:widowControl/>
              <w:spacing w:line="256" w:lineRule="auto"/>
              <w:jc w:val="both"/>
              <w:rPr>
                <w:rFonts w:ascii="Times New Roman" w:hAnsi="Times New Roman"/>
                <w:sz w:val="20"/>
                <w:szCs w:val="20"/>
                <w:lang w:eastAsia="hi-IN"/>
              </w:rPr>
            </w:pPr>
            <w:r>
              <w:rPr>
                <w:rFonts w:ascii="Times New Roman" w:hAnsi="Times New Roman"/>
                <w:sz w:val="20"/>
                <w:szCs w:val="20"/>
                <w:lang w:eastAsia="hi-IN"/>
              </w:rPr>
              <w:t xml:space="preserve">ANTONIONI, Michelangelo. </w:t>
            </w:r>
            <w:r>
              <w:rPr>
                <w:rFonts w:ascii="Times New Roman" w:hAnsi="Times New Roman"/>
                <w:i/>
                <w:sz w:val="20"/>
                <w:szCs w:val="20"/>
                <w:lang w:eastAsia="hi-IN"/>
              </w:rPr>
              <w:t>Kuželník u Tiberu.</w:t>
            </w:r>
            <w:r>
              <w:rPr>
                <w:rFonts w:ascii="Times New Roman" w:hAnsi="Times New Roman"/>
                <w:sz w:val="20"/>
                <w:szCs w:val="20"/>
                <w:lang w:eastAsia="hi-IN"/>
              </w:rPr>
              <w:t xml:space="preserve"> Odeon. ISBN 605-22-855</w:t>
            </w:r>
          </w:p>
          <w:p w14:paraId="1F0EE0EC" w14:textId="77777777" w:rsidR="00830C8E" w:rsidRDefault="00830C8E">
            <w:pPr>
              <w:pStyle w:val="Standard"/>
              <w:widowControl/>
              <w:spacing w:line="256" w:lineRule="auto"/>
              <w:jc w:val="both"/>
              <w:rPr>
                <w:rFonts w:ascii="Times New Roman" w:hAnsi="Times New Roman"/>
                <w:sz w:val="20"/>
                <w:szCs w:val="20"/>
                <w:lang w:eastAsia="hi-IN"/>
              </w:rPr>
            </w:pPr>
            <w:r>
              <w:rPr>
                <w:rFonts w:ascii="Times New Roman" w:hAnsi="Times New Roman"/>
                <w:sz w:val="20"/>
                <w:szCs w:val="20"/>
                <w:lang w:eastAsia="hi-IN"/>
              </w:rPr>
              <w:t>BESSY, Maurice</w:t>
            </w:r>
            <w:r>
              <w:rPr>
                <w:rFonts w:ascii="Times New Roman" w:hAnsi="Times New Roman"/>
                <w:i/>
                <w:sz w:val="20"/>
                <w:szCs w:val="20"/>
                <w:lang w:eastAsia="hi-IN"/>
              </w:rPr>
              <w:t>. Orson Welles.</w:t>
            </w:r>
            <w:r>
              <w:rPr>
                <w:rFonts w:ascii="Times New Roman" w:hAnsi="Times New Roman"/>
                <w:sz w:val="20"/>
                <w:szCs w:val="20"/>
                <w:lang w:eastAsia="hi-IN"/>
              </w:rPr>
              <w:t xml:space="preserve"> Orbis. Bez ISBN. </w:t>
            </w:r>
          </w:p>
          <w:p w14:paraId="18D78A3D" w14:textId="77777777" w:rsidR="00830C8E" w:rsidRDefault="00830C8E">
            <w:pPr>
              <w:pStyle w:val="Standard"/>
              <w:widowControl/>
              <w:spacing w:line="256" w:lineRule="auto"/>
              <w:jc w:val="both"/>
              <w:rPr>
                <w:rFonts w:ascii="Times New Roman" w:hAnsi="Times New Roman"/>
                <w:sz w:val="20"/>
                <w:szCs w:val="20"/>
                <w:lang w:eastAsia="hi-IN"/>
              </w:rPr>
            </w:pPr>
            <w:r>
              <w:rPr>
                <w:rFonts w:ascii="Times New Roman" w:hAnsi="Times New Roman"/>
                <w:sz w:val="20"/>
                <w:szCs w:val="20"/>
                <w:lang w:eastAsia="hi-IN"/>
              </w:rPr>
              <w:t>BERGMAN, Ingmar. Laterna Magica. Odeon. ISBN 01-110-91</w:t>
            </w:r>
          </w:p>
          <w:p w14:paraId="1FDF0B19" w14:textId="77777777" w:rsidR="00830C8E" w:rsidRDefault="00830C8E">
            <w:pPr>
              <w:spacing w:line="256" w:lineRule="auto"/>
              <w:jc w:val="both"/>
              <w:rPr>
                <w:lang w:eastAsia="en-US"/>
              </w:rPr>
            </w:pPr>
            <w:r>
              <w:rPr>
                <w:lang w:eastAsia="en-US"/>
              </w:rPr>
              <w:t xml:space="preserve">BORSTIN, Jon. </w:t>
            </w:r>
            <w:r>
              <w:rPr>
                <w:i/>
                <w:lang w:eastAsia="en-US"/>
              </w:rPr>
              <w:t>Tajemství filmové řeči</w:t>
            </w:r>
            <w:r>
              <w:rPr>
                <w:lang w:eastAsia="en-US"/>
              </w:rPr>
              <w:t>. Universum. ISBN 978-80-7617-619-5</w:t>
            </w:r>
          </w:p>
          <w:p w14:paraId="4AB975C1" w14:textId="77777777" w:rsidR="00830C8E" w:rsidRDefault="00830C8E">
            <w:pPr>
              <w:spacing w:line="256" w:lineRule="auto"/>
              <w:jc w:val="both"/>
              <w:rPr>
                <w:lang w:eastAsia="en-US"/>
              </w:rPr>
            </w:pPr>
            <w:r>
              <w:rPr>
                <w:lang w:eastAsia="en-US"/>
              </w:rPr>
              <w:t xml:space="preserve">BRESSON, Robert. </w:t>
            </w:r>
            <w:r>
              <w:rPr>
                <w:i/>
                <w:lang w:eastAsia="en-US"/>
              </w:rPr>
              <w:t>Poznámky o kinematografu.</w:t>
            </w:r>
            <w:r>
              <w:rPr>
                <w:lang w:eastAsia="en-US"/>
              </w:rPr>
              <w:t xml:space="preserve"> Dauphin. ISBN není v tiráži uvedeno. </w:t>
            </w:r>
          </w:p>
          <w:p w14:paraId="47E74561" w14:textId="77777777" w:rsidR="00830C8E" w:rsidRDefault="00830C8E">
            <w:pPr>
              <w:pStyle w:val="Standard"/>
              <w:widowControl/>
              <w:spacing w:line="256" w:lineRule="auto"/>
              <w:jc w:val="both"/>
              <w:rPr>
                <w:rFonts w:ascii="Times New Roman" w:hAnsi="Times New Roman"/>
                <w:sz w:val="20"/>
                <w:szCs w:val="20"/>
                <w:lang w:eastAsia="hi-IN"/>
              </w:rPr>
            </w:pPr>
            <w:r>
              <w:rPr>
                <w:rFonts w:ascii="Times New Roman" w:hAnsi="Times New Roman"/>
                <w:sz w:val="20"/>
                <w:szCs w:val="20"/>
                <w:lang w:eastAsia="hi-IN"/>
              </w:rPr>
              <w:t xml:space="preserve">BUŇUEL, Luis. </w:t>
            </w:r>
            <w:r>
              <w:rPr>
                <w:rFonts w:ascii="Times New Roman" w:hAnsi="Times New Roman"/>
                <w:i/>
                <w:sz w:val="20"/>
                <w:szCs w:val="20"/>
                <w:lang w:eastAsia="hi-IN"/>
              </w:rPr>
              <w:t>Do posledního dechu</w:t>
            </w:r>
            <w:r>
              <w:rPr>
                <w:rFonts w:ascii="Times New Roman" w:hAnsi="Times New Roman"/>
                <w:sz w:val="20"/>
                <w:szCs w:val="20"/>
                <w:lang w:eastAsia="hi-IN"/>
              </w:rPr>
              <w:t>. Bookman. ISBN 80-903455-0-6</w:t>
            </w:r>
          </w:p>
          <w:p w14:paraId="0E5D7308" w14:textId="77777777" w:rsidR="00830C8E" w:rsidRDefault="00830C8E">
            <w:pPr>
              <w:spacing w:line="256" w:lineRule="auto"/>
              <w:jc w:val="both"/>
              <w:rPr>
                <w:lang w:eastAsia="en-US"/>
              </w:rPr>
            </w:pPr>
            <w:r>
              <w:rPr>
                <w:lang w:eastAsia="en-US"/>
              </w:rPr>
              <w:t xml:space="preserve">ECO, Umberto. </w:t>
            </w:r>
            <w:r>
              <w:rPr>
                <w:i/>
                <w:lang w:eastAsia="en-US"/>
              </w:rPr>
              <w:t>Jak napsat diplomovou práci.</w:t>
            </w:r>
            <w:r>
              <w:rPr>
                <w:lang w:eastAsia="en-US"/>
              </w:rPr>
              <w:t xml:space="preserve"> Votobia. ISBN 8071981737</w:t>
            </w:r>
          </w:p>
          <w:p w14:paraId="3212B6C0" w14:textId="77777777" w:rsidR="00830C8E" w:rsidRDefault="00830C8E">
            <w:pPr>
              <w:spacing w:line="256" w:lineRule="auto"/>
              <w:jc w:val="both"/>
              <w:rPr>
                <w:lang w:eastAsia="en-US"/>
              </w:rPr>
            </w:pPr>
            <w:r>
              <w:rPr>
                <w:lang w:eastAsia="en-US"/>
              </w:rPr>
              <w:t xml:space="preserve">EJZENŠTEJN, Sergej. </w:t>
            </w:r>
            <w:r>
              <w:rPr>
                <w:i/>
                <w:lang w:eastAsia="en-US"/>
              </w:rPr>
              <w:t>Paměti.</w:t>
            </w:r>
            <w:r>
              <w:rPr>
                <w:lang w:eastAsia="en-US"/>
              </w:rPr>
              <w:t xml:space="preserve"> Odeon. ISBN 01-010-88</w:t>
            </w:r>
          </w:p>
          <w:p w14:paraId="12F9AA1C" w14:textId="77777777" w:rsidR="00830C8E" w:rsidRDefault="00830C8E">
            <w:pPr>
              <w:tabs>
                <w:tab w:val="left" w:pos="6000"/>
              </w:tabs>
              <w:spacing w:line="256" w:lineRule="auto"/>
              <w:jc w:val="both"/>
              <w:rPr>
                <w:lang w:eastAsia="en-US"/>
              </w:rPr>
            </w:pPr>
            <w:r>
              <w:rPr>
                <w:lang w:eastAsia="en-US"/>
              </w:rPr>
              <w:t xml:space="preserve">EPSTEIN, Jean. </w:t>
            </w:r>
            <w:r>
              <w:rPr>
                <w:i/>
                <w:lang w:eastAsia="en-US"/>
              </w:rPr>
              <w:t>Poetika obrazů</w:t>
            </w:r>
            <w:r>
              <w:rPr>
                <w:lang w:eastAsia="en-US"/>
              </w:rPr>
              <w:t xml:space="preserve">. Herrmann a synové. Bez ISBN. </w:t>
            </w:r>
          </w:p>
          <w:p w14:paraId="0EFFBD28" w14:textId="77777777" w:rsidR="00830C8E" w:rsidRDefault="00830C8E">
            <w:pPr>
              <w:tabs>
                <w:tab w:val="left" w:pos="6000"/>
              </w:tabs>
              <w:spacing w:line="256" w:lineRule="auto"/>
              <w:jc w:val="both"/>
              <w:rPr>
                <w:lang w:eastAsia="en-US"/>
              </w:rPr>
            </w:pPr>
            <w:r>
              <w:rPr>
                <w:lang w:eastAsia="en-US"/>
              </w:rPr>
              <w:t xml:space="preserve">FELLINI, Federico. </w:t>
            </w:r>
            <w:r>
              <w:rPr>
                <w:i/>
                <w:lang w:eastAsia="en-US"/>
              </w:rPr>
              <w:t>Dělat film.</w:t>
            </w:r>
            <w:r>
              <w:rPr>
                <w:lang w:eastAsia="en-US"/>
              </w:rPr>
              <w:t xml:space="preserve"> Panorama. ISBN 401-22-856</w:t>
            </w:r>
          </w:p>
          <w:p w14:paraId="040857DD" w14:textId="77777777" w:rsidR="00830C8E" w:rsidRDefault="00830C8E">
            <w:pPr>
              <w:tabs>
                <w:tab w:val="left" w:pos="6000"/>
              </w:tabs>
              <w:spacing w:line="256" w:lineRule="auto"/>
              <w:jc w:val="both"/>
              <w:rPr>
                <w:lang w:eastAsia="en-US"/>
              </w:rPr>
            </w:pPr>
            <w:r>
              <w:rPr>
                <w:lang w:eastAsia="en-US"/>
              </w:rPr>
              <w:t xml:space="preserve">GODARD, Jean-Luc. </w:t>
            </w:r>
            <w:r>
              <w:rPr>
                <w:i/>
                <w:lang w:eastAsia="en-US"/>
              </w:rPr>
              <w:t>Příběh(y) filmu.</w:t>
            </w:r>
            <w:r>
              <w:rPr>
                <w:lang w:eastAsia="en-US"/>
              </w:rPr>
              <w:t xml:space="preserve"> Camera obscura. ISBN 80-903678-2-8</w:t>
            </w:r>
          </w:p>
          <w:p w14:paraId="4F1F72D4" w14:textId="77777777" w:rsidR="00830C8E" w:rsidRDefault="00830C8E">
            <w:pPr>
              <w:tabs>
                <w:tab w:val="left" w:pos="6000"/>
              </w:tabs>
              <w:spacing w:line="256" w:lineRule="auto"/>
              <w:jc w:val="both"/>
              <w:rPr>
                <w:lang w:eastAsia="en-US"/>
              </w:rPr>
            </w:pPr>
            <w:r>
              <w:rPr>
                <w:lang w:eastAsia="en-US"/>
              </w:rPr>
              <w:t xml:space="preserve">GODARD, Jean-Luc. </w:t>
            </w:r>
            <w:r>
              <w:rPr>
                <w:i/>
                <w:lang w:eastAsia="en-US"/>
              </w:rPr>
              <w:t>Texty a rozhovory.</w:t>
            </w:r>
            <w:r>
              <w:rPr>
                <w:lang w:eastAsia="en-US"/>
              </w:rPr>
              <w:t xml:space="preserve"> JSAF. ISBN 80-903513-6-0</w:t>
            </w:r>
          </w:p>
          <w:p w14:paraId="04851C0A" w14:textId="77777777" w:rsidR="00830C8E" w:rsidRDefault="00830C8E">
            <w:pPr>
              <w:spacing w:line="256" w:lineRule="auto"/>
              <w:jc w:val="both"/>
              <w:rPr>
                <w:lang w:eastAsia="en-US"/>
              </w:rPr>
            </w:pPr>
            <w:r>
              <w:rPr>
                <w:lang w:eastAsia="en-US"/>
              </w:rPr>
              <w:t xml:space="preserve">LIESSMANN, Konrad Paul. </w:t>
            </w:r>
            <w:r>
              <w:rPr>
                <w:i/>
                <w:lang w:eastAsia="en-US"/>
              </w:rPr>
              <w:t>Teorie nevzdělanosti.</w:t>
            </w:r>
            <w:r>
              <w:rPr>
                <w:lang w:eastAsia="en-US"/>
              </w:rPr>
              <w:t xml:space="preserve"> Academia. ISBN 978-80-200-1677-5</w:t>
            </w:r>
          </w:p>
          <w:p w14:paraId="01916A21" w14:textId="77777777" w:rsidR="00830C8E" w:rsidRDefault="00830C8E">
            <w:pPr>
              <w:spacing w:line="256" w:lineRule="auto"/>
              <w:jc w:val="both"/>
              <w:rPr>
                <w:lang w:eastAsia="en-US"/>
              </w:rPr>
            </w:pPr>
            <w:r>
              <w:rPr>
                <w:lang w:eastAsia="en-US"/>
              </w:rPr>
              <w:t>JURÁČEK, Pavel.</w:t>
            </w:r>
            <w:r>
              <w:rPr>
                <w:i/>
                <w:lang w:eastAsia="en-US"/>
              </w:rPr>
              <w:t xml:space="preserve"> Deník (</w:t>
            </w:r>
            <w:proofErr w:type="gramStart"/>
            <w:r>
              <w:rPr>
                <w:i/>
                <w:lang w:eastAsia="en-US"/>
              </w:rPr>
              <w:t>1959 – 1974</w:t>
            </w:r>
            <w:proofErr w:type="gramEnd"/>
            <w:r>
              <w:rPr>
                <w:i/>
                <w:lang w:eastAsia="en-US"/>
              </w:rPr>
              <w:t>).</w:t>
            </w:r>
            <w:r>
              <w:rPr>
                <w:lang w:eastAsia="en-US"/>
              </w:rPr>
              <w:t xml:space="preserve"> NFA. ISBN 59-044-03</w:t>
            </w:r>
          </w:p>
          <w:p w14:paraId="42A113D5" w14:textId="77777777" w:rsidR="00830C8E" w:rsidRDefault="00830C8E">
            <w:pPr>
              <w:spacing w:line="256" w:lineRule="auto"/>
              <w:jc w:val="both"/>
              <w:rPr>
                <w:lang w:eastAsia="en-US"/>
              </w:rPr>
            </w:pPr>
            <w:r>
              <w:rPr>
                <w:lang w:eastAsia="en-US"/>
              </w:rPr>
              <w:t xml:space="preserve">TRUFFAUT, Francois. </w:t>
            </w:r>
            <w:r>
              <w:rPr>
                <w:i/>
                <w:lang w:eastAsia="en-US"/>
              </w:rPr>
              <w:t>Rozhovory Hitchcock Truffaut.</w:t>
            </w:r>
            <w:r>
              <w:rPr>
                <w:lang w:eastAsia="en-US"/>
              </w:rPr>
              <w:t xml:space="preserve"> Československý filmový ústav Praha. MK ČSR 59-227-83</w:t>
            </w:r>
          </w:p>
          <w:p w14:paraId="0938106C" w14:textId="08FFD582" w:rsidR="00830C8E" w:rsidRDefault="00830C8E">
            <w:pPr>
              <w:spacing w:line="256" w:lineRule="auto"/>
              <w:jc w:val="both"/>
              <w:rPr>
                <w:lang w:eastAsia="en-US"/>
              </w:rPr>
            </w:pPr>
            <w:r>
              <w:rPr>
                <w:lang w:eastAsia="en-US"/>
              </w:rPr>
              <w:t xml:space="preserve">Hotové či dokončované profesionální filmy. </w:t>
            </w:r>
          </w:p>
        </w:tc>
      </w:tr>
    </w:tbl>
    <w:p w14:paraId="7FA71A62" w14:textId="21A1CCB5" w:rsidR="00830C8E" w:rsidRDefault="00830C8E"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0F159780" w14:textId="77777777" w:rsidTr="00FD4DDC">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48A7775" w14:textId="77777777" w:rsidR="00830C8E" w:rsidRDefault="00830C8E">
            <w:pPr>
              <w:spacing w:line="256" w:lineRule="auto"/>
              <w:jc w:val="both"/>
              <w:rPr>
                <w:b/>
                <w:sz w:val="28"/>
                <w:lang w:eastAsia="en-US"/>
              </w:rPr>
            </w:pPr>
            <w:r>
              <w:lastRenderedPageBreak/>
              <w:br w:type="page"/>
            </w:r>
            <w:r>
              <w:rPr>
                <w:b/>
                <w:sz w:val="28"/>
                <w:lang w:eastAsia="en-US"/>
              </w:rPr>
              <w:t>B-III – Charakteristika studijního předmětu</w:t>
            </w:r>
          </w:p>
        </w:tc>
      </w:tr>
      <w:tr w:rsidR="00830C8E" w14:paraId="52CD9E81" w14:textId="77777777" w:rsidTr="00FD4DDC">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A61D4BA" w14:textId="77777777" w:rsidR="00830C8E" w:rsidRDefault="00830C8E">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62ACB7F" w14:textId="77777777" w:rsidR="00830C8E" w:rsidRDefault="00830C8E">
            <w:pPr>
              <w:spacing w:line="256" w:lineRule="auto"/>
              <w:jc w:val="both"/>
              <w:rPr>
                <w:lang w:eastAsia="en-US"/>
              </w:rPr>
            </w:pPr>
            <w:r>
              <w:rPr>
                <w:lang w:eastAsia="en-US"/>
              </w:rPr>
              <w:t>Diplomový projekt Střihová skladba</w:t>
            </w:r>
          </w:p>
        </w:tc>
      </w:tr>
      <w:tr w:rsidR="00830C8E" w14:paraId="16B1D469"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468CC3" w14:textId="77777777" w:rsidR="00830C8E" w:rsidRDefault="00830C8E"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E92DCC5" w14:textId="77777777" w:rsidR="00830C8E" w:rsidRDefault="00830C8E">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2C59CB" w14:textId="77777777" w:rsidR="00830C8E" w:rsidRDefault="00830C8E">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77D8DB3" w14:textId="158BDFA1" w:rsidR="00830C8E" w:rsidRDefault="00A6733F">
            <w:pPr>
              <w:spacing w:line="256" w:lineRule="auto"/>
              <w:jc w:val="both"/>
              <w:rPr>
                <w:lang w:eastAsia="en-US"/>
              </w:rPr>
            </w:pPr>
            <w:r>
              <w:rPr>
                <w:lang w:eastAsia="en-US"/>
              </w:rPr>
              <w:t>2</w:t>
            </w:r>
            <w:r w:rsidR="00830C8E">
              <w:rPr>
                <w:lang w:eastAsia="en-US"/>
              </w:rPr>
              <w:t>/LS</w:t>
            </w:r>
          </w:p>
        </w:tc>
      </w:tr>
      <w:tr w:rsidR="00830C8E" w14:paraId="4B7F77BC"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2E8574" w14:textId="77777777" w:rsidR="00830C8E" w:rsidRDefault="00830C8E"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6C28DA7" w14:textId="77777777" w:rsidR="00830C8E" w:rsidRDefault="00830C8E">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0C129B2" w14:textId="77777777" w:rsidR="00830C8E" w:rsidRDefault="00830C8E">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D69460A" w14:textId="77777777" w:rsidR="00830C8E" w:rsidRDefault="00830C8E">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B0C633" w14:textId="77777777" w:rsidR="00830C8E" w:rsidRDefault="00830C8E">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AB060D4" w14:textId="77777777" w:rsidR="00830C8E" w:rsidRDefault="00830C8E">
            <w:pPr>
              <w:spacing w:line="256" w:lineRule="auto"/>
              <w:jc w:val="both"/>
              <w:rPr>
                <w:lang w:eastAsia="en-US"/>
              </w:rPr>
            </w:pPr>
            <w:r>
              <w:rPr>
                <w:lang w:eastAsia="en-US"/>
              </w:rPr>
              <w:t>10</w:t>
            </w:r>
          </w:p>
        </w:tc>
      </w:tr>
      <w:tr w:rsidR="00830C8E" w14:paraId="03F50AC5"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215583" w14:textId="77777777" w:rsidR="00830C8E" w:rsidRDefault="00830C8E"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DDA8A36" w14:textId="77777777" w:rsidR="00830C8E" w:rsidRDefault="00830C8E">
            <w:pPr>
              <w:spacing w:line="256" w:lineRule="auto"/>
              <w:jc w:val="both"/>
              <w:rPr>
                <w:lang w:eastAsia="en-US"/>
              </w:rPr>
            </w:pPr>
          </w:p>
        </w:tc>
      </w:tr>
      <w:tr w:rsidR="00830C8E" w14:paraId="21B8932D"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AAD02D" w14:textId="77777777" w:rsidR="00830C8E" w:rsidRDefault="00830C8E"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601396C" w14:textId="77777777" w:rsidR="00830C8E" w:rsidRDefault="00830C8E">
            <w:pPr>
              <w:spacing w:line="25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804AD5D" w14:textId="77777777" w:rsidR="00830C8E" w:rsidRDefault="00830C8E">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67BAD6B" w14:textId="77777777" w:rsidR="00830C8E" w:rsidRDefault="00830C8E">
            <w:pPr>
              <w:spacing w:line="256" w:lineRule="auto"/>
              <w:jc w:val="both"/>
              <w:rPr>
                <w:lang w:eastAsia="en-US"/>
              </w:rPr>
            </w:pPr>
            <w:r>
              <w:rPr>
                <w:lang w:eastAsia="en-US"/>
              </w:rPr>
              <w:t>seminář</w:t>
            </w:r>
          </w:p>
        </w:tc>
      </w:tr>
      <w:tr w:rsidR="00830C8E" w14:paraId="182B9876"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F2ECC1" w14:textId="77777777" w:rsidR="00830C8E" w:rsidRDefault="00830C8E"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27185EC" w14:textId="77777777" w:rsidR="00830C8E" w:rsidRDefault="00830C8E">
            <w:pPr>
              <w:pStyle w:val="Bezmezer"/>
              <w:spacing w:line="256" w:lineRule="auto"/>
              <w:rPr>
                <w:lang w:eastAsia="en-US"/>
              </w:rPr>
            </w:pPr>
            <w:r>
              <w:rPr>
                <w:lang w:eastAsia="en-US"/>
              </w:rPr>
              <w:t xml:space="preserve">Účast na cvičeních s kontrolovanou docházkou, povolena maximálně jedna omluvená neúčast. </w:t>
            </w:r>
            <w:r>
              <w:rPr>
                <w:lang w:eastAsia="en-US"/>
              </w:rPr>
              <w:br/>
              <w:t xml:space="preserve">Aktivita při práci na projektech, v termínu odevzdaná všechna zadaná cvičení. </w:t>
            </w:r>
            <w:r>
              <w:rPr>
                <w:lang w:eastAsia="en-US"/>
              </w:rPr>
              <w:br/>
            </w:r>
          </w:p>
        </w:tc>
      </w:tr>
      <w:tr w:rsidR="00830C8E" w14:paraId="0AD4001E" w14:textId="77777777" w:rsidTr="00FD4DDC">
        <w:trPr>
          <w:trHeight w:val="554"/>
        </w:trPr>
        <w:tc>
          <w:tcPr>
            <w:tcW w:w="9855" w:type="dxa"/>
            <w:gridSpan w:val="8"/>
            <w:tcBorders>
              <w:top w:val="nil"/>
              <w:left w:val="single" w:sz="4" w:space="0" w:color="auto"/>
              <w:bottom w:val="single" w:sz="4" w:space="0" w:color="auto"/>
              <w:right w:val="single" w:sz="4" w:space="0" w:color="auto"/>
            </w:tcBorders>
          </w:tcPr>
          <w:p w14:paraId="5B84A5A8" w14:textId="77777777" w:rsidR="00830C8E" w:rsidRDefault="00830C8E" w:rsidP="00A779C5">
            <w:pPr>
              <w:spacing w:line="256" w:lineRule="auto"/>
              <w:rPr>
                <w:lang w:eastAsia="en-US"/>
              </w:rPr>
            </w:pPr>
          </w:p>
        </w:tc>
      </w:tr>
      <w:tr w:rsidR="00830C8E" w14:paraId="518EC143" w14:textId="77777777" w:rsidTr="00FD4DDC">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2152976" w14:textId="77777777" w:rsidR="00830C8E" w:rsidRDefault="00830C8E"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0E44DF1" w14:textId="77777777" w:rsidR="00830C8E" w:rsidRDefault="00830C8E">
            <w:pPr>
              <w:spacing w:line="256" w:lineRule="auto"/>
              <w:jc w:val="both"/>
              <w:rPr>
                <w:lang w:eastAsia="en-US"/>
              </w:rPr>
            </w:pPr>
            <w:r>
              <w:rPr>
                <w:lang w:eastAsia="en-US"/>
              </w:rPr>
              <w:t>doc. MgA. Libor Nemeškal, Ph.D.</w:t>
            </w:r>
          </w:p>
        </w:tc>
      </w:tr>
      <w:tr w:rsidR="00830C8E" w14:paraId="07853DA5" w14:textId="77777777" w:rsidTr="00FD4DDC">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C990657" w14:textId="77777777" w:rsidR="00830C8E" w:rsidRDefault="00830C8E"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59530FD" w14:textId="77777777" w:rsidR="00830C8E" w:rsidRDefault="00830C8E">
            <w:pPr>
              <w:spacing w:line="256" w:lineRule="auto"/>
              <w:jc w:val="both"/>
              <w:rPr>
                <w:lang w:eastAsia="en-US"/>
              </w:rPr>
            </w:pPr>
            <w:r>
              <w:rPr>
                <w:lang w:eastAsia="en-US"/>
              </w:rPr>
              <w:t>1</w:t>
            </w:r>
            <w:del w:id="643" w:author="Ponížilová Hana" w:date="2020-02-13T16:56:00Z">
              <w:r w:rsidDel="005948A4">
                <w:rPr>
                  <w:lang w:eastAsia="en-US"/>
                </w:rPr>
                <w:delText>0</w:delText>
              </w:r>
            </w:del>
            <w:proofErr w:type="gramStart"/>
            <w:r>
              <w:rPr>
                <w:lang w:eastAsia="en-US"/>
              </w:rPr>
              <w:t>0%</w:t>
            </w:r>
            <w:proofErr w:type="gramEnd"/>
          </w:p>
        </w:tc>
      </w:tr>
      <w:tr w:rsidR="00830C8E" w14:paraId="66CE991D"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9A8D5A" w14:textId="77777777" w:rsidR="00830C8E" w:rsidRDefault="00830C8E" w:rsidP="00A779C5">
            <w:pPr>
              <w:spacing w:line="25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D2D8831" w14:textId="77777777" w:rsidR="00830C8E" w:rsidRDefault="00830C8E">
            <w:pPr>
              <w:spacing w:line="256" w:lineRule="auto"/>
              <w:jc w:val="both"/>
              <w:rPr>
                <w:lang w:eastAsia="en-US"/>
              </w:rPr>
            </w:pPr>
          </w:p>
        </w:tc>
      </w:tr>
      <w:tr w:rsidR="00830C8E" w14:paraId="66E85D67" w14:textId="77777777" w:rsidTr="00FD4DDC">
        <w:trPr>
          <w:trHeight w:val="554"/>
        </w:trPr>
        <w:tc>
          <w:tcPr>
            <w:tcW w:w="9855" w:type="dxa"/>
            <w:gridSpan w:val="8"/>
            <w:tcBorders>
              <w:top w:val="nil"/>
              <w:left w:val="single" w:sz="4" w:space="0" w:color="auto"/>
              <w:bottom w:val="single" w:sz="4" w:space="0" w:color="auto"/>
              <w:right w:val="single" w:sz="4" w:space="0" w:color="auto"/>
            </w:tcBorders>
            <w:hideMark/>
          </w:tcPr>
          <w:p w14:paraId="1ED4DB28" w14:textId="3DAD05F1" w:rsidR="00830C8E" w:rsidRDefault="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line="256" w:lineRule="auto"/>
              <w:rPr>
                <w:lang w:eastAsia="en-US"/>
              </w:rPr>
            </w:pPr>
            <w:r>
              <w:rPr>
                <w:lang w:eastAsia="en-US"/>
              </w:rPr>
              <w:t>doc. MgA. Libor Nemeškal</w:t>
            </w:r>
            <w:ins w:id="644" w:author="Ponížilová Hana" w:date="2020-02-13T16:56:00Z">
              <w:r w:rsidR="005948A4">
                <w:t>, kolektiv pedagogů</w:t>
              </w:r>
            </w:ins>
          </w:p>
        </w:tc>
      </w:tr>
      <w:tr w:rsidR="00830C8E" w14:paraId="5A20CD7D" w14:textId="77777777" w:rsidTr="00FD4DDC">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542A61" w14:textId="77777777" w:rsidR="00830C8E" w:rsidRDefault="00830C8E">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6EAD601" w14:textId="77777777" w:rsidR="00830C8E" w:rsidRDefault="00830C8E">
            <w:pPr>
              <w:spacing w:line="256" w:lineRule="auto"/>
              <w:jc w:val="both"/>
              <w:rPr>
                <w:lang w:eastAsia="en-US"/>
              </w:rPr>
            </w:pPr>
          </w:p>
        </w:tc>
      </w:tr>
      <w:tr w:rsidR="00830C8E" w14:paraId="3349DDB3" w14:textId="77777777" w:rsidTr="00FD4DDC">
        <w:trPr>
          <w:trHeight w:val="3938"/>
        </w:trPr>
        <w:tc>
          <w:tcPr>
            <w:tcW w:w="9855" w:type="dxa"/>
            <w:gridSpan w:val="8"/>
            <w:tcBorders>
              <w:top w:val="nil"/>
              <w:left w:val="single" w:sz="4" w:space="0" w:color="auto"/>
              <w:bottom w:val="single" w:sz="12" w:space="0" w:color="auto"/>
              <w:right w:val="single" w:sz="4" w:space="0" w:color="auto"/>
            </w:tcBorders>
          </w:tcPr>
          <w:p w14:paraId="3778082E" w14:textId="77777777" w:rsidR="00830C8E" w:rsidRDefault="00830C8E">
            <w:pPr>
              <w:spacing w:line="256" w:lineRule="auto"/>
              <w:jc w:val="both"/>
              <w:rPr>
                <w:lang w:eastAsia="en-US"/>
              </w:rPr>
            </w:pPr>
          </w:p>
          <w:p w14:paraId="12DEA966" w14:textId="77777777" w:rsidR="00830C8E" w:rsidRDefault="00830C8E">
            <w:pPr>
              <w:spacing w:line="256" w:lineRule="auto"/>
              <w:jc w:val="both"/>
              <w:rPr>
                <w:lang w:eastAsia="en-US"/>
              </w:rPr>
            </w:pPr>
            <w:r>
              <w:rPr>
                <w:lang w:eastAsia="en-US"/>
              </w:rPr>
              <w:t>Předmět vede k osvojování a prohlubování teoretických znalostí i praktických dovedností uchazečů v oblasti střihové postprodukce s důrazem na přípravu státní závěrečné zkoušky a realizaci praktické části magisterské práce.</w:t>
            </w:r>
          </w:p>
          <w:p w14:paraId="03157BFC" w14:textId="77777777" w:rsidR="00830C8E" w:rsidRDefault="00830C8E">
            <w:pPr>
              <w:spacing w:line="256" w:lineRule="auto"/>
              <w:jc w:val="both"/>
              <w:rPr>
                <w:lang w:eastAsia="en-US"/>
              </w:rPr>
            </w:pPr>
          </w:p>
          <w:p w14:paraId="6A42226C" w14:textId="77777777" w:rsidR="00830C8E" w:rsidRDefault="00830C8E">
            <w:pPr>
              <w:spacing w:line="256" w:lineRule="auto"/>
              <w:jc w:val="both"/>
              <w:rPr>
                <w:u w:val="single"/>
                <w:lang w:eastAsia="en-US"/>
              </w:rPr>
            </w:pPr>
            <w:r>
              <w:rPr>
                <w:u w:val="single"/>
                <w:lang w:eastAsia="en-US"/>
              </w:rPr>
              <w:t>Okruhy:</w:t>
            </w:r>
          </w:p>
          <w:p w14:paraId="062F8C11" w14:textId="77777777" w:rsidR="00830C8E" w:rsidRDefault="00830C8E" w:rsidP="009305FD">
            <w:pPr>
              <w:pStyle w:val="Odstavecseseznamem"/>
              <w:numPr>
                <w:ilvl w:val="0"/>
                <w:numId w:val="15"/>
              </w:numPr>
              <w:spacing w:line="256" w:lineRule="auto"/>
              <w:rPr>
                <w:lang w:eastAsia="en-US"/>
              </w:rPr>
            </w:pPr>
            <w:r>
              <w:rPr>
                <w:lang w:eastAsia="en-US"/>
              </w:rPr>
              <w:t>Zpracování a prezentace oborových otázek k magisterské zkoušce.</w:t>
            </w:r>
          </w:p>
          <w:p w14:paraId="691D11D5" w14:textId="77777777" w:rsidR="00830C8E" w:rsidRDefault="00830C8E" w:rsidP="009305FD">
            <w:pPr>
              <w:pStyle w:val="Odstavecseseznamem"/>
              <w:numPr>
                <w:ilvl w:val="0"/>
                <w:numId w:val="15"/>
              </w:numPr>
              <w:spacing w:line="256" w:lineRule="auto"/>
              <w:rPr>
                <w:lang w:eastAsia="en-US"/>
              </w:rPr>
            </w:pPr>
            <w:r>
              <w:rPr>
                <w:lang w:eastAsia="en-US"/>
              </w:rPr>
              <w:t>Příprava a střihová realizace magisterského filmu.</w:t>
            </w:r>
          </w:p>
          <w:p w14:paraId="1B421849" w14:textId="77777777" w:rsidR="00830C8E" w:rsidRDefault="00830C8E" w:rsidP="009305FD">
            <w:pPr>
              <w:pStyle w:val="Odstavecseseznamem"/>
              <w:numPr>
                <w:ilvl w:val="0"/>
                <w:numId w:val="15"/>
              </w:numPr>
              <w:spacing w:line="256" w:lineRule="auto"/>
              <w:rPr>
                <w:lang w:eastAsia="en-US"/>
              </w:rPr>
            </w:pPr>
            <w:r>
              <w:rPr>
                <w:lang w:eastAsia="en-US"/>
              </w:rPr>
              <w:t>Asistence střihu na magisterském filmu.</w:t>
            </w:r>
          </w:p>
          <w:p w14:paraId="51AA5E51" w14:textId="77777777" w:rsidR="00830C8E" w:rsidRDefault="00830C8E" w:rsidP="009305FD">
            <w:pPr>
              <w:pStyle w:val="Odstavecseseznamem"/>
              <w:numPr>
                <w:ilvl w:val="0"/>
                <w:numId w:val="15"/>
              </w:numPr>
              <w:spacing w:line="256" w:lineRule="auto"/>
              <w:rPr>
                <w:lang w:eastAsia="en-US"/>
              </w:rPr>
            </w:pPr>
            <w:r>
              <w:rPr>
                <w:lang w:eastAsia="en-US"/>
              </w:rPr>
              <w:t>Supervize skriptu / data management na magisterském filmu.</w:t>
            </w:r>
          </w:p>
          <w:p w14:paraId="0FF1334D" w14:textId="77777777" w:rsidR="00830C8E" w:rsidRDefault="00830C8E" w:rsidP="009305FD">
            <w:pPr>
              <w:pStyle w:val="Odstavecseseznamem"/>
              <w:numPr>
                <w:ilvl w:val="0"/>
                <w:numId w:val="15"/>
              </w:numPr>
              <w:spacing w:line="256" w:lineRule="auto"/>
              <w:rPr>
                <w:lang w:eastAsia="en-US"/>
              </w:rPr>
            </w:pPr>
            <w:r>
              <w:rPr>
                <w:lang w:eastAsia="en-US"/>
              </w:rPr>
              <w:t>Prezentace výstupů z praxe v oboru.</w:t>
            </w:r>
          </w:p>
        </w:tc>
      </w:tr>
      <w:tr w:rsidR="00830C8E" w14:paraId="1E567E2E" w14:textId="77777777" w:rsidTr="00FD4DDC">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3CAF5DE" w14:textId="77777777" w:rsidR="00830C8E" w:rsidRDefault="00830C8E">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C471753" w14:textId="77777777" w:rsidR="00830C8E" w:rsidRDefault="00830C8E">
            <w:pPr>
              <w:spacing w:line="256" w:lineRule="auto"/>
              <w:jc w:val="both"/>
              <w:rPr>
                <w:lang w:eastAsia="en-US"/>
              </w:rPr>
            </w:pPr>
          </w:p>
        </w:tc>
      </w:tr>
      <w:tr w:rsidR="00830C8E" w14:paraId="0CB35AF2" w14:textId="77777777" w:rsidTr="00FD4DDC">
        <w:trPr>
          <w:trHeight w:val="1497"/>
        </w:trPr>
        <w:tc>
          <w:tcPr>
            <w:tcW w:w="9855" w:type="dxa"/>
            <w:gridSpan w:val="8"/>
            <w:tcBorders>
              <w:top w:val="nil"/>
              <w:left w:val="single" w:sz="4" w:space="0" w:color="auto"/>
              <w:bottom w:val="single" w:sz="4" w:space="0" w:color="auto"/>
              <w:right w:val="single" w:sz="4" w:space="0" w:color="auto"/>
            </w:tcBorders>
            <w:hideMark/>
          </w:tcPr>
          <w:p w14:paraId="7DBBEEB0" w14:textId="77777777" w:rsidR="00316A40" w:rsidRDefault="00316A40" w:rsidP="00843DD5">
            <w:pPr>
              <w:jc w:val="both"/>
              <w:rPr>
                <w:b/>
              </w:rPr>
            </w:pPr>
          </w:p>
          <w:p w14:paraId="0B193B50" w14:textId="0CADAC69" w:rsidR="00843DD5" w:rsidRPr="00843DD5" w:rsidRDefault="00843DD5" w:rsidP="00843DD5">
            <w:pPr>
              <w:jc w:val="both"/>
              <w:rPr>
                <w:b/>
              </w:rPr>
            </w:pPr>
            <w:r w:rsidRPr="00843DD5">
              <w:rPr>
                <w:b/>
              </w:rPr>
              <w:t>Povinná:</w:t>
            </w:r>
          </w:p>
          <w:p w14:paraId="6DB6E436" w14:textId="3DBCB284" w:rsidR="00843DD5" w:rsidRDefault="00843DD5" w:rsidP="00843DD5">
            <w:pPr>
              <w:jc w:val="both"/>
            </w:pPr>
            <w:r>
              <w:t xml:space="preserve">ECO, Umberto. </w:t>
            </w:r>
            <w:r w:rsidRPr="00013D06">
              <w:rPr>
                <w:i/>
              </w:rPr>
              <w:t>Jak napsat diplomovou práci.</w:t>
            </w:r>
            <w:r>
              <w:t xml:space="preserve"> Votobia. ISBN 8071981737</w:t>
            </w:r>
          </w:p>
          <w:p w14:paraId="13E5B0A8" w14:textId="77777777" w:rsidR="00843DD5" w:rsidRDefault="00843DD5">
            <w:pPr>
              <w:spacing w:line="256" w:lineRule="auto"/>
              <w:jc w:val="both"/>
              <w:rPr>
                <w:lang w:eastAsia="en-US"/>
              </w:rPr>
            </w:pPr>
          </w:p>
          <w:p w14:paraId="773378EF" w14:textId="2EB94054" w:rsidR="00830C8E" w:rsidRDefault="00830C8E">
            <w:pPr>
              <w:spacing w:line="256" w:lineRule="auto"/>
              <w:jc w:val="both"/>
              <w:rPr>
                <w:lang w:eastAsia="en-US"/>
              </w:rPr>
            </w:pPr>
            <w:r>
              <w:rPr>
                <w:lang w:eastAsia="en-US"/>
              </w:rPr>
              <w:t>Střihová pracoviště na FMK UTB ve Zlíně.</w:t>
            </w:r>
          </w:p>
        </w:tc>
      </w:tr>
    </w:tbl>
    <w:p w14:paraId="34FEB7BA" w14:textId="65D8F72A" w:rsidR="00830C8E" w:rsidRDefault="00830C8E" w:rsidP="00830C8E"/>
    <w:p w14:paraId="4F8EFB85" w14:textId="3B54016C" w:rsidR="00FD4DDC" w:rsidRDefault="00FD4DDC" w:rsidP="00830C8E"/>
    <w:p w14:paraId="20C7597D" w14:textId="1AC0CE4E" w:rsidR="00FD4DDC" w:rsidRDefault="00FD4DDC" w:rsidP="00830C8E"/>
    <w:p w14:paraId="71B73B28" w14:textId="1D656FE9" w:rsidR="00FD4DDC" w:rsidRDefault="00FD4DDC" w:rsidP="00830C8E"/>
    <w:p w14:paraId="5782F338" w14:textId="55B98050" w:rsidR="00FD4DDC" w:rsidRDefault="00FD4DDC" w:rsidP="00830C8E"/>
    <w:p w14:paraId="487C5627" w14:textId="6501EEE2" w:rsidR="00FD4DDC" w:rsidRDefault="00FD4DDC" w:rsidP="00830C8E"/>
    <w:p w14:paraId="16363057" w14:textId="37E94416" w:rsidR="00FD4DDC" w:rsidRDefault="00FD4DDC" w:rsidP="00830C8E"/>
    <w:p w14:paraId="0AE5C89A" w14:textId="7E3D6E13" w:rsidR="00FD4DDC" w:rsidRDefault="00FD4DDC" w:rsidP="00830C8E"/>
    <w:p w14:paraId="15B4B8A1" w14:textId="77777777" w:rsidR="00A42346" w:rsidRDefault="00A42346" w:rsidP="00830C8E"/>
    <w:p w14:paraId="31C6B343" w14:textId="77777777" w:rsidR="00FD4DDC" w:rsidRDefault="00FD4DDC" w:rsidP="00830C8E"/>
    <w:p w14:paraId="6301D644" w14:textId="5885EBC2" w:rsidR="00830C8E" w:rsidRDefault="00830C8E" w:rsidP="00830C8E"/>
    <w:p w14:paraId="14A50A32" w14:textId="77777777" w:rsidR="00F37E11" w:rsidRDefault="00F37E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49AABB00" w14:textId="77777777" w:rsidTr="00830C8E">
        <w:tc>
          <w:tcPr>
            <w:tcW w:w="9855" w:type="dxa"/>
            <w:gridSpan w:val="8"/>
            <w:tcBorders>
              <w:bottom w:val="double" w:sz="4" w:space="0" w:color="auto"/>
            </w:tcBorders>
            <w:shd w:val="clear" w:color="auto" w:fill="BDD6EE"/>
          </w:tcPr>
          <w:p w14:paraId="672676DC" w14:textId="29E0157C" w:rsidR="00830C8E" w:rsidRDefault="00830C8E" w:rsidP="00830C8E">
            <w:pPr>
              <w:jc w:val="both"/>
              <w:rPr>
                <w:b/>
                <w:sz w:val="28"/>
              </w:rPr>
            </w:pPr>
            <w:r>
              <w:lastRenderedPageBreak/>
              <w:br w:type="page"/>
            </w:r>
            <w:r>
              <w:rPr>
                <w:b/>
                <w:sz w:val="28"/>
              </w:rPr>
              <w:t>B-III – Charakteristika studijního předmětu</w:t>
            </w:r>
          </w:p>
        </w:tc>
      </w:tr>
      <w:tr w:rsidR="00830C8E" w14:paraId="104300D4" w14:textId="77777777" w:rsidTr="00830C8E">
        <w:tc>
          <w:tcPr>
            <w:tcW w:w="3086" w:type="dxa"/>
            <w:tcBorders>
              <w:top w:val="double" w:sz="4" w:space="0" w:color="auto"/>
            </w:tcBorders>
            <w:shd w:val="clear" w:color="auto" w:fill="F7CAAC"/>
          </w:tcPr>
          <w:p w14:paraId="35D4CA1D" w14:textId="77777777" w:rsidR="00830C8E" w:rsidRDefault="00830C8E" w:rsidP="00A779C5">
            <w:pPr>
              <w:rPr>
                <w:b/>
              </w:rPr>
            </w:pPr>
            <w:r>
              <w:rPr>
                <w:b/>
              </w:rPr>
              <w:t>Název studijního předmětu</w:t>
            </w:r>
          </w:p>
        </w:tc>
        <w:tc>
          <w:tcPr>
            <w:tcW w:w="6769" w:type="dxa"/>
            <w:gridSpan w:val="7"/>
            <w:tcBorders>
              <w:top w:val="double" w:sz="4" w:space="0" w:color="auto"/>
            </w:tcBorders>
          </w:tcPr>
          <w:p w14:paraId="3F5A8F94" w14:textId="77777777" w:rsidR="00830C8E" w:rsidRDefault="00830C8E" w:rsidP="00830C8E">
            <w:pPr>
              <w:jc w:val="both"/>
            </w:pPr>
            <w:r>
              <w:t xml:space="preserve">Diplomový </w:t>
            </w:r>
            <w:proofErr w:type="gramStart"/>
            <w:r>
              <w:t>projekt  Vizuální</w:t>
            </w:r>
            <w:proofErr w:type="gramEnd"/>
            <w:r>
              <w:t xml:space="preserve"> efekty</w:t>
            </w:r>
          </w:p>
        </w:tc>
      </w:tr>
      <w:tr w:rsidR="00830C8E" w14:paraId="44E97BBC" w14:textId="77777777" w:rsidTr="00830C8E">
        <w:tc>
          <w:tcPr>
            <w:tcW w:w="3086" w:type="dxa"/>
            <w:shd w:val="clear" w:color="auto" w:fill="F7CAAC"/>
          </w:tcPr>
          <w:p w14:paraId="7583733E" w14:textId="77777777" w:rsidR="00830C8E" w:rsidRDefault="00830C8E" w:rsidP="00A779C5">
            <w:pPr>
              <w:rPr>
                <w:b/>
              </w:rPr>
            </w:pPr>
            <w:r>
              <w:rPr>
                <w:b/>
              </w:rPr>
              <w:t>Typ předmětu</w:t>
            </w:r>
          </w:p>
        </w:tc>
        <w:tc>
          <w:tcPr>
            <w:tcW w:w="3406" w:type="dxa"/>
            <w:gridSpan w:val="4"/>
          </w:tcPr>
          <w:p w14:paraId="4EE9147F" w14:textId="77777777" w:rsidR="00830C8E" w:rsidRDefault="00830C8E" w:rsidP="00830C8E">
            <w:pPr>
              <w:jc w:val="both"/>
            </w:pPr>
            <w:r>
              <w:t>Povinný, PZ</w:t>
            </w:r>
          </w:p>
        </w:tc>
        <w:tc>
          <w:tcPr>
            <w:tcW w:w="2695" w:type="dxa"/>
            <w:gridSpan w:val="2"/>
            <w:shd w:val="clear" w:color="auto" w:fill="F7CAAC"/>
          </w:tcPr>
          <w:p w14:paraId="5EC43975" w14:textId="77777777" w:rsidR="00830C8E" w:rsidRDefault="00830C8E" w:rsidP="00830C8E">
            <w:pPr>
              <w:jc w:val="both"/>
            </w:pPr>
            <w:r>
              <w:rPr>
                <w:b/>
              </w:rPr>
              <w:t>doporučený ročník / semestr</w:t>
            </w:r>
          </w:p>
        </w:tc>
        <w:tc>
          <w:tcPr>
            <w:tcW w:w="668" w:type="dxa"/>
          </w:tcPr>
          <w:p w14:paraId="28DD17DF" w14:textId="016D2FF9" w:rsidR="00830C8E" w:rsidRDefault="00A6733F" w:rsidP="00830C8E">
            <w:pPr>
              <w:jc w:val="both"/>
            </w:pPr>
            <w:r>
              <w:t>2</w:t>
            </w:r>
            <w:r w:rsidR="00830C8E">
              <w:t>/LS</w:t>
            </w:r>
          </w:p>
        </w:tc>
      </w:tr>
      <w:tr w:rsidR="00830C8E" w14:paraId="0B31653F" w14:textId="77777777" w:rsidTr="00830C8E">
        <w:tc>
          <w:tcPr>
            <w:tcW w:w="3086" w:type="dxa"/>
            <w:shd w:val="clear" w:color="auto" w:fill="F7CAAC"/>
          </w:tcPr>
          <w:p w14:paraId="4C3CBE34" w14:textId="77777777" w:rsidR="00830C8E" w:rsidRDefault="00830C8E" w:rsidP="00A779C5">
            <w:pPr>
              <w:rPr>
                <w:b/>
              </w:rPr>
            </w:pPr>
            <w:r>
              <w:rPr>
                <w:b/>
              </w:rPr>
              <w:t>Rozsah studijního předmětu</w:t>
            </w:r>
          </w:p>
        </w:tc>
        <w:tc>
          <w:tcPr>
            <w:tcW w:w="1701" w:type="dxa"/>
            <w:gridSpan w:val="2"/>
          </w:tcPr>
          <w:p w14:paraId="5159A1BD" w14:textId="77777777" w:rsidR="00830C8E" w:rsidRDefault="00830C8E" w:rsidP="00830C8E">
            <w:pPr>
              <w:jc w:val="both"/>
            </w:pPr>
            <w:r>
              <w:t>26/semestr</w:t>
            </w:r>
          </w:p>
        </w:tc>
        <w:tc>
          <w:tcPr>
            <w:tcW w:w="889" w:type="dxa"/>
            <w:shd w:val="clear" w:color="auto" w:fill="F7CAAC"/>
          </w:tcPr>
          <w:p w14:paraId="769EA91F" w14:textId="77777777" w:rsidR="00830C8E" w:rsidRDefault="00830C8E" w:rsidP="00830C8E">
            <w:pPr>
              <w:jc w:val="both"/>
              <w:rPr>
                <w:b/>
              </w:rPr>
            </w:pPr>
            <w:r>
              <w:rPr>
                <w:b/>
              </w:rPr>
              <w:t xml:space="preserve">hod. </w:t>
            </w:r>
          </w:p>
        </w:tc>
        <w:tc>
          <w:tcPr>
            <w:tcW w:w="816" w:type="dxa"/>
          </w:tcPr>
          <w:p w14:paraId="3FCB05D2" w14:textId="77777777" w:rsidR="00830C8E" w:rsidRDefault="00830C8E" w:rsidP="00830C8E">
            <w:pPr>
              <w:jc w:val="both"/>
            </w:pPr>
            <w:r>
              <w:t>2/týden</w:t>
            </w:r>
          </w:p>
        </w:tc>
        <w:tc>
          <w:tcPr>
            <w:tcW w:w="2156" w:type="dxa"/>
            <w:shd w:val="clear" w:color="auto" w:fill="F7CAAC"/>
          </w:tcPr>
          <w:p w14:paraId="6AAB10FE" w14:textId="77777777" w:rsidR="00830C8E" w:rsidRDefault="00830C8E" w:rsidP="00830C8E">
            <w:pPr>
              <w:jc w:val="both"/>
              <w:rPr>
                <w:b/>
              </w:rPr>
            </w:pPr>
            <w:r>
              <w:rPr>
                <w:b/>
              </w:rPr>
              <w:t>kreditů</w:t>
            </w:r>
          </w:p>
        </w:tc>
        <w:tc>
          <w:tcPr>
            <w:tcW w:w="1207" w:type="dxa"/>
            <w:gridSpan w:val="2"/>
          </w:tcPr>
          <w:p w14:paraId="3FB7D9F5" w14:textId="77777777" w:rsidR="00830C8E" w:rsidRDefault="00830C8E" w:rsidP="00830C8E">
            <w:pPr>
              <w:jc w:val="both"/>
            </w:pPr>
            <w:r>
              <w:t>10</w:t>
            </w:r>
          </w:p>
        </w:tc>
      </w:tr>
      <w:tr w:rsidR="00830C8E" w14:paraId="1C5A7733" w14:textId="77777777" w:rsidTr="00830C8E">
        <w:tc>
          <w:tcPr>
            <w:tcW w:w="3086" w:type="dxa"/>
            <w:shd w:val="clear" w:color="auto" w:fill="F7CAAC"/>
          </w:tcPr>
          <w:p w14:paraId="0105E22E" w14:textId="77777777" w:rsidR="00830C8E" w:rsidRDefault="00830C8E" w:rsidP="00A779C5">
            <w:pPr>
              <w:rPr>
                <w:b/>
                <w:sz w:val="22"/>
              </w:rPr>
            </w:pPr>
            <w:r>
              <w:rPr>
                <w:b/>
              </w:rPr>
              <w:t>Prerekvizity, korekvizity, ekvivalence</w:t>
            </w:r>
          </w:p>
        </w:tc>
        <w:tc>
          <w:tcPr>
            <w:tcW w:w="6769" w:type="dxa"/>
            <w:gridSpan w:val="7"/>
          </w:tcPr>
          <w:p w14:paraId="59C2AC57" w14:textId="77777777" w:rsidR="00830C8E" w:rsidRDefault="00830C8E" w:rsidP="00830C8E">
            <w:pPr>
              <w:jc w:val="both"/>
            </w:pPr>
          </w:p>
        </w:tc>
      </w:tr>
      <w:tr w:rsidR="00830C8E" w14:paraId="695B9A6A" w14:textId="77777777" w:rsidTr="00830C8E">
        <w:tc>
          <w:tcPr>
            <w:tcW w:w="3086" w:type="dxa"/>
            <w:shd w:val="clear" w:color="auto" w:fill="F7CAAC"/>
          </w:tcPr>
          <w:p w14:paraId="559BAC8D" w14:textId="77777777" w:rsidR="00830C8E" w:rsidRDefault="00830C8E" w:rsidP="00A779C5">
            <w:pPr>
              <w:rPr>
                <w:b/>
              </w:rPr>
            </w:pPr>
            <w:r>
              <w:rPr>
                <w:b/>
              </w:rPr>
              <w:t>Způsob ověření studijních výsledků</w:t>
            </w:r>
          </w:p>
        </w:tc>
        <w:tc>
          <w:tcPr>
            <w:tcW w:w="3406" w:type="dxa"/>
            <w:gridSpan w:val="4"/>
          </w:tcPr>
          <w:p w14:paraId="503792EF" w14:textId="77777777" w:rsidR="00830C8E" w:rsidRDefault="00830C8E" w:rsidP="00830C8E">
            <w:pPr>
              <w:jc w:val="both"/>
            </w:pPr>
            <w:r>
              <w:t>Klasifikovaný zápočet</w:t>
            </w:r>
          </w:p>
        </w:tc>
        <w:tc>
          <w:tcPr>
            <w:tcW w:w="2156" w:type="dxa"/>
            <w:shd w:val="clear" w:color="auto" w:fill="F7CAAC"/>
          </w:tcPr>
          <w:p w14:paraId="7F0CC25F" w14:textId="77777777" w:rsidR="00830C8E" w:rsidRDefault="00830C8E" w:rsidP="00830C8E">
            <w:pPr>
              <w:jc w:val="both"/>
              <w:rPr>
                <w:b/>
              </w:rPr>
            </w:pPr>
            <w:r>
              <w:rPr>
                <w:b/>
              </w:rPr>
              <w:t>Forma výuky</w:t>
            </w:r>
          </w:p>
        </w:tc>
        <w:tc>
          <w:tcPr>
            <w:tcW w:w="1207" w:type="dxa"/>
            <w:gridSpan w:val="2"/>
          </w:tcPr>
          <w:p w14:paraId="2789B7C4" w14:textId="77777777" w:rsidR="00830C8E" w:rsidRDefault="00830C8E" w:rsidP="00830C8E">
            <w:pPr>
              <w:jc w:val="both"/>
            </w:pPr>
            <w:r>
              <w:t>seminář</w:t>
            </w:r>
          </w:p>
        </w:tc>
      </w:tr>
      <w:tr w:rsidR="00830C8E" w14:paraId="0ABE328C" w14:textId="77777777" w:rsidTr="00830C8E">
        <w:tc>
          <w:tcPr>
            <w:tcW w:w="3086" w:type="dxa"/>
            <w:shd w:val="clear" w:color="auto" w:fill="F7CAAC"/>
          </w:tcPr>
          <w:p w14:paraId="7A3FC7E5"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7BE491E7" w14:textId="77777777" w:rsidR="00830C8E" w:rsidRDefault="00830C8E" w:rsidP="00830C8E">
            <w:pPr>
              <w:pStyle w:val="Bezmezer"/>
            </w:pPr>
            <w:r>
              <w:t xml:space="preserve">Účast na cvičeních s kontrolovanou docházkou, povolena maximálně jedna omluvená neúčast. </w:t>
            </w:r>
            <w:r>
              <w:br/>
              <w:t xml:space="preserve">Aktivita při práci na projektech, v termínu odevzdaná všechna zadaná cvičení. </w:t>
            </w:r>
            <w:r>
              <w:br/>
            </w:r>
          </w:p>
        </w:tc>
      </w:tr>
      <w:tr w:rsidR="00830C8E" w14:paraId="1F9F9EF3" w14:textId="77777777" w:rsidTr="00830C8E">
        <w:trPr>
          <w:trHeight w:val="554"/>
        </w:trPr>
        <w:tc>
          <w:tcPr>
            <w:tcW w:w="9855" w:type="dxa"/>
            <w:gridSpan w:val="8"/>
            <w:tcBorders>
              <w:top w:val="nil"/>
            </w:tcBorders>
          </w:tcPr>
          <w:p w14:paraId="3DA5E06E" w14:textId="77777777" w:rsidR="00830C8E" w:rsidRDefault="00830C8E" w:rsidP="00A779C5"/>
        </w:tc>
      </w:tr>
      <w:tr w:rsidR="00830C8E" w14:paraId="405F62C3" w14:textId="77777777" w:rsidTr="00830C8E">
        <w:trPr>
          <w:trHeight w:val="197"/>
        </w:trPr>
        <w:tc>
          <w:tcPr>
            <w:tcW w:w="3086" w:type="dxa"/>
            <w:tcBorders>
              <w:top w:val="nil"/>
            </w:tcBorders>
            <w:shd w:val="clear" w:color="auto" w:fill="F7CAAC"/>
          </w:tcPr>
          <w:p w14:paraId="49A19297" w14:textId="77777777" w:rsidR="00830C8E" w:rsidRDefault="00830C8E" w:rsidP="00A779C5">
            <w:pPr>
              <w:rPr>
                <w:b/>
              </w:rPr>
            </w:pPr>
            <w:r>
              <w:rPr>
                <w:b/>
              </w:rPr>
              <w:t>Garant předmětu</w:t>
            </w:r>
          </w:p>
        </w:tc>
        <w:tc>
          <w:tcPr>
            <w:tcW w:w="6769" w:type="dxa"/>
            <w:gridSpan w:val="7"/>
            <w:tcBorders>
              <w:top w:val="nil"/>
            </w:tcBorders>
          </w:tcPr>
          <w:p w14:paraId="56817B2D" w14:textId="77777777" w:rsidR="00830C8E" w:rsidRDefault="00830C8E" w:rsidP="00830C8E">
            <w:pPr>
              <w:jc w:val="both"/>
            </w:pPr>
            <w:r>
              <w:t>MgA. Boris Masník</w:t>
            </w:r>
          </w:p>
        </w:tc>
      </w:tr>
      <w:tr w:rsidR="00830C8E" w14:paraId="31EA6A28" w14:textId="77777777" w:rsidTr="00830C8E">
        <w:trPr>
          <w:trHeight w:val="243"/>
        </w:trPr>
        <w:tc>
          <w:tcPr>
            <w:tcW w:w="3086" w:type="dxa"/>
            <w:tcBorders>
              <w:top w:val="nil"/>
            </w:tcBorders>
            <w:shd w:val="clear" w:color="auto" w:fill="F7CAAC"/>
          </w:tcPr>
          <w:p w14:paraId="265C9E85" w14:textId="77777777" w:rsidR="00830C8E" w:rsidRDefault="00830C8E" w:rsidP="00A779C5">
            <w:pPr>
              <w:rPr>
                <w:b/>
              </w:rPr>
            </w:pPr>
            <w:r>
              <w:rPr>
                <w:b/>
              </w:rPr>
              <w:t>Zapojení garanta do výuky předmětu</w:t>
            </w:r>
          </w:p>
        </w:tc>
        <w:tc>
          <w:tcPr>
            <w:tcW w:w="6769" w:type="dxa"/>
            <w:gridSpan w:val="7"/>
            <w:tcBorders>
              <w:top w:val="nil"/>
            </w:tcBorders>
          </w:tcPr>
          <w:p w14:paraId="4A3A1953" w14:textId="77777777" w:rsidR="00830C8E" w:rsidRDefault="00830C8E" w:rsidP="00830C8E">
            <w:pPr>
              <w:jc w:val="both"/>
            </w:pPr>
            <w:r>
              <w:t>1</w:t>
            </w:r>
            <w:del w:id="645" w:author="Ponížilová Hana" w:date="2020-02-13T16:56:00Z">
              <w:r w:rsidDel="005948A4">
                <w:delText>0</w:delText>
              </w:r>
            </w:del>
            <w:proofErr w:type="gramStart"/>
            <w:r>
              <w:t>0%</w:t>
            </w:r>
            <w:proofErr w:type="gramEnd"/>
          </w:p>
        </w:tc>
      </w:tr>
      <w:tr w:rsidR="00830C8E" w14:paraId="08BC34C7" w14:textId="77777777" w:rsidTr="00830C8E">
        <w:tc>
          <w:tcPr>
            <w:tcW w:w="3086" w:type="dxa"/>
            <w:shd w:val="clear" w:color="auto" w:fill="F7CAAC"/>
          </w:tcPr>
          <w:p w14:paraId="08F754AE" w14:textId="77777777" w:rsidR="00830C8E" w:rsidRDefault="00830C8E" w:rsidP="00830C8E">
            <w:pPr>
              <w:jc w:val="both"/>
              <w:rPr>
                <w:b/>
              </w:rPr>
            </w:pPr>
            <w:r>
              <w:rPr>
                <w:b/>
              </w:rPr>
              <w:t>Vyučující</w:t>
            </w:r>
          </w:p>
        </w:tc>
        <w:tc>
          <w:tcPr>
            <w:tcW w:w="6769" w:type="dxa"/>
            <w:gridSpan w:val="7"/>
            <w:tcBorders>
              <w:bottom w:val="nil"/>
            </w:tcBorders>
          </w:tcPr>
          <w:p w14:paraId="13784A04" w14:textId="77777777" w:rsidR="00830C8E" w:rsidRDefault="00830C8E" w:rsidP="00830C8E">
            <w:pPr>
              <w:jc w:val="both"/>
            </w:pPr>
          </w:p>
        </w:tc>
      </w:tr>
      <w:tr w:rsidR="00830C8E" w14:paraId="63415F36" w14:textId="77777777" w:rsidTr="00830C8E">
        <w:trPr>
          <w:trHeight w:val="554"/>
        </w:trPr>
        <w:tc>
          <w:tcPr>
            <w:tcW w:w="9855" w:type="dxa"/>
            <w:gridSpan w:val="8"/>
            <w:tcBorders>
              <w:top w:val="nil"/>
            </w:tcBorders>
          </w:tcPr>
          <w:p w14:paraId="3741680C" w14:textId="1505CC3B" w:rsidR="00830C8E" w:rsidRDefault="00830C8E" w:rsidP="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Boris Masník</w:t>
            </w:r>
            <w:ins w:id="646" w:author="Ponížilová Hana" w:date="2020-02-13T16:56:00Z">
              <w:r w:rsidR="005948A4">
                <w:t>, kolektiv pedagogů</w:t>
              </w:r>
            </w:ins>
          </w:p>
        </w:tc>
      </w:tr>
      <w:tr w:rsidR="00830C8E" w14:paraId="08F6920C" w14:textId="77777777" w:rsidTr="00830C8E">
        <w:tc>
          <w:tcPr>
            <w:tcW w:w="3086" w:type="dxa"/>
            <w:shd w:val="clear" w:color="auto" w:fill="F7CAAC"/>
          </w:tcPr>
          <w:p w14:paraId="5DEE8610" w14:textId="77777777" w:rsidR="00830C8E" w:rsidRDefault="00830C8E" w:rsidP="00830C8E">
            <w:pPr>
              <w:jc w:val="both"/>
              <w:rPr>
                <w:b/>
              </w:rPr>
            </w:pPr>
            <w:r>
              <w:rPr>
                <w:b/>
              </w:rPr>
              <w:t>Stručná anotace předmětu</w:t>
            </w:r>
          </w:p>
        </w:tc>
        <w:tc>
          <w:tcPr>
            <w:tcW w:w="6769" w:type="dxa"/>
            <w:gridSpan w:val="7"/>
            <w:tcBorders>
              <w:bottom w:val="nil"/>
            </w:tcBorders>
          </w:tcPr>
          <w:p w14:paraId="2299FFC9" w14:textId="77777777" w:rsidR="00830C8E" w:rsidRDefault="00830C8E" w:rsidP="00830C8E">
            <w:pPr>
              <w:jc w:val="both"/>
            </w:pPr>
          </w:p>
        </w:tc>
      </w:tr>
      <w:tr w:rsidR="00830C8E" w14:paraId="2B36ED47" w14:textId="77777777" w:rsidTr="00830C8E">
        <w:trPr>
          <w:trHeight w:val="3938"/>
        </w:trPr>
        <w:tc>
          <w:tcPr>
            <w:tcW w:w="9855" w:type="dxa"/>
            <w:gridSpan w:val="8"/>
            <w:tcBorders>
              <w:top w:val="nil"/>
              <w:bottom w:val="single" w:sz="12" w:space="0" w:color="auto"/>
            </w:tcBorders>
          </w:tcPr>
          <w:p w14:paraId="764D8988" w14:textId="77777777" w:rsidR="00830C8E" w:rsidRDefault="00830C8E" w:rsidP="00830C8E">
            <w:pPr>
              <w:jc w:val="both"/>
            </w:pPr>
          </w:p>
          <w:p w14:paraId="17A228EF" w14:textId="77777777" w:rsidR="00830C8E" w:rsidRDefault="00830C8E" w:rsidP="00830C8E">
            <w:pPr>
              <w:jc w:val="both"/>
            </w:pPr>
            <w:r>
              <w:t>Předmět vede k osvojování a prohlubování teoretických znalostí i praktických dovedností uchazečů v oblasti VFX postprodukce s důrazem na přípravu státní závěrečné zkoušky a realizaci praktické části magisterské práce.</w:t>
            </w:r>
          </w:p>
          <w:p w14:paraId="43091C7C" w14:textId="77777777" w:rsidR="00830C8E" w:rsidRDefault="00830C8E" w:rsidP="00830C8E">
            <w:pPr>
              <w:jc w:val="both"/>
            </w:pPr>
          </w:p>
          <w:p w14:paraId="4F969BB6" w14:textId="77777777" w:rsidR="00830C8E" w:rsidRPr="001779A4" w:rsidRDefault="00830C8E" w:rsidP="00830C8E">
            <w:pPr>
              <w:jc w:val="both"/>
              <w:rPr>
                <w:u w:val="single"/>
              </w:rPr>
            </w:pPr>
            <w:r w:rsidRPr="001779A4">
              <w:rPr>
                <w:u w:val="single"/>
              </w:rPr>
              <w:t>Okruhy:</w:t>
            </w:r>
          </w:p>
          <w:p w14:paraId="5FE066B6" w14:textId="77777777" w:rsidR="00830C8E" w:rsidRDefault="00830C8E" w:rsidP="009305FD">
            <w:pPr>
              <w:pStyle w:val="Odstavecseseznamem"/>
              <w:numPr>
                <w:ilvl w:val="0"/>
                <w:numId w:val="13"/>
              </w:numPr>
            </w:pPr>
            <w:r>
              <w:t>Zpracování a prezentace oborových otázek k magisterské zkoušce.</w:t>
            </w:r>
          </w:p>
          <w:p w14:paraId="3ED14CE7" w14:textId="77777777" w:rsidR="00830C8E" w:rsidRDefault="00830C8E" w:rsidP="009305FD">
            <w:pPr>
              <w:pStyle w:val="Odstavecseseznamem"/>
              <w:numPr>
                <w:ilvl w:val="0"/>
                <w:numId w:val="13"/>
              </w:numPr>
            </w:pPr>
            <w:r>
              <w:t>Příprava a VFX realizace magisterského filmu.</w:t>
            </w:r>
          </w:p>
          <w:p w14:paraId="7E800C43" w14:textId="77777777" w:rsidR="00830C8E" w:rsidRDefault="00830C8E" w:rsidP="009305FD">
            <w:pPr>
              <w:pStyle w:val="Odstavecseseznamem"/>
              <w:numPr>
                <w:ilvl w:val="0"/>
                <w:numId w:val="13"/>
              </w:numPr>
            </w:pPr>
            <w:r>
              <w:t>Asistence VFX na magisterském filmu.</w:t>
            </w:r>
          </w:p>
          <w:p w14:paraId="11635816" w14:textId="77777777" w:rsidR="00830C8E" w:rsidRDefault="00830C8E" w:rsidP="009305FD">
            <w:pPr>
              <w:pStyle w:val="Odstavecseseznamem"/>
              <w:numPr>
                <w:ilvl w:val="0"/>
                <w:numId w:val="13"/>
              </w:numPr>
              <w:jc w:val="both"/>
            </w:pPr>
            <w:r>
              <w:t>Prezentace výstupů z praxe v oboru.</w:t>
            </w:r>
          </w:p>
        </w:tc>
      </w:tr>
      <w:tr w:rsidR="00830C8E" w14:paraId="76F33571" w14:textId="77777777" w:rsidTr="00830C8E">
        <w:trPr>
          <w:trHeight w:val="265"/>
        </w:trPr>
        <w:tc>
          <w:tcPr>
            <w:tcW w:w="3653" w:type="dxa"/>
            <w:gridSpan w:val="2"/>
            <w:tcBorders>
              <w:top w:val="nil"/>
            </w:tcBorders>
            <w:shd w:val="clear" w:color="auto" w:fill="F7CAAC"/>
          </w:tcPr>
          <w:p w14:paraId="753999DA"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3DD030F6" w14:textId="77777777" w:rsidR="00830C8E" w:rsidRDefault="00830C8E" w:rsidP="00830C8E">
            <w:pPr>
              <w:jc w:val="both"/>
            </w:pPr>
          </w:p>
        </w:tc>
      </w:tr>
      <w:tr w:rsidR="00830C8E" w14:paraId="607E0DB6" w14:textId="77777777" w:rsidTr="00830C8E">
        <w:trPr>
          <w:trHeight w:val="1497"/>
        </w:trPr>
        <w:tc>
          <w:tcPr>
            <w:tcW w:w="9855" w:type="dxa"/>
            <w:gridSpan w:val="8"/>
            <w:tcBorders>
              <w:top w:val="nil"/>
            </w:tcBorders>
          </w:tcPr>
          <w:p w14:paraId="5B3CE54E" w14:textId="77777777" w:rsidR="00316A40" w:rsidRDefault="00316A40" w:rsidP="00843DD5">
            <w:pPr>
              <w:jc w:val="both"/>
              <w:rPr>
                <w:b/>
              </w:rPr>
            </w:pPr>
          </w:p>
          <w:p w14:paraId="779E61F4" w14:textId="2DC0DF22" w:rsidR="00843DD5" w:rsidRPr="00843DD5" w:rsidRDefault="00843DD5" w:rsidP="00843DD5">
            <w:pPr>
              <w:jc w:val="both"/>
              <w:rPr>
                <w:b/>
              </w:rPr>
            </w:pPr>
            <w:r w:rsidRPr="00843DD5">
              <w:rPr>
                <w:b/>
              </w:rPr>
              <w:t>Povinná:</w:t>
            </w:r>
          </w:p>
          <w:p w14:paraId="620518DE" w14:textId="7897EE50" w:rsidR="00843DD5" w:rsidRDefault="00843DD5" w:rsidP="00843DD5">
            <w:pPr>
              <w:jc w:val="both"/>
            </w:pPr>
            <w:r>
              <w:t xml:space="preserve">ECO, Umberto. </w:t>
            </w:r>
            <w:r w:rsidRPr="00013D06">
              <w:rPr>
                <w:i/>
              </w:rPr>
              <w:t>Jak napsat diplomovou práci.</w:t>
            </w:r>
            <w:r>
              <w:t xml:space="preserve"> Votobia. ISBN 8071981737</w:t>
            </w:r>
          </w:p>
          <w:p w14:paraId="39F0F45E" w14:textId="77777777" w:rsidR="00830C8E" w:rsidRDefault="00830C8E" w:rsidP="00830C8E">
            <w:pPr>
              <w:jc w:val="both"/>
            </w:pPr>
          </w:p>
          <w:p w14:paraId="6B56155A" w14:textId="0F29DE0D" w:rsidR="00843DD5" w:rsidRDefault="00843DD5" w:rsidP="00830C8E">
            <w:pPr>
              <w:jc w:val="both"/>
            </w:pPr>
            <w:r>
              <w:rPr>
                <w:lang w:eastAsia="en-US"/>
              </w:rPr>
              <w:t>VFX pracoviště na FMK UTB ve Zlíně.</w:t>
            </w:r>
          </w:p>
        </w:tc>
      </w:tr>
    </w:tbl>
    <w:p w14:paraId="77EC185C" w14:textId="446E6A91" w:rsidR="00830C8E" w:rsidRDefault="00830C8E" w:rsidP="00830C8E"/>
    <w:p w14:paraId="5AFB05E1" w14:textId="6B1D7455" w:rsidR="00045046" w:rsidRDefault="00045046" w:rsidP="00830C8E"/>
    <w:p w14:paraId="6404DAC9" w14:textId="294A3F3E" w:rsidR="00045046" w:rsidRDefault="00045046" w:rsidP="00830C8E"/>
    <w:p w14:paraId="2068E86B" w14:textId="73A921DE" w:rsidR="00045046" w:rsidRDefault="00045046" w:rsidP="00830C8E"/>
    <w:p w14:paraId="3A85290D" w14:textId="2184A4AD" w:rsidR="00045046" w:rsidRDefault="00045046" w:rsidP="00830C8E"/>
    <w:p w14:paraId="78AE493A" w14:textId="513C21BE" w:rsidR="00045046" w:rsidRDefault="00045046" w:rsidP="00830C8E"/>
    <w:p w14:paraId="0AE7509E" w14:textId="670C61A9" w:rsidR="00045046" w:rsidRDefault="00045046" w:rsidP="00830C8E"/>
    <w:p w14:paraId="610B8D4C" w14:textId="133894F3" w:rsidR="00045046" w:rsidRDefault="00045046" w:rsidP="00830C8E"/>
    <w:p w14:paraId="7CB6D6CF" w14:textId="0D5BCDAC" w:rsidR="00045046" w:rsidRDefault="00045046" w:rsidP="00830C8E"/>
    <w:p w14:paraId="15EDE660" w14:textId="77777777" w:rsidR="00045046" w:rsidRDefault="00045046" w:rsidP="00830C8E"/>
    <w:p w14:paraId="24B25163" w14:textId="67E9099F" w:rsidR="00830C8E" w:rsidRDefault="00830C8E" w:rsidP="00830C8E"/>
    <w:p w14:paraId="7222FD9D" w14:textId="43685C9B" w:rsidR="00830C8E" w:rsidRDefault="00830C8E"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30C8E" w14:paraId="029F7932" w14:textId="77777777" w:rsidTr="00830C8E">
        <w:tc>
          <w:tcPr>
            <w:tcW w:w="9855" w:type="dxa"/>
            <w:gridSpan w:val="8"/>
            <w:tcBorders>
              <w:bottom w:val="double" w:sz="4" w:space="0" w:color="auto"/>
            </w:tcBorders>
            <w:shd w:val="clear" w:color="auto" w:fill="BDD6EE"/>
          </w:tcPr>
          <w:p w14:paraId="1ABDE8FA" w14:textId="77777777" w:rsidR="00830C8E" w:rsidRDefault="00830C8E" w:rsidP="00830C8E">
            <w:pPr>
              <w:jc w:val="both"/>
              <w:rPr>
                <w:b/>
                <w:sz w:val="28"/>
              </w:rPr>
            </w:pPr>
            <w:r>
              <w:lastRenderedPageBreak/>
              <w:br w:type="page"/>
            </w:r>
            <w:r>
              <w:rPr>
                <w:b/>
                <w:sz w:val="28"/>
              </w:rPr>
              <w:t>B-III – Charakteristika studijního předmětu</w:t>
            </w:r>
          </w:p>
        </w:tc>
      </w:tr>
      <w:tr w:rsidR="00830C8E" w14:paraId="68A6C0BD" w14:textId="77777777" w:rsidTr="00830C8E">
        <w:tc>
          <w:tcPr>
            <w:tcW w:w="3086" w:type="dxa"/>
            <w:tcBorders>
              <w:top w:val="double" w:sz="4" w:space="0" w:color="auto"/>
            </w:tcBorders>
            <w:shd w:val="clear" w:color="auto" w:fill="F7CAAC"/>
          </w:tcPr>
          <w:p w14:paraId="3AF91362" w14:textId="77777777" w:rsidR="00830C8E" w:rsidRDefault="00830C8E" w:rsidP="00830C8E">
            <w:pPr>
              <w:jc w:val="both"/>
              <w:rPr>
                <w:b/>
              </w:rPr>
            </w:pPr>
            <w:r>
              <w:rPr>
                <w:b/>
              </w:rPr>
              <w:t>Název studijního předmětu</w:t>
            </w:r>
          </w:p>
        </w:tc>
        <w:tc>
          <w:tcPr>
            <w:tcW w:w="6769" w:type="dxa"/>
            <w:gridSpan w:val="7"/>
            <w:tcBorders>
              <w:top w:val="double" w:sz="4" w:space="0" w:color="auto"/>
            </w:tcBorders>
          </w:tcPr>
          <w:p w14:paraId="0069747E" w14:textId="77777777" w:rsidR="00830C8E" w:rsidRDefault="00830C8E" w:rsidP="00830C8E">
            <w:pPr>
              <w:jc w:val="both"/>
            </w:pPr>
            <w:r>
              <w:t>Diplomový projekt Zvuková skladba</w:t>
            </w:r>
          </w:p>
        </w:tc>
      </w:tr>
      <w:tr w:rsidR="00830C8E" w14:paraId="1A6EBED5" w14:textId="77777777" w:rsidTr="00830C8E">
        <w:tc>
          <w:tcPr>
            <w:tcW w:w="3086" w:type="dxa"/>
            <w:shd w:val="clear" w:color="auto" w:fill="F7CAAC"/>
          </w:tcPr>
          <w:p w14:paraId="603D10FD" w14:textId="77777777" w:rsidR="00830C8E" w:rsidRDefault="00830C8E" w:rsidP="00A779C5">
            <w:pPr>
              <w:rPr>
                <w:b/>
              </w:rPr>
            </w:pPr>
            <w:r>
              <w:rPr>
                <w:b/>
              </w:rPr>
              <w:t>Typ předmětu</w:t>
            </w:r>
          </w:p>
        </w:tc>
        <w:tc>
          <w:tcPr>
            <w:tcW w:w="3406" w:type="dxa"/>
            <w:gridSpan w:val="4"/>
          </w:tcPr>
          <w:p w14:paraId="21C1AB94" w14:textId="77777777" w:rsidR="00830C8E" w:rsidRDefault="00830C8E" w:rsidP="00830C8E">
            <w:pPr>
              <w:jc w:val="both"/>
            </w:pPr>
            <w:r>
              <w:t>Povinný, PZ</w:t>
            </w:r>
          </w:p>
        </w:tc>
        <w:tc>
          <w:tcPr>
            <w:tcW w:w="2695" w:type="dxa"/>
            <w:gridSpan w:val="2"/>
            <w:shd w:val="clear" w:color="auto" w:fill="F7CAAC"/>
          </w:tcPr>
          <w:p w14:paraId="1DE0154C" w14:textId="77777777" w:rsidR="00830C8E" w:rsidRDefault="00830C8E" w:rsidP="00830C8E">
            <w:pPr>
              <w:jc w:val="both"/>
            </w:pPr>
            <w:r>
              <w:rPr>
                <w:b/>
              </w:rPr>
              <w:t>doporučený ročník / semestr</w:t>
            </w:r>
          </w:p>
        </w:tc>
        <w:tc>
          <w:tcPr>
            <w:tcW w:w="668" w:type="dxa"/>
          </w:tcPr>
          <w:p w14:paraId="389DD7DB" w14:textId="31AB3DFC" w:rsidR="00830C8E" w:rsidRDefault="00A6733F" w:rsidP="00830C8E">
            <w:pPr>
              <w:jc w:val="both"/>
            </w:pPr>
            <w:r>
              <w:t>2</w:t>
            </w:r>
            <w:r w:rsidR="00830C8E">
              <w:t>/LS</w:t>
            </w:r>
          </w:p>
        </w:tc>
      </w:tr>
      <w:tr w:rsidR="00830C8E" w14:paraId="2010B48B" w14:textId="77777777" w:rsidTr="00830C8E">
        <w:tc>
          <w:tcPr>
            <w:tcW w:w="3086" w:type="dxa"/>
            <w:shd w:val="clear" w:color="auto" w:fill="F7CAAC"/>
          </w:tcPr>
          <w:p w14:paraId="259BB5CA" w14:textId="77777777" w:rsidR="00830C8E" w:rsidRDefault="00830C8E" w:rsidP="00A779C5">
            <w:pPr>
              <w:rPr>
                <w:b/>
              </w:rPr>
            </w:pPr>
            <w:r>
              <w:rPr>
                <w:b/>
              </w:rPr>
              <w:t>Rozsah studijního předmětu</w:t>
            </w:r>
          </w:p>
        </w:tc>
        <w:tc>
          <w:tcPr>
            <w:tcW w:w="1701" w:type="dxa"/>
            <w:gridSpan w:val="2"/>
          </w:tcPr>
          <w:p w14:paraId="6199DA00" w14:textId="77777777" w:rsidR="00830C8E" w:rsidRDefault="00830C8E" w:rsidP="00830C8E">
            <w:pPr>
              <w:jc w:val="both"/>
            </w:pPr>
            <w:r>
              <w:t>26/semestr</w:t>
            </w:r>
          </w:p>
        </w:tc>
        <w:tc>
          <w:tcPr>
            <w:tcW w:w="889" w:type="dxa"/>
            <w:shd w:val="clear" w:color="auto" w:fill="F7CAAC"/>
          </w:tcPr>
          <w:p w14:paraId="664D271C" w14:textId="77777777" w:rsidR="00830C8E" w:rsidRDefault="00830C8E" w:rsidP="00830C8E">
            <w:pPr>
              <w:jc w:val="both"/>
              <w:rPr>
                <w:b/>
              </w:rPr>
            </w:pPr>
            <w:r>
              <w:rPr>
                <w:b/>
              </w:rPr>
              <w:t xml:space="preserve">hod. </w:t>
            </w:r>
          </w:p>
        </w:tc>
        <w:tc>
          <w:tcPr>
            <w:tcW w:w="816" w:type="dxa"/>
          </w:tcPr>
          <w:p w14:paraId="38E259B4" w14:textId="77777777" w:rsidR="00830C8E" w:rsidRDefault="00830C8E" w:rsidP="00830C8E">
            <w:pPr>
              <w:jc w:val="both"/>
            </w:pPr>
            <w:r>
              <w:t>2/týden</w:t>
            </w:r>
          </w:p>
        </w:tc>
        <w:tc>
          <w:tcPr>
            <w:tcW w:w="2156" w:type="dxa"/>
            <w:shd w:val="clear" w:color="auto" w:fill="F7CAAC"/>
          </w:tcPr>
          <w:p w14:paraId="5E9823E2" w14:textId="77777777" w:rsidR="00830C8E" w:rsidRDefault="00830C8E" w:rsidP="00830C8E">
            <w:pPr>
              <w:jc w:val="both"/>
              <w:rPr>
                <w:b/>
              </w:rPr>
            </w:pPr>
            <w:r>
              <w:rPr>
                <w:b/>
              </w:rPr>
              <w:t>kreditů</w:t>
            </w:r>
          </w:p>
        </w:tc>
        <w:tc>
          <w:tcPr>
            <w:tcW w:w="1207" w:type="dxa"/>
            <w:gridSpan w:val="2"/>
          </w:tcPr>
          <w:p w14:paraId="0DA5789C" w14:textId="77777777" w:rsidR="00830C8E" w:rsidRDefault="00830C8E" w:rsidP="00830C8E">
            <w:pPr>
              <w:jc w:val="both"/>
            </w:pPr>
            <w:r>
              <w:t>10</w:t>
            </w:r>
          </w:p>
        </w:tc>
      </w:tr>
      <w:tr w:rsidR="00830C8E" w14:paraId="19B35F0E" w14:textId="77777777" w:rsidTr="00830C8E">
        <w:tc>
          <w:tcPr>
            <w:tcW w:w="3086" w:type="dxa"/>
            <w:shd w:val="clear" w:color="auto" w:fill="F7CAAC"/>
          </w:tcPr>
          <w:p w14:paraId="3BEAF0FE" w14:textId="77777777" w:rsidR="00830C8E" w:rsidRDefault="00830C8E" w:rsidP="00A779C5">
            <w:pPr>
              <w:rPr>
                <w:b/>
                <w:sz w:val="22"/>
              </w:rPr>
            </w:pPr>
            <w:r>
              <w:rPr>
                <w:b/>
              </w:rPr>
              <w:t>Prerekvizity, korekvizity, ekvivalence</w:t>
            </w:r>
          </w:p>
        </w:tc>
        <w:tc>
          <w:tcPr>
            <w:tcW w:w="6769" w:type="dxa"/>
            <w:gridSpan w:val="7"/>
          </w:tcPr>
          <w:p w14:paraId="3F2C1877" w14:textId="77777777" w:rsidR="00830C8E" w:rsidRDefault="00830C8E" w:rsidP="00830C8E">
            <w:pPr>
              <w:jc w:val="both"/>
            </w:pPr>
          </w:p>
        </w:tc>
      </w:tr>
      <w:tr w:rsidR="00830C8E" w14:paraId="45A1A1AE" w14:textId="77777777" w:rsidTr="00830C8E">
        <w:tc>
          <w:tcPr>
            <w:tcW w:w="3086" w:type="dxa"/>
            <w:shd w:val="clear" w:color="auto" w:fill="F7CAAC"/>
          </w:tcPr>
          <w:p w14:paraId="11525D0D" w14:textId="77777777" w:rsidR="00830C8E" w:rsidRDefault="00830C8E" w:rsidP="00A779C5">
            <w:pPr>
              <w:rPr>
                <w:b/>
              </w:rPr>
            </w:pPr>
            <w:r>
              <w:rPr>
                <w:b/>
              </w:rPr>
              <w:t>Způsob ověření studijních výsledků</w:t>
            </w:r>
          </w:p>
        </w:tc>
        <w:tc>
          <w:tcPr>
            <w:tcW w:w="3406" w:type="dxa"/>
            <w:gridSpan w:val="4"/>
          </w:tcPr>
          <w:p w14:paraId="1FC881B5" w14:textId="77777777" w:rsidR="00830C8E" w:rsidRDefault="00830C8E" w:rsidP="00830C8E">
            <w:pPr>
              <w:jc w:val="both"/>
            </w:pPr>
            <w:r>
              <w:t>Klasifikovaný zápočet</w:t>
            </w:r>
          </w:p>
        </w:tc>
        <w:tc>
          <w:tcPr>
            <w:tcW w:w="2156" w:type="dxa"/>
            <w:shd w:val="clear" w:color="auto" w:fill="F7CAAC"/>
          </w:tcPr>
          <w:p w14:paraId="6A24C941" w14:textId="77777777" w:rsidR="00830C8E" w:rsidRDefault="00830C8E" w:rsidP="00830C8E">
            <w:pPr>
              <w:jc w:val="both"/>
              <w:rPr>
                <w:b/>
              </w:rPr>
            </w:pPr>
            <w:r>
              <w:rPr>
                <w:b/>
              </w:rPr>
              <w:t>Forma výuky</w:t>
            </w:r>
          </w:p>
        </w:tc>
        <w:tc>
          <w:tcPr>
            <w:tcW w:w="1207" w:type="dxa"/>
            <w:gridSpan w:val="2"/>
          </w:tcPr>
          <w:p w14:paraId="2049ADEA" w14:textId="77777777" w:rsidR="00830C8E" w:rsidRDefault="00830C8E" w:rsidP="00830C8E">
            <w:pPr>
              <w:jc w:val="both"/>
            </w:pPr>
            <w:r>
              <w:t>seminář</w:t>
            </w:r>
          </w:p>
        </w:tc>
      </w:tr>
      <w:tr w:rsidR="00830C8E" w14:paraId="4B43BA60" w14:textId="77777777" w:rsidTr="00830C8E">
        <w:tc>
          <w:tcPr>
            <w:tcW w:w="3086" w:type="dxa"/>
            <w:shd w:val="clear" w:color="auto" w:fill="F7CAAC"/>
          </w:tcPr>
          <w:p w14:paraId="64C46879" w14:textId="77777777" w:rsidR="00830C8E" w:rsidRDefault="00830C8E" w:rsidP="00A779C5">
            <w:pPr>
              <w:rPr>
                <w:b/>
              </w:rPr>
            </w:pPr>
            <w:r>
              <w:rPr>
                <w:b/>
              </w:rPr>
              <w:t>Forma způsobu ověření studijních výsledků a další požadavky na studenta</w:t>
            </w:r>
          </w:p>
        </w:tc>
        <w:tc>
          <w:tcPr>
            <w:tcW w:w="6769" w:type="dxa"/>
            <w:gridSpan w:val="7"/>
            <w:tcBorders>
              <w:bottom w:val="nil"/>
            </w:tcBorders>
          </w:tcPr>
          <w:p w14:paraId="5DE8E91C" w14:textId="77777777" w:rsidR="00830C8E" w:rsidRDefault="00830C8E" w:rsidP="00830C8E">
            <w:pPr>
              <w:pStyle w:val="Bezmezer"/>
            </w:pPr>
            <w:r>
              <w:t xml:space="preserve">Účast na cvičeních s kontrolovanou docházkou, povolena maximálně jedna omluvená neúčast. </w:t>
            </w:r>
            <w:r>
              <w:br/>
              <w:t xml:space="preserve">Aktivita při práci na projektech, v termínu odevzdaná všechna zadaná cvičení. </w:t>
            </w:r>
            <w:r>
              <w:br/>
            </w:r>
          </w:p>
        </w:tc>
      </w:tr>
      <w:tr w:rsidR="00830C8E" w14:paraId="6048738F" w14:textId="77777777" w:rsidTr="00830C8E">
        <w:trPr>
          <w:trHeight w:val="554"/>
        </w:trPr>
        <w:tc>
          <w:tcPr>
            <w:tcW w:w="9855" w:type="dxa"/>
            <w:gridSpan w:val="8"/>
            <w:tcBorders>
              <w:top w:val="nil"/>
            </w:tcBorders>
          </w:tcPr>
          <w:p w14:paraId="0051E19A" w14:textId="77777777" w:rsidR="00830C8E" w:rsidRDefault="00830C8E" w:rsidP="00A779C5"/>
        </w:tc>
      </w:tr>
      <w:tr w:rsidR="00830C8E" w14:paraId="30259B42" w14:textId="77777777" w:rsidTr="00830C8E">
        <w:trPr>
          <w:trHeight w:val="197"/>
        </w:trPr>
        <w:tc>
          <w:tcPr>
            <w:tcW w:w="3086" w:type="dxa"/>
            <w:tcBorders>
              <w:top w:val="nil"/>
            </w:tcBorders>
            <w:shd w:val="clear" w:color="auto" w:fill="F7CAAC"/>
          </w:tcPr>
          <w:p w14:paraId="56863201" w14:textId="77777777" w:rsidR="00830C8E" w:rsidRDefault="00830C8E" w:rsidP="00A779C5">
            <w:pPr>
              <w:rPr>
                <w:b/>
              </w:rPr>
            </w:pPr>
            <w:r>
              <w:rPr>
                <w:b/>
              </w:rPr>
              <w:t>Garant předmětu</w:t>
            </w:r>
          </w:p>
        </w:tc>
        <w:tc>
          <w:tcPr>
            <w:tcW w:w="6769" w:type="dxa"/>
            <w:gridSpan w:val="7"/>
            <w:tcBorders>
              <w:top w:val="nil"/>
            </w:tcBorders>
          </w:tcPr>
          <w:p w14:paraId="75393EA8" w14:textId="6379A0EA" w:rsidR="00830C8E" w:rsidRDefault="005948A4" w:rsidP="00830C8E">
            <w:pPr>
              <w:jc w:val="both"/>
            </w:pPr>
            <w:r>
              <w:t>prof. Ing. Jan Grečnár, ArtD.</w:t>
            </w:r>
          </w:p>
        </w:tc>
      </w:tr>
      <w:tr w:rsidR="00830C8E" w14:paraId="1446C4C8" w14:textId="77777777" w:rsidTr="00830C8E">
        <w:trPr>
          <w:trHeight w:val="243"/>
        </w:trPr>
        <w:tc>
          <w:tcPr>
            <w:tcW w:w="3086" w:type="dxa"/>
            <w:tcBorders>
              <w:top w:val="nil"/>
            </w:tcBorders>
            <w:shd w:val="clear" w:color="auto" w:fill="F7CAAC"/>
          </w:tcPr>
          <w:p w14:paraId="2DC1FFEE" w14:textId="77777777" w:rsidR="00830C8E" w:rsidRDefault="00830C8E" w:rsidP="00A779C5">
            <w:pPr>
              <w:rPr>
                <w:b/>
              </w:rPr>
            </w:pPr>
            <w:r>
              <w:rPr>
                <w:b/>
              </w:rPr>
              <w:t>Zapojení garanta do výuky předmětu</w:t>
            </w:r>
          </w:p>
        </w:tc>
        <w:tc>
          <w:tcPr>
            <w:tcW w:w="6769" w:type="dxa"/>
            <w:gridSpan w:val="7"/>
            <w:tcBorders>
              <w:top w:val="nil"/>
            </w:tcBorders>
          </w:tcPr>
          <w:p w14:paraId="068415D8" w14:textId="77777777" w:rsidR="00830C8E" w:rsidRDefault="00830C8E" w:rsidP="00830C8E">
            <w:pPr>
              <w:jc w:val="both"/>
            </w:pPr>
            <w:r>
              <w:t>1</w:t>
            </w:r>
            <w:del w:id="647" w:author="Ponížilová Hana" w:date="2020-02-13T16:56:00Z">
              <w:r w:rsidDel="005948A4">
                <w:delText>0</w:delText>
              </w:r>
            </w:del>
            <w:proofErr w:type="gramStart"/>
            <w:r>
              <w:t>0%</w:t>
            </w:r>
            <w:proofErr w:type="gramEnd"/>
          </w:p>
        </w:tc>
      </w:tr>
      <w:tr w:rsidR="00830C8E" w14:paraId="5DC45AA9" w14:textId="77777777" w:rsidTr="00830C8E">
        <w:tc>
          <w:tcPr>
            <w:tcW w:w="3086" w:type="dxa"/>
            <w:shd w:val="clear" w:color="auto" w:fill="F7CAAC"/>
          </w:tcPr>
          <w:p w14:paraId="79F7E0CE" w14:textId="77777777" w:rsidR="00830C8E" w:rsidRDefault="00830C8E" w:rsidP="00830C8E">
            <w:pPr>
              <w:jc w:val="both"/>
              <w:rPr>
                <w:b/>
              </w:rPr>
            </w:pPr>
            <w:r>
              <w:rPr>
                <w:b/>
              </w:rPr>
              <w:t>Vyučující</w:t>
            </w:r>
          </w:p>
        </w:tc>
        <w:tc>
          <w:tcPr>
            <w:tcW w:w="6769" w:type="dxa"/>
            <w:gridSpan w:val="7"/>
            <w:tcBorders>
              <w:bottom w:val="nil"/>
            </w:tcBorders>
          </w:tcPr>
          <w:p w14:paraId="357828DC" w14:textId="77777777" w:rsidR="00830C8E" w:rsidRDefault="00830C8E" w:rsidP="00830C8E">
            <w:pPr>
              <w:jc w:val="both"/>
            </w:pPr>
          </w:p>
        </w:tc>
      </w:tr>
      <w:tr w:rsidR="00830C8E" w14:paraId="5E0DF4AA" w14:textId="77777777" w:rsidTr="00830C8E">
        <w:trPr>
          <w:trHeight w:val="554"/>
        </w:trPr>
        <w:tc>
          <w:tcPr>
            <w:tcW w:w="9855" w:type="dxa"/>
            <w:gridSpan w:val="8"/>
            <w:tcBorders>
              <w:top w:val="nil"/>
            </w:tcBorders>
          </w:tcPr>
          <w:p w14:paraId="50D6DDF6" w14:textId="2588A576" w:rsidR="00830C8E" w:rsidRDefault="005948A4" w:rsidP="00830C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648" w:author="Ponížilová Hana" w:date="2020-02-13T16:57:00Z">
              <w:r>
                <w:t>prof. Ing. Jan Grečnár, ArtD.</w:t>
              </w:r>
            </w:ins>
            <w:del w:id="649" w:author="Ponížilová Hana" w:date="2020-02-13T16:57:00Z">
              <w:r w:rsidR="00830C8E" w:rsidDel="005948A4">
                <w:delText>prof. Ján Grečnár</w:delText>
              </w:r>
            </w:del>
            <w:ins w:id="650" w:author="Ponížilová Hana" w:date="2020-02-13T16:56:00Z">
              <w:r>
                <w:t>, kolektiv pedagogů</w:t>
              </w:r>
            </w:ins>
          </w:p>
        </w:tc>
      </w:tr>
      <w:tr w:rsidR="00830C8E" w14:paraId="48636569" w14:textId="77777777" w:rsidTr="00830C8E">
        <w:tc>
          <w:tcPr>
            <w:tcW w:w="3086" w:type="dxa"/>
            <w:shd w:val="clear" w:color="auto" w:fill="F7CAAC"/>
          </w:tcPr>
          <w:p w14:paraId="587016D7" w14:textId="77777777" w:rsidR="00830C8E" w:rsidRDefault="00830C8E" w:rsidP="00830C8E">
            <w:pPr>
              <w:jc w:val="both"/>
              <w:rPr>
                <w:b/>
              </w:rPr>
            </w:pPr>
            <w:r>
              <w:rPr>
                <w:b/>
              </w:rPr>
              <w:t>Stručná anotace předmětu</w:t>
            </w:r>
          </w:p>
        </w:tc>
        <w:tc>
          <w:tcPr>
            <w:tcW w:w="6769" w:type="dxa"/>
            <w:gridSpan w:val="7"/>
            <w:tcBorders>
              <w:bottom w:val="nil"/>
            </w:tcBorders>
          </w:tcPr>
          <w:p w14:paraId="5F292453" w14:textId="77777777" w:rsidR="00830C8E" w:rsidRDefault="00830C8E" w:rsidP="00830C8E">
            <w:pPr>
              <w:jc w:val="both"/>
            </w:pPr>
          </w:p>
        </w:tc>
      </w:tr>
      <w:tr w:rsidR="00830C8E" w14:paraId="69485D9F" w14:textId="77777777" w:rsidTr="00830C8E">
        <w:trPr>
          <w:trHeight w:val="3938"/>
        </w:trPr>
        <w:tc>
          <w:tcPr>
            <w:tcW w:w="9855" w:type="dxa"/>
            <w:gridSpan w:val="8"/>
            <w:tcBorders>
              <w:top w:val="nil"/>
              <w:bottom w:val="single" w:sz="12" w:space="0" w:color="auto"/>
            </w:tcBorders>
          </w:tcPr>
          <w:p w14:paraId="28363E25" w14:textId="77777777" w:rsidR="00830C8E" w:rsidRDefault="00830C8E" w:rsidP="00830C8E">
            <w:pPr>
              <w:jc w:val="both"/>
            </w:pPr>
          </w:p>
          <w:p w14:paraId="43FAD27B" w14:textId="77777777" w:rsidR="00830C8E" w:rsidRDefault="00830C8E" w:rsidP="00830C8E">
            <w:pPr>
              <w:jc w:val="both"/>
            </w:pPr>
            <w:r>
              <w:t>Předmět vede k osvojování a prohlubování teoretických znalostí i praktických dovedností uchazečů v oblasti zvukové postprodukce s důrazem na přípravu státní závěrečné zkoušky a realizaci praktické části magisterské práce.</w:t>
            </w:r>
          </w:p>
          <w:p w14:paraId="086985A3" w14:textId="77777777" w:rsidR="00830C8E" w:rsidRDefault="00830C8E" w:rsidP="00830C8E">
            <w:pPr>
              <w:jc w:val="both"/>
            </w:pPr>
          </w:p>
          <w:p w14:paraId="53388698" w14:textId="77777777" w:rsidR="00830C8E" w:rsidRPr="001779A4" w:rsidRDefault="00830C8E" w:rsidP="00830C8E">
            <w:pPr>
              <w:jc w:val="both"/>
              <w:rPr>
                <w:u w:val="single"/>
              </w:rPr>
            </w:pPr>
            <w:r w:rsidRPr="001779A4">
              <w:rPr>
                <w:u w:val="single"/>
              </w:rPr>
              <w:t>Okruhy:</w:t>
            </w:r>
          </w:p>
          <w:p w14:paraId="3A9060E4" w14:textId="77777777" w:rsidR="00830C8E" w:rsidRDefault="00830C8E" w:rsidP="009305FD">
            <w:pPr>
              <w:pStyle w:val="Odstavecseseznamem"/>
              <w:numPr>
                <w:ilvl w:val="0"/>
                <w:numId w:val="13"/>
              </w:numPr>
            </w:pPr>
            <w:r>
              <w:t>Zpracování a prezentace oborových otázek k magisterské zkoušce.</w:t>
            </w:r>
          </w:p>
          <w:p w14:paraId="4FE1E557" w14:textId="77777777" w:rsidR="00830C8E" w:rsidRDefault="00830C8E" w:rsidP="009305FD">
            <w:pPr>
              <w:pStyle w:val="Odstavecseseznamem"/>
              <w:numPr>
                <w:ilvl w:val="0"/>
                <w:numId w:val="13"/>
              </w:numPr>
            </w:pPr>
            <w:r>
              <w:t>Příprava a střihová realizace magisterského filmu.</w:t>
            </w:r>
          </w:p>
          <w:p w14:paraId="282824A1" w14:textId="77777777" w:rsidR="00830C8E" w:rsidRDefault="00830C8E" w:rsidP="009305FD">
            <w:pPr>
              <w:pStyle w:val="Odstavecseseznamem"/>
              <w:numPr>
                <w:ilvl w:val="0"/>
                <w:numId w:val="13"/>
              </w:numPr>
            </w:pPr>
            <w:r>
              <w:t>Asistence zvuku na magisterském filmu.</w:t>
            </w:r>
          </w:p>
          <w:p w14:paraId="27120F27" w14:textId="77777777" w:rsidR="00830C8E" w:rsidRDefault="00830C8E" w:rsidP="009305FD">
            <w:pPr>
              <w:pStyle w:val="Odstavecseseznamem"/>
              <w:numPr>
                <w:ilvl w:val="0"/>
                <w:numId w:val="13"/>
              </w:numPr>
            </w:pPr>
            <w:r>
              <w:t>Supervize skriptu / data management na magisterském filmu.</w:t>
            </w:r>
          </w:p>
          <w:p w14:paraId="7ADC1CC3" w14:textId="77777777" w:rsidR="00830C8E" w:rsidRDefault="00830C8E" w:rsidP="009305FD">
            <w:pPr>
              <w:pStyle w:val="Odstavecseseznamem"/>
              <w:numPr>
                <w:ilvl w:val="0"/>
                <w:numId w:val="13"/>
              </w:numPr>
              <w:jc w:val="both"/>
            </w:pPr>
            <w:r>
              <w:t>Prezentace výstupů z praxe v oboru.</w:t>
            </w:r>
          </w:p>
        </w:tc>
      </w:tr>
      <w:tr w:rsidR="00830C8E" w14:paraId="7915C8BD" w14:textId="77777777" w:rsidTr="00830C8E">
        <w:trPr>
          <w:trHeight w:val="265"/>
        </w:trPr>
        <w:tc>
          <w:tcPr>
            <w:tcW w:w="3653" w:type="dxa"/>
            <w:gridSpan w:val="2"/>
            <w:tcBorders>
              <w:top w:val="nil"/>
            </w:tcBorders>
            <w:shd w:val="clear" w:color="auto" w:fill="F7CAAC"/>
          </w:tcPr>
          <w:p w14:paraId="183C9579" w14:textId="77777777" w:rsidR="00830C8E" w:rsidRDefault="00830C8E" w:rsidP="00830C8E">
            <w:pPr>
              <w:jc w:val="both"/>
            </w:pPr>
            <w:r>
              <w:rPr>
                <w:b/>
              </w:rPr>
              <w:t>Studijní literatura a studijní pomůcky</w:t>
            </w:r>
          </w:p>
        </w:tc>
        <w:tc>
          <w:tcPr>
            <w:tcW w:w="6202" w:type="dxa"/>
            <w:gridSpan w:val="6"/>
            <w:tcBorders>
              <w:top w:val="nil"/>
              <w:bottom w:val="nil"/>
            </w:tcBorders>
          </w:tcPr>
          <w:p w14:paraId="673F0E55" w14:textId="77777777" w:rsidR="00830C8E" w:rsidRDefault="00830C8E" w:rsidP="00830C8E">
            <w:pPr>
              <w:jc w:val="both"/>
            </w:pPr>
          </w:p>
        </w:tc>
      </w:tr>
      <w:tr w:rsidR="00830C8E" w14:paraId="7883B473" w14:textId="77777777" w:rsidTr="00830C8E">
        <w:trPr>
          <w:trHeight w:val="1497"/>
        </w:trPr>
        <w:tc>
          <w:tcPr>
            <w:tcW w:w="9855" w:type="dxa"/>
            <w:gridSpan w:val="8"/>
            <w:tcBorders>
              <w:top w:val="nil"/>
            </w:tcBorders>
          </w:tcPr>
          <w:p w14:paraId="100C43FA" w14:textId="77777777" w:rsidR="00830C8E" w:rsidRDefault="00830C8E" w:rsidP="00830C8E">
            <w:pPr>
              <w:jc w:val="both"/>
            </w:pPr>
          </w:p>
          <w:p w14:paraId="51B8ADF2" w14:textId="77777777" w:rsidR="00843DD5" w:rsidRPr="00843DD5" w:rsidRDefault="00843DD5" w:rsidP="00843DD5">
            <w:pPr>
              <w:jc w:val="both"/>
              <w:rPr>
                <w:b/>
              </w:rPr>
            </w:pPr>
            <w:r w:rsidRPr="00843DD5">
              <w:rPr>
                <w:b/>
              </w:rPr>
              <w:t>Povinná:</w:t>
            </w:r>
          </w:p>
          <w:p w14:paraId="34F5F4E2" w14:textId="77777777" w:rsidR="00843DD5" w:rsidRDefault="00843DD5" w:rsidP="00843DD5">
            <w:pPr>
              <w:jc w:val="both"/>
            </w:pPr>
            <w:r>
              <w:t xml:space="preserve">ECO, Umberto. </w:t>
            </w:r>
            <w:r w:rsidRPr="00013D06">
              <w:rPr>
                <w:i/>
              </w:rPr>
              <w:t>Jak napsat diplomovou práci.</w:t>
            </w:r>
            <w:r>
              <w:t xml:space="preserve"> Votobia. ISBN 8071981737</w:t>
            </w:r>
          </w:p>
          <w:p w14:paraId="1C3E7025" w14:textId="77777777" w:rsidR="00843DD5" w:rsidRDefault="00843DD5" w:rsidP="00830C8E">
            <w:pPr>
              <w:jc w:val="both"/>
              <w:rPr>
                <w:lang w:eastAsia="en-US"/>
              </w:rPr>
            </w:pPr>
          </w:p>
          <w:p w14:paraId="53C2F026" w14:textId="5AC03F04" w:rsidR="00843DD5" w:rsidRDefault="00843DD5" w:rsidP="00830C8E">
            <w:pPr>
              <w:jc w:val="both"/>
            </w:pPr>
            <w:r>
              <w:rPr>
                <w:lang w:eastAsia="en-US"/>
              </w:rPr>
              <w:t>Zvuková pracoviště na FMK UTB ve Zlíně.</w:t>
            </w:r>
          </w:p>
        </w:tc>
      </w:tr>
    </w:tbl>
    <w:p w14:paraId="396FE17D" w14:textId="62ABAEC4" w:rsidR="00830C8E" w:rsidRDefault="00830C8E" w:rsidP="00830C8E"/>
    <w:p w14:paraId="6F5C7063" w14:textId="48508857" w:rsidR="00045046" w:rsidRDefault="00045046" w:rsidP="00830C8E"/>
    <w:p w14:paraId="548B4D8B" w14:textId="7F2AA276" w:rsidR="00045046" w:rsidRDefault="00045046" w:rsidP="00830C8E"/>
    <w:p w14:paraId="21A78853" w14:textId="33258A95" w:rsidR="00045046" w:rsidRDefault="00045046" w:rsidP="00830C8E"/>
    <w:p w14:paraId="424232F9" w14:textId="00AA40D2" w:rsidR="00045046" w:rsidRDefault="00045046" w:rsidP="00830C8E"/>
    <w:p w14:paraId="1E855AE9" w14:textId="7CFD4CF9" w:rsidR="00045046" w:rsidRDefault="00045046" w:rsidP="00830C8E"/>
    <w:p w14:paraId="1C7ED7DF" w14:textId="492C34FE" w:rsidR="00045046" w:rsidRDefault="00045046" w:rsidP="00830C8E"/>
    <w:p w14:paraId="3FF9C9D8" w14:textId="6CC12793" w:rsidR="00045046" w:rsidRDefault="00045046" w:rsidP="00830C8E"/>
    <w:p w14:paraId="491836E0" w14:textId="40FE0E9C" w:rsidR="00045046" w:rsidRDefault="00045046" w:rsidP="00830C8E"/>
    <w:p w14:paraId="6D834B57" w14:textId="77777777" w:rsidR="00045046" w:rsidRDefault="00045046" w:rsidP="00830C8E"/>
    <w:p w14:paraId="2B5A698F" w14:textId="46906119" w:rsidR="00830C8E" w:rsidRDefault="00830C8E" w:rsidP="00830C8E"/>
    <w:p w14:paraId="317942E7" w14:textId="77777777" w:rsidR="009A2692" w:rsidRDefault="009A26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A90" w14:paraId="0F9A5E99" w14:textId="77777777" w:rsidTr="00045046">
        <w:tc>
          <w:tcPr>
            <w:tcW w:w="9855" w:type="dxa"/>
            <w:gridSpan w:val="8"/>
            <w:tcBorders>
              <w:bottom w:val="double" w:sz="4" w:space="0" w:color="auto"/>
            </w:tcBorders>
            <w:shd w:val="clear" w:color="auto" w:fill="BDD6EE"/>
          </w:tcPr>
          <w:p w14:paraId="6551D662" w14:textId="2B8F3F39" w:rsidR="00BD7A90" w:rsidRDefault="00BD7A90" w:rsidP="0095232B">
            <w:pPr>
              <w:jc w:val="both"/>
              <w:rPr>
                <w:b/>
                <w:sz w:val="28"/>
              </w:rPr>
            </w:pPr>
            <w:r>
              <w:lastRenderedPageBreak/>
              <w:br w:type="page"/>
            </w:r>
            <w:r>
              <w:rPr>
                <w:b/>
                <w:sz w:val="28"/>
              </w:rPr>
              <w:t>B-III – Charakteristika studijního předmětu</w:t>
            </w:r>
          </w:p>
        </w:tc>
      </w:tr>
      <w:tr w:rsidR="00BD7A90" w14:paraId="5540B776" w14:textId="77777777" w:rsidTr="00045046">
        <w:tc>
          <w:tcPr>
            <w:tcW w:w="3086" w:type="dxa"/>
            <w:tcBorders>
              <w:top w:val="double" w:sz="4" w:space="0" w:color="auto"/>
            </w:tcBorders>
            <w:shd w:val="clear" w:color="auto" w:fill="F7CAAC"/>
          </w:tcPr>
          <w:p w14:paraId="302BC3C3" w14:textId="77777777" w:rsidR="00BD7A90" w:rsidRDefault="00BD7A90" w:rsidP="0095232B">
            <w:pPr>
              <w:jc w:val="both"/>
              <w:rPr>
                <w:b/>
              </w:rPr>
            </w:pPr>
            <w:r>
              <w:rPr>
                <w:b/>
              </w:rPr>
              <w:t>Název studijního předmětu</w:t>
            </w:r>
          </w:p>
        </w:tc>
        <w:tc>
          <w:tcPr>
            <w:tcW w:w="6769" w:type="dxa"/>
            <w:gridSpan w:val="7"/>
            <w:tcBorders>
              <w:top w:val="double" w:sz="4" w:space="0" w:color="auto"/>
            </w:tcBorders>
          </w:tcPr>
          <w:p w14:paraId="1A01E1D0" w14:textId="77777777" w:rsidR="00BD7A90" w:rsidRDefault="00BD7A90" w:rsidP="0095232B">
            <w:pPr>
              <w:jc w:val="both"/>
            </w:pPr>
            <w:r>
              <w:t>Odborná stáž</w:t>
            </w:r>
          </w:p>
        </w:tc>
      </w:tr>
      <w:tr w:rsidR="00BD7A90" w14:paraId="57C36A05" w14:textId="77777777" w:rsidTr="00045046">
        <w:tc>
          <w:tcPr>
            <w:tcW w:w="3086" w:type="dxa"/>
            <w:shd w:val="clear" w:color="auto" w:fill="F7CAAC"/>
          </w:tcPr>
          <w:p w14:paraId="2ECB0DF9" w14:textId="77777777" w:rsidR="00BD7A90" w:rsidRDefault="00BD7A90" w:rsidP="00A779C5">
            <w:pPr>
              <w:rPr>
                <w:b/>
              </w:rPr>
            </w:pPr>
            <w:r>
              <w:rPr>
                <w:b/>
              </w:rPr>
              <w:t>Typ předmětu</w:t>
            </w:r>
          </w:p>
        </w:tc>
        <w:tc>
          <w:tcPr>
            <w:tcW w:w="3406" w:type="dxa"/>
            <w:gridSpan w:val="4"/>
          </w:tcPr>
          <w:p w14:paraId="3EE3D6B5" w14:textId="78253342" w:rsidR="00BD7A90" w:rsidRDefault="00BD7A90" w:rsidP="0095232B">
            <w:pPr>
              <w:jc w:val="both"/>
            </w:pPr>
            <w:r>
              <w:t>Povinný</w:t>
            </w:r>
          </w:p>
        </w:tc>
        <w:tc>
          <w:tcPr>
            <w:tcW w:w="2695" w:type="dxa"/>
            <w:gridSpan w:val="2"/>
            <w:shd w:val="clear" w:color="auto" w:fill="F7CAAC"/>
          </w:tcPr>
          <w:p w14:paraId="45B0C202" w14:textId="77777777" w:rsidR="00BD7A90" w:rsidRDefault="00BD7A90" w:rsidP="0095232B">
            <w:pPr>
              <w:jc w:val="both"/>
            </w:pPr>
            <w:r>
              <w:rPr>
                <w:b/>
              </w:rPr>
              <w:t>doporučený ročník / semestr</w:t>
            </w:r>
          </w:p>
        </w:tc>
        <w:tc>
          <w:tcPr>
            <w:tcW w:w="668" w:type="dxa"/>
          </w:tcPr>
          <w:p w14:paraId="290FA1EB" w14:textId="6D03C440" w:rsidR="00BD7A90" w:rsidRDefault="00A6733F" w:rsidP="0095232B">
            <w:pPr>
              <w:jc w:val="both"/>
            </w:pPr>
            <w:r>
              <w:t>2</w:t>
            </w:r>
            <w:r w:rsidR="00BD7A90">
              <w:t>/LS</w:t>
            </w:r>
          </w:p>
        </w:tc>
      </w:tr>
      <w:tr w:rsidR="00BD7A90" w14:paraId="158BEEB8" w14:textId="77777777" w:rsidTr="00045046">
        <w:tc>
          <w:tcPr>
            <w:tcW w:w="3086" w:type="dxa"/>
            <w:shd w:val="clear" w:color="auto" w:fill="F7CAAC"/>
          </w:tcPr>
          <w:p w14:paraId="7EC71DC0" w14:textId="77777777" w:rsidR="00BD7A90" w:rsidRDefault="00BD7A90" w:rsidP="00A779C5">
            <w:pPr>
              <w:rPr>
                <w:b/>
              </w:rPr>
            </w:pPr>
            <w:r>
              <w:rPr>
                <w:b/>
              </w:rPr>
              <w:t>Rozsah studijního předmětu</w:t>
            </w:r>
          </w:p>
        </w:tc>
        <w:tc>
          <w:tcPr>
            <w:tcW w:w="1701" w:type="dxa"/>
            <w:gridSpan w:val="2"/>
          </w:tcPr>
          <w:p w14:paraId="37CD4A15" w14:textId="2E4DA48E" w:rsidR="00BD7A90" w:rsidRDefault="00FA7EFE" w:rsidP="0095232B">
            <w:pPr>
              <w:jc w:val="both"/>
            </w:pPr>
            <w:r>
              <w:t>6 týdnů</w:t>
            </w:r>
          </w:p>
        </w:tc>
        <w:tc>
          <w:tcPr>
            <w:tcW w:w="889" w:type="dxa"/>
            <w:shd w:val="clear" w:color="auto" w:fill="F7CAAC"/>
          </w:tcPr>
          <w:p w14:paraId="599FE0DE" w14:textId="77777777" w:rsidR="00BD7A90" w:rsidRDefault="00BD7A90" w:rsidP="0095232B">
            <w:pPr>
              <w:jc w:val="both"/>
              <w:rPr>
                <w:b/>
              </w:rPr>
            </w:pPr>
            <w:r>
              <w:rPr>
                <w:b/>
              </w:rPr>
              <w:t xml:space="preserve">hod. </w:t>
            </w:r>
          </w:p>
        </w:tc>
        <w:tc>
          <w:tcPr>
            <w:tcW w:w="816" w:type="dxa"/>
          </w:tcPr>
          <w:p w14:paraId="65828B4C" w14:textId="77777777" w:rsidR="00BD7A90" w:rsidRDefault="00BD7A90" w:rsidP="0095232B">
            <w:pPr>
              <w:jc w:val="both"/>
            </w:pPr>
          </w:p>
        </w:tc>
        <w:tc>
          <w:tcPr>
            <w:tcW w:w="2156" w:type="dxa"/>
            <w:shd w:val="clear" w:color="auto" w:fill="F7CAAC"/>
          </w:tcPr>
          <w:p w14:paraId="5C26DCF7" w14:textId="77777777" w:rsidR="00BD7A90" w:rsidRDefault="00BD7A90" w:rsidP="0095232B">
            <w:pPr>
              <w:jc w:val="both"/>
              <w:rPr>
                <w:b/>
              </w:rPr>
            </w:pPr>
            <w:r>
              <w:rPr>
                <w:b/>
              </w:rPr>
              <w:t>kreditů</w:t>
            </w:r>
          </w:p>
        </w:tc>
        <w:tc>
          <w:tcPr>
            <w:tcW w:w="1207" w:type="dxa"/>
            <w:gridSpan w:val="2"/>
          </w:tcPr>
          <w:p w14:paraId="59F7E152" w14:textId="77777777" w:rsidR="00BD7A90" w:rsidRDefault="00BD7A90" w:rsidP="0095232B">
            <w:pPr>
              <w:jc w:val="both"/>
            </w:pPr>
            <w:r>
              <w:t>10</w:t>
            </w:r>
          </w:p>
        </w:tc>
      </w:tr>
      <w:tr w:rsidR="00BD7A90" w14:paraId="26244CDE" w14:textId="77777777" w:rsidTr="00045046">
        <w:tc>
          <w:tcPr>
            <w:tcW w:w="3086" w:type="dxa"/>
            <w:shd w:val="clear" w:color="auto" w:fill="F7CAAC"/>
          </w:tcPr>
          <w:p w14:paraId="3451B9D9" w14:textId="77777777" w:rsidR="00BD7A90" w:rsidRDefault="00BD7A90" w:rsidP="00A779C5">
            <w:pPr>
              <w:rPr>
                <w:b/>
                <w:sz w:val="22"/>
              </w:rPr>
            </w:pPr>
            <w:r>
              <w:rPr>
                <w:b/>
              </w:rPr>
              <w:t>Prerekvizity, korekvizity, ekvivalence</w:t>
            </w:r>
          </w:p>
        </w:tc>
        <w:tc>
          <w:tcPr>
            <w:tcW w:w="6769" w:type="dxa"/>
            <w:gridSpan w:val="7"/>
          </w:tcPr>
          <w:p w14:paraId="3E538BBB" w14:textId="77777777" w:rsidR="00BD7A90" w:rsidRDefault="00BD7A90" w:rsidP="0095232B">
            <w:pPr>
              <w:jc w:val="both"/>
            </w:pPr>
          </w:p>
        </w:tc>
      </w:tr>
      <w:tr w:rsidR="00BD7A90" w14:paraId="7BBCA3AB" w14:textId="77777777" w:rsidTr="00045046">
        <w:tc>
          <w:tcPr>
            <w:tcW w:w="3086" w:type="dxa"/>
            <w:shd w:val="clear" w:color="auto" w:fill="F7CAAC"/>
          </w:tcPr>
          <w:p w14:paraId="59A5A282" w14:textId="77777777" w:rsidR="00BD7A90" w:rsidRDefault="00BD7A90" w:rsidP="00A779C5">
            <w:pPr>
              <w:rPr>
                <w:b/>
              </w:rPr>
            </w:pPr>
            <w:r>
              <w:rPr>
                <w:b/>
              </w:rPr>
              <w:t>Způsob ověření studijních výsledků</w:t>
            </w:r>
          </w:p>
        </w:tc>
        <w:tc>
          <w:tcPr>
            <w:tcW w:w="3406" w:type="dxa"/>
            <w:gridSpan w:val="4"/>
          </w:tcPr>
          <w:p w14:paraId="42584877" w14:textId="77777777" w:rsidR="00BD7A90" w:rsidRDefault="00BD7A90" w:rsidP="0095232B">
            <w:pPr>
              <w:jc w:val="both"/>
            </w:pPr>
            <w:r>
              <w:t>Zápočet</w:t>
            </w:r>
          </w:p>
        </w:tc>
        <w:tc>
          <w:tcPr>
            <w:tcW w:w="2156" w:type="dxa"/>
            <w:shd w:val="clear" w:color="auto" w:fill="F7CAAC"/>
          </w:tcPr>
          <w:p w14:paraId="4FE0E501" w14:textId="77777777" w:rsidR="00BD7A90" w:rsidRDefault="00BD7A90" w:rsidP="0095232B">
            <w:pPr>
              <w:jc w:val="both"/>
              <w:rPr>
                <w:b/>
              </w:rPr>
            </w:pPr>
            <w:r>
              <w:rPr>
                <w:b/>
              </w:rPr>
              <w:t>Forma výuky</w:t>
            </w:r>
          </w:p>
        </w:tc>
        <w:tc>
          <w:tcPr>
            <w:tcW w:w="1207" w:type="dxa"/>
            <w:gridSpan w:val="2"/>
          </w:tcPr>
          <w:p w14:paraId="01BE4729" w14:textId="77777777" w:rsidR="00BD7A90" w:rsidRDefault="00BD7A90" w:rsidP="0095232B">
            <w:pPr>
              <w:jc w:val="both"/>
            </w:pPr>
            <w:r>
              <w:t>Praxe</w:t>
            </w:r>
          </w:p>
        </w:tc>
      </w:tr>
      <w:tr w:rsidR="00BD7A90" w14:paraId="4C723D6F" w14:textId="77777777" w:rsidTr="00045046">
        <w:tc>
          <w:tcPr>
            <w:tcW w:w="3086" w:type="dxa"/>
            <w:shd w:val="clear" w:color="auto" w:fill="F7CAAC"/>
          </w:tcPr>
          <w:p w14:paraId="0EDFC4AC" w14:textId="77777777" w:rsidR="00BD7A90" w:rsidRDefault="00BD7A90" w:rsidP="00A779C5">
            <w:pPr>
              <w:rPr>
                <w:b/>
              </w:rPr>
            </w:pPr>
            <w:r>
              <w:rPr>
                <w:b/>
              </w:rPr>
              <w:t>Forma způsobu ověření studijních výsledků a další požadavky na studenta</w:t>
            </w:r>
          </w:p>
        </w:tc>
        <w:tc>
          <w:tcPr>
            <w:tcW w:w="6769" w:type="dxa"/>
            <w:gridSpan w:val="7"/>
            <w:tcBorders>
              <w:bottom w:val="nil"/>
            </w:tcBorders>
          </w:tcPr>
          <w:p w14:paraId="3988B41B" w14:textId="77777777" w:rsidR="00BD7A90" w:rsidRDefault="00BD7A90" w:rsidP="0095232B">
            <w:pPr>
              <w:jc w:val="both"/>
            </w:pPr>
            <w:r>
              <w:t>Zpráva z praxe.</w:t>
            </w:r>
          </w:p>
        </w:tc>
      </w:tr>
      <w:tr w:rsidR="00BD7A90" w14:paraId="35F48208" w14:textId="77777777" w:rsidTr="00045046">
        <w:trPr>
          <w:trHeight w:val="554"/>
        </w:trPr>
        <w:tc>
          <w:tcPr>
            <w:tcW w:w="9855" w:type="dxa"/>
            <w:gridSpan w:val="8"/>
            <w:tcBorders>
              <w:top w:val="nil"/>
            </w:tcBorders>
          </w:tcPr>
          <w:p w14:paraId="55ABAC0E" w14:textId="77777777" w:rsidR="00BD7A90" w:rsidRDefault="00BD7A90" w:rsidP="00A779C5"/>
        </w:tc>
      </w:tr>
      <w:tr w:rsidR="00BD7A90" w14:paraId="2CF771F0" w14:textId="77777777" w:rsidTr="00045046">
        <w:trPr>
          <w:trHeight w:val="197"/>
        </w:trPr>
        <w:tc>
          <w:tcPr>
            <w:tcW w:w="3086" w:type="dxa"/>
            <w:tcBorders>
              <w:top w:val="nil"/>
            </w:tcBorders>
            <w:shd w:val="clear" w:color="auto" w:fill="F7CAAC"/>
          </w:tcPr>
          <w:p w14:paraId="002D4ACC" w14:textId="77777777" w:rsidR="00BD7A90" w:rsidRDefault="00BD7A90" w:rsidP="00A779C5">
            <w:pPr>
              <w:rPr>
                <w:b/>
              </w:rPr>
            </w:pPr>
            <w:r>
              <w:rPr>
                <w:b/>
              </w:rPr>
              <w:t>Garant předmětu</w:t>
            </w:r>
          </w:p>
        </w:tc>
        <w:tc>
          <w:tcPr>
            <w:tcW w:w="6769" w:type="dxa"/>
            <w:gridSpan w:val="7"/>
            <w:tcBorders>
              <w:top w:val="nil"/>
            </w:tcBorders>
          </w:tcPr>
          <w:p w14:paraId="649B1813" w14:textId="77777777" w:rsidR="00BD7A90" w:rsidRDefault="00BD7A90" w:rsidP="0095232B">
            <w:pPr>
              <w:jc w:val="both"/>
            </w:pPr>
            <w:r>
              <w:t>doc. MgA. Jana Janíková, ArtD.</w:t>
            </w:r>
          </w:p>
        </w:tc>
      </w:tr>
      <w:tr w:rsidR="00BD7A90" w14:paraId="566E3FC8" w14:textId="77777777" w:rsidTr="00045046">
        <w:trPr>
          <w:trHeight w:val="243"/>
        </w:trPr>
        <w:tc>
          <w:tcPr>
            <w:tcW w:w="3086" w:type="dxa"/>
            <w:tcBorders>
              <w:top w:val="nil"/>
            </w:tcBorders>
            <w:shd w:val="clear" w:color="auto" w:fill="F7CAAC"/>
          </w:tcPr>
          <w:p w14:paraId="2BDACEAB" w14:textId="77777777" w:rsidR="00BD7A90" w:rsidRDefault="00BD7A90" w:rsidP="00A779C5">
            <w:pPr>
              <w:rPr>
                <w:b/>
              </w:rPr>
            </w:pPr>
            <w:r>
              <w:rPr>
                <w:b/>
              </w:rPr>
              <w:t>Zapojení garanta do výuky předmětu</w:t>
            </w:r>
          </w:p>
        </w:tc>
        <w:tc>
          <w:tcPr>
            <w:tcW w:w="6769" w:type="dxa"/>
            <w:gridSpan w:val="7"/>
            <w:tcBorders>
              <w:top w:val="nil"/>
            </w:tcBorders>
          </w:tcPr>
          <w:p w14:paraId="04373EBB" w14:textId="77777777" w:rsidR="00BD7A90" w:rsidRDefault="00BD7A90" w:rsidP="0095232B">
            <w:pPr>
              <w:jc w:val="both"/>
            </w:pPr>
            <w:proofErr w:type="gramStart"/>
            <w:r>
              <w:t>100%</w:t>
            </w:r>
            <w:proofErr w:type="gramEnd"/>
          </w:p>
        </w:tc>
      </w:tr>
      <w:tr w:rsidR="00BD7A90" w14:paraId="67E711AA" w14:textId="77777777" w:rsidTr="00045046">
        <w:tc>
          <w:tcPr>
            <w:tcW w:w="3086" w:type="dxa"/>
            <w:shd w:val="clear" w:color="auto" w:fill="F7CAAC"/>
          </w:tcPr>
          <w:p w14:paraId="5E91D02B" w14:textId="77777777" w:rsidR="00BD7A90" w:rsidRDefault="00BD7A90" w:rsidP="0095232B">
            <w:pPr>
              <w:jc w:val="both"/>
              <w:rPr>
                <w:b/>
              </w:rPr>
            </w:pPr>
            <w:r>
              <w:rPr>
                <w:b/>
              </w:rPr>
              <w:t>Vyučující</w:t>
            </w:r>
          </w:p>
        </w:tc>
        <w:tc>
          <w:tcPr>
            <w:tcW w:w="6769" w:type="dxa"/>
            <w:gridSpan w:val="7"/>
            <w:tcBorders>
              <w:bottom w:val="nil"/>
            </w:tcBorders>
          </w:tcPr>
          <w:p w14:paraId="1AEBECC5" w14:textId="77777777" w:rsidR="00BD7A90" w:rsidRDefault="00BD7A90" w:rsidP="0095232B">
            <w:pPr>
              <w:jc w:val="both"/>
            </w:pPr>
          </w:p>
        </w:tc>
      </w:tr>
      <w:tr w:rsidR="00BD7A90" w14:paraId="045B13BF" w14:textId="77777777" w:rsidTr="00045046">
        <w:trPr>
          <w:trHeight w:val="554"/>
        </w:trPr>
        <w:tc>
          <w:tcPr>
            <w:tcW w:w="9855" w:type="dxa"/>
            <w:gridSpan w:val="8"/>
            <w:tcBorders>
              <w:top w:val="nil"/>
            </w:tcBorders>
          </w:tcPr>
          <w:p w14:paraId="269D8744" w14:textId="77777777" w:rsidR="00BD7A90" w:rsidRDefault="00BD7A90" w:rsidP="0095232B">
            <w:pPr>
              <w:jc w:val="both"/>
            </w:pPr>
            <w:r>
              <w:t>doc. MgA. Jana Janíková, ArtD.</w:t>
            </w:r>
          </w:p>
        </w:tc>
      </w:tr>
      <w:tr w:rsidR="00BD7A90" w14:paraId="0B32BA74" w14:textId="77777777" w:rsidTr="00045046">
        <w:tc>
          <w:tcPr>
            <w:tcW w:w="3086" w:type="dxa"/>
            <w:shd w:val="clear" w:color="auto" w:fill="F7CAAC"/>
          </w:tcPr>
          <w:p w14:paraId="35114A46" w14:textId="77777777" w:rsidR="00BD7A90" w:rsidRDefault="00BD7A90" w:rsidP="0095232B">
            <w:pPr>
              <w:jc w:val="both"/>
              <w:rPr>
                <w:b/>
              </w:rPr>
            </w:pPr>
            <w:r>
              <w:rPr>
                <w:b/>
              </w:rPr>
              <w:t>Stručná anotace předmětu</w:t>
            </w:r>
          </w:p>
        </w:tc>
        <w:tc>
          <w:tcPr>
            <w:tcW w:w="6769" w:type="dxa"/>
            <w:gridSpan w:val="7"/>
            <w:tcBorders>
              <w:bottom w:val="nil"/>
            </w:tcBorders>
          </w:tcPr>
          <w:p w14:paraId="735B28A2" w14:textId="77777777" w:rsidR="00BD7A90" w:rsidRDefault="00BD7A90" w:rsidP="0095232B">
            <w:pPr>
              <w:jc w:val="both"/>
            </w:pPr>
          </w:p>
        </w:tc>
      </w:tr>
      <w:tr w:rsidR="00BD7A90" w14:paraId="057E0F1E" w14:textId="77777777" w:rsidTr="00045046">
        <w:trPr>
          <w:trHeight w:val="3938"/>
        </w:trPr>
        <w:tc>
          <w:tcPr>
            <w:tcW w:w="9855" w:type="dxa"/>
            <w:gridSpan w:val="8"/>
            <w:tcBorders>
              <w:top w:val="nil"/>
              <w:bottom w:val="single" w:sz="12" w:space="0" w:color="auto"/>
            </w:tcBorders>
          </w:tcPr>
          <w:p w14:paraId="3427A153" w14:textId="77777777" w:rsidR="00BD7A90" w:rsidRDefault="00BD7A90" w:rsidP="0095232B">
            <w:pPr>
              <w:pStyle w:val="Bezmezer"/>
              <w:rPr>
                <w:shd w:val="clear" w:color="auto" w:fill="FFFFFF"/>
              </w:rPr>
            </w:pPr>
          </w:p>
          <w:p w14:paraId="6F64B4EE" w14:textId="77777777" w:rsidR="00BD7A90" w:rsidRDefault="00BD7A90" w:rsidP="0095232B">
            <w:pPr>
              <w:pStyle w:val="Bezmezer"/>
            </w:pPr>
            <w:r>
              <w:rPr>
                <w:shd w:val="clear" w:color="auto" w:fill="FFFFFF"/>
              </w:rPr>
              <w:t xml:space="preserve">V průběhu odborné stáže student vykonává samostatně odborné, kvalifikované práce, jimiž jej pověří vedoucí pracoviště, nadále </w:t>
            </w:r>
            <w:proofErr w:type="gramStart"/>
            <w:r>
              <w:rPr>
                <w:shd w:val="clear" w:color="auto" w:fill="FFFFFF"/>
              </w:rPr>
              <w:t>získává  potřebné</w:t>
            </w:r>
            <w:proofErr w:type="gramEnd"/>
            <w:r>
              <w:rPr>
                <w:shd w:val="clear" w:color="auto" w:fill="FFFFFF"/>
              </w:rPr>
              <w:t xml:space="preserve"> praktické zkušenosti a znalosti potřebné k odbornému růstu. V rámci </w:t>
            </w:r>
            <w:proofErr w:type="gramStart"/>
            <w:r>
              <w:rPr>
                <w:shd w:val="clear" w:color="auto" w:fill="FFFFFF"/>
              </w:rPr>
              <w:t>stáže  získává</w:t>
            </w:r>
            <w:proofErr w:type="gramEnd"/>
            <w:r>
              <w:rPr>
                <w:shd w:val="clear" w:color="auto" w:fill="FFFFFF"/>
              </w:rPr>
              <w:t xml:space="preserve"> zkušenosti s odborně vedenou produkcí komerčních zakázek. Jednotlivé kroky absolventské stáže:</w:t>
            </w:r>
            <w:r>
              <w:br/>
            </w:r>
            <w:r>
              <w:br/>
            </w:r>
            <w:r>
              <w:rPr>
                <w:shd w:val="clear" w:color="auto" w:fill="FFFFFF"/>
              </w:rPr>
              <w:t>- Student se hlásí na absolventskou stáž, předkládá CV, portfolio prací a audiovizuální showreel. </w:t>
            </w:r>
            <w:r>
              <w:br/>
            </w:r>
            <w:r>
              <w:rPr>
                <w:shd w:val="clear" w:color="auto" w:fill="FFFFFF"/>
              </w:rPr>
              <w:t>- Ústní pohovor. Uzavření smlouvy. Nástup na pracoviště.</w:t>
            </w:r>
            <w:r>
              <w:br/>
            </w:r>
            <w:r>
              <w:rPr>
                <w:shd w:val="clear" w:color="auto" w:fill="FFFFFF"/>
              </w:rPr>
              <w:t>- Zadání konkrétní pozice, práce na dílčích úkolech z pozice vycházejících. </w:t>
            </w:r>
            <w:r>
              <w:br/>
            </w:r>
            <w:r>
              <w:rPr>
                <w:shd w:val="clear" w:color="auto" w:fill="FFFFFF"/>
              </w:rPr>
              <w:t>- Závěrečné zhodnocení spolupráce a výsledku díla, osvědčení o absolvované praxi. </w:t>
            </w:r>
          </w:p>
        </w:tc>
      </w:tr>
      <w:tr w:rsidR="00BD7A90" w14:paraId="7D46A006" w14:textId="77777777" w:rsidTr="00045046">
        <w:trPr>
          <w:trHeight w:val="265"/>
        </w:trPr>
        <w:tc>
          <w:tcPr>
            <w:tcW w:w="3653" w:type="dxa"/>
            <w:gridSpan w:val="2"/>
            <w:tcBorders>
              <w:top w:val="nil"/>
            </w:tcBorders>
            <w:shd w:val="clear" w:color="auto" w:fill="F7CAAC"/>
          </w:tcPr>
          <w:p w14:paraId="5016A0BA" w14:textId="77777777" w:rsidR="00BD7A90" w:rsidRDefault="00BD7A90" w:rsidP="0095232B">
            <w:pPr>
              <w:jc w:val="both"/>
            </w:pPr>
            <w:r>
              <w:rPr>
                <w:b/>
              </w:rPr>
              <w:t>Studijní literatura a studijní pomůcky</w:t>
            </w:r>
          </w:p>
        </w:tc>
        <w:tc>
          <w:tcPr>
            <w:tcW w:w="6202" w:type="dxa"/>
            <w:gridSpan w:val="6"/>
            <w:tcBorders>
              <w:top w:val="nil"/>
              <w:bottom w:val="nil"/>
            </w:tcBorders>
          </w:tcPr>
          <w:p w14:paraId="0F20ED91" w14:textId="77777777" w:rsidR="00BD7A90" w:rsidRDefault="00BD7A90" w:rsidP="0095232B">
            <w:pPr>
              <w:jc w:val="both"/>
            </w:pPr>
          </w:p>
        </w:tc>
      </w:tr>
      <w:tr w:rsidR="00BD7A90" w14:paraId="62471A6B" w14:textId="77777777" w:rsidTr="00045046">
        <w:trPr>
          <w:trHeight w:val="1497"/>
        </w:trPr>
        <w:tc>
          <w:tcPr>
            <w:tcW w:w="9855" w:type="dxa"/>
            <w:gridSpan w:val="8"/>
            <w:tcBorders>
              <w:top w:val="nil"/>
            </w:tcBorders>
          </w:tcPr>
          <w:p w14:paraId="197609E8" w14:textId="77777777" w:rsidR="00BD7A90" w:rsidRDefault="00BD7A90" w:rsidP="0095232B">
            <w:pPr>
              <w:jc w:val="both"/>
            </w:pPr>
          </w:p>
          <w:p w14:paraId="6066C958" w14:textId="77777777" w:rsidR="00BD7A90" w:rsidRDefault="00BD7A90" w:rsidP="0095232B">
            <w:pPr>
              <w:jc w:val="both"/>
            </w:pPr>
          </w:p>
        </w:tc>
      </w:tr>
    </w:tbl>
    <w:p w14:paraId="09016073" w14:textId="60EE2C2F" w:rsidR="00BD7A90" w:rsidRDefault="00BD7A90" w:rsidP="00BD7A90"/>
    <w:p w14:paraId="2C21F05A" w14:textId="2D0E680A" w:rsidR="00045046" w:rsidRDefault="00045046" w:rsidP="00BD7A90"/>
    <w:p w14:paraId="1CBA1C14" w14:textId="2AD3F9F1" w:rsidR="00045046" w:rsidRDefault="00045046" w:rsidP="00BD7A90"/>
    <w:p w14:paraId="212861C1" w14:textId="253ADC5E" w:rsidR="00045046" w:rsidRDefault="00045046" w:rsidP="00BD7A90"/>
    <w:p w14:paraId="5E24BEEA" w14:textId="42BCFCC3" w:rsidR="00045046" w:rsidRDefault="00045046" w:rsidP="00BD7A90"/>
    <w:p w14:paraId="673991F0" w14:textId="26A0A0DF" w:rsidR="00045046" w:rsidRDefault="00045046" w:rsidP="00BD7A90"/>
    <w:p w14:paraId="7B484813" w14:textId="1F020288" w:rsidR="00045046" w:rsidRDefault="00045046" w:rsidP="00BD7A90"/>
    <w:p w14:paraId="2B27D82D" w14:textId="329CF5BD" w:rsidR="00045046" w:rsidRDefault="00045046" w:rsidP="00BD7A90"/>
    <w:p w14:paraId="4A8C20C3" w14:textId="77777777" w:rsidR="00045046" w:rsidRDefault="00045046" w:rsidP="00BD7A90"/>
    <w:p w14:paraId="2BE9E73B" w14:textId="47589288" w:rsidR="00830C8E" w:rsidRDefault="00830C8E" w:rsidP="00830C8E"/>
    <w:p w14:paraId="2BFA4BEA" w14:textId="3C3F280D" w:rsidR="00830C8E" w:rsidRDefault="00830C8E" w:rsidP="00830C8E"/>
    <w:p w14:paraId="5DF03E9B" w14:textId="703A5660" w:rsidR="00830C8E" w:rsidRDefault="00830C8E" w:rsidP="00830C8E"/>
    <w:p w14:paraId="0910849C" w14:textId="59BBFF28" w:rsidR="000F4D94" w:rsidRDefault="000F4D94"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91435" w14:paraId="05EEFF2D" w14:textId="77777777" w:rsidTr="00045046">
        <w:tc>
          <w:tcPr>
            <w:tcW w:w="9855" w:type="dxa"/>
            <w:gridSpan w:val="8"/>
            <w:tcBorders>
              <w:bottom w:val="double" w:sz="4" w:space="0" w:color="auto"/>
            </w:tcBorders>
            <w:shd w:val="clear" w:color="auto" w:fill="BDD6EE"/>
          </w:tcPr>
          <w:p w14:paraId="6D2029C3" w14:textId="77777777" w:rsidR="00291435" w:rsidRDefault="00291435" w:rsidP="00E47189">
            <w:pPr>
              <w:jc w:val="both"/>
              <w:rPr>
                <w:b/>
                <w:sz w:val="28"/>
              </w:rPr>
            </w:pPr>
            <w:r>
              <w:lastRenderedPageBreak/>
              <w:br w:type="page"/>
            </w:r>
            <w:r>
              <w:rPr>
                <w:b/>
                <w:sz w:val="28"/>
              </w:rPr>
              <w:t>B-III – Charakteristika studijního předmětu</w:t>
            </w:r>
          </w:p>
        </w:tc>
      </w:tr>
      <w:tr w:rsidR="00291435" w14:paraId="29D7C02B" w14:textId="77777777" w:rsidTr="00045046">
        <w:tc>
          <w:tcPr>
            <w:tcW w:w="3086" w:type="dxa"/>
            <w:tcBorders>
              <w:top w:val="double" w:sz="4" w:space="0" w:color="auto"/>
            </w:tcBorders>
            <w:shd w:val="clear" w:color="auto" w:fill="F7CAAC"/>
          </w:tcPr>
          <w:p w14:paraId="3CC01307" w14:textId="77777777" w:rsidR="00291435" w:rsidRDefault="00291435" w:rsidP="00E47189">
            <w:pPr>
              <w:jc w:val="both"/>
              <w:rPr>
                <w:b/>
              </w:rPr>
            </w:pPr>
            <w:r>
              <w:rPr>
                <w:b/>
              </w:rPr>
              <w:t>Název studijního předmětu</w:t>
            </w:r>
          </w:p>
        </w:tc>
        <w:tc>
          <w:tcPr>
            <w:tcW w:w="6769" w:type="dxa"/>
            <w:gridSpan w:val="7"/>
            <w:tcBorders>
              <w:top w:val="double" w:sz="4" w:space="0" w:color="auto"/>
            </w:tcBorders>
          </w:tcPr>
          <w:p w14:paraId="2FA6B76E" w14:textId="77777777" w:rsidR="00291435" w:rsidRDefault="00291435" w:rsidP="00E47189">
            <w:pPr>
              <w:jc w:val="both"/>
            </w:pPr>
            <w:r>
              <w:t>Plenér 3</w:t>
            </w:r>
          </w:p>
        </w:tc>
      </w:tr>
      <w:tr w:rsidR="00291435" w14:paraId="4726C98F" w14:textId="77777777" w:rsidTr="00045046">
        <w:tc>
          <w:tcPr>
            <w:tcW w:w="3086" w:type="dxa"/>
            <w:shd w:val="clear" w:color="auto" w:fill="F7CAAC"/>
          </w:tcPr>
          <w:p w14:paraId="54F3F6DB" w14:textId="77777777" w:rsidR="00291435" w:rsidRDefault="00291435" w:rsidP="00A779C5">
            <w:pPr>
              <w:rPr>
                <w:b/>
              </w:rPr>
            </w:pPr>
            <w:r>
              <w:rPr>
                <w:b/>
              </w:rPr>
              <w:t>Typ předmětu</w:t>
            </w:r>
          </w:p>
        </w:tc>
        <w:tc>
          <w:tcPr>
            <w:tcW w:w="3406" w:type="dxa"/>
            <w:gridSpan w:val="4"/>
          </w:tcPr>
          <w:p w14:paraId="2E52031B" w14:textId="77777777" w:rsidR="00291435" w:rsidRDefault="00291435" w:rsidP="00E47189">
            <w:pPr>
              <w:jc w:val="both"/>
            </w:pPr>
            <w:r>
              <w:t>Povinný, PZ</w:t>
            </w:r>
          </w:p>
        </w:tc>
        <w:tc>
          <w:tcPr>
            <w:tcW w:w="2695" w:type="dxa"/>
            <w:gridSpan w:val="2"/>
            <w:shd w:val="clear" w:color="auto" w:fill="F7CAAC"/>
          </w:tcPr>
          <w:p w14:paraId="1B4DEA98" w14:textId="77777777" w:rsidR="00291435" w:rsidRDefault="00291435" w:rsidP="00E47189">
            <w:pPr>
              <w:jc w:val="both"/>
            </w:pPr>
            <w:r>
              <w:rPr>
                <w:b/>
              </w:rPr>
              <w:t>doporučený ročník / semestr</w:t>
            </w:r>
          </w:p>
        </w:tc>
        <w:tc>
          <w:tcPr>
            <w:tcW w:w="668" w:type="dxa"/>
          </w:tcPr>
          <w:p w14:paraId="172D7D26" w14:textId="77777777" w:rsidR="00291435" w:rsidRDefault="00291435" w:rsidP="00E47189">
            <w:pPr>
              <w:jc w:val="both"/>
            </w:pPr>
            <w:r>
              <w:t>1/ZS</w:t>
            </w:r>
          </w:p>
        </w:tc>
      </w:tr>
      <w:tr w:rsidR="00291435" w14:paraId="5CEBC328" w14:textId="77777777" w:rsidTr="00045046">
        <w:tc>
          <w:tcPr>
            <w:tcW w:w="3086" w:type="dxa"/>
            <w:shd w:val="clear" w:color="auto" w:fill="F7CAAC"/>
          </w:tcPr>
          <w:p w14:paraId="360F59FA" w14:textId="77777777" w:rsidR="00291435" w:rsidRDefault="00291435" w:rsidP="00A779C5">
            <w:pPr>
              <w:rPr>
                <w:b/>
              </w:rPr>
            </w:pPr>
            <w:r>
              <w:rPr>
                <w:b/>
              </w:rPr>
              <w:t>Rozsah studijního předmětu</w:t>
            </w:r>
          </w:p>
        </w:tc>
        <w:tc>
          <w:tcPr>
            <w:tcW w:w="1701" w:type="dxa"/>
            <w:gridSpan w:val="2"/>
          </w:tcPr>
          <w:p w14:paraId="05FB9C4C" w14:textId="4BD87EE6" w:rsidR="00291435" w:rsidRDefault="00FA7EFE" w:rsidP="00E47189">
            <w:pPr>
              <w:jc w:val="both"/>
            </w:pPr>
            <w:r>
              <w:t>1 týden</w:t>
            </w:r>
          </w:p>
        </w:tc>
        <w:tc>
          <w:tcPr>
            <w:tcW w:w="889" w:type="dxa"/>
            <w:shd w:val="clear" w:color="auto" w:fill="F7CAAC"/>
          </w:tcPr>
          <w:p w14:paraId="20A7C63C" w14:textId="77777777" w:rsidR="00291435" w:rsidRDefault="00291435" w:rsidP="00E47189">
            <w:pPr>
              <w:jc w:val="both"/>
              <w:rPr>
                <w:b/>
              </w:rPr>
            </w:pPr>
            <w:r>
              <w:rPr>
                <w:b/>
              </w:rPr>
              <w:t xml:space="preserve">hod. </w:t>
            </w:r>
          </w:p>
        </w:tc>
        <w:tc>
          <w:tcPr>
            <w:tcW w:w="816" w:type="dxa"/>
          </w:tcPr>
          <w:p w14:paraId="5F6CAF3B" w14:textId="77777777" w:rsidR="00291435" w:rsidRDefault="00291435" w:rsidP="00E47189">
            <w:pPr>
              <w:jc w:val="both"/>
            </w:pPr>
          </w:p>
        </w:tc>
        <w:tc>
          <w:tcPr>
            <w:tcW w:w="2156" w:type="dxa"/>
            <w:shd w:val="clear" w:color="auto" w:fill="F7CAAC"/>
          </w:tcPr>
          <w:p w14:paraId="678B568E" w14:textId="77777777" w:rsidR="00291435" w:rsidRDefault="00291435" w:rsidP="00E47189">
            <w:pPr>
              <w:jc w:val="both"/>
              <w:rPr>
                <w:b/>
              </w:rPr>
            </w:pPr>
            <w:r>
              <w:rPr>
                <w:b/>
              </w:rPr>
              <w:t>kreditů</w:t>
            </w:r>
          </w:p>
        </w:tc>
        <w:tc>
          <w:tcPr>
            <w:tcW w:w="1207" w:type="dxa"/>
            <w:gridSpan w:val="2"/>
          </w:tcPr>
          <w:p w14:paraId="6784638B" w14:textId="77777777" w:rsidR="00291435" w:rsidRDefault="00291435" w:rsidP="00E47189">
            <w:pPr>
              <w:jc w:val="both"/>
            </w:pPr>
            <w:r>
              <w:t>1</w:t>
            </w:r>
          </w:p>
        </w:tc>
      </w:tr>
      <w:tr w:rsidR="00291435" w14:paraId="2E7956FB" w14:textId="77777777" w:rsidTr="00045046">
        <w:tc>
          <w:tcPr>
            <w:tcW w:w="3086" w:type="dxa"/>
            <w:shd w:val="clear" w:color="auto" w:fill="F7CAAC"/>
          </w:tcPr>
          <w:p w14:paraId="5BAAB271" w14:textId="77777777" w:rsidR="00291435" w:rsidRDefault="00291435" w:rsidP="00A779C5">
            <w:pPr>
              <w:rPr>
                <w:b/>
                <w:sz w:val="22"/>
              </w:rPr>
            </w:pPr>
            <w:r>
              <w:rPr>
                <w:b/>
              </w:rPr>
              <w:t>Prerekvizity, korekvizity, ekvivalence</w:t>
            </w:r>
          </w:p>
        </w:tc>
        <w:tc>
          <w:tcPr>
            <w:tcW w:w="6769" w:type="dxa"/>
            <w:gridSpan w:val="7"/>
          </w:tcPr>
          <w:p w14:paraId="3E8C7BE2" w14:textId="77777777" w:rsidR="00291435" w:rsidRDefault="00291435" w:rsidP="00E47189">
            <w:pPr>
              <w:jc w:val="both"/>
            </w:pPr>
          </w:p>
        </w:tc>
      </w:tr>
      <w:tr w:rsidR="00291435" w14:paraId="791CBB81" w14:textId="77777777" w:rsidTr="00045046">
        <w:tc>
          <w:tcPr>
            <w:tcW w:w="3086" w:type="dxa"/>
            <w:shd w:val="clear" w:color="auto" w:fill="F7CAAC"/>
          </w:tcPr>
          <w:p w14:paraId="000AB8C6" w14:textId="77777777" w:rsidR="00291435" w:rsidRDefault="00291435" w:rsidP="00A779C5">
            <w:pPr>
              <w:rPr>
                <w:b/>
              </w:rPr>
            </w:pPr>
            <w:r>
              <w:rPr>
                <w:b/>
              </w:rPr>
              <w:t>Způsob ověření studijních výsledků</w:t>
            </w:r>
          </w:p>
        </w:tc>
        <w:tc>
          <w:tcPr>
            <w:tcW w:w="3406" w:type="dxa"/>
            <w:gridSpan w:val="4"/>
          </w:tcPr>
          <w:p w14:paraId="365F3263" w14:textId="77777777" w:rsidR="00291435" w:rsidRDefault="00291435" w:rsidP="00E47189">
            <w:pPr>
              <w:jc w:val="both"/>
            </w:pPr>
            <w:r>
              <w:t>Zápočet</w:t>
            </w:r>
          </w:p>
        </w:tc>
        <w:tc>
          <w:tcPr>
            <w:tcW w:w="2156" w:type="dxa"/>
            <w:shd w:val="clear" w:color="auto" w:fill="F7CAAC"/>
          </w:tcPr>
          <w:p w14:paraId="7D1CCB1E" w14:textId="77777777" w:rsidR="00291435" w:rsidRDefault="00291435" w:rsidP="00E47189">
            <w:pPr>
              <w:jc w:val="both"/>
              <w:rPr>
                <w:b/>
              </w:rPr>
            </w:pPr>
            <w:r>
              <w:rPr>
                <w:b/>
              </w:rPr>
              <w:t>Forma výuky</w:t>
            </w:r>
          </w:p>
        </w:tc>
        <w:tc>
          <w:tcPr>
            <w:tcW w:w="1207" w:type="dxa"/>
            <w:gridSpan w:val="2"/>
          </w:tcPr>
          <w:p w14:paraId="54A92C7E" w14:textId="77777777" w:rsidR="00291435" w:rsidRDefault="00291435" w:rsidP="00E47189">
            <w:pPr>
              <w:jc w:val="both"/>
            </w:pPr>
            <w:r>
              <w:t>cvičení</w:t>
            </w:r>
          </w:p>
        </w:tc>
      </w:tr>
      <w:tr w:rsidR="00291435" w14:paraId="011C83F5" w14:textId="77777777" w:rsidTr="00045046">
        <w:tc>
          <w:tcPr>
            <w:tcW w:w="3086" w:type="dxa"/>
            <w:shd w:val="clear" w:color="auto" w:fill="F7CAAC"/>
          </w:tcPr>
          <w:p w14:paraId="5E524CFB" w14:textId="77777777" w:rsidR="00291435" w:rsidRDefault="00291435" w:rsidP="00A779C5">
            <w:pPr>
              <w:rPr>
                <w:b/>
              </w:rPr>
            </w:pPr>
            <w:r>
              <w:rPr>
                <w:b/>
              </w:rPr>
              <w:t>Forma způsobu ověření studijních výsledků a další požadavky na studenta</w:t>
            </w:r>
          </w:p>
        </w:tc>
        <w:tc>
          <w:tcPr>
            <w:tcW w:w="6769" w:type="dxa"/>
            <w:gridSpan w:val="7"/>
            <w:tcBorders>
              <w:bottom w:val="nil"/>
            </w:tcBorders>
          </w:tcPr>
          <w:p w14:paraId="1660229C" w14:textId="77777777" w:rsidR="00291435" w:rsidRDefault="00291435" w:rsidP="00E47189">
            <w:pPr>
              <w:jc w:val="both"/>
            </w:pPr>
            <w:r>
              <w:t>Audiovizuální výstup</w:t>
            </w:r>
          </w:p>
        </w:tc>
      </w:tr>
      <w:tr w:rsidR="00291435" w14:paraId="78DD74E4" w14:textId="77777777" w:rsidTr="00045046">
        <w:trPr>
          <w:trHeight w:val="554"/>
        </w:trPr>
        <w:tc>
          <w:tcPr>
            <w:tcW w:w="9855" w:type="dxa"/>
            <w:gridSpan w:val="8"/>
            <w:tcBorders>
              <w:top w:val="nil"/>
            </w:tcBorders>
          </w:tcPr>
          <w:p w14:paraId="3DFEF3D8" w14:textId="77777777" w:rsidR="00291435" w:rsidRDefault="00291435" w:rsidP="00A779C5"/>
        </w:tc>
      </w:tr>
      <w:tr w:rsidR="00291435" w14:paraId="7DB92D3A" w14:textId="77777777" w:rsidTr="00045046">
        <w:trPr>
          <w:trHeight w:val="197"/>
        </w:trPr>
        <w:tc>
          <w:tcPr>
            <w:tcW w:w="3086" w:type="dxa"/>
            <w:tcBorders>
              <w:top w:val="nil"/>
            </w:tcBorders>
            <w:shd w:val="clear" w:color="auto" w:fill="F7CAAC"/>
          </w:tcPr>
          <w:p w14:paraId="62DA48CF" w14:textId="77777777" w:rsidR="00291435" w:rsidRDefault="00291435" w:rsidP="00A779C5">
            <w:pPr>
              <w:rPr>
                <w:b/>
              </w:rPr>
            </w:pPr>
            <w:r>
              <w:rPr>
                <w:b/>
              </w:rPr>
              <w:t>Garant předmětu</w:t>
            </w:r>
          </w:p>
        </w:tc>
        <w:tc>
          <w:tcPr>
            <w:tcW w:w="6769" w:type="dxa"/>
            <w:gridSpan w:val="7"/>
            <w:tcBorders>
              <w:top w:val="nil"/>
            </w:tcBorders>
          </w:tcPr>
          <w:p w14:paraId="6B28224F" w14:textId="77777777" w:rsidR="00291435" w:rsidRDefault="00291435" w:rsidP="00E47189">
            <w:pPr>
              <w:jc w:val="both"/>
            </w:pPr>
            <w:r>
              <w:t>MgA. Irena Kocí</w:t>
            </w:r>
          </w:p>
        </w:tc>
      </w:tr>
      <w:tr w:rsidR="00291435" w14:paraId="565901D4" w14:textId="77777777" w:rsidTr="00045046">
        <w:trPr>
          <w:trHeight w:val="243"/>
        </w:trPr>
        <w:tc>
          <w:tcPr>
            <w:tcW w:w="3086" w:type="dxa"/>
            <w:tcBorders>
              <w:top w:val="nil"/>
            </w:tcBorders>
            <w:shd w:val="clear" w:color="auto" w:fill="F7CAAC"/>
          </w:tcPr>
          <w:p w14:paraId="44090614" w14:textId="77777777" w:rsidR="00291435" w:rsidRDefault="00291435" w:rsidP="00A779C5">
            <w:pPr>
              <w:rPr>
                <w:b/>
              </w:rPr>
            </w:pPr>
            <w:r>
              <w:rPr>
                <w:b/>
              </w:rPr>
              <w:t>Zapojení garanta do výuky předmětu</w:t>
            </w:r>
          </w:p>
        </w:tc>
        <w:tc>
          <w:tcPr>
            <w:tcW w:w="6769" w:type="dxa"/>
            <w:gridSpan w:val="7"/>
            <w:tcBorders>
              <w:top w:val="nil"/>
            </w:tcBorders>
          </w:tcPr>
          <w:p w14:paraId="293AF86C" w14:textId="77777777" w:rsidR="00291435" w:rsidRDefault="00291435" w:rsidP="00E47189">
            <w:pPr>
              <w:jc w:val="both"/>
            </w:pPr>
            <w:proofErr w:type="gramStart"/>
            <w:r>
              <w:t>50%</w:t>
            </w:r>
            <w:proofErr w:type="gramEnd"/>
          </w:p>
        </w:tc>
      </w:tr>
      <w:tr w:rsidR="00291435" w14:paraId="6F1C146A" w14:textId="77777777" w:rsidTr="00045046">
        <w:tc>
          <w:tcPr>
            <w:tcW w:w="3086" w:type="dxa"/>
            <w:shd w:val="clear" w:color="auto" w:fill="F7CAAC"/>
          </w:tcPr>
          <w:p w14:paraId="2FA7FD81" w14:textId="77777777" w:rsidR="00291435" w:rsidRDefault="00291435" w:rsidP="00E47189">
            <w:pPr>
              <w:jc w:val="both"/>
              <w:rPr>
                <w:b/>
              </w:rPr>
            </w:pPr>
            <w:r>
              <w:rPr>
                <w:b/>
              </w:rPr>
              <w:t>Vyučující</w:t>
            </w:r>
          </w:p>
        </w:tc>
        <w:tc>
          <w:tcPr>
            <w:tcW w:w="6769" w:type="dxa"/>
            <w:gridSpan w:val="7"/>
            <w:tcBorders>
              <w:bottom w:val="nil"/>
            </w:tcBorders>
          </w:tcPr>
          <w:p w14:paraId="5AB50F62" w14:textId="77777777" w:rsidR="00291435" w:rsidRDefault="00291435" w:rsidP="00E47189">
            <w:pPr>
              <w:jc w:val="both"/>
            </w:pPr>
          </w:p>
        </w:tc>
      </w:tr>
      <w:tr w:rsidR="00291435" w14:paraId="21808BC3" w14:textId="77777777" w:rsidTr="00045046">
        <w:trPr>
          <w:trHeight w:val="554"/>
        </w:trPr>
        <w:tc>
          <w:tcPr>
            <w:tcW w:w="9855" w:type="dxa"/>
            <w:gridSpan w:val="8"/>
            <w:tcBorders>
              <w:top w:val="nil"/>
            </w:tcBorders>
          </w:tcPr>
          <w:p w14:paraId="23482357" w14:textId="77777777" w:rsidR="00291435" w:rsidRDefault="00291435" w:rsidP="00E47189">
            <w:pPr>
              <w:jc w:val="both"/>
            </w:pPr>
            <w:r>
              <w:t>MgA. Irena Kocí a kolektiv pedagogů</w:t>
            </w:r>
          </w:p>
        </w:tc>
      </w:tr>
      <w:tr w:rsidR="00291435" w14:paraId="13E1E816" w14:textId="77777777" w:rsidTr="00045046">
        <w:tc>
          <w:tcPr>
            <w:tcW w:w="3086" w:type="dxa"/>
            <w:shd w:val="clear" w:color="auto" w:fill="F7CAAC"/>
          </w:tcPr>
          <w:p w14:paraId="5B7E726F" w14:textId="77777777" w:rsidR="00291435" w:rsidRDefault="00291435" w:rsidP="00E47189">
            <w:pPr>
              <w:jc w:val="both"/>
              <w:rPr>
                <w:b/>
              </w:rPr>
            </w:pPr>
            <w:r>
              <w:rPr>
                <w:b/>
              </w:rPr>
              <w:t>Stručná anotace předmětu</w:t>
            </w:r>
          </w:p>
        </w:tc>
        <w:tc>
          <w:tcPr>
            <w:tcW w:w="6769" w:type="dxa"/>
            <w:gridSpan w:val="7"/>
            <w:tcBorders>
              <w:bottom w:val="nil"/>
            </w:tcBorders>
          </w:tcPr>
          <w:p w14:paraId="1CF8E7D0" w14:textId="77777777" w:rsidR="00291435" w:rsidRDefault="00291435" w:rsidP="00E47189">
            <w:pPr>
              <w:jc w:val="both"/>
            </w:pPr>
          </w:p>
        </w:tc>
      </w:tr>
      <w:tr w:rsidR="00291435" w14:paraId="50076EE1" w14:textId="77777777" w:rsidTr="00045046">
        <w:trPr>
          <w:trHeight w:val="3938"/>
        </w:trPr>
        <w:tc>
          <w:tcPr>
            <w:tcW w:w="9855" w:type="dxa"/>
            <w:gridSpan w:val="8"/>
            <w:tcBorders>
              <w:top w:val="nil"/>
              <w:bottom w:val="single" w:sz="12" w:space="0" w:color="auto"/>
            </w:tcBorders>
          </w:tcPr>
          <w:p w14:paraId="0BF58C88" w14:textId="77777777" w:rsidR="00316A40" w:rsidRDefault="00316A40" w:rsidP="00E47189">
            <w:pPr>
              <w:pStyle w:val="Bezmezer"/>
            </w:pPr>
          </w:p>
          <w:p w14:paraId="5C915F72" w14:textId="4A35C5E4" w:rsidR="00291435" w:rsidRDefault="00291435" w:rsidP="00E47189">
            <w:pPr>
              <w:pStyle w:val="Bezmezer"/>
            </w:pPr>
            <w:r>
              <w:t xml:space="preserve">Cílem předmětu je poznání vlastní osobnosti, upevnění návyků a dovedností při efektivní týmové práci. Studenti se na začátku zimního semestru zúčastní plenéru, který bude zaměřen především na </w:t>
            </w:r>
            <w:r>
              <w:br/>
              <w:t xml:space="preserve">- rozvoj osobnosti </w:t>
            </w:r>
            <w:r>
              <w:br/>
              <w:t xml:space="preserve">- týmovou spolupráci </w:t>
            </w:r>
            <w:r>
              <w:br/>
              <w:t xml:space="preserve">- argumentační dovednosti </w:t>
            </w:r>
            <w:r>
              <w:br/>
              <w:t>- součástí jsou i výtvarné aktivity.</w:t>
            </w:r>
          </w:p>
        </w:tc>
      </w:tr>
      <w:tr w:rsidR="00291435" w14:paraId="5ABE25BE" w14:textId="77777777" w:rsidTr="00045046">
        <w:trPr>
          <w:trHeight w:val="265"/>
        </w:trPr>
        <w:tc>
          <w:tcPr>
            <w:tcW w:w="3653" w:type="dxa"/>
            <w:gridSpan w:val="2"/>
            <w:tcBorders>
              <w:top w:val="nil"/>
            </w:tcBorders>
            <w:shd w:val="clear" w:color="auto" w:fill="F7CAAC"/>
          </w:tcPr>
          <w:p w14:paraId="48359F1B" w14:textId="77777777" w:rsidR="00291435" w:rsidRDefault="00291435" w:rsidP="00E47189">
            <w:pPr>
              <w:jc w:val="both"/>
            </w:pPr>
            <w:r>
              <w:rPr>
                <w:b/>
              </w:rPr>
              <w:t>Studijní literatura a studijní pomůcky</w:t>
            </w:r>
          </w:p>
        </w:tc>
        <w:tc>
          <w:tcPr>
            <w:tcW w:w="6202" w:type="dxa"/>
            <w:gridSpan w:val="6"/>
            <w:tcBorders>
              <w:top w:val="nil"/>
              <w:bottom w:val="nil"/>
            </w:tcBorders>
          </w:tcPr>
          <w:p w14:paraId="4C25A1D4" w14:textId="77777777" w:rsidR="00291435" w:rsidRDefault="00291435" w:rsidP="00E47189">
            <w:pPr>
              <w:jc w:val="both"/>
            </w:pPr>
          </w:p>
        </w:tc>
      </w:tr>
      <w:tr w:rsidR="00291435" w14:paraId="5A651266" w14:textId="77777777" w:rsidTr="00045046">
        <w:trPr>
          <w:trHeight w:val="1497"/>
        </w:trPr>
        <w:tc>
          <w:tcPr>
            <w:tcW w:w="9855" w:type="dxa"/>
            <w:gridSpan w:val="8"/>
            <w:tcBorders>
              <w:top w:val="nil"/>
            </w:tcBorders>
          </w:tcPr>
          <w:p w14:paraId="4BBAE129" w14:textId="77777777" w:rsidR="00291435" w:rsidRDefault="00291435" w:rsidP="00E47189">
            <w:pPr>
              <w:jc w:val="both"/>
            </w:pPr>
          </w:p>
          <w:p w14:paraId="5B5CB464" w14:textId="77777777" w:rsidR="00291435" w:rsidRPr="00316A40" w:rsidRDefault="00291435" w:rsidP="00E47189">
            <w:pPr>
              <w:pStyle w:val="Bezmezer"/>
              <w:rPr>
                <w:b/>
              </w:rPr>
            </w:pPr>
            <w:r w:rsidRPr="00316A40">
              <w:rPr>
                <w:b/>
              </w:rPr>
              <w:t>Doporučená:</w:t>
            </w:r>
          </w:p>
          <w:p w14:paraId="0E8139A5" w14:textId="77777777" w:rsidR="00291435" w:rsidRPr="00A25418" w:rsidRDefault="006C071B" w:rsidP="00E47189">
            <w:pPr>
              <w:pStyle w:val="Bezmezer"/>
            </w:pPr>
            <w:hyperlink r:id="rId38" w:tgtFrame="_blank" w:history="1">
              <w:r w:rsidR="00291435" w:rsidRPr="00A25418">
                <w:t>Thaler, Richard H. Nudge (Šťouch)</w:t>
              </w:r>
              <w:r w:rsidR="00291435">
                <w:t xml:space="preserve">: </w:t>
              </w:r>
              <w:r w:rsidR="00291435" w:rsidRPr="00A25418">
                <w:rPr>
                  <w:i/>
                </w:rPr>
                <w:t>Jak postrčit lidi k lepšímu rozhodování o zdraví, majetku a štěstí</w:t>
              </w:r>
              <w:r w:rsidR="00291435" w:rsidRPr="00A25418">
                <w:t xml:space="preserve">. Vyd. 1. </w:t>
              </w:r>
              <w:proofErr w:type="gramStart"/>
              <w:r w:rsidR="00291435" w:rsidRPr="00A25418">
                <w:t>Zlín :</w:t>
              </w:r>
              <w:proofErr w:type="gramEnd"/>
              <w:r w:rsidR="00291435" w:rsidRPr="00A25418">
                <w:t xml:space="preserve"> Kniha Zlín, 2010. ISBN 978-80-87162-66-8. </w:t>
              </w:r>
            </w:hyperlink>
          </w:p>
          <w:p w14:paraId="0E8D3634" w14:textId="77777777" w:rsidR="00291435" w:rsidRDefault="006C071B" w:rsidP="00E47189">
            <w:pPr>
              <w:pStyle w:val="Bezmezer"/>
            </w:pPr>
            <w:hyperlink r:id="rId39" w:tgtFrame="_blank" w:history="1">
              <w:r w:rsidR="00291435" w:rsidRPr="00A25418">
                <w:t xml:space="preserve">Maeda, John. </w:t>
              </w:r>
              <w:r w:rsidR="00291435" w:rsidRPr="00A25418">
                <w:rPr>
                  <w:i/>
                </w:rPr>
                <w:t>The laws of simplicity</w:t>
              </w:r>
              <w:r w:rsidR="00291435" w:rsidRPr="00A25418">
                <w:t>. Cambridge, Mass</w:t>
              </w:r>
              <w:proofErr w:type="gramStart"/>
              <w:r w:rsidR="00291435" w:rsidRPr="00A25418">
                <w:t>. :</w:t>
              </w:r>
              <w:proofErr w:type="gramEnd"/>
              <w:r w:rsidR="00291435" w:rsidRPr="00A25418">
                <w:t xml:space="preserve"> MIT Press, 2006. ISBN 0-262-13472-1.</w:t>
              </w:r>
              <w:r w:rsidR="00291435" w:rsidRPr="00A25418">
                <w:rPr>
                  <w:rFonts w:ascii="Tahoma" w:hAnsi="Tahoma" w:cs="Tahoma"/>
                  <w:b/>
                  <w:bCs/>
                  <w:color w:val="01445F"/>
                  <w:sz w:val="17"/>
                  <w:szCs w:val="17"/>
                  <w:u w:val="single"/>
                </w:rPr>
                <w:t xml:space="preserve"> </w:t>
              </w:r>
            </w:hyperlink>
          </w:p>
        </w:tc>
      </w:tr>
    </w:tbl>
    <w:p w14:paraId="2DAC87BE" w14:textId="7CD1AF27" w:rsidR="00291435" w:rsidRDefault="00291435" w:rsidP="00291435"/>
    <w:p w14:paraId="133974F7" w14:textId="1E48DCB5" w:rsidR="00045046" w:rsidRDefault="00045046" w:rsidP="00291435"/>
    <w:p w14:paraId="6C47CF56" w14:textId="19EA104E" w:rsidR="00045046" w:rsidRDefault="00045046" w:rsidP="00291435"/>
    <w:p w14:paraId="43802FC4" w14:textId="27B54B38" w:rsidR="00045046" w:rsidRDefault="00045046" w:rsidP="00291435"/>
    <w:p w14:paraId="71137516" w14:textId="127FD3B7" w:rsidR="00045046" w:rsidRDefault="00045046" w:rsidP="00291435"/>
    <w:p w14:paraId="4CE9DDBC" w14:textId="42EC4F5C" w:rsidR="00045046" w:rsidRDefault="00045046" w:rsidP="00291435"/>
    <w:p w14:paraId="7EAD62FF" w14:textId="5CBBC406" w:rsidR="00045046" w:rsidRDefault="00045046" w:rsidP="00291435"/>
    <w:p w14:paraId="2A5C0FE5" w14:textId="28DA8561" w:rsidR="00045046" w:rsidRDefault="00045046" w:rsidP="00291435"/>
    <w:p w14:paraId="623BB520" w14:textId="27A07321" w:rsidR="00045046" w:rsidRDefault="00045046" w:rsidP="00291435"/>
    <w:p w14:paraId="516D7F0C" w14:textId="77777777" w:rsidR="00045046" w:rsidRDefault="00045046" w:rsidP="00291435"/>
    <w:p w14:paraId="1C387B00" w14:textId="3DD35DD5" w:rsidR="000F4D94" w:rsidRDefault="000F4D94" w:rsidP="00830C8E"/>
    <w:p w14:paraId="70C37C02" w14:textId="16794B72" w:rsidR="000F4D94" w:rsidRDefault="000F4D94" w:rsidP="00830C8E"/>
    <w:p w14:paraId="0C25BBF6" w14:textId="77777777" w:rsidR="000F4D94" w:rsidRDefault="000F4D94"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A90" w14:paraId="47ACD00E" w14:textId="77777777" w:rsidTr="00045046">
        <w:tc>
          <w:tcPr>
            <w:tcW w:w="9855" w:type="dxa"/>
            <w:gridSpan w:val="8"/>
            <w:tcBorders>
              <w:bottom w:val="double" w:sz="4" w:space="0" w:color="auto"/>
            </w:tcBorders>
            <w:shd w:val="clear" w:color="auto" w:fill="BDD6EE"/>
          </w:tcPr>
          <w:p w14:paraId="6E943B1E" w14:textId="77777777" w:rsidR="00BD7A90" w:rsidRDefault="00BD7A90" w:rsidP="0095232B">
            <w:pPr>
              <w:jc w:val="both"/>
              <w:rPr>
                <w:b/>
                <w:sz w:val="28"/>
              </w:rPr>
            </w:pPr>
            <w:r>
              <w:lastRenderedPageBreak/>
              <w:br w:type="page"/>
            </w:r>
            <w:r>
              <w:rPr>
                <w:b/>
                <w:sz w:val="28"/>
              </w:rPr>
              <w:t>B-III – Charakteristika studijního předmětu</w:t>
            </w:r>
          </w:p>
        </w:tc>
      </w:tr>
      <w:tr w:rsidR="00BD7A90" w14:paraId="00036496" w14:textId="77777777" w:rsidTr="00045046">
        <w:tc>
          <w:tcPr>
            <w:tcW w:w="3086" w:type="dxa"/>
            <w:tcBorders>
              <w:top w:val="double" w:sz="4" w:space="0" w:color="auto"/>
            </w:tcBorders>
            <w:shd w:val="clear" w:color="auto" w:fill="F7CAAC"/>
          </w:tcPr>
          <w:p w14:paraId="4BB68120" w14:textId="77777777" w:rsidR="00BD7A90" w:rsidRDefault="00BD7A90" w:rsidP="0095232B">
            <w:pPr>
              <w:jc w:val="both"/>
              <w:rPr>
                <w:b/>
              </w:rPr>
            </w:pPr>
            <w:r>
              <w:rPr>
                <w:b/>
              </w:rPr>
              <w:t>Název studijního předmětu</w:t>
            </w:r>
          </w:p>
        </w:tc>
        <w:tc>
          <w:tcPr>
            <w:tcW w:w="6769" w:type="dxa"/>
            <w:gridSpan w:val="7"/>
            <w:tcBorders>
              <w:top w:val="double" w:sz="4" w:space="0" w:color="auto"/>
            </w:tcBorders>
          </w:tcPr>
          <w:p w14:paraId="338492E0" w14:textId="77777777" w:rsidR="00BD7A90" w:rsidRDefault="00BD7A90" w:rsidP="0095232B">
            <w:pPr>
              <w:jc w:val="both"/>
            </w:pPr>
            <w:r>
              <w:t xml:space="preserve">Seminář k diplomové práci </w:t>
            </w:r>
          </w:p>
        </w:tc>
      </w:tr>
      <w:tr w:rsidR="00BD7A90" w14:paraId="3E189875" w14:textId="77777777" w:rsidTr="00045046">
        <w:tc>
          <w:tcPr>
            <w:tcW w:w="3086" w:type="dxa"/>
            <w:shd w:val="clear" w:color="auto" w:fill="F7CAAC"/>
          </w:tcPr>
          <w:p w14:paraId="1D366D5D" w14:textId="77777777" w:rsidR="00BD7A90" w:rsidRDefault="00BD7A90" w:rsidP="00A779C5">
            <w:pPr>
              <w:rPr>
                <w:b/>
              </w:rPr>
            </w:pPr>
            <w:r>
              <w:rPr>
                <w:b/>
              </w:rPr>
              <w:t>Typ předmětu</w:t>
            </w:r>
          </w:p>
        </w:tc>
        <w:tc>
          <w:tcPr>
            <w:tcW w:w="3406" w:type="dxa"/>
            <w:gridSpan w:val="4"/>
          </w:tcPr>
          <w:p w14:paraId="4C0E5C55" w14:textId="4CBEBA9D" w:rsidR="00BD7A90" w:rsidRDefault="00BD7A90" w:rsidP="0095232B">
            <w:pPr>
              <w:jc w:val="both"/>
            </w:pPr>
            <w:r>
              <w:t>Povinný</w:t>
            </w:r>
          </w:p>
        </w:tc>
        <w:tc>
          <w:tcPr>
            <w:tcW w:w="2695" w:type="dxa"/>
            <w:gridSpan w:val="2"/>
            <w:shd w:val="clear" w:color="auto" w:fill="F7CAAC"/>
          </w:tcPr>
          <w:p w14:paraId="5DF8FE7C" w14:textId="77777777" w:rsidR="00BD7A90" w:rsidRDefault="00BD7A90" w:rsidP="0095232B">
            <w:pPr>
              <w:jc w:val="both"/>
            </w:pPr>
            <w:r>
              <w:rPr>
                <w:b/>
              </w:rPr>
              <w:t>doporučený ročník / semestr</w:t>
            </w:r>
          </w:p>
        </w:tc>
        <w:tc>
          <w:tcPr>
            <w:tcW w:w="668" w:type="dxa"/>
          </w:tcPr>
          <w:p w14:paraId="3447B5DC" w14:textId="63610C9F" w:rsidR="00BD7A90" w:rsidRDefault="00A6733F" w:rsidP="0095232B">
            <w:pPr>
              <w:jc w:val="both"/>
            </w:pPr>
            <w:r>
              <w:t>2</w:t>
            </w:r>
            <w:r w:rsidR="00BD7A90">
              <w:t>/ZS</w:t>
            </w:r>
          </w:p>
        </w:tc>
      </w:tr>
      <w:tr w:rsidR="00BD7A90" w14:paraId="6C65BA8E" w14:textId="77777777" w:rsidTr="00045046">
        <w:tc>
          <w:tcPr>
            <w:tcW w:w="3086" w:type="dxa"/>
            <w:shd w:val="clear" w:color="auto" w:fill="F7CAAC"/>
          </w:tcPr>
          <w:p w14:paraId="509D8AAF" w14:textId="77777777" w:rsidR="00BD7A90" w:rsidRDefault="00BD7A90" w:rsidP="00A779C5">
            <w:pPr>
              <w:rPr>
                <w:b/>
              </w:rPr>
            </w:pPr>
            <w:r>
              <w:rPr>
                <w:b/>
              </w:rPr>
              <w:t>Rozsah studijního předmětu</w:t>
            </w:r>
          </w:p>
        </w:tc>
        <w:tc>
          <w:tcPr>
            <w:tcW w:w="1701" w:type="dxa"/>
            <w:gridSpan w:val="2"/>
          </w:tcPr>
          <w:p w14:paraId="46DE2EAB" w14:textId="77777777" w:rsidR="00BD7A90" w:rsidRDefault="00BD7A90" w:rsidP="0095232B">
            <w:pPr>
              <w:jc w:val="both"/>
            </w:pPr>
            <w:r>
              <w:t>13/semestr</w:t>
            </w:r>
          </w:p>
        </w:tc>
        <w:tc>
          <w:tcPr>
            <w:tcW w:w="889" w:type="dxa"/>
            <w:shd w:val="clear" w:color="auto" w:fill="F7CAAC"/>
          </w:tcPr>
          <w:p w14:paraId="54B140D1" w14:textId="77777777" w:rsidR="00BD7A90" w:rsidRDefault="00BD7A90" w:rsidP="0095232B">
            <w:pPr>
              <w:jc w:val="both"/>
              <w:rPr>
                <w:b/>
              </w:rPr>
            </w:pPr>
            <w:r>
              <w:rPr>
                <w:b/>
              </w:rPr>
              <w:t xml:space="preserve">hod. </w:t>
            </w:r>
          </w:p>
        </w:tc>
        <w:tc>
          <w:tcPr>
            <w:tcW w:w="816" w:type="dxa"/>
          </w:tcPr>
          <w:p w14:paraId="2F1084F1" w14:textId="77777777" w:rsidR="00BD7A90" w:rsidRDefault="00BD7A90" w:rsidP="0095232B">
            <w:pPr>
              <w:jc w:val="both"/>
            </w:pPr>
            <w:r>
              <w:t>1/týden</w:t>
            </w:r>
          </w:p>
        </w:tc>
        <w:tc>
          <w:tcPr>
            <w:tcW w:w="2156" w:type="dxa"/>
            <w:shd w:val="clear" w:color="auto" w:fill="F7CAAC"/>
          </w:tcPr>
          <w:p w14:paraId="27C8E46C" w14:textId="77777777" w:rsidR="00BD7A90" w:rsidRDefault="00BD7A90" w:rsidP="0095232B">
            <w:pPr>
              <w:jc w:val="both"/>
              <w:rPr>
                <w:b/>
              </w:rPr>
            </w:pPr>
            <w:r>
              <w:rPr>
                <w:b/>
              </w:rPr>
              <w:t>kreditů</w:t>
            </w:r>
          </w:p>
        </w:tc>
        <w:tc>
          <w:tcPr>
            <w:tcW w:w="1207" w:type="dxa"/>
            <w:gridSpan w:val="2"/>
          </w:tcPr>
          <w:p w14:paraId="60EFD907" w14:textId="77777777" w:rsidR="00BD7A90" w:rsidRDefault="00BD7A90" w:rsidP="0095232B">
            <w:pPr>
              <w:jc w:val="both"/>
            </w:pPr>
            <w:r>
              <w:t>1</w:t>
            </w:r>
          </w:p>
        </w:tc>
      </w:tr>
      <w:tr w:rsidR="00BD7A90" w14:paraId="540FE227" w14:textId="77777777" w:rsidTr="00045046">
        <w:tc>
          <w:tcPr>
            <w:tcW w:w="3086" w:type="dxa"/>
            <w:shd w:val="clear" w:color="auto" w:fill="F7CAAC"/>
          </w:tcPr>
          <w:p w14:paraId="15B2D1B3" w14:textId="77777777" w:rsidR="00BD7A90" w:rsidRDefault="00BD7A90" w:rsidP="00A779C5">
            <w:pPr>
              <w:rPr>
                <w:b/>
                <w:sz w:val="22"/>
              </w:rPr>
            </w:pPr>
            <w:r>
              <w:rPr>
                <w:b/>
              </w:rPr>
              <w:t>Prerekvizity, korekvizity, ekvivalence</w:t>
            </w:r>
          </w:p>
        </w:tc>
        <w:tc>
          <w:tcPr>
            <w:tcW w:w="6769" w:type="dxa"/>
            <w:gridSpan w:val="7"/>
          </w:tcPr>
          <w:p w14:paraId="08237A1A" w14:textId="77777777" w:rsidR="00BD7A90" w:rsidRDefault="00BD7A90" w:rsidP="0095232B">
            <w:pPr>
              <w:jc w:val="both"/>
            </w:pPr>
          </w:p>
        </w:tc>
      </w:tr>
      <w:tr w:rsidR="00BD7A90" w14:paraId="64705CA3" w14:textId="77777777" w:rsidTr="00045046">
        <w:tc>
          <w:tcPr>
            <w:tcW w:w="3086" w:type="dxa"/>
            <w:shd w:val="clear" w:color="auto" w:fill="F7CAAC"/>
          </w:tcPr>
          <w:p w14:paraId="0063E08B" w14:textId="77777777" w:rsidR="00BD7A90" w:rsidRDefault="00BD7A90" w:rsidP="00A779C5">
            <w:pPr>
              <w:rPr>
                <w:b/>
              </w:rPr>
            </w:pPr>
            <w:r>
              <w:rPr>
                <w:b/>
              </w:rPr>
              <w:t>Způsob ověření studijních výsledků</w:t>
            </w:r>
          </w:p>
        </w:tc>
        <w:tc>
          <w:tcPr>
            <w:tcW w:w="3406" w:type="dxa"/>
            <w:gridSpan w:val="4"/>
          </w:tcPr>
          <w:p w14:paraId="12A9D6F7" w14:textId="77777777" w:rsidR="00BD7A90" w:rsidRDefault="00BD7A90" w:rsidP="0095232B">
            <w:pPr>
              <w:jc w:val="both"/>
            </w:pPr>
            <w:r>
              <w:t>zápočet</w:t>
            </w:r>
          </w:p>
        </w:tc>
        <w:tc>
          <w:tcPr>
            <w:tcW w:w="2156" w:type="dxa"/>
            <w:shd w:val="clear" w:color="auto" w:fill="F7CAAC"/>
          </w:tcPr>
          <w:p w14:paraId="18A88A7D" w14:textId="77777777" w:rsidR="00BD7A90" w:rsidRDefault="00BD7A90" w:rsidP="0095232B">
            <w:pPr>
              <w:jc w:val="both"/>
              <w:rPr>
                <w:b/>
              </w:rPr>
            </w:pPr>
            <w:r>
              <w:rPr>
                <w:b/>
              </w:rPr>
              <w:t>Forma výuky</w:t>
            </w:r>
          </w:p>
        </w:tc>
        <w:tc>
          <w:tcPr>
            <w:tcW w:w="1207" w:type="dxa"/>
            <w:gridSpan w:val="2"/>
          </w:tcPr>
          <w:p w14:paraId="14D5AD91" w14:textId="77777777" w:rsidR="00BD7A90" w:rsidRDefault="00BD7A90" w:rsidP="0095232B">
            <w:pPr>
              <w:jc w:val="both"/>
            </w:pPr>
            <w:r>
              <w:t>seminář</w:t>
            </w:r>
          </w:p>
        </w:tc>
      </w:tr>
      <w:tr w:rsidR="00BD7A90" w14:paraId="0ED5A57A" w14:textId="77777777" w:rsidTr="00045046">
        <w:tc>
          <w:tcPr>
            <w:tcW w:w="3086" w:type="dxa"/>
            <w:shd w:val="clear" w:color="auto" w:fill="F7CAAC"/>
          </w:tcPr>
          <w:p w14:paraId="459EB7C1" w14:textId="77777777" w:rsidR="00BD7A90" w:rsidRDefault="00BD7A90" w:rsidP="00A779C5">
            <w:pPr>
              <w:rPr>
                <w:b/>
              </w:rPr>
            </w:pPr>
            <w:r>
              <w:rPr>
                <w:b/>
              </w:rPr>
              <w:t>Forma způsobu ověření studijních výsledků a další požadavky na studenta</w:t>
            </w:r>
          </w:p>
        </w:tc>
        <w:tc>
          <w:tcPr>
            <w:tcW w:w="6769" w:type="dxa"/>
            <w:gridSpan w:val="7"/>
            <w:tcBorders>
              <w:bottom w:val="nil"/>
            </w:tcBorders>
          </w:tcPr>
          <w:p w14:paraId="74FC51A9" w14:textId="77777777" w:rsidR="00BD7A90" w:rsidRDefault="00BD7A90" w:rsidP="0095232B">
            <w:pPr>
              <w:jc w:val="both"/>
            </w:pPr>
            <w:r>
              <w:t>Powerpointové prezentace, ústní prezentace, odevzdaná teoretická část magisterské práce</w:t>
            </w:r>
          </w:p>
        </w:tc>
      </w:tr>
      <w:tr w:rsidR="00BD7A90" w14:paraId="0A71DD75" w14:textId="77777777" w:rsidTr="00045046">
        <w:trPr>
          <w:trHeight w:val="554"/>
        </w:trPr>
        <w:tc>
          <w:tcPr>
            <w:tcW w:w="9855" w:type="dxa"/>
            <w:gridSpan w:val="8"/>
            <w:tcBorders>
              <w:top w:val="nil"/>
            </w:tcBorders>
          </w:tcPr>
          <w:p w14:paraId="3539EE25" w14:textId="77777777" w:rsidR="00BD7A90" w:rsidRDefault="00BD7A90" w:rsidP="00A779C5"/>
        </w:tc>
      </w:tr>
      <w:tr w:rsidR="005948A4" w14:paraId="79B3D9E2" w14:textId="77777777" w:rsidTr="00045046">
        <w:trPr>
          <w:trHeight w:val="197"/>
        </w:trPr>
        <w:tc>
          <w:tcPr>
            <w:tcW w:w="3086" w:type="dxa"/>
            <w:tcBorders>
              <w:top w:val="nil"/>
            </w:tcBorders>
            <w:shd w:val="clear" w:color="auto" w:fill="F7CAAC"/>
          </w:tcPr>
          <w:p w14:paraId="4D498714" w14:textId="77777777" w:rsidR="005948A4" w:rsidRDefault="005948A4" w:rsidP="005948A4">
            <w:pPr>
              <w:rPr>
                <w:b/>
              </w:rPr>
            </w:pPr>
            <w:r>
              <w:rPr>
                <w:b/>
              </w:rPr>
              <w:t>Garant předmětu</w:t>
            </w:r>
          </w:p>
        </w:tc>
        <w:tc>
          <w:tcPr>
            <w:tcW w:w="6769" w:type="dxa"/>
            <w:gridSpan w:val="7"/>
            <w:tcBorders>
              <w:top w:val="nil"/>
            </w:tcBorders>
          </w:tcPr>
          <w:p w14:paraId="18CFDF3D" w14:textId="4C096384" w:rsidR="005948A4" w:rsidRDefault="005948A4" w:rsidP="005948A4">
            <w:pPr>
              <w:jc w:val="both"/>
            </w:pPr>
            <w:ins w:id="651" w:author="Ponížilová Hana" w:date="2020-02-13T16:57:00Z">
              <w:r>
                <w:t>doc. MgA. Libor Nemeškal, Ph.D.</w:t>
              </w:r>
            </w:ins>
            <w:del w:id="652" w:author="Ponížilová Hana" w:date="2020-02-13T16:57:00Z">
              <w:r w:rsidDel="003A28FF">
                <w:delText>doc. MgA. Jana Janíková, ArtD.</w:delText>
              </w:r>
            </w:del>
          </w:p>
        </w:tc>
      </w:tr>
      <w:tr w:rsidR="005948A4" w14:paraId="70DDB6C1" w14:textId="77777777" w:rsidTr="00045046">
        <w:trPr>
          <w:trHeight w:val="243"/>
        </w:trPr>
        <w:tc>
          <w:tcPr>
            <w:tcW w:w="3086" w:type="dxa"/>
            <w:tcBorders>
              <w:top w:val="nil"/>
            </w:tcBorders>
            <w:shd w:val="clear" w:color="auto" w:fill="F7CAAC"/>
          </w:tcPr>
          <w:p w14:paraId="03BAB22F" w14:textId="77777777" w:rsidR="005948A4" w:rsidRDefault="005948A4" w:rsidP="005948A4">
            <w:pPr>
              <w:rPr>
                <w:b/>
              </w:rPr>
            </w:pPr>
            <w:r>
              <w:rPr>
                <w:b/>
              </w:rPr>
              <w:t>Zapojení garanta do výuky předmětu</w:t>
            </w:r>
          </w:p>
        </w:tc>
        <w:tc>
          <w:tcPr>
            <w:tcW w:w="6769" w:type="dxa"/>
            <w:gridSpan w:val="7"/>
            <w:tcBorders>
              <w:top w:val="nil"/>
            </w:tcBorders>
          </w:tcPr>
          <w:p w14:paraId="2C526AF3" w14:textId="77777777" w:rsidR="005948A4" w:rsidRDefault="005948A4" w:rsidP="005948A4">
            <w:pPr>
              <w:jc w:val="both"/>
            </w:pPr>
            <w:r>
              <w:t>1</w:t>
            </w:r>
            <w:del w:id="653" w:author="Ponížilová Hana" w:date="2020-02-13T16:57:00Z">
              <w:r w:rsidDel="005948A4">
                <w:delText>0</w:delText>
              </w:r>
            </w:del>
            <w:proofErr w:type="gramStart"/>
            <w:r>
              <w:t>0%</w:t>
            </w:r>
            <w:proofErr w:type="gramEnd"/>
          </w:p>
        </w:tc>
      </w:tr>
      <w:tr w:rsidR="005948A4" w14:paraId="5BEA307D" w14:textId="77777777" w:rsidTr="00045046">
        <w:tc>
          <w:tcPr>
            <w:tcW w:w="3086" w:type="dxa"/>
            <w:shd w:val="clear" w:color="auto" w:fill="F7CAAC"/>
          </w:tcPr>
          <w:p w14:paraId="04B8F916" w14:textId="77777777" w:rsidR="005948A4" w:rsidRDefault="005948A4" w:rsidP="005948A4">
            <w:pPr>
              <w:jc w:val="both"/>
              <w:rPr>
                <w:b/>
              </w:rPr>
            </w:pPr>
            <w:r>
              <w:rPr>
                <w:b/>
              </w:rPr>
              <w:t>Vyučující</w:t>
            </w:r>
          </w:p>
        </w:tc>
        <w:tc>
          <w:tcPr>
            <w:tcW w:w="6769" w:type="dxa"/>
            <w:gridSpan w:val="7"/>
            <w:tcBorders>
              <w:bottom w:val="nil"/>
            </w:tcBorders>
          </w:tcPr>
          <w:p w14:paraId="473874EB" w14:textId="77777777" w:rsidR="005948A4" w:rsidRDefault="005948A4" w:rsidP="005948A4">
            <w:pPr>
              <w:jc w:val="both"/>
            </w:pPr>
          </w:p>
        </w:tc>
      </w:tr>
      <w:tr w:rsidR="005948A4" w14:paraId="07F7232A" w14:textId="77777777" w:rsidTr="00045046">
        <w:trPr>
          <w:trHeight w:val="554"/>
        </w:trPr>
        <w:tc>
          <w:tcPr>
            <w:tcW w:w="9855" w:type="dxa"/>
            <w:gridSpan w:val="8"/>
            <w:tcBorders>
              <w:top w:val="nil"/>
            </w:tcBorders>
          </w:tcPr>
          <w:p w14:paraId="42531270" w14:textId="16425A0B" w:rsidR="005948A4" w:rsidRDefault="005948A4" w:rsidP="00594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ins w:id="654" w:author="Ponížilová Hana" w:date="2020-02-13T16:58:00Z">
              <w:r>
                <w:t>doc. MgA. Libor Nemeškal, Ph.D., kolektiv pedagogů</w:t>
              </w:r>
            </w:ins>
            <w:del w:id="655" w:author="Ponížilová Hana" w:date="2020-02-13T16:58:00Z">
              <w:r w:rsidDel="005948A4">
                <w:delText>doc. MgA. Jana Janíková, ArtD.</w:delText>
              </w:r>
            </w:del>
          </w:p>
        </w:tc>
      </w:tr>
      <w:tr w:rsidR="005948A4" w14:paraId="03CC68E5" w14:textId="77777777" w:rsidTr="00045046">
        <w:tc>
          <w:tcPr>
            <w:tcW w:w="3086" w:type="dxa"/>
            <w:shd w:val="clear" w:color="auto" w:fill="F7CAAC"/>
          </w:tcPr>
          <w:p w14:paraId="2F0CB8E2" w14:textId="77777777" w:rsidR="005948A4" w:rsidRDefault="005948A4" w:rsidP="005948A4">
            <w:pPr>
              <w:jc w:val="both"/>
              <w:rPr>
                <w:b/>
              </w:rPr>
            </w:pPr>
            <w:r>
              <w:rPr>
                <w:b/>
              </w:rPr>
              <w:t>Stručná anotace předmětu</w:t>
            </w:r>
          </w:p>
        </w:tc>
        <w:tc>
          <w:tcPr>
            <w:tcW w:w="6769" w:type="dxa"/>
            <w:gridSpan w:val="7"/>
            <w:tcBorders>
              <w:bottom w:val="nil"/>
            </w:tcBorders>
          </w:tcPr>
          <w:p w14:paraId="161D798A" w14:textId="77777777" w:rsidR="005948A4" w:rsidRDefault="005948A4" w:rsidP="005948A4">
            <w:pPr>
              <w:jc w:val="both"/>
            </w:pPr>
          </w:p>
        </w:tc>
      </w:tr>
      <w:tr w:rsidR="005948A4" w14:paraId="67482BC7" w14:textId="77777777" w:rsidTr="00045046">
        <w:trPr>
          <w:trHeight w:val="3938"/>
        </w:trPr>
        <w:tc>
          <w:tcPr>
            <w:tcW w:w="9855" w:type="dxa"/>
            <w:gridSpan w:val="8"/>
            <w:tcBorders>
              <w:top w:val="nil"/>
              <w:bottom w:val="single" w:sz="12" w:space="0" w:color="auto"/>
            </w:tcBorders>
          </w:tcPr>
          <w:p w14:paraId="53E0D0CA" w14:textId="77777777" w:rsidR="005948A4" w:rsidRDefault="005948A4" w:rsidP="005948A4">
            <w:pPr>
              <w:jc w:val="both"/>
            </w:pPr>
          </w:p>
          <w:p w14:paraId="72B6A6AD" w14:textId="77777777" w:rsidR="005948A4" w:rsidRDefault="005948A4" w:rsidP="005948A4">
            <w:pPr>
              <w:jc w:val="both"/>
            </w:pPr>
            <w:r>
              <w:rPr>
                <w:color w:val="000000"/>
              </w:rPr>
              <w:t>Cílem předmětu je směřování studenta k samostatnému a plnohodnotnému vypracování teoretické části závěrečné magisterské práce. Zaměřuje se na schopnost jasné formulace u písemného vyjadřování prostřednictvím systematické práce na základě již získaných znalostí a dovedností v oboru.</w:t>
            </w:r>
          </w:p>
          <w:p w14:paraId="64253E1F" w14:textId="77777777" w:rsidR="005948A4" w:rsidRDefault="005948A4" w:rsidP="005948A4">
            <w:pPr>
              <w:jc w:val="both"/>
            </w:pPr>
          </w:p>
          <w:p w14:paraId="03CD0E19" w14:textId="77777777" w:rsidR="005948A4" w:rsidRPr="008B0FED" w:rsidRDefault="005948A4" w:rsidP="005948A4">
            <w:pPr>
              <w:jc w:val="both"/>
              <w:rPr>
                <w:color w:val="000000"/>
              </w:rPr>
            </w:pPr>
            <w:r w:rsidRPr="008B0FED">
              <w:rPr>
                <w:color w:val="000000"/>
              </w:rPr>
              <w:t>Pře</w:t>
            </w:r>
            <w:r>
              <w:rPr>
                <w:color w:val="000000"/>
              </w:rPr>
              <w:t>d</w:t>
            </w:r>
            <w:r w:rsidRPr="008B0FED">
              <w:rPr>
                <w:color w:val="000000"/>
              </w:rPr>
              <w:t xml:space="preserve">mět poskytuje studentům informace o formálních podmínkách zpracování </w:t>
            </w:r>
            <w:r>
              <w:rPr>
                <w:color w:val="000000"/>
              </w:rPr>
              <w:t>magisterské</w:t>
            </w:r>
            <w:r w:rsidRPr="008B0FED">
              <w:rPr>
                <w:color w:val="000000"/>
              </w:rPr>
              <w:t xml:space="preserve"> práce:</w:t>
            </w:r>
          </w:p>
          <w:p w14:paraId="6CA27898"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Příprava rešerše na dané téma.</w:t>
            </w:r>
          </w:p>
          <w:p w14:paraId="2FF9632B"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Možné zdroje a jejich používání.</w:t>
            </w:r>
          </w:p>
          <w:p w14:paraId="0D5E3D85"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Způsob zpracování dat.</w:t>
            </w:r>
          </w:p>
          <w:p w14:paraId="736AC312"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Způsoby citace literárních zdrojů</w:t>
            </w:r>
          </w:p>
          <w:p w14:paraId="61CA8CBD"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Formátování.</w:t>
            </w:r>
          </w:p>
          <w:p w14:paraId="32860A99"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Skladba a obsah teoretické části.</w:t>
            </w:r>
          </w:p>
          <w:p w14:paraId="5B51648D" w14:textId="77777777" w:rsidR="005948A4" w:rsidRPr="008B0FED" w:rsidRDefault="005948A4" w:rsidP="005948A4">
            <w:pPr>
              <w:numPr>
                <w:ilvl w:val="0"/>
                <w:numId w:val="16"/>
              </w:numPr>
              <w:suppressAutoHyphens/>
              <w:spacing w:line="100" w:lineRule="atLeast"/>
              <w:jc w:val="both"/>
              <w:rPr>
                <w:color w:val="000000"/>
              </w:rPr>
            </w:pPr>
            <w:r w:rsidRPr="008B0FED">
              <w:rPr>
                <w:color w:val="000000"/>
              </w:rPr>
              <w:t>Praktická část a její obsah.</w:t>
            </w:r>
          </w:p>
          <w:p w14:paraId="5C8B4E50" w14:textId="77777777" w:rsidR="005948A4" w:rsidRDefault="005948A4" w:rsidP="005948A4">
            <w:pPr>
              <w:jc w:val="both"/>
            </w:pPr>
          </w:p>
        </w:tc>
      </w:tr>
      <w:tr w:rsidR="005948A4" w14:paraId="6296E112" w14:textId="77777777" w:rsidTr="00045046">
        <w:trPr>
          <w:trHeight w:val="265"/>
        </w:trPr>
        <w:tc>
          <w:tcPr>
            <w:tcW w:w="3653" w:type="dxa"/>
            <w:gridSpan w:val="2"/>
            <w:tcBorders>
              <w:top w:val="nil"/>
            </w:tcBorders>
            <w:shd w:val="clear" w:color="auto" w:fill="F7CAAC"/>
          </w:tcPr>
          <w:p w14:paraId="56C44D87" w14:textId="77777777" w:rsidR="005948A4" w:rsidRDefault="005948A4" w:rsidP="005948A4">
            <w:pPr>
              <w:jc w:val="both"/>
            </w:pPr>
            <w:r>
              <w:rPr>
                <w:b/>
              </w:rPr>
              <w:t>Studijní literatura a studijní pomůcky</w:t>
            </w:r>
          </w:p>
        </w:tc>
        <w:tc>
          <w:tcPr>
            <w:tcW w:w="6202" w:type="dxa"/>
            <w:gridSpan w:val="6"/>
            <w:tcBorders>
              <w:top w:val="nil"/>
              <w:bottom w:val="nil"/>
            </w:tcBorders>
          </w:tcPr>
          <w:p w14:paraId="43DF24E3" w14:textId="77777777" w:rsidR="005948A4" w:rsidRDefault="005948A4" w:rsidP="005948A4">
            <w:pPr>
              <w:jc w:val="both"/>
            </w:pPr>
          </w:p>
        </w:tc>
      </w:tr>
      <w:tr w:rsidR="005948A4" w14:paraId="254C0383" w14:textId="77777777" w:rsidTr="00045046">
        <w:trPr>
          <w:trHeight w:val="1497"/>
        </w:trPr>
        <w:tc>
          <w:tcPr>
            <w:tcW w:w="9855" w:type="dxa"/>
            <w:gridSpan w:val="8"/>
            <w:tcBorders>
              <w:top w:val="nil"/>
            </w:tcBorders>
          </w:tcPr>
          <w:p w14:paraId="514549C1" w14:textId="77777777" w:rsidR="005948A4" w:rsidRDefault="005948A4" w:rsidP="005948A4">
            <w:pPr>
              <w:jc w:val="both"/>
            </w:pPr>
          </w:p>
          <w:p w14:paraId="6A2B3F43" w14:textId="77777777" w:rsidR="005948A4" w:rsidRPr="00843DD5" w:rsidRDefault="005948A4" w:rsidP="005948A4">
            <w:pPr>
              <w:suppressAutoHyphens/>
              <w:spacing w:line="100" w:lineRule="atLeast"/>
              <w:jc w:val="both"/>
              <w:rPr>
                <w:b/>
                <w:color w:val="000000"/>
              </w:rPr>
            </w:pPr>
            <w:r w:rsidRPr="00843DD5">
              <w:rPr>
                <w:b/>
                <w:color w:val="000000"/>
              </w:rPr>
              <w:t>Povinná:</w:t>
            </w:r>
          </w:p>
          <w:p w14:paraId="1826D87D" w14:textId="77777777" w:rsidR="005948A4" w:rsidRPr="00921F84" w:rsidRDefault="006C071B" w:rsidP="005948A4">
            <w:pPr>
              <w:jc w:val="both"/>
            </w:pPr>
            <w:hyperlink r:id="rId40" w:history="1">
              <w:r w:rsidR="005948A4" w:rsidRPr="00921F84">
                <w:rPr>
                  <w:rStyle w:val="Hypertextovodkaz"/>
                  <w:color w:val="000000"/>
                </w:rPr>
                <w:t>ECO, Umberto. </w:t>
              </w:r>
              <w:r w:rsidR="005948A4" w:rsidRPr="00921F84">
                <w:rPr>
                  <w:rStyle w:val="Hypertextovodkaz"/>
                  <w:i/>
                  <w:color w:val="000000"/>
                </w:rPr>
                <w:t>Jak napsat diplomovou práci.</w:t>
              </w:r>
              <w:r w:rsidR="005948A4" w:rsidRPr="00921F84">
                <w:rPr>
                  <w:rStyle w:val="Hypertextovodkaz"/>
                  <w:color w:val="000000"/>
                </w:rPr>
                <w:t xml:space="preserve"> </w:t>
              </w:r>
              <w:proofErr w:type="gramStart"/>
              <w:r w:rsidR="005948A4" w:rsidRPr="00921F84">
                <w:rPr>
                  <w:rStyle w:val="Hypertextovodkaz"/>
                  <w:color w:val="000000"/>
                </w:rPr>
                <w:t>Olomouc :</w:t>
              </w:r>
              <w:proofErr w:type="gramEnd"/>
              <w:r w:rsidR="005948A4" w:rsidRPr="00921F84">
                <w:rPr>
                  <w:rStyle w:val="Hypertextovodkaz"/>
                  <w:color w:val="000000"/>
                </w:rPr>
                <w:t xml:space="preserve"> Votobia, 1997. ISBN 8071981737.</w:t>
              </w:r>
            </w:hyperlink>
          </w:p>
        </w:tc>
      </w:tr>
    </w:tbl>
    <w:p w14:paraId="5408E041" w14:textId="3F4F7558" w:rsidR="00BD7A90" w:rsidRDefault="00BD7A90" w:rsidP="00BD7A90"/>
    <w:p w14:paraId="66557C1F" w14:textId="78879237" w:rsidR="00045046" w:rsidRDefault="00045046" w:rsidP="00BD7A90"/>
    <w:p w14:paraId="040149D6" w14:textId="407A41FA" w:rsidR="00045046" w:rsidRDefault="00045046" w:rsidP="00BD7A90"/>
    <w:p w14:paraId="2D41E63E" w14:textId="542AAADE" w:rsidR="00045046" w:rsidRDefault="00045046" w:rsidP="00BD7A90"/>
    <w:p w14:paraId="03E9F865" w14:textId="41EAE3D4" w:rsidR="00045046" w:rsidRDefault="00045046" w:rsidP="00BD7A90"/>
    <w:p w14:paraId="6B330B23" w14:textId="203F36BA" w:rsidR="00045046" w:rsidRDefault="00045046" w:rsidP="00BD7A90"/>
    <w:p w14:paraId="34233E89" w14:textId="4722D3C1" w:rsidR="00045046" w:rsidRDefault="00045046" w:rsidP="00BD7A90"/>
    <w:p w14:paraId="1E225F9E" w14:textId="27BAF556" w:rsidR="00045046" w:rsidRDefault="00045046" w:rsidP="00BD7A90"/>
    <w:p w14:paraId="4A629BEA" w14:textId="77777777" w:rsidR="00045046" w:rsidRDefault="00045046" w:rsidP="00BD7A90"/>
    <w:p w14:paraId="36CE0FF9" w14:textId="1A479701" w:rsidR="00830C8E" w:rsidRDefault="00830C8E" w:rsidP="00830C8E"/>
    <w:p w14:paraId="4778C925" w14:textId="7FC96ABA" w:rsidR="00830C8E" w:rsidRDefault="00830C8E" w:rsidP="00830C8E"/>
    <w:p w14:paraId="6D105D0D" w14:textId="27CEA2C0" w:rsidR="00830C8E" w:rsidRDefault="00830C8E" w:rsidP="00830C8E"/>
    <w:p w14:paraId="3D46704C" w14:textId="524EF790" w:rsidR="00830C8E" w:rsidRDefault="00830C8E"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BD7A90" w14:paraId="4FAB2626" w14:textId="77777777" w:rsidTr="00045046">
        <w:tc>
          <w:tcPr>
            <w:tcW w:w="9855" w:type="dxa"/>
            <w:gridSpan w:val="7"/>
            <w:tcBorders>
              <w:bottom w:val="double" w:sz="4" w:space="0" w:color="auto"/>
            </w:tcBorders>
            <w:shd w:val="clear" w:color="auto" w:fill="BDD6EE"/>
          </w:tcPr>
          <w:p w14:paraId="04C9E036" w14:textId="77777777" w:rsidR="00BD7A90" w:rsidRDefault="00BD7A90" w:rsidP="0095232B">
            <w:pPr>
              <w:jc w:val="both"/>
              <w:rPr>
                <w:b/>
                <w:sz w:val="28"/>
              </w:rPr>
            </w:pPr>
            <w:r>
              <w:lastRenderedPageBreak/>
              <w:br w:type="page"/>
            </w:r>
            <w:r>
              <w:rPr>
                <w:b/>
                <w:sz w:val="28"/>
              </w:rPr>
              <w:t>B-III – Charakteristika studijního předmětu</w:t>
            </w:r>
          </w:p>
        </w:tc>
      </w:tr>
      <w:tr w:rsidR="00BD7A90" w14:paraId="694B25C2" w14:textId="77777777" w:rsidTr="00045046">
        <w:tc>
          <w:tcPr>
            <w:tcW w:w="3086" w:type="dxa"/>
            <w:tcBorders>
              <w:top w:val="double" w:sz="4" w:space="0" w:color="auto"/>
            </w:tcBorders>
            <w:shd w:val="clear" w:color="auto" w:fill="F7CAAC"/>
          </w:tcPr>
          <w:p w14:paraId="73E351EC" w14:textId="77777777" w:rsidR="00BD7A90" w:rsidRDefault="00BD7A90" w:rsidP="0095232B">
            <w:pPr>
              <w:jc w:val="both"/>
              <w:rPr>
                <w:b/>
              </w:rPr>
            </w:pPr>
            <w:r>
              <w:rPr>
                <w:b/>
              </w:rPr>
              <w:t>Název studijního předmětu</w:t>
            </w:r>
          </w:p>
        </w:tc>
        <w:tc>
          <w:tcPr>
            <w:tcW w:w="6769" w:type="dxa"/>
            <w:gridSpan w:val="6"/>
            <w:tcBorders>
              <w:top w:val="double" w:sz="4" w:space="0" w:color="auto"/>
            </w:tcBorders>
          </w:tcPr>
          <w:p w14:paraId="72CACDEE" w14:textId="77777777" w:rsidR="00BD7A90" w:rsidRDefault="00BD7A90" w:rsidP="0095232B">
            <w:pPr>
              <w:jc w:val="both"/>
            </w:pPr>
            <w:r>
              <w:t>Současný film 1</w:t>
            </w:r>
          </w:p>
        </w:tc>
      </w:tr>
      <w:tr w:rsidR="00BD7A90" w14:paraId="62EB726F" w14:textId="77777777" w:rsidTr="00045046">
        <w:tc>
          <w:tcPr>
            <w:tcW w:w="3086" w:type="dxa"/>
            <w:shd w:val="clear" w:color="auto" w:fill="F7CAAC"/>
          </w:tcPr>
          <w:p w14:paraId="02F47EE3" w14:textId="77777777" w:rsidR="00BD7A90" w:rsidRDefault="00BD7A90" w:rsidP="00A779C5">
            <w:pPr>
              <w:rPr>
                <w:b/>
              </w:rPr>
            </w:pPr>
            <w:r>
              <w:rPr>
                <w:b/>
              </w:rPr>
              <w:t>Typ předmětu</w:t>
            </w:r>
          </w:p>
        </w:tc>
        <w:tc>
          <w:tcPr>
            <w:tcW w:w="3406" w:type="dxa"/>
            <w:gridSpan w:val="3"/>
          </w:tcPr>
          <w:p w14:paraId="78B48428" w14:textId="77777777" w:rsidR="00BD7A90" w:rsidRDefault="00BD7A90" w:rsidP="0095232B">
            <w:pPr>
              <w:jc w:val="both"/>
            </w:pPr>
            <w:r>
              <w:t>Povinný, ZT</w:t>
            </w:r>
          </w:p>
        </w:tc>
        <w:tc>
          <w:tcPr>
            <w:tcW w:w="2695" w:type="dxa"/>
            <w:gridSpan w:val="2"/>
            <w:shd w:val="clear" w:color="auto" w:fill="F7CAAC"/>
          </w:tcPr>
          <w:p w14:paraId="403EED7E" w14:textId="77777777" w:rsidR="00BD7A90" w:rsidRDefault="00BD7A90" w:rsidP="0095232B">
            <w:pPr>
              <w:jc w:val="both"/>
            </w:pPr>
            <w:r>
              <w:rPr>
                <w:b/>
              </w:rPr>
              <w:t>doporučený ročník / semestr</w:t>
            </w:r>
          </w:p>
        </w:tc>
        <w:tc>
          <w:tcPr>
            <w:tcW w:w="668" w:type="dxa"/>
          </w:tcPr>
          <w:p w14:paraId="4929C806" w14:textId="0A3BCA3C" w:rsidR="00BD7A90" w:rsidRDefault="00A6733F" w:rsidP="0095232B">
            <w:pPr>
              <w:jc w:val="both"/>
            </w:pPr>
            <w:r>
              <w:t>1</w:t>
            </w:r>
            <w:r w:rsidR="00BD7A90">
              <w:t>/ZS</w:t>
            </w:r>
          </w:p>
        </w:tc>
      </w:tr>
      <w:tr w:rsidR="00BD7A90" w14:paraId="09E8F8EA" w14:textId="77777777" w:rsidTr="00045046">
        <w:tc>
          <w:tcPr>
            <w:tcW w:w="3086" w:type="dxa"/>
            <w:shd w:val="clear" w:color="auto" w:fill="F7CAAC"/>
          </w:tcPr>
          <w:p w14:paraId="7D91E782" w14:textId="77777777" w:rsidR="00BD7A90" w:rsidRDefault="00BD7A90" w:rsidP="00A779C5">
            <w:pPr>
              <w:rPr>
                <w:b/>
              </w:rPr>
            </w:pPr>
            <w:r>
              <w:rPr>
                <w:b/>
              </w:rPr>
              <w:t>Rozsah studijního předmětu</w:t>
            </w:r>
          </w:p>
        </w:tc>
        <w:tc>
          <w:tcPr>
            <w:tcW w:w="1701" w:type="dxa"/>
          </w:tcPr>
          <w:p w14:paraId="616B689A" w14:textId="77777777" w:rsidR="00BD7A90" w:rsidRDefault="00BD7A90" w:rsidP="0095232B">
            <w:pPr>
              <w:jc w:val="both"/>
            </w:pPr>
            <w:r>
              <w:t>52/semestr</w:t>
            </w:r>
          </w:p>
        </w:tc>
        <w:tc>
          <w:tcPr>
            <w:tcW w:w="889" w:type="dxa"/>
            <w:shd w:val="clear" w:color="auto" w:fill="F7CAAC"/>
          </w:tcPr>
          <w:p w14:paraId="7098B7E1" w14:textId="77777777" w:rsidR="00BD7A90" w:rsidRDefault="00BD7A90" w:rsidP="0095232B">
            <w:pPr>
              <w:jc w:val="both"/>
              <w:rPr>
                <w:b/>
              </w:rPr>
            </w:pPr>
            <w:r>
              <w:rPr>
                <w:b/>
              </w:rPr>
              <w:t xml:space="preserve">hod. </w:t>
            </w:r>
          </w:p>
        </w:tc>
        <w:tc>
          <w:tcPr>
            <w:tcW w:w="816" w:type="dxa"/>
          </w:tcPr>
          <w:p w14:paraId="2DD32E12" w14:textId="77777777" w:rsidR="00BD7A90" w:rsidRDefault="00BD7A90" w:rsidP="0095232B">
            <w:pPr>
              <w:jc w:val="both"/>
            </w:pPr>
            <w:r>
              <w:t>4/týden</w:t>
            </w:r>
          </w:p>
        </w:tc>
        <w:tc>
          <w:tcPr>
            <w:tcW w:w="2156" w:type="dxa"/>
            <w:shd w:val="clear" w:color="auto" w:fill="F7CAAC"/>
          </w:tcPr>
          <w:p w14:paraId="199B41C8" w14:textId="77777777" w:rsidR="00BD7A90" w:rsidRDefault="00BD7A90" w:rsidP="0095232B">
            <w:pPr>
              <w:jc w:val="both"/>
              <w:rPr>
                <w:b/>
              </w:rPr>
            </w:pPr>
            <w:r>
              <w:rPr>
                <w:b/>
              </w:rPr>
              <w:t>kreditů</w:t>
            </w:r>
          </w:p>
        </w:tc>
        <w:tc>
          <w:tcPr>
            <w:tcW w:w="1207" w:type="dxa"/>
            <w:gridSpan w:val="2"/>
          </w:tcPr>
          <w:p w14:paraId="743755F1" w14:textId="77777777" w:rsidR="00BD7A90" w:rsidRDefault="00BD7A90" w:rsidP="0095232B">
            <w:pPr>
              <w:jc w:val="both"/>
            </w:pPr>
            <w:r>
              <w:t>3</w:t>
            </w:r>
          </w:p>
        </w:tc>
      </w:tr>
      <w:tr w:rsidR="00BD7A90" w14:paraId="00D9F773" w14:textId="77777777" w:rsidTr="00045046">
        <w:tc>
          <w:tcPr>
            <w:tcW w:w="3086" w:type="dxa"/>
            <w:shd w:val="clear" w:color="auto" w:fill="F7CAAC"/>
          </w:tcPr>
          <w:p w14:paraId="49A1CDF2" w14:textId="77777777" w:rsidR="00BD7A90" w:rsidRDefault="00BD7A90" w:rsidP="00A779C5">
            <w:pPr>
              <w:rPr>
                <w:b/>
                <w:sz w:val="22"/>
              </w:rPr>
            </w:pPr>
            <w:r>
              <w:rPr>
                <w:b/>
              </w:rPr>
              <w:t>Prerekvizity, korekvizity, ekvivalence</w:t>
            </w:r>
          </w:p>
        </w:tc>
        <w:tc>
          <w:tcPr>
            <w:tcW w:w="6769" w:type="dxa"/>
            <w:gridSpan w:val="6"/>
          </w:tcPr>
          <w:p w14:paraId="5F66ABCE" w14:textId="77777777" w:rsidR="00BD7A90" w:rsidRDefault="00BD7A90" w:rsidP="0095232B">
            <w:pPr>
              <w:jc w:val="both"/>
            </w:pPr>
          </w:p>
        </w:tc>
      </w:tr>
      <w:tr w:rsidR="00BD7A90" w14:paraId="7C30D8BA" w14:textId="77777777" w:rsidTr="00045046">
        <w:tc>
          <w:tcPr>
            <w:tcW w:w="3086" w:type="dxa"/>
            <w:shd w:val="clear" w:color="auto" w:fill="F7CAAC"/>
          </w:tcPr>
          <w:p w14:paraId="44F6A2AF" w14:textId="77777777" w:rsidR="00BD7A90" w:rsidRDefault="00BD7A90" w:rsidP="00A779C5">
            <w:pPr>
              <w:rPr>
                <w:b/>
              </w:rPr>
            </w:pPr>
            <w:r>
              <w:rPr>
                <w:b/>
              </w:rPr>
              <w:t>Způsob ověření studijních výsledků</w:t>
            </w:r>
          </w:p>
        </w:tc>
        <w:tc>
          <w:tcPr>
            <w:tcW w:w="3406" w:type="dxa"/>
            <w:gridSpan w:val="3"/>
          </w:tcPr>
          <w:p w14:paraId="44CBFE59" w14:textId="77777777" w:rsidR="00BD7A90" w:rsidRDefault="00BD7A90" w:rsidP="0095232B">
            <w:pPr>
              <w:jc w:val="both"/>
            </w:pPr>
            <w:r>
              <w:t>Zkouška</w:t>
            </w:r>
          </w:p>
        </w:tc>
        <w:tc>
          <w:tcPr>
            <w:tcW w:w="2156" w:type="dxa"/>
            <w:shd w:val="clear" w:color="auto" w:fill="F7CAAC"/>
          </w:tcPr>
          <w:p w14:paraId="60E97B6A" w14:textId="77777777" w:rsidR="00BD7A90" w:rsidRDefault="00BD7A90" w:rsidP="0095232B">
            <w:pPr>
              <w:jc w:val="both"/>
              <w:rPr>
                <w:b/>
              </w:rPr>
            </w:pPr>
            <w:r>
              <w:rPr>
                <w:b/>
              </w:rPr>
              <w:t>Forma výuky</w:t>
            </w:r>
          </w:p>
        </w:tc>
        <w:tc>
          <w:tcPr>
            <w:tcW w:w="1207" w:type="dxa"/>
            <w:gridSpan w:val="2"/>
          </w:tcPr>
          <w:p w14:paraId="78307E9A" w14:textId="20B86AB9" w:rsidR="00BD7A90" w:rsidRDefault="00BD7A90" w:rsidP="0095232B">
            <w:pPr>
              <w:jc w:val="both"/>
            </w:pPr>
            <w:r>
              <w:t>přednáška</w:t>
            </w:r>
          </w:p>
          <w:p w14:paraId="7775C5C4" w14:textId="1A1B7AFB" w:rsidR="00BD7A90" w:rsidRDefault="00BD7A90" w:rsidP="0095232B">
            <w:pPr>
              <w:jc w:val="both"/>
            </w:pPr>
            <w:r>
              <w:t>cvičení</w:t>
            </w:r>
          </w:p>
        </w:tc>
      </w:tr>
      <w:tr w:rsidR="00BD7A90" w14:paraId="65089F9E" w14:textId="77777777" w:rsidTr="00045046">
        <w:tc>
          <w:tcPr>
            <w:tcW w:w="3086" w:type="dxa"/>
            <w:shd w:val="clear" w:color="auto" w:fill="F7CAAC"/>
          </w:tcPr>
          <w:p w14:paraId="78F74064" w14:textId="77777777" w:rsidR="00BD7A90" w:rsidRDefault="00BD7A90" w:rsidP="00A779C5">
            <w:pPr>
              <w:rPr>
                <w:b/>
              </w:rPr>
            </w:pPr>
            <w:r>
              <w:rPr>
                <w:b/>
              </w:rPr>
              <w:t>Forma způsobu ověření studijních výsledků a další požadavky na studenta</w:t>
            </w:r>
          </w:p>
        </w:tc>
        <w:tc>
          <w:tcPr>
            <w:tcW w:w="6769" w:type="dxa"/>
            <w:gridSpan w:val="6"/>
            <w:tcBorders>
              <w:bottom w:val="nil"/>
            </w:tcBorders>
          </w:tcPr>
          <w:p w14:paraId="406E4107" w14:textId="77777777" w:rsidR="00BD7A90" w:rsidRDefault="00BD7A90" w:rsidP="0095232B">
            <w:pPr>
              <w:spacing w:line="200" w:lineRule="atLeast"/>
              <w:jc w:val="both"/>
            </w:pPr>
            <w:r>
              <w:t xml:space="preserve">bodový systém – </w:t>
            </w:r>
            <w:r>
              <w:rPr>
                <w:b/>
                <w:bCs/>
              </w:rPr>
              <w:t>celkem 120 bodů</w:t>
            </w:r>
          </w:p>
          <w:p w14:paraId="60C17764" w14:textId="77777777" w:rsidR="00BD7A90" w:rsidRDefault="00BD7A90" w:rsidP="0095232B">
            <w:pPr>
              <w:spacing w:line="200" w:lineRule="atLeast"/>
            </w:pPr>
            <w:r>
              <w:t xml:space="preserve">plná docházka (12–10 seminářů) 50 bodů; za 3. a každou další absenci -5 bodů </w:t>
            </w:r>
          </w:p>
          <w:p w14:paraId="790E2CF6" w14:textId="77777777" w:rsidR="00BD7A90" w:rsidRDefault="00BD7A90" w:rsidP="0095232B">
            <w:pPr>
              <w:spacing w:line="200" w:lineRule="atLeast"/>
              <w:jc w:val="both"/>
            </w:pPr>
            <w:r>
              <w:t>písemný test (max. 70 bodů)</w:t>
            </w:r>
          </w:p>
          <w:p w14:paraId="2FDFE050" w14:textId="77777777" w:rsidR="00BD7A90" w:rsidRDefault="00BD7A90" w:rsidP="0095232B">
            <w:pPr>
              <w:spacing w:line="200" w:lineRule="atLeast"/>
            </w:pPr>
            <w:r>
              <w:t>hodnocení:</w:t>
            </w:r>
          </w:p>
          <w:p w14:paraId="3AAD3C26" w14:textId="77777777" w:rsidR="00BD7A90" w:rsidRDefault="00BD7A90" w:rsidP="0095232B">
            <w:pPr>
              <w:spacing w:line="200" w:lineRule="atLeast"/>
            </w:pPr>
            <w:r>
              <w:t>A 120–111 bodů</w:t>
            </w:r>
          </w:p>
          <w:p w14:paraId="22E9448A" w14:textId="77777777" w:rsidR="00BD7A90" w:rsidRDefault="00BD7A90" w:rsidP="0095232B">
            <w:pPr>
              <w:spacing w:line="200" w:lineRule="atLeast"/>
            </w:pPr>
            <w:r>
              <w:t>B 110–101 bodů</w:t>
            </w:r>
          </w:p>
          <w:p w14:paraId="69F72797" w14:textId="77777777" w:rsidR="00BD7A90" w:rsidRDefault="00BD7A90" w:rsidP="0095232B">
            <w:pPr>
              <w:spacing w:line="200" w:lineRule="atLeast"/>
            </w:pPr>
            <w:r>
              <w:t>C 100–91 bodů</w:t>
            </w:r>
          </w:p>
          <w:p w14:paraId="49B6B44E" w14:textId="77777777" w:rsidR="00BD7A90" w:rsidRDefault="00BD7A90" w:rsidP="0095232B">
            <w:pPr>
              <w:spacing w:line="200" w:lineRule="atLeast"/>
            </w:pPr>
            <w:r>
              <w:t>D 90–81 bodů</w:t>
            </w:r>
          </w:p>
          <w:p w14:paraId="012FF61F" w14:textId="77777777" w:rsidR="00BD7A90" w:rsidRDefault="00BD7A90" w:rsidP="0095232B">
            <w:pPr>
              <w:spacing w:line="200" w:lineRule="atLeast"/>
            </w:pPr>
            <w:r>
              <w:t>E 80–71 bodů</w:t>
            </w:r>
          </w:p>
          <w:p w14:paraId="2801B850" w14:textId="77777777" w:rsidR="00BD7A90" w:rsidRDefault="00BD7A90" w:rsidP="0095232B">
            <w:pPr>
              <w:jc w:val="both"/>
            </w:pPr>
            <w:r>
              <w:t>F 70 a méně bodů</w:t>
            </w:r>
          </w:p>
        </w:tc>
      </w:tr>
      <w:tr w:rsidR="00BD7A90" w14:paraId="35BC45A9" w14:textId="77777777" w:rsidTr="00045046">
        <w:trPr>
          <w:trHeight w:val="554"/>
        </w:trPr>
        <w:tc>
          <w:tcPr>
            <w:tcW w:w="9855" w:type="dxa"/>
            <w:gridSpan w:val="7"/>
            <w:tcBorders>
              <w:top w:val="nil"/>
            </w:tcBorders>
          </w:tcPr>
          <w:p w14:paraId="16E04B7A" w14:textId="77777777" w:rsidR="00BD7A90" w:rsidRDefault="00BD7A90" w:rsidP="00A779C5"/>
        </w:tc>
      </w:tr>
      <w:tr w:rsidR="00DF21C6" w14:paraId="55272EFC" w14:textId="77777777" w:rsidTr="00045046">
        <w:trPr>
          <w:trHeight w:val="197"/>
        </w:trPr>
        <w:tc>
          <w:tcPr>
            <w:tcW w:w="3086" w:type="dxa"/>
            <w:tcBorders>
              <w:top w:val="nil"/>
            </w:tcBorders>
            <w:shd w:val="clear" w:color="auto" w:fill="F7CAAC"/>
          </w:tcPr>
          <w:p w14:paraId="12C94308" w14:textId="77777777" w:rsidR="00DF21C6" w:rsidRDefault="00DF21C6" w:rsidP="00DF21C6">
            <w:pPr>
              <w:rPr>
                <w:b/>
              </w:rPr>
            </w:pPr>
            <w:r>
              <w:rPr>
                <w:b/>
              </w:rPr>
              <w:t>Garant předmětu</w:t>
            </w:r>
          </w:p>
        </w:tc>
        <w:tc>
          <w:tcPr>
            <w:tcW w:w="6769" w:type="dxa"/>
            <w:gridSpan w:val="6"/>
            <w:tcBorders>
              <w:top w:val="nil"/>
            </w:tcBorders>
          </w:tcPr>
          <w:p w14:paraId="4E1D4D31" w14:textId="4F0D920C" w:rsidR="00DF21C6" w:rsidRDefault="00DF21C6" w:rsidP="00DF21C6">
            <w:pPr>
              <w:jc w:val="both"/>
            </w:pPr>
            <w:r>
              <w:t>doc. Mgr. Jakub Kudláč, Ph.D.</w:t>
            </w:r>
          </w:p>
        </w:tc>
      </w:tr>
      <w:tr w:rsidR="00DF21C6" w14:paraId="2DB75C91" w14:textId="77777777" w:rsidTr="00045046">
        <w:trPr>
          <w:trHeight w:val="243"/>
        </w:trPr>
        <w:tc>
          <w:tcPr>
            <w:tcW w:w="3086" w:type="dxa"/>
            <w:tcBorders>
              <w:top w:val="nil"/>
            </w:tcBorders>
            <w:shd w:val="clear" w:color="auto" w:fill="F7CAAC"/>
          </w:tcPr>
          <w:p w14:paraId="5B425FBF" w14:textId="77777777" w:rsidR="00DF21C6" w:rsidRDefault="00DF21C6" w:rsidP="00DF21C6">
            <w:pPr>
              <w:rPr>
                <w:b/>
              </w:rPr>
            </w:pPr>
            <w:r>
              <w:rPr>
                <w:b/>
              </w:rPr>
              <w:t>Zapojení garanta do výuky předmětu</w:t>
            </w:r>
          </w:p>
        </w:tc>
        <w:tc>
          <w:tcPr>
            <w:tcW w:w="6769" w:type="dxa"/>
            <w:gridSpan w:val="6"/>
            <w:tcBorders>
              <w:top w:val="nil"/>
            </w:tcBorders>
          </w:tcPr>
          <w:p w14:paraId="1C60194D" w14:textId="77777777" w:rsidR="00DF21C6" w:rsidRDefault="00DF21C6" w:rsidP="00DF21C6">
            <w:pPr>
              <w:jc w:val="both"/>
            </w:pPr>
            <w:r>
              <w:t>50 %</w:t>
            </w:r>
          </w:p>
        </w:tc>
      </w:tr>
      <w:tr w:rsidR="00DF21C6" w14:paraId="0932FB39" w14:textId="77777777" w:rsidTr="00045046">
        <w:tc>
          <w:tcPr>
            <w:tcW w:w="3086" w:type="dxa"/>
            <w:shd w:val="clear" w:color="auto" w:fill="F7CAAC"/>
          </w:tcPr>
          <w:p w14:paraId="6E66E5FD" w14:textId="77777777" w:rsidR="00DF21C6" w:rsidRDefault="00DF21C6" w:rsidP="00DF21C6">
            <w:pPr>
              <w:jc w:val="both"/>
              <w:rPr>
                <w:b/>
              </w:rPr>
            </w:pPr>
            <w:r>
              <w:rPr>
                <w:b/>
              </w:rPr>
              <w:t>Vyučující</w:t>
            </w:r>
          </w:p>
        </w:tc>
        <w:tc>
          <w:tcPr>
            <w:tcW w:w="6769" w:type="dxa"/>
            <w:gridSpan w:val="6"/>
            <w:tcBorders>
              <w:bottom w:val="nil"/>
            </w:tcBorders>
          </w:tcPr>
          <w:p w14:paraId="7C920767" w14:textId="77777777" w:rsidR="00DF21C6" w:rsidRDefault="00DF21C6" w:rsidP="00DF21C6">
            <w:pPr>
              <w:jc w:val="both"/>
            </w:pPr>
          </w:p>
        </w:tc>
      </w:tr>
      <w:tr w:rsidR="00DF21C6" w14:paraId="3BB9E5B6" w14:textId="77777777" w:rsidTr="00045046">
        <w:trPr>
          <w:trHeight w:val="554"/>
        </w:trPr>
        <w:tc>
          <w:tcPr>
            <w:tcW w:w="9855" w:type="dxa"/>
            <w:gridSpan w:val="7"/>
            <w:tcBorders>
              <w:top w:val="nil"/>
            </w:tcBorders>
          </w:tcPr>
          <w:p w14:paraId="03DC767A" w14:textId="5A97EB27" w:rsidR="00DF21C6" w:rsidRDefault="00DF21C6" w:rsidP="00DF21C6">
            <w:pPr>
              <w:jc w:val="both"/>
            </w:pPr>
            <w:r>
              <w:t>doc. Mgr. Jakub Kudláč, Ph.D.</w:t>
            </w:r>
          </w:p>
        </w:tc>
      </w:tr>
      <w:tr w:rsidR="00DF21C6" w14:paraId="527FACD3" w14:textId="77777777" w:rsidTr="00045046">
        <w:tc>
          <w:tcPr>
            <w:tcW w:w="3086" w:type="dxa"/>
            <w:shd w:val="clear" w:color="auto" w:fill="F7CAAC"/>
          </w:tcPr>
          <w:p w14:paraId="65AE4437" w14:textId="77777777" w:rsidR="00DF21C6" w:rsidRDefault="00DF21C6" w:rsidP="00DF21C6">
            <w:pPr>
              <w:jc w:val="both"/>
              <w:rPr>
                <w:b/>
              </w:rPr>
            </w:pPr>
            <w:r>
              <w:rPr>
                <w:b/>
              </w:rPr>
              <w:t>Stručná anotace předmětu</w:t>
            </w:r>
          </w:p>
        </w:tc>
        <w:tc>
          <w:tcPr>
            <w:tcW w:w="6769" w:type="dxa"/>
            <w:gridSpan w:val="6"/>
            <w:tcBorders>
              <w:bottom w:val="nil"/>
            </w:tcBorders>
          </w:tcPr>
          <w:p w14:paraId="697BEEA9" w14:textId="77777777" w:rsidR="00DF21C6" w:rsidRDefault="00DF21C6" w:rsidP="00DF21C6">
            <w:pPr>
              <w:jc w:val="both"/>
            </w:pPr>
          </w:p>
        </w:tc>
      </w:tr>
      <w:tr w:rsidR="00DF21C6" w14:paraId="3702D097" w14:textId="77777777" w:rsidTr="00045046">
        <w:trPr>
          <w:trHeight w:val="3938"/>
        </w:trPr>
        <w:tc>
          <w:tcPr>
            <w:tcW w:w="9855" w:type="dxa"/>
            <w:gridSpan w:val="7"/>
            <w:tcBorders>
              <w:top w:val="nil"/>
              <w:bottom w:val="single" w:sz="12" w:space="0" w:color="auto"/>
            </w:tcBorders>
          </w:tcPr>
          <w:p w14:paraId="0715F5EB" w14:textId="77777777" w:rsidR="00DF21C6" w:rsidRDefault="00DF21C6" w:rsidP="00DF21C6">
            <w:pPr>
              <w:jc w:val="both"/>
            </w:pPr>
          </w:p>
          <w:p w14:paraId="7087F4FC" w14:textId="77777777" w:rsidR="00DF21C6" w:rsidRDefault="00DF21C6" w:rsidP="00DF21C6">
            <w:pPr>
              <w:jc w:val="both"/>
            </w:pPr>
            <w:r>
              <w:rPr>
                <w:color w:val="000000"/>
              </w:rPr>
              <w:t>Seminář je zaměřen na proměny americké kinematografie od přelomu 80. a 90. let a její současné podoby. Předmětem zájmu bude měnící se struktura Hollywoodu s ohledem na vzestup amerického nezávislého filmu. Diskutovat se budou role mediálních konlogmerátů, důležitost filmových festivalů a díla jednotlivých tvůrců.</w:t>
            </w:r>
          </w:p>
          <w:p w14:paraId="2ACE65BA" w14:textId="77777777" w:rsidR="00DF21C6" w:rsidRDefault="00DF21C6" w:rsidP="00DF21C6">
            <w:pPr>
              <w:jc w:val="both"/>
            </w:pPr>
          </w:p>
          <w:p w14:paraId="4B2165EA" w14:textId="77777777" w:rsidR="00DF21C6" w:rsidRDefault="00DF21C6" w:rsidP="00DF21C6">
            <w:pPr>
              <w:jc w:val="both"/>
              <w:rPr>
                <w:u w:val="single"/>
              </w:rPr>
            </w:pPr>
            <w:r>
              <w:rPr>
                <w:u w:val="single"/>
              </w:rPr>
              <w:t>Témata:</w:t>
            </w:r>
          </w:p>
          <w:p w14:paraId="5B4F9793" w14:textId="77777777" w:rsidR="00DF21C6" w:rsidRPr="00C57612" w:rsidRDefault="00DF21C6" w:rsidP="00DF21C6">
            <w:pPr>
              <w:jc w:val="both"/>
              <w:rPr>
                <w:bCs/>
              </w:rPr>
            </w:pPr>
            <w:r w:rsidRPr="00C57612">
              <w:rPr>
                <w:bCs/>
              </w:rPr>
              <w:t>Hollywood 90. let</w:t>
            </w:r>
          </w:p>
          <w:p w14:paraId="1776CCE1" w14:textId="77777777" w:rsidR="00DF21C6" w:rsidRPr="00C57612" w:rsidRDefault="00DF21C6" w:rsidP="00DF21C6">
            <w:pPr>
              <w:jc w:val="both"/>
            </w:pPr>
            <w:r w:rsidRPr="00C57612">
              <w:rPr>
                <w:bCs/>
              </w:rPr>
              <w:t>-</w:t>
            </w:r>
            <w:r w:rsidRPr="00C57612">
              <w:t>struktura filmového průmyslu v době globalizace</w:t>
            </w:r>
          </w:p>
          <w:p w14:paraId="439E8B7C" w14:textId="77777777" w:rsidR="00DF21C6" w:rsidRPr="00C57612" w:rsidRDefault="00DF21C6" w:rsidP="00DF21C6">
            <w:pPr>
              <w:jc w:val="both"/>
            </w:pPr>
            <w:r w:rsidRPr="00C57612">
              <w:t xml:space="preserve">-vzestup nezávislých tvůrců </w:t>
            </w:r>
          </w:p>
          <w:p w14:paraId="3459F348" w14:textId="77777777" w:rsidR="00DF21C6" w:rsidRPr="00C57612" w:rsidRDefault="00DF21C6" w:rsidP="00DF21C6">
            <w:pPr>
              <w:jc w:val="both"/>
            </w:pPr>
            <w:r w:rsidRPr="00C57612">
              <w:t>-Miramax, New Line Cinema</w:t>
            </w:r>
          </w:p>
          <w:p w14:paraId="79D6E5D2" w14:textId="77777777" w:rsidR="00DF21C6" w:rsidRPr="00C57612" w:rsidRDefault="00DF21C6" w:rsidP="00DF21C6">
            <w:pPr>
              <w:jc w:val="both"/>
            </w:pPr>
          </w:p>
          <w:p w14:paraId="443BB33B" w14:textId="77777777" w:rsidR="00DF21C6" w:rsidRPr="00C57612" w:rsidRDefault="00DF21C6" w:rsidP="00DF21C6">
            <w:pPr>
              <w:jc w:val="both"/>
            </w:pPr>
            <w:r w:rsidRPr="00C57612">
              <w:rPr>
                <w:bCs/>
              </w:rPr>
              <w:t>„Generace Sundance“ – nové tváře amerického filmu 90. let</w:t>
            </w:r>
            <w:r w:rsidRPr="00C57612">
              <w:t xml:space="preserve"> </w:t>
            </w:r>
          </w:p>
          <w:p w14:paraId="4157C7B5" w14:textId="77777777" w:rsidR="00DF21C6" w:rsidRPr="00C57612" w:rsidRDefault="00DF21C6" w:rsidP="00DF21C6">
            <w:pPr>
              <w:jc w:val="both"/>
            </w:pPr>
            <w:r w:rsidRPr="00C57612">
              <w:t>-Jim Jarmusch, Steven Soderbergh, Richard Linklater, Hal Hartley, Quentin Tarantino, Robert Rodriguez, Bryan Singer, David O. Russell, Kevin Smith, Wes Anderson, A. Payne</w:t>
            </w:r>
          </w:p>
          <w:p w14:paraId="5F954C75" w14:textId="77777777" w:rsidR="00DF21C6" w:rsidRPr="00C57612" w:rsidRDefault="00DF21C6" w:rsidP="00DF21C6">
            <w:pPr>
              <w:jc w:val="both"/>
            </w:pPr>
          </w:p>
          <w:p w14:paraId="7DA31F4F" w14:textId="77777777" w:rsidR="00DF21C6" w:rsidRPr="00C57612" w:rsidRDefault="00DF21C6" w:rsidP="00DF21C6">
            <w:pPr>
              <w:jc w:val="both"/>
              <w:rPr>
                <w:bCs/>
              </w:rPr>
            </w:pPr>
            <w:r w:rsidRPr="00C57612">
              <w:rPr>
                <w:bCs/>
              </w:rPr>
              <w:t>minority ve filmu: New Queer Cinema – kontext, osobnosti, klíčová díla</w:t>
            </w:r>
          </w:p>
          <w:p w14:paraId="75F50EBC" w14:textId="77777777" w:rsidR="00DF21C6" w:rsidRPr="00C57612" w:rsidRDefault="00DF21C6" w:rsidP="00DF21C6">
            <w:pPr>
              <w:jc w:val="both"/>
            </w:pPr>
            <w:r w:rsidRPr="00C57612">
              <w:rPr>
                <w:bCs/>
              </w:rPr>
              <w:t>-</w:t>
            </w:r>
            <w:r w:rsidRPr="00C57612">
              <w:t>Gregg Araki, Todd Haynes, Tom Kalin, Gus van Sant</w:t>
            </w:r>
          </w:p>
          <w:p w14:paraId="55433802" w14:textId="77777777" w:rsidR="00DF21C6" w:rsidRPr="00C57612" w:rsidRDefault="00DF21C6" w:rsidP="00DF21C6">
            <w:pPr>
              <w:jc w:val="both"/>
            </w:pPr>
          </w:p>
          <w:p w14:paraId="0EC88C5B" w14:textId="77777777" w:rsidR="00DF21C6" w:rsidRPr="00C57612" w:rsidRDefault="00DF21C6" w:rsidP="00DF21C6">
            <w:pPr>
              <w:jc w:val="both"/>
              <w:rPr>
                <w:bCs/>
              </w:rPr>
            </w:pPr>
            <w:r w:rsidRPr="00C57612">
              <w:rPr>
                <w:bCs/>
              </w:rPr>
              <w:t>minority ve filmu: New Black Cinema – kontext, osobnosti, klíčová díla</w:t>
            </w:r>
          </w:p>
          <w:p w14:paraId="3EBD3A8D" w14:textId="77777777" w:rsidR="00DF21C6" w:rsidRPr="00C57612" w:rsidRDefault="00DF21C6" w:rsidP="00DF21C6">
            <w:pPr>
              <w:jc w:val="both"/>
            </w:pPr>
            <w:r w:rsidRPr="00C57612">
              <w:rPr>
                <w:bCs/>
              </w:rPr>
              <w:t>-</w:t>
            </w:r>
            <w:r w:rsidRPr="00C57612">
              <w:t>Spike Lee, John Singleton</w:t>
            </w:r>
          </w:p>
          <w:p w14:paraId="7C7C159A" w14:textId="77777777" w:rsidR="00DF21C6" w:rsidRPr="00C57612" w:rsidRDefault="00DF21C6" w:rsidP="00DF21C6">
            <w:pPr>
              <w:spacing w:line="200" w:lineRule="atLeast"/>
              <w:jc w:val="both"/>
            </w:pPr>
          </w:p>
          <w:p w14:paraId="3F55A1BE" w14:textId="77777777" w:rsidR="00DF21C6" w:rsidRPr="00C57612" w:rsidRDefault="00DF21C6" w:rsidP="00DF21C6">
            <w:pPr>
              <w:spacing w:line="200" w:lineRule="atLeast"/>
              <w:jc w:val="both"/>
            </w:pPr>
            <w:r w:rsidRPr="00C57612">
              <w:rPr>
                <w:bCs/>
              </w:rPr>
              <w:t>nové tváře ze Sundance přelomu 90. let a nového tisíciletí</w:t>
            </w:r>
          </w:p>
          <w:p w14:paraId="532AC5F9" w14:textId="77777777" w:rsidR="00DF21C6" w:rsidRPr="00C57612" w:rsidRDefault="00DF21C6" w:rsidP="00DF21C6">
            <w:pPr>
              <w:spacing w:line="200" w:lineRule="atLeast"/>
              <w:jc w:val="both"/>
            </w:pPr>
            <w:r w:rsidRPr="00C57612">
              <w:t>-Darren Aronofsky, Christopher Nolan, Sofia Coppola</w:t>
            </w:r>
          </w:p>
          <w:p w14:paraId="2AF9B408" w14:textId="77777777" w:rsidR="00DF21C6" w:rsidRPr="00C57612" w:rsidRDefault="00DF21C6" w:rsidP="00DF21C6">
            <w:pPr>
              <w:spacing w:line="200" w:lineRule="atLeast"/>
              <w:jc w:val="both"/>
            </w:pPr>
          </w:p>
          <w:p w14:paraId="487C50D3" w14:textId="77777777" w:rsidR="00DF21C6" w:rsidRPr="00C57612" w:rsidRDefault="00DF21C6" w:rsidP="00DF21C6">
            <w:pPr>
              <w:spacing w:line="200" w:lineRule="atLeast"/>
              <w:jc w:val="both"/>
              <w:rPr>
                <w:bCs/>
              </w:rPr>
            </w:pPr>
            <w:r w:rsidRPr="00C57612">
              <w:rPr>
                <w:bCs/>
              </w:rPr>
              <w:t>Hollywood v novém tisíciletí</w:t>
            </w:r>
          </w:p>
          <w:p w14:paraId="64359826" w14:textId="77777777" w:rsidR="00DF21C6" w:rsidRPr="00C57612" w:rsidRDefault="00DF21C6" w:rsidP="00DF21C6">
            <w:pPr>
              <w:spacing w:line="200" w:lineRule="atLeast"/>
              <w:jc w:val="both"/>
            </w:pPr>
            <w:r w:rsidRPr="00C57612">
              <w:rPr>
                <w:bCs/>
              </w:rPr>
              <w:t>-</w:t>
            </w:r>
            <w:r w:rsidRPr="00C57612">
              <w:t>struktura průmyslu, mediální konglomeráty; produkční strategie, žánry</w:t>
            </w:r>
          </w:p>
          <w:p w14:paraId="771AE06A" w14:textId="77777777" w:rsidR="00DF21C6" w:rsidRDefault="00DF21C6" w:rsidP="00DF21C6">
            <w:pPr>
              <w:spacing w:line="200" w:lineRule="atLeast"/>
              <w:jc w:val="both"/>
            </w:pPr>
            <w:r>
              <w:t>-vliv internetu a nových médií na distribuci a současnou podobu filmového diváctví</w:t>
            </w:r>
          </w:p>
          <w:p w14:paraId="70EFAE38" w14:textId="77777777" w:rsidR="00DF21C6" w:rsidRDefault="00DF21C6" w:rsidP="00DF21C6">
            <w:pPr>
              <w:jc w:val="both"/>
            </w:pPr>
          </w:p>
          <w:p w14:paraId="0C0C5095" w14:textId="77777777" w:rsidR="00DF21C6" w:rsidRDefault="00DF21C6" w:rsidP="00DF21C6">
            <w:pPr>
              <w:jc w:val="both"/>
            </w:pPr>
          </w:p>
          <w:p w14:paraId="5D2030F3" w14:textId="4F7C2D1C" w:rsidR="00DF21C6" w:rsidRDefault="00DF21C6" w:rsidP="00DF21C6">
            <w:pPr>
              <w:jc w:val="both"/>
            </w:pPr>
          </w:p>
        </w:tc>
      </w:tr>
    </w:tbl>
    <w:p w14:paraId="5D8B0D7E" w14:textId="77777777" w:rsidR="00FA7CA5" w:rsidRDefault="00FA7C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6202"/>
      </w:tblGrid>
      <w:tr w:rsidR="00BD7A90" w14:paraId="47F33D3D" w14:textId="77777777" w:rsidTr="00045046">
        <w:trPr>
          <w:trHeight w:val="265"/>
        </w:trPr>
        <w:tc>
          <w:tcPr>
            <w:tcW w:w="3653" w:type="dxa"/>
            <w:tcBorders>
              <w:top w:val="nil"/>
            </w:tcBorders>
            <w:shd w:val="clear" w:color="auto" w:fill="F7CAAC"/>
          </w:tcPr>
          <w:p w14:paraId="0209036E" w14:textId="5F0F004A" w:rsidR="00BD7A90" w:rsidRDefault="00BD7A90" w:rsidP="0095232B">
            <w:pPr>
              <w:jc w:val="both"/>
            </w:pPr>
            <w:r>
              <w:rPr>
                <w:b/>
              </w:rPr>
              <w:lastRenderedPageBreak/>
              <w:t>Studijní literatura a studijní pomůcky</w:t>
            </w:r>
          </w:p>
        </w:tc>
        <w:tc>
          <w:tcPr>
            <w:tcW w:w="6202" w:type="dxa"/>
            <w:tcBorders>
              <w:top w:val="nil"/>
              <w:bottom w:val="nil"/>
            </w:tcBorders>
          </w:tcPr>
          <w:p w14:paraId="2ED54CE2" w14:textId="77777777" w:rsidR="00BD7A90" w:rsidRDefault="00BD7A90" w:rsidP="0095232B">
            <w:pPr>
              <w:jc w:val="both"/>
            </w:pPr>
          </w:p>
        </w:tc>
      </w:tr>
      <w:tr w:rsidR="00BD7A90" w14:paraId="59EC3F32" w14:textId="77777777" w:rsidTr="00045046">
        <w:trPr>
          <w:trHeight w:val="1497"/>
        </w:trPr>
        <w:tc>
          <w:tcPr>
            <w:tcW w:w="9855" w:type="dxa"/>
            <w:gridSpan w:val="2"/>
            <w:tcBorders>
              <w:top w:val="nil"/>
            </w:tcBorders>
          </w:tcPr>
          <w:p w14:paraId="7D2CD879" w14:textId="77777777" w:rsidR="00316A40" w:rsidRDefault="00316A40" w:rsidP="0095232B">
            <w:pPr>
              <w:spacing w:line="200" w:lineRule="atLeast"/>
              <w:rPr>
                <w:b/>
                <w:bCs/>
              </w:rPr>
            </w:pPr>
          </w:p>
          <w:p w14:paraId="59813469" w14:textId="661CE292" w:rsidR="00BD7A90" w:rsidRPr="00843DD5" w:rsidRDefault="00BD7A90" w:rsidP="0095232B">
            <w:pPr>
              <w:spacing w:line="200" w:lineRule="atLeast"/>
              <w:rPr>
                <w:b/>
                <w:bCs/>
              </w:rPr>
            </w:pPr>
            <w:r w:rsidRPr="00843DD5">
              <w:rPr>
                <w:b/>
                <w:bCs/>
              </w:rPr>
              <w:t>Povinná:</w:t>
            </w:r>
          </w:p>
          <w:p w14:paraId="4CC48586" w14:textId="77777777" w:rsidR="00BD7A90" w:rsidRDefault="00BD7A90" w:rsidP="0095232B">
            <w:pPr>
              <w:spacing w:line="200" w:lineRule="atLeast"/>
              <w:rPr>
                <w:b/>
                <w:bCs/>
              </w:rPr>
            </w:pPr>
            <w:r>
              <w:rPr>
                <w:bCs/>
              </w:rPr>
              <w:t>BALIO</w:t>
            </w:r>
            <w:r w:rsidRPr="00362276">
              <w:rPr>
                <w:bCs/>
              </w:rPr>
              <w:t>, Tino</w:t>
            </w:r>
            <w:r>
              <w:t xml:space="preserve">. </w:t>
            </w:r>
            <w:r>
              <w:rPr>
                <w:i/>
                <w:iCs/>
              </w:rPr>
              <w:t>Hollywood in the New Millennium</w:t>
            </w:r>
            <w:r>
              <w:t xml:space="preserve">. </w:t>
            </w:r>
            <w:proofErr w:type="gramStart"/>
            <w:r>
              <w:t>Londýn :</w:t>
            </w:r>
            <w:proofErr w:type="gramEnd"/>
            <w:r>
              <w:t xml:space="preserve"> BFI, 2013.</w:t>
            </w:r>
          </w:p>
          <w:p w14:paraId="2A43364E" w14:textId="77777777" w:rsidR="00BD7A90" w:rsidRDefault="00BD7A90" w:rsidP="0095232B">
            <w:pPr>
              <w:spacing w:line="200" w:lineRule="atLeast"/>
              <w:jc w:val="both"/>
              <w:rPr>
                <w:b/>
                <w:bCs/>
              </w:rPr>
            </w:pPr>
            <w:r w:rsidRPr="00362276">
              <w:rPr>
                <w:bCs/>
              </w:rPr>
              <w:t>B</w:t>
            </w:r>
            <w:r>
              <w:rPr>
                <w:bCs/>
              </w:rPr>
              <w:t>ORDWELL</w:t>
            </w:r>
            <w:r w:rsidRPr="00362276">
              <w:rPr>
                <w:bCs/>
              </w:rPr>
              <w:t>, David; T</w:t>
            </w:r>
            <w:r>
              <w:rPr>
                <w:bCs/>
              </w:rPr>
              <w:t>HOMPSON</w:t>
            </w:r>
            <w:r w:rsidRPr="00362276">
              <w:rPr>
                <w:bCs/>
              </w:rPr>
              <w:t>, Kristin</w:t>
            </w:r>
            <w:r>
              <w:t xml:space="preserve">. </w:t>
            </w:r>
            <w:r>
              <w:rPr>
                <w:i/>
                <w:iCs/>
              </w:rPr>
              <w:t>Dějiny filmu</w:t>
            </w:r>
            <w:r>
              <w:t xml:space="preserve">. </w:t>
            </w:r>
            <w:proofErr w:type="gramStart"/>
            <w:r>
              <w:t>Praha :</w:t>
            </w:r>
            <w:proofErr w:type="gramEnd"/>
            <w:r>
              <w:t xml:space="preserve"> AMU/Lid. Noviny, 2007.</w:t>
            </w:r>
          </w:p>
          <w:p w14:paraId="6F8712E5" w14:textId="77777777" w:rsidR="00BD7A90" w:rsidRDefault="00BD7A90" w:rsidP="0095232B">
            <w:pPr>
              <w:spacing w:line="200" w:lineRule="atLeast"/>
              <w:rPr>
                <w:b/>
                <w:bCs/>
              </w:rPr>
            </w:pPr>
            <w:r w:rsidRPr="00362276">
              <w:rPr>
                <w:bCs/>
              </w:rPr>
              <w:t>B</w:t>
            </w:r>
            <w:r>
              <w:rPr>
                <w:bCs/>
              </w:rPr>
              <w:t>ORDWELL</w:t>
            </w:r>
            <w:r w:rsidRPr="00362276">
              <w:rPr>
                <w:bCs/>
              </w:rPr>
              <w:t>, David</w:t>
            </w:r>
            <w:r>
              <w:t xml:space="preserve">. </w:t>
            </w:r>
            <w:r>
              <w:rPr>
                <w:i/>
                <w:iCs/>
              </w:rPr>
              <w:t>Pandora’s Digital Box: Films, Files, and the Future of Movies</w:t>
            </w:r>
            <w:r>
              <w:t>. Irvington Way Institute Press, 2013.</w:t>
            </w:r>
          </w:p>
          <w:p w14:paraId="2BECBCC0" w14:textId="77777777" w:rsidR="00BD7A90" w:rsidRDefault="00BD7A90" w:rsidP="0095232B">
            <w:pPr>
              <w:spacing w:line="200" w:lineRule="atLeast"/>
              <w:jc w:val="both"/>
              <w:rPr>
                <w:b/>
                <w:bCs/>
              </w:rPr>
            </w:pPr>
            <w:r w:rsidRPr="00362276">
              <w:rPr>
                <w:bCs/>
              </w:rPr>
              <w:t>E</w:t>
            </w:r>
            <w:r>
              <w:rPr>
                <w:bCs/>
              </w:rPr>
              <w:t>PSTEIN</w:t>
            </w:r>
            <w:r w:rsidRPr="00362276">
              <w:rPr>
                <w:bCs/>
              </w:rPr>
              <w:t>, Edward Jay</w:t>
            </w:r>
            <w:r>
              <w:t xml:space="preserve">. </w:t>
            </w:r>
            <w:r>
              <w:rPr>
                <w:i/>
                <w:iCs/>
              </w:rPr>
              <w:t>Ekonomika Hollywoodu. Skrytá finanční realita v pozadí filmů</w:t>
            </w:r>
            <w:r>
              <w:t xml:space="preserve">. </w:t>
            </w:r>
            <w:proofErr w:type="gramStart"/>
            <w:r>
              <w:t>Praha :</w:t>
            </w:r>
            <w:proofErr w:type="gramEnd"/>
            <w:r>
              <w:t xml:space="preserve"> Mladá Fronta, 2013.</w:t>
            </w:r>
          </w:p>
          <w:p w14:paraId="3411D869" w14:textId="77777777" w:rsidR="00BD7A90" w:rsidRDefault="00BD7A90" w:rsidP="0095232B">
            <w:pPr>
              <w:spacing w:line="200" w:lineRule="atLeast"/>
              <w:jc w:val="both"/>
              <w:rPr>
                <w:b/>
                <w:bCs/>
              </w:rPr>
            </w:pPr>
            <w:r w:rsidRPr="00362276">
              <w:rPr>
                <w:bCs/>
              </w:rPr>
              <w:t>K</w:t>
            </w:r>
            <w:r>
              <w:rPr>
                <w:bCs/>
              </w:rPr>
              <w:t>ING</w:t>
            </w:r>
            <w:r w:rsidRPr="00362276">
              <w:rPr>
                <w:bCs/>
              </w:rPr>
              <w:t>, Geoff</w:t>
            </w:r>
            <w:r w:rsidRPr="00362276">
              <w:t>.</w:t>
            </w:r>
            <w:r>
              <w:t xml:space="preserve"> </w:t>
            </w:r>
            <w:r>
              <w:rPr>
                <w:i/>
                <w:iCs/>
              </w:rPr>
              <w:t>American Independent Cinema</w:t>
            </w:r>
            <w:r>
              <w:t>. Indiana University Press, 2005.</w:t>
            </w:r>
          </w:p>
          <w:p w14:paraId="2BA7F2A3" w14:textId="77777777" w:rsidR="00BD7A90" w:rsidRDefault="00BD7A90" w:rsidP="0095232B">
            <w:pPr>
              <w:spacing w:line="200" w:lineRule="atLeast"/>
              <w:jc w:val="both"/>
              <w:rPr>
                <w:b/>
                <w:bCs/>
              </w:rPr>
            </w:pPr>
            <w:r w:rsidRPr="00362276">
              <w:rPr>
                <w:bCs/>
              </w:rPr>
              <w:t>M</w:t>
            </w:r>
            <w:r>
              <w:rPr>
                <w:bCs/>
              </w:rPr>
              <w:t>OTTRAM</w:t>
            </w:r>
            <w:r w:rsidRPr="00362276">
              <w:rPr>
                <w:bCs/>
              </w:rPr>
              <w:t>, James</w:t>
            </w:r>
            <w:r>
              <w:rPr>
                <w:b/>
                <w:bCs/>
              </w:rPr>
              <w:t xml:space="preserve">. </w:t>
            </w:r>
            <w:r>
              <w:rPr>
                <w:i/>
                <w:iCs/>
              </w:rPr>
              <w:t>The Sundance Kids</w:t>
            </w:r>
            <w:r>
              <w:t>. New York, 2006.</w:t>
            </w:r>
          </w:p>
          <w:p w14:paraId="65141D6C" w14:textId="77777777" w:rsidR="00BD7A90" w:rsidRDefault="00BD7A90" w:rsidP="0095232B">
            <w:pPr>
              <w:spacing w:line="200" w:lineRule="atLeast"/>
              <w:jc w:val="both"/>
              <w:rPr>
                <w:b/>
                <w:bCs/>
              </w:rPr>
            </w:pPr>
            <w:r w:rsidRPr="00362276">
              <w:rPr>
                <w:bCs/>
              </w:rPr>
              <w:t>S</w:t>
            </w:r>
            <w:r>
              <w:rPr>
                <w:bCs/>
              </w:rPr>
              <w:t>MITH</w:t>
            </w:r>
            <w:r w:rsidRPr="00362276">
              <w:rPr>
                <w:bCs/>
              </w:rPr>
              <w:t>, Murray; Neale Steve</w:t>
            </w:r>
            <w:r>
              <w:t xml:space="preserve">. </w:t>
            </w:r>
            <w:r>
              <w:rPr>
                <w:i/>
                <w:iCs/>
              </w:rPr>
              <w:t>Contemporary Hollywood Cinema.</w:t>
            </w:r>
            <w:r>
              <w:t xml:space="preserve"> New </w:t>
            </w:r>
            <w:proofErr w:type="gramStart"/>
            <w:r>
              <w:t>York :</w:t>
            </w:r>
            <w:proofErr w:type="gramEnd"/>
            <w:r>
              <w:t xml:space="preserve"> Routledge, 1998.</w:t>
            </w:r>
          </w:p>
          <w:p w14:paraId="4FB999A4" w14:textId="77777777" w:rsidR="00BD7A90" w:rsidRDefault="00BD7A90" w:rsidP="0095232B">
            <w:pPr>
              <w:spacing w:line="200" w:lineRule="atLeast"/>
              <w:jc w:val="both"/>
              <w:rPr>
                <w:b/>
                <w:bCs/>
              </w:rPr>
            </w:pPr>
            <w:r w:rsidRPr="00362276">
              <w:rPr>
                <w:bCs/>
              </w:rPr>
              <w:t>T</w:t>
            </w:r>
            <w:r>
              <w:rPr>
                <w:bCs/>
              </w:rPr>
              <w:t>ZIOUMAKIS</w:t>
            </w:r>
            <w:r w:rsidRPr="00362276">
              <w:rPr>
                <w:bCs/>
              </w:rPr>
              <w:t>, Yannis</w:t>
            </w:r>
            <w:r>
              <w:t xml:space="preserve">. </w:t>
            </w:r>
            <w:r>
              <w:rPr>
                <w:i/>
                <w:iCs/>
              </w:rPr>
              <w:t xml:space="preserve">American Independent </w:t>
            </w:r>
            <w:proofErr w:type="gramStart"/>
            <w:r>
              <w:rPr>
                <w:i/>
                <w:iCs/>
              </w:rPr>
              <w:t>Cinema - An</w:t>
            </w:r>
            <w:proofErr w:type="gramEnd"/>
            <w:r>
              <w:rPr>
                <w:i/>
                <w:iCs/>
              </w:rPr>
              <w:t xml:space="preserve"> Introduction</w:t>
            </w:r>
            <w:r>
              <w:t xml:space="preserve">. </w:t>
            </w:r>
            <w:proofErr w:type="gramStart"/>
            <w:r>
              <w:t>Edinburgh :</w:t>
            </w:r>
            <w:proofErr w:type="gramEnd"/>
            <w:r>
              <w:t xml:space="preserve"> Edinburgh University Press, 2006.</w:t>
            </w:r>
          </w:p>
          <w:p w14:paraId="1E480784" w14:textId="77777777" w:rsidR="00BD7A90" w:rsidRDefault="00BD7A90" w:rsidP="0095232B">
            <w:pPr>
              <w:spacing w:line="200" w:lineRule="atLeast"/>
              <w:jc w:val="both"/>
            </w:pPr>
            <w:r w:rsidRPr="00362276">
              <w:rPr>
                <w:bCs/>
              </w:rPr>
              <w:t>W</w:t>
            </w:r>
            <w:r>
              <w:rPr>
                <w:bCs/>
              </w:rPr>
              <w:t>ILLIAMS</w:t>
            </w:r>
            <w:r w:rsidRPr="00362276">
              <w:rPr>
                <w:bCs/>
              </w:rPr>
              <w:t>, Linda Ruth; H</w:t>
            </w:r>
            <w:r>
              <w:rPr>
                <w:bCs/>
              </w:rPr>
              <w:t>AMMOND</w:t>
            </w:r>
            <w:r w:rsidRPr="00362276">
              <w:rPr>
                <w:bCs/>
              </w:rPr>
              <w:t>, Michael</w:t>
            </w:r>
            <w:r>
              <w:t xml:space="preserve">. </w:t>
            </w:r>
            <w:r>
              <w:rPr>
                <w:i/>
                <w:iCs/>
              </w:rPr>
              <w:t>Contemporary American Cinema</w:t>
            </w:r>
            <w:r>
              <w:t xml:space="preserve">. New </w:t>
            </w:r>
            <w:proofErr w:type="gramStart"/>
            <w:r>
              <w:t>York :</w:t>
            </w:r>
            <w:proofErr w:type="gramEnd"/>
            <w:r>
              <w:t xml:space="preserve"> Open University Press, 2006.</w:t>
            </w:r>
          </w:p>
          <w:p w14:paraId="4C550BC0" w14:textId="77777777" w:rsidR="00BD7A90" w:rsidRDefault="00BD7A90" w:rsidP="0095232B">
            <w:pPr>
              <w:spacing w:line="200" w:lineRule="atLeast"/>
              <w:jc w:val="both"/>
            </w:pPr>
          </w:p>
          <w:p w14:paraId="75B09273" w14:textId="77777777" w:rsidR="00BD7A90" w:rsidRPr="00843DD5" w:rsidRDefault="00BD7A90" w:rsidP="0095232B">
            <w:pPr>
              <w:spacing w:line="200" w:lineRule="atLeast"/>
              <w:jc w:val="both"/>
              <w:rPr>
                <w:b/>
                <w:i/>
                <w:iCs/>
              </w:rPr>
            </w:pPr>
            <w:r w:rsidRPr="00843DD5">
              <w:rPr>
                <w:b/>
                <w:bCs/>
              </w:rPr>
              <w:t>Doporučená:</w:t>
            </w:r>
          </w:p>
          <w:p w14:paraId="11EF2D7B" w14:textId="77777777" w:rsidR="00BD7A90" w:rsidRDefault="00BD7A90" w:rsidP="0095232B">
            <w:pPr>
              <w:jc w:val="both"/>
              <w:rPr>
                <w:i/>
                <w:iCs/>
              </w:rPr>
            </w:pPr>
            <w:r>
              <w:rPr>
                <w:i/>
                <w:iCs/>
              </w:rPr>
              <w:t>Cinepur</w:t>
            </w:r>
            <w:r>
              <w:t xml:space="preserve">, </w:t>
            </w:r>
            <w:r>
              <w:rPr>
                <w:i/>
                <w:iCs/>
              </w:rPr>
              <w:t>A2</w:t>
            </w:r>
            <w:r>
              <w:t>,</w:t>
            </w:r>
            <w:r>
              <w:rPr>
                <w:i/>
                <w:iCs/>
              </w:rPr>
              <w:t xml:space="preserve"> 25fps</w:t>
            </w:r>
            <w:r>
              <w:t xml:space="preserve">, </w:t>
            </w:r>
            <w:r>
              <w:rPr>
                <w:i/>
                <w:iCs/>
              </w:rPr>
              <w:t>FantomFilm</w:t>
            </w:r>
            <w:r>
              <w:t xml:space="preserve">, </w:t>
            </w:r>
            <w:r>
              <w:rPr>
                <w:i/>
                <w:iCs/>
              </w:rPr>
              <w:t>Film a doba, Cinema Scope</w:t>
            </w:r>
            <w:r>
              <w:t xml:space="preserve">, </w:t>
            </w:r>
            <w:r>
              <w:rPr>
                <w:i/>
                <w:iCs/>
              </w:rPr>
              <w:t>Sight and Sound</w:t>
            </w:r>
          </w:p>
          <w:p w14:paraId="1FB08A26" w14:textId="77777777" w:rsidR="00BD7A90" w:rsidRDefault="00BD7A90" w:rsidP="0095232B">
            <w:pPr>
              <w:jc w:val="both"/>
            </w:pPr>
          </w:p>
          <w:p w14:paraId="1D44A970" w14:textId="77777777" w:rsidR="00BD7A90" w:rsidRDefault="00BD7A90" w:rsidP="0095232B">
            <w:pPr>
              <w:jc w:val="both"/>
            </w:pPr>
            <w:r>
              <w:t>Studijní pomůcky: Projekční místnost</w:t>
            </w:r>
          </w:p>
          <w:p w14:paraId="52B08BB3" w14:textId="3C798734" w:rsidR="00316A40" w:rsidRDefault="00316A40" w:rsidP="0095232B">
            <w:pPr>
              <w:jc w:val="both"/>
            </w:pPr>
          </w:p>
        </w:tc>
      </w:tr>
    </w:tbl>
    <w:p w14:paraId="61D45902" w14:textId="77777777" w:rsidR="00BD7A90" w:rsidRDefault="00BD7A90" w:rsidP="00BD7A90"/>
    <w:p w14:paraId="3A7C34FE" w14:textId="4A09BA68" w:rsidR="00830C8E" w:rsidRDefault="00830C8E" w:rsidP="00830C8E"/>
    <w:p w14:paraId="72410238" w14:textId="42FF0166" w:rsidR="00830C8E" w:rsidRDefault="00830C8E" w:rsidP="00830C8E"/>
    <w:p w14:paraId="4BE584FD" w14:textId="3F2BBD12" w:rsidR="00830C8E" w:rsidRDefault="00830C8E" w:rsidP="00830C8E"/>
    <w:p w14:paraId="0C01293E" w14:textId="2397F0DD" w:rsidR="00830C8E" w:rsidRDefault="00830C8E" w:rsidP="00830C8E"/>
    <w:p w14:paraId="170010C0" w14:textId="788F4DA5" w:rsidR="00830C8E" w:rsidRDefault="00830C8E" w:rsidP="00830C8E"/>
    <w:p w14:paraId="2CA2A01D" w14:textId="75E54509" w:rsidR="00830C8E" w:rsidRDefault="00830C8E" w:rsidP="00830C8E"/>
    <w:p w14:paraId="77965590" w14:textId="5D5D79B6" w:rsidR="00830C8E" w:rsidRDefault="00830C8E" w:rsidP="00830C8E"/>
    <w:p w14:paraId="66131375" w14:textId="2A678276" w:rsidR="00830C8E" w:rsidRDefault="00830C8E" w:rsidP="00830C8E"/>
    <w:p w14:paraId="6004AF73" w14:textId="2ECBACAA" w:rsidR="00BD7A90" w:rsidRDefault="00BD7A90" w:rsidP="00830C8E"/>
    <w:p w14:paraId="56ABC016" w14:textId="15F4ED07" w:rsidR="00BD7A90" w:rsidRDefault="00BD7A90" w:rsidP="00830C8E"/>
    <w:p w14:paraId="7035E1A2" w14:textId="5E1DF79D" w:rsidR="00BD7A90" w:rsidRDefault="00BD7A90" w:rsidP="00830C8E"/>
    <w:p w14:paraId="3EB1344D" w14:textId="2F3047E3" w:rsidR="00BD7A90" w:rsidRDefault="00BD7A90" w:rsidP="00830C8E"/>
    <w:p w14:paraId="6A42A81A" w14:textId="1A37E914" w:rsidR="00BD7A90" w:rsidRDefault="00BD7A90" w:rsidP="00830C8E"/>
    <w:p w14:paraId="6DF572DD" w14:textId="7C4476E0" w:rsidR="00BD7A90" w:rsidRDefault="00BD7A90" w:rsidP="00830C8E"/>
    <w:p w14:paraId="69917379" w14:textId="0C07CBCA" w:rsidR="00BD7A90" w:rsidRDefault="00BD7A90" w:rsidP="00830C8E"/>
    <w:p w14:paraId="2221CE44" w14:textId="05F2BDEE" w:rsidR="00BD7A90" w:rsidRDefault="00BD7A90" w:rsidP="00830C8E"/>
    <w:p w14:paraId="4C6D01EB" w14:textId="0CEF5F87" w:rsidR="00BD7A90" w:rsidRDefault="00BD7A90" w:rsidP="00830C8E"/>
    <w:p w14:paraId="563078A3" w14:textId="1C90E0B4" w:rsidR="00BD7A90" w:rsidRDefault="00BD7A90" w:rsidP="00830C8E"/>
    <w:p w14:paraId="7D092AE9" w14:textId="63C01E75" w:rsidR="00BD7A90" w:rsidRDefault="00BD7A90" w:rsidP="00830C8E"/>
    <w:p w14:paraId="5C5D6B68" w14:textId="06EE6D1F" w:rsidR="00BD7A90" w:rsidRDefault="00BD7A90" w:rsidP="00830C8E"/>
    <w:p w14:paraId="03DCE6CD" w14:textId="4C8F0437" w:rsidR="00BD7A90" w:rsidRDefault="00BD7A90" w:rsidP="00830C8E"/>
    <w:p w14:paraId="25A17F3C" w14:textId="3F9ADEB0" w:rsidR="00BD7A90" w:rsidRDefault="00BD7A90" w:rsidP="00830C8E"/>
    <w:p w14:paraId="335DE120" w14:textId="339264A3" w:rsidR="00BD7A90" w:rsidRDefault="00BD7A90" w:rsidP="00830C8E"/>
    <w:p w14:paraId="122B9D28" w14:textId="2E38B623" w:rsidR="00BD7A90" w:rsidRDefault="00BD7A90" w:rsidP="00830C8E"/>
    <w:p w14:paraId="50B035CE" w14:textId="130CF88E" w:rsidR="00BD7A90" w:rsidRDefault="00BD7A90" w:rsidP="00830C8E"/>
    <w:p w14:paraId="73A81575" w14:textId="124C1A59" w:rsidR="00BD7A90" w:rsidRDefault="00BD7A90" w:rsidP="00830C8E"/>
    <w:p w14:paraId="0C9B9117" w14:textId="4719E124" w:rsidR="00BD7A90" w:rsidRDefault="00BD7A90" w:rsidP="00830C8E"/>
    <w:p w14:paraId="46DF0E59" w14:textId="7636583A" w:rsidR="00BD7A90" w:rsidRDefault="00BD7A90" w:rsidP="00830C8E"/>
    <w:p w14:paraId="1DE3987E" w14:textId="3F5DD125" w:rsidR="00BD7A90" w:rsidRDefault="00BD7A90" w:rsidP="00830C8E"/>
    <w:p w14:paraId="0D2D5B33" w14:textId="20463B32" w:rsidR="00BD7A90" w:rsidRDefault="00BD7A90" w:rsidP="00830C8E"/>
    <w:p w14:paraId="4159B3D2" w14:textId="29546425" w:rsidR="00045046" w:rsidRDefault="00045046" w:rsidP="00830C8E"/>
    <w:p w14:paraId="2592A5A7" w14:textId="05E9B2B7" w:rsidR="00045046" w:rsidRDefault="00045046" w:rsidP="00830C8E"/>
    <w:p w14:paraId="7179CF0C" w14:textId="690904E1" w:rsidR="00045046" w:rsidRDefault="00045046" w:rsidP="00830C8E"/>
    <w:p w14:paraId="1A0D1FF4" w14:textId="048FA2EB" w:rsidR="00045046" w:rsidRDefault="00045046" w:rsidP="00830C8E"/>
    <w:p w14:paraId="1569CB98" w14:textId="16B43EDE" w:rsidR="00045046" w:rsidRDefault="00045046" w:rsidP="00830C8E"/>
    <w:p w14:paraId="1BDC8A6A" w14:textId="76B6CE16" w:rsidR="00045046" w:rsidRDefault="00045046" w:rsidP="00830C8E"/>
    <w:p w14:paraId="5E0D0A11" w14:textId="3548138E" w:rsidR="00045046" w:rsidRDefault="00045046" w:rsidP="00830C8E"/>
    <w:p w14:paraId="2922FF36" w14:textId="3EA57F2D" w:rsidR="00045046" w:rsidRDefault="00045046" w:rsidP="00830C8E"/>
    <w:p w14:paraId="60339063" w14:textId="35371B87" w:rsidR="00BD7A90" w:rsidRDefault="00BD7A90"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A90" w14:paraId="34DA1F73" w14:textId="77777777" w:rsidTr="00E40831">
        <w:tc>
          <w:tcPr>
            <w:tcW w:w="9855" w:type="dxa"/>
            <w:gridSpan w:val="8"/>
            <w:tcBorders>
              <w:bottom w:val="double" w:sz="4" w:space="0" w:color="auto"/>
            </w:tcBorders>
            <w:shd w:val="clear" w:color="auto" w:fill="BDD6EE"/>
          </w:tcPr>
          <w:p w14:paraId="63970CFD" w14:textId="77777777" w:rsidR="00BD7A90" w:rsidRDefault="00BD7A90" w:rsidP="0095232B">
            <w:pPr>
              <w:jc w:val="both"/>
              <w:rPr>
                <w:b/>
                <w:sz w:val="28"/>
              </w:rPr>
            </w:pPr>
            <w:r>
              <w:lastRenderedPageBreak/>
              <w:br w:type="page"/>
            </w:r>
            <w:r>
              <w:rPr>
                <w:b/>
                <w:sz w:val="28"/>
              </w:rPr>
              <w:t>B-III – Charakteristika studijního předmětu</w:t>
            </w:r>
          </w:p>
        </w:tc>
      </w:tr>
      <w:tr w:rsidR="00BD7A90" w14:paraId="654C998A" w14:textId="77777777" w:rsidTr="00E40831">
        <w:tc>
          <w:tcPr>
            <w:tcW w:w="3086" w:type="dxa"/>
            <w:tcBorders>
              <w:top w:val="double" w:sz="4" w:space="0" w:color="auto"/>
            </w:tcBorders>
            <w:shd w:val="clear" w:color="auto" w:fill="F7CAAC"/>
          </w:tcPr>
          <w:p w14:paraId="2EF55AF1" w14:textId="77777777" w:rsidR="00BD7A90" w:rsidRDefault="00BD7A90" w:rsidP="00A779C5">
            <w:pPr>
              <w:rPr>
                <w:b/>
              </w:rPr>
            </w:pPr>
            <w:r>
              <w:rPr>
                <w:b/>
              </w:rPr>
              <w:t>Název studijního předmětu</w:t>
            </w:r>
          </w:p>
        </w:tc>
        <w:tc>
          <w:tcPr>
            <w:tcW w:w="6769" w:type="dxa"/>
            <w:gridSpan w:val="7"/>
            <w:tcBorders>
              <w:top w:val="double" w:sz="4" w:space="0" w:color="auto"/>
            </w:tcBorders>
          </w:tcPr>
          <w:p w14:paraId="15AE9310" w14:textId="77777777" w:rsidR="00BD7A90" w:rsidRDefault="00BD7A90" w:rsidP="0095232B">
            <w:pPr>
              <w:jc w:val="both"/>
            </w:pPr>
            <w:r>
              <w:t>Současný film 2</w:t>
            </w:r>
          </w:p>
        </w:tc>
      </w:tr>
      <w:tr w:rsidR="00BD7A90" w14:paraId="1E4F24FC" w14:textId="77777777" w:rsidTr="00E40831">
        <w:tc>
          <w:tcPr>
            <w:tcW w:w="3086" w:type="dxa"/>
            <w:shd w:val="clear" w:color="auto" w:fill="F7CAAC"/>
          </w:tcPr>
          <w:p w14:paraId="46AB1CF9" w14:textId="77777777" w:rsidR="00BD7A90" w:rsidRDefault="00BD7A90" w:rsidP="00A779C5">
            <w:pPr>
              <w:rPr>
                <w:b/>
              </w:rPr>
            </w:pPr>
            <w:r>
              <w:rPr>
                <w:b/>
              </w:rPr>
              <w:t>Typ předmětu</w:t>
            </w:r>
          </w:p>
        </w:tc>
        <w:tc>
          <w:tcPr>
            <w:tcW w:w="3406" w:type="dxa"/>
            <w:gridSpan w:val="4"/>
          </w:tcPr>
          <w:p w14:paraId="2D834E21" w14:textId="77777777" w:rsidR="00BD7A90" w:rsidRDefault="00BD7A90" w:rsidP="0095232B">
            <w:pPr>
              <w:jc w:val="both"/>
            </w:pPr>
            <w:r>
              <w:t>Povinný, ZT</w:t>
            </w:r>
          </w:p>
        </w:tc>
        <w:tc>
          <w:tcPr>
            <w:tcW w:w="2695" w:type="dxa"/>
            <w:gridSpan w:val="2"/>
            <w:shd w:val="clear" w:color="auto" w:fill="F7CAAC"/>
          </w:tcPr>
          <w:p w14:paraId="21592161" w14:textId="77777777" w:rsidR="00BD7A90" w:rsidRDefault="00BD7A90" w:rsidP="0095232B">
            <w:pPr>
              <w:jc w:val="both"/>
            </w:pPr>
            <w:r>
              <w:rPr>
                <w:b/>
              </w:rPr>
              <w:t>doporučený ročník / semestr</w:t>
            </w:r>
          </w:p>
        </w:tc>
        <w:tc>
          <w:tcPr>
            <w:tcW w:w="668" w:type="dxa"/>
          </w:tcPr>
          <w:p w14:paraId="73625476" w14:textId="0B66AC38" w:rsidR="00BD7A90" w:rsidRDefault="00A6733F" w:rsidP="0095232B">
            <w:pPr>
              <w:jc w:val="both"/>
            </w:pPr>
            <w:r>
              <w:t>1</w:t>
            </w:r>
            <w:r w:rsidR="00BD7A90">
              <w:t>/LS</w:t>
            </w:r>
          </w:p>
        </w:tc>
      </w:tr>
      <w:tr w:rsidR="00BD7A90" w14:paraId="0DC68E5E" w14:textId="77777777" w:rsidTr="00E40831">
        <w:tc>
          <w:tcPr>
            <w:tcW w:w="3086" w:type="dxa"/>
            <w:shd w:val="clear" w:color="auto" w:fill="F7CAAC"/>
          </w:tcPr>
          <w:p w14:paraId="5D4AA399" w14:textId="77777777" w:rsidR="00BD7A90" w:rsidRDefault="00BD7A90" w:rsidP="00A779C5">
            <w:pPr>
              <w:rPr>
                <w:b/>
              </w:rPr>
            </w:pPr>
            <w:r>
              <w:rPr>
                <w:b/>
              </w:rPr>
              <w:t>Rozsah studijního předmětu</w:t>
            </w:r>
          </w:p>
        </w:tc>
        <w:tc>
          <w:tcPr>
            <w:tcW w:w="1701" w:type="dxa"/>
            <w:gridSpan w:val="2"/>
          </w:tcPr>
          <w:p w14:paraId="13730C70" w14:textId="77777777" w:rsidR="00BD7A90" w:rsidRDefault="00BD7A90" w:rsidP="0095232B">
            <w:pPr>
              <w:jc w:val="both"/>
            </w:pPr>
            <w:r>
              <w:t>52/semestr</w:t>
            </w:r>
          </w:p>
        </w:tc>
        <w:tc>
          <w:tcPr>
            <w:tcW w:w="889" w:type="dxa"/>
            <w:shd w:val="clear" w:color="auto" w:fill="F7CAAC"/>
          </w:tcPr>
          <w:p w14:paraId="3FB0CEB9" w14:textId="77777777" w:rsidR="00BD7A90" w:rsidRDefault="00BD7A90" w:rsidP="0095232B">
            <w:pPr>
              <w:jc w:val="both"/>
              <w:rPr>
                <w:b/>
              </w:rPr>
            </w:pPr>
            <w:r>
              <w:rPr>
                <w:b/>
              </w:rPr>
              <w:t xml:space="preserve">hod. </w:t>
            </w:r>
          </w:p>
        </w:tc>
        <w:tc>
          <w:tcPr>
            <w:tcW w:w="816" w:type="dxa"/>
          </w:tcPr>
          <w:p w14:paraId="7CF76539" w14:textId="77777777" w:rsidR="00BD7A90" w:rsidRDefault="00BD7A90" w:rsidP="0095232B">
            <w:pPr>
              <w:jc w:val="both"/>
            </w:pPr>
            <w:r>
              <w:t>4/týden</w:t>
            </w:r>
          </w:p>
        </w:tc>
        <w:tc>
          <w:tcPr>
            <w:tcW w:w="2156" w:type="dxa"/>
            <w:shd w:val="clear" w:color="auto" w:fill="F7CAAC"/>
          </w:tcPr>
          <w:p w14:paraId="39F329A1" w14:textId="77777777" w:rsidR="00BD7A90" w:rsidRDefault="00BD7A90" w:rsidP="0095232B">
            <w:pPr>
              <w:jc w:val="both"/>
              <w:rPr>
                <w:b/>
              </w:rPr>
            </w:pPr>
            <w:r>
              <w:rPr>
                <w:b/>
              </w:rPr>
              <w:t>kreditů</w:t>
            </w:r>
          </w:p>
        </w:tc>
        <w:tc>
          <w:tcPr>
            <w:tcW w:w="1207" w:type="dxa"/>
            <w:gridSpan w:val="2"/>
          </w:tcPr>
          <w:p w14:paraId="4090CAF2" w14:textId="77777777" w:rsidR="00BD7A90" w:rsidRDefault="00BD7A90" w:rsidP="0095232B">
            <w:pPr>
              <w:jc w:val="both"/>
            </w:pPr>
            <w:r>
              <w:t>3</w:t>
            </w:r>
          </w:p>
        </w:tc>
      </w:tr>
      <w:tr w:rsidR="00BD7A90" w14:paraId="0A1099EA" w14:textId="77777777" w:rsidTr="00E40831">
        <w:tc>
          <w:tcPr>
            <w:tcW w:w="3086" w:type="dxa"/>
            <w:shd w:val="clear" w:color="auto" w:fill="F7CAAC"/>
          </w:tcPr>
          <w:p w14:paraId="15506792" w14:textId="77777777" w:rsidR="00BD7A90" w:rsidRDefault="00BD7A90" w:rsidP="00A779C5">
            <w:pPr>
              <w:rPr>
                <w:b/>
                <w:sz w:val="22"/>
              </w:rPr>
            </w:pPr>
            <w:r>
              <w:rPr>
                <w:b/>
              </w:rPr>
              <w:t>Prerekvizity, korekvizity, ekvivalence</w:t>
            </w:r>
          </w:p>
        </w:tc>
        <w:tc>
          <w:tcPr>
            <w:tcW w:w="6769" w:type="dxa"/>
            <w:gridSpan w:val="7"/>
          </w:tcPr>
          <w:p w14:paraId="48A20117" w14:textId="77777777" w:rsidR="00BD7A90" w:rsidRDefault="00BD7A90" w:rsidP="0095232B">
            <w:pPr>
              <w:jc w:val="both"/>
            </w:pPr>
          </w:p>
        </w:tc>
      </w:tr>
      <w:tr w:rsidR="00BD7A90" w14:paraId="5B5D0E9E" w14:textId="77777777" w:rsidTr="00E40831">
        <w:tc>
          <w:tcPr>
            <w:tcW w:w="3086" w:type="dxa"/>
            <w:shd w:val="clear" w:color="auto" w:fill="F7CAAC"/>
          </w:tcPr>
          <w:p w14:paraId="39ED4F38" w14:textId="77777777" w:rsidR="00BD7A90" w:rsidRDefault="00BD7A90" w:rsidP="00A779C5">
            <w:pPr>
              <w:rPr>
                <w:b/>
              </w:rPr>
            </w:pPr>
            <w:r>
              <w:rPr>
                <w:b/>
              </w:rPr>
              <w:t>Způsob ověření studijních výsledků</w:t>
            </w:r>
          </w:p>
        </w:tc>
        <w:tc>
          <w:tcPr>
            <w:tcW w:w="3406" w:type="dxa"/>
            <w:gridSpan w:val="4"/>
          </w:tcPr>
          <w:p w14:paraId="6004ED6F" w14:textId="77777777" w:rsidR="00BD7A90" w:rsidRDefault="00BD7A90" w:rsidP="0095232B">
            <w:pPr>
              <w:jc w:val="both"/>
            </w:pPr>
            <w:r>
              <w:t>Zkouška</w:t>
            </w:r>
          </w:p>
        </w:tc>
        <w:tc>
          <w:tcPr>
            <w:tcW w:w="2156" w:type="dxa"/>
            <w:shd w:val="clear" w:color="auto" w:fill="F7CAAC"/>
          </w:tcPr>
          <w:p w14:paraId="3815B037" w14:textId="77777777" w:rsidR="00BD7A90" w:rsidRDefault="00BD7A90" w:rsidP="0095232B">
            <w:pPr>
              <w:jc w:val="both"/>
              <w:rPr>
                <w:b/>
              </w:rPr>
            </w:pPr>
            <w:r>
              <w:rPr>
                <w:b/>
              </w:rPr>
              <w:t>Forma výuky</w:t>
            </w:r>
          </w:p>
        </w:tc>
        <w:tc>
          <w:tcPr>
            <w:tcW w:w="1207" w:type="dxa"/>
            <w:gridSpan w:val="2"/>
          </w:tcPr>
          <w:p w14:paraId="06D082E8" w14:textId="77777777" w:rsidR="00DF21C6" w:rsidRDefault="00BD7A90" w:rsidP="0095232B">
            <w:pPr>
              <w:jc w:val="both"/>
            </w:pPr>
            <w:r>
              <w:t>přednáška</w:t>
            </w:r>
          </w:p>
          <w:p w14:paraId="6B87FF61" w14:textId="41161280" w:rsidR="00BD7A90" w:rsidRDefault="00BD7A90" w:rsidP="0095232B">
            <w:pPr>
              <w:jc w:val="both"/>
            </w:pPr>
            <w:r>
              <w:t>cvičení</w:t>
            </w:r>
          </w:p>
        </w:tc>
      </w:tr>
      <w:tr w:rsidR="00BD7A90" w14:paraId="392D002D" w14:textId="77777777" w:rsidTr="00E40831">
        <w:tc>
          <w:tcPr>
            <w:tcW w:w="3086" w:type="dxa"/>
            <w:shd w:val="clear" w:color="auto" w:fill="F7CAAC"/>
          </w:tcPr>
          <w:p w14:paraId="1C06B046" w14:textId="77777777" w:rsidR="00BD7A90" w:rsidRDefault="00BD7A90" w:rsidP="00A779C5">
            <w:pPr>
              <w:rPr>
                <w:b/>
              </w:rPr>
            </w:pPr>
            <w:r>
              <w:rPr>
                <w:b/>
              </w:rPr>
              <w:t>Forma způsobu ověření studijních výsledků a další požadavky na studenta</w:t>
            </w:r>
          </w:p>
        </w:tc>
        <w:tc>
          <w:tcPr>
            <w:tcW w:w="6769" w:type="dxa"/>
            <w:gridSpan w:val="7"/>
            <w:tcBorders>
              <w:bottom w:val="nil"/>
            </w:tcBorders>
          </w:tcPr>
          <w:p w14:paraId="47A51DFC" w14:textId="77777777" w:rsidR="00BD7A90" w:rsidRPr="00753A0F" w:rsidRDefault="00BD7A90" w:rsidP="0095232B">
            <w:pPr>
              <w:jc w:val="both"/>
              <w:rPr>
                <w:bCs/>
              </w:rPr>
            </w:pPr>
            <w:r w:rsidRPr="00753A0F">
              <w:rPr>
                <w:bCs/>
              </w:rPr>
              <w:t>Požadavky k atestaci:</w:t>
            </w:r>
            <w:r w:rsidRPr="00753A0F">
              <w:t xml:space="preserve"> bodový systém:</w:t>
            </w:r>
          </w:p>
          <w:p w14:paraId="247C1B00" w14:textId="77777777" w:rsidR="00BD7A90" w:rsidRPr="00753A0F" w:rsidRDefault="00BD7A90" w:rsidP="0095232B">
            <w:r w:rsidRPr="00753A0F">
              <w:rPr>
                <w:bCs/>
              </w:rPr>
              <w:t>celkem 120 bodů</w:t>
            </w:r>
          </w:p>
          <w:p w14:paraId="4824894B" w14:textId="77777777" w:rsidR="00BD7A90" w:rsidRPr="00753A0F" w:rsidRDefault="00BD7A90" w:rsidP="0095232B">
            <w:r w:rsidRPr="00753A0F">
              <w:t>plná docházka 5</w:t>
            </w:r>
            <w:r w:rsidRPr="00753A0F">
              <w:rPr>
                <w:bCs/>
              </w:rPr>
              <w:t>0 bodů</w:t>
            </w:r>
            <w:r w:rsidRPr="00753A0F">
              <w:t xml:space="preserve">; za 3. a každou další absenci </w:t>
            </w:r>
            <w:r w:rsidRPr="00753A0F">
              <w:rPr>
                <w:bCs/>
              </w:rPr>
              <w:t xml:space="preserve">-5 bodů </w:t>
            </w:r>
          </w:p>
          <w:p w14:paraId="3CB3E839" w14:textId="77777777" w:rsidR="00BD7A90" w:rsidRPr="00753A0F" w:rsidRDefault="00BD7A90" w:rsidP="0095232B">
            <w:r w:rsidRPr="00753A0F">
              <w:t xml:space="preserve">písemný test (max. </w:t>
            </w:r>
            <w:r w:rsidRPr="00753A0F">
              <w:rPr>
                <w:bCs/>
              </w:rPr>
              <w:t>70 bodů</w:t>
            </w:r>
            <w:r w:rsidRPr="00753A0F">
              <w:t>)</w:t>
            </w:r>
          </w:p>
          <w:p w14:paraId="5CE0B4B6" w14:textId="77777777" w:rsidR="00BD7A90" w:rsidRPr="00753A0F" w:rsidRDefault="00BD7A90" w:rsidP="0095232B"/>
          <w:p w14:paraId="33819A70" w14:textId="77777777" w:rsidR="00BD7A90" w:rsidRDefault="00BD7A90" w:rsidP="0095232B">
            <w:pPr>
              <w:spacing w:line="200" w:lineRule="atLeast"/>
            </w:pPr>
            <w:r>
              <w:t>hodnocení:</w:t>
            </w:r>
          </w:p>
          <w:p w14:paraId="0E0E78E2" w14:textId="77777777" w:rsidR="00BD7A90" w:rsidRDefault="00BD7A90" w:rsidP="0095232B">
            <w:pPr>
              <w:spacing w:line="200" w:lineRule="atLeast"/>
            </w:pPr>
            <w:r>
              <w:t>A 120–111 bodů</w:t>
            </w:r>
          </w:p>
          <w:p w14:paraId="5C40206F" w14:textId="77777777" w:rsidR="00BD7A90" w:rsidRDefault="00BD7A90" w:rsidP="0095232B">
            <w:pPr>
              <w:spacing w:line="200" w:lineRule="atLeast"/>
            </w:pPr>
            <w:r>
              <w:t>B 110–101 bodů</w:t>
            </w:r>
          </w:p>
          <w:p w14:paraId="23293438" w14:textId="77777777" w:rsidR="00BD7A90" w:rsidRDefault="00BD7A90" w:rsidP="0095232B">
            <w:pPr>
              <w:spacing w:line="200" w:lineRule="atLeast"/>
            </w:pPr>
            <w:r>
              <w:t>C 100–91 bodů</w:t>
            </w:r>
          </w:p>
          <w:p w14:paraId="7EC4FF6A" w14:textId="77777777" w:rsidR="00BD7A90" w:rsidRDefault="00BD7A90" w:rsidP="0095232B">
            <w:pPr>
              <w:spacing w:line="200" w:lineRule="atLeast"/>
            </w:pPr>
            <w:r>
              <w:t>D 90–81 bodů</w:t>
            </w:r>
          </w:p>
          <w:p w14:paraId="668772C0" w14:textId="77777777" w:rsidR="00BD7A90" w:rsidRDefault="00BD7A90" w:rsidP="0095232B">
            <w:pPr>
              <w:spacing w:line="200" w:lineRule="atLeast"/>
            </w:pPr>
            <w:r>
              <w:t>E 80–71 bodů</w:t>
            </w:r>
          </w:p>
          <w:p w14:paraId="754A29A8" w14:textId="77777777" w:rsidR="00BD7A90" w:rsidRDefault="00BD7A90" w:rsidP="0095232B">
            <w:pPr>
              <w:jc w:val="both"/>
            </w:pPr>
            <w:r>
              <w:t>F 70 a méně bodů</w:t>
            </w:r>
          </w:p>
        </w:tc>
      </w:tr>
      <w:tr w:rsidR="00BD7A90" w14:paraId="772E3A12" w14:textId="77777777" w:rsidTr="00E40831">
        <w:trPr>
          <w:trHeight w:val="554"/>
        </w:trPr>
        <w:tc>
          <w:tcPr>
            <w:tcW w:w="9855" w:type="dxa"/>
            <w:gridSpan w:val="8"/>
            <w:tcBorders>
              <w:top w:val="nil"/>
            </w:tcBorders>
          </w:tcPr>
          <w:p w14:paraId="0E6C98CA" w14:textId="77777777" w:rsidR="00BD7A90" w:rsidRDefault="00BD7A90" w:rsidP="00A779C5"/>
        </w:tc>
      </w:tr>
      <w:tr w:rsidR="00BD7A90" w14:paraId="6B4178B5" w14:textId="77777777" w:rsidTr="00E40831">
        <w:trPr>
          <w:trHeight w:val="197"/>
        </w:trPr>
        <w:tc>
          <w:tcPr>
            <w:tcW w:w="3086" w:type="dxa"/>
            <w:tcBorders>
              <w:top w:val="nil"/>
            </w:tcBorders>
            <w:shd w:val="clear" w:color="auto" w:fill="F7CAAC"/>
          </w:tcPr>
          <w:p w14:paraId="4376C9B0" w14:textId="77777777" w:rsidR="00BD7A90" w:rsidRDefault="00BD7A90" w:rsidP="00A779C5">
            <w:pPr>
              <w:rPr>
                <w:b/>
              </w:rPr>
            </w:pPr>
            <w:r>
              <w:rPr>
                <w:b/>
              </w:rPr>
              <w:t>Garant předmětu</w:t>
            </w:r>
          </w:p>
        </w:tc>
        <w:tc>
          <w:tcPr>
            <w:tcW w:w="6769" w:type="dxa"/>
            <w:gridSpan w:val="7"/>
            <w:tcBorders>
              <w:top w:val="nil"/>
            </w:tcBorders>
          </w:tcPr>
          <w:p w14:paraId="3F24363C" w14:textId="5F199B4B" w:rsidR="00BD7A90" w:rsidRDefault="00DF21C6" w:rsidP="0095232B">
            <w:pPr>
              <w:jc w:val="both"/>
            </w:pPr>
            <w:r>
              <w:t xml:space="preserve">doc. Mgr. </w:t>
            </w:r>
            <w:r w:rsidR="00BD7A90">
              <w:t>Jakub Kudláč</w:t>
            </w:r>
            <w:r>
              <w:t>, Ph.D.</w:t>
            </w:r>
          </w:p>
        </w:tc>
      </w:tr>
      <w:tr w:rsidR="00BD7A90" w14:paraId="32F097F8" w14:textId="77777777" w:rsidTr="00E40831">
        <w:trPr>
          <w:trHeight w:val="243"/>
        </w:trPr>
        <w:tc>
          <w:tcPr>
            <w:tcW w:w="3086" w:type="dxa"/>
            <w:tcBorders>
              <w:top w:val="nil"/>
            </w:tcBorders>
            <w:shd w:val="clear" w:color="auto" w:fill="F7CAAC"/>
          </w:tcPr>
          <w:p w14:paraId="49C09A96" w14:textId="77777777" w:rsidR="00BD7A90" w:rsidRDefault="00BD7A90" w:rsidP="00A779C5">
            <w:pPr>
              <w:rPr>
                <w:b/>
              </w:rPr>
            </w:pPr>
            <w:r>
              <w:rPr>
                <w:b/>
              </w:rPr>
              <w:t>Zapojení garanta do výuky předmětu</w:t>
            </w:r>
          </w:p>
        </w:tc>
        <w:tc>
          <w:tcPr>
            <w:tcW w:w="6769" w:type="dxa"/>
            <w:gridSpan w:val="7"/>
            <w:tcBorders>
              <w:top w:val="nil"/>
            </w:tcBorders>
          </w:tcPr>
          <w:p w14:paraId="7CF73671" w14:textId="77777777" w:rsidR="00BD7A90" w:rsidRDefault="00BD7A90" w:rsidP="0095232B">
            <w:pPr>
              <w:jc w:val="both"/>
            </w:pPr>
            <w:r>
              <w:t>50 %</w:t>
            </w:r>
          </w:p>
        </w:tc>
      </w:tr>
      <w:tr w:rsidR="00BD7A90" w14:paraId="6FFB66A5" w14:textId="77777777" w:rsidTr="00E40831">
        <w:tc>
          <w:tcPr>
            <w:tcW w:w="3086" w:type="dxa"/>
            <w:shd w:val="clear" w:color="auto" w:fill="F7CAAC"/>
          </w:tcPr>
          <w:p w14:paraId="5302D5F1" w14:textId="77777777" w:rsidR="00BD7A90" w:rsidRDefault="00BD7A90" w:rsidP="0095232B">
            <w:pPr>
              <w:jc w:val="both"/>
              <w:rPr>
                <w:b/>
              </w:rPr>
            </w:pPr>
            <w:r>
              <w:rPr>
                <w:b/>
              </w:rPr>
              <w:t>Vyučující</w:t>
            </w:r>
          </w:p>
        </w:tc>
        <w:tc>
          <w:tcPr>
            <w:tcW w:w="6769" w:type="dxa"/>
            <w:gridSpan w:val="7"/>
            <w:tcBorders>
              <w:bottom w:val="nil"/>
            </w:tcBorders>
          </w:tcPr>
          <w:p w14:paraId="2ED65804" w14:textId="77777777" w:rsidR="00BD7A90" w:rsidRDefault="00BD7A90" w:rsidP="0095232B">
            <w:pPr>
              <w:jc w:val="both"/>
            </w:pPr>
          </w:p>
        </w:tc>
      </w:tr>
      <w:tr w:rsidR="00DF21C6" w14:paraId="2F59848A" w14:textId="77777777" w:rsidTr="00E40831">
        <w:trPr>
          <w:trHeight w:val="554"/>
        </w:trPr>
        <w:tc>
          <w:tcPr>
            <w:tcW w:w="9855" w:type="dxa"/>
            <w:gridSpan w:val="8"/>
            <w:tcBorders>
              <w:top w:val="nil"/>
            </w:tcBorders>
          </w:tcPr>
          <w:p w14:paraId="1A9DB5F0" w14:textId="6682A0FF" w:rsidR="00DF21C6" w:rsidRDefault="00DF21C6" w:rsidP="00DF21C6">
            <w:pPr>
              <w:jc w:val="both"/>
            </w:pPr>
            <w:r>
              <w:t>doc. Mgr. Jakub Kudláč, Ph.D.</w:t>
            </w:r>
          </w:p>
        </w:tc>
      </w:tr>
      <w:tr w:rsidR="00DF21C6" w14:paraId="1B1F293E" w14:textId="77777777" w:rsidTr="00E40831">
        <w:tc>
          <w:tcPr>
            <w:tcW w:w="3086" w:type="dxa"/>
            <w:shd w:val="clear" w:color="auto" w:fill="F7CAAC"/>
          </w:tcPr>
          <w:p w14:paraId="183E7F7F" w14:textId="77777777" w:rsidR="00DF21C6" w:rsidRDefault="00DF21C6" w:rsidP="00DF21C6">
            <w:pPr>
              <w:jc w:val="both"/>
              <w:rPr>
                <w:b/>
              </w:rPr>
            </w:pPr>
            <w:r>
              <w:rPr>
                <w:b/>
              </w:rPr>
              <w:t>Stručná anotace předmětu</w:t>
            </w:r>
          </w:p>
        </w:tc>
        <w:tc>
          <w:tcPr>
            <w:tcW w:w="6769" w:type="dxa"/>
            <w:gridSpan w:val="7"/>
            <w:tcBorders>
              <w:bottom w:val="nil"/>
            </w:tcBorders>
          </w:tcPr>
          <w:p w14:paraId="30ADEB0D" w14:textId="77777777" w:rsidR="00DF21C6" w:rsidRDefault="00DF21C6" w:rsidP="00DF21C6">
            <w:pPr>
              <w:jc w:val="both"/>
            </w:pPr>
          </w:p>
        </w:tc>
      </w:tr>
      <w:tr w:rsidR="00DF21C6" w14:paraId="5DD9759F" w14:textId="77777777" w:rsidTr="00E40831">
        <w:trPr>
          <w:trHeight w:val="3938"/>
        </w:trPr>
        <w:tc>
          <w:tcPr>
            <w:tcW w:w="9855" w:type="dxa"/>
            <w:gridSpan w:val="8"/>
            <w:tcBorders>
              <w:top w:val="nil"/>
              <w:bottom w:val="single" w:sz="12" w:space="0" w:color="auto"/>
            </w:tcBorders>
          </w:tcPr>
          <w:p w14:paraId="157DE8FF" w14:textId="77777777" w:rsidR="00DF21C6" w:rsidRDefault="00DF21C6" w:rsidP="00DF21C6">
            <w:pPr>
              <w:jc w:val="both"/>
            </w:pPr>
          </w:p>
          <w:p w14:paraId="1A603E54" w14:textId="77777777" w:rsidR="00DF21C6" w:rsidRDefault="00DF21C6" w:rsidP="00DF21C6">
            <w:pPr>
              <w:jc w:val="both"/>
            </w:pPr>
            <w:r>
              <w:t xml:space="preserve">V semináři se studenti obeznámí se základními tendencemi a klíčovými osobnostmi současné evropské kinematografie. Cílem bude rovněž představit progresivní trendy na pozadí festivalového dění. Důraz bude kladen nejen na estetické aspekty, ale i na širší společenské a ekonomické kontexty.  </w:t>
            </w:r>
          </w:p>
          <w:p w14:paraId="7943DF20" w14:textId="77777777" w:rsidR="00DF21C6" w:rsidRDefault="00DF21C6" w:rsidP="00DF21C6">
            <w:pPr>
              <w:jc w:val="both"/>
            </w:pPr>
          </w:p>
          <w:p w14:paraId="3BD3BAD2" w14:textId="77777777" w:rsidR="00DF21C6" w:rsidRDefault="00DF21C6" w:rsidP="00DF21C6">
            <w:pPr>
              <w:jc w:val="both"/>
            </w:pPr>
            <w:r>
              <w:rPr>
                <w:b/>
                <w:bCs/>
              </w:rPr>
              <w:t>TEMATICKÉ OKRUHY</w:t>
            </w:r>
          </w:p>
          <w:p w14:paraId="44B2EF38" w14:textId="77777777" w:rsidR="00DF21C6" w:rsidRDefault="00DF21C6" w:rsidP="00DF21C6">
            <w:pPr>
              <w:numPr>
                <w:ilvl w:val="0"/>
                <w:numId w:val="17"/>
              </w:numPr>
              <w:suppressAutoHyphens/>
              <w:spacing w:line="100" w:lineRule="atLeast"/>
              <w:jc w:val="both"/>
            </w:pPr>
            <w:r>
              <w:t>Rumunská nová vlna</w:t>
            </w:r>
          </w:p>
          <w:p w14:paraId="1F900486" w14:textId="77777777" w:rsidR="00DF21C6" w:rsidRDefault="00DF21C6" w:rsidP="00DF21C6">
            <w:pPr>
              <w:numPr>
                <w:ilvl w:val="0"/>
                <w:numId w:val="17"/>
              </w:numPr>
              <w:suppressAutoHyphens/>
              <w:spacing w:line="100" w:lineRule="atLeast"/>
              <w:jc w:val="both"/>
            </w:pPr>
            <w:r>
              <w:t xml:space="preserve">Řecká nová vlna </w:t>
            </w:r>
          </w:p>
          <w:p w14:paraId="730A3F99" w14:textId="77777777" w:rsidR="00DF21C6" w:rsidRDefault="00DF21C6" w:rsidP="00DF21C6">
            <w:pPr>
              <w:numPr>
                <w:ilvl w:val="0"/>
                <w:numId w:val="17"/>
              </w:numPr>
              <w:suppressAutoHyphens/>
              <w:spacing w:line="100" w:lineRule="atLeast"/>
              <w:jc w:val="both"/>
            </w:pPr>
            <w:r>
              <w:t xml:space="preserve">Dogma 95 + severská kinematografie </w:t>
            </w:r>
          </w:p>
          <w:p w14:paraId="6B36D640" w14:textId="77777777" w:rsidR="00DF21C6" w:rsidRDefault="00DF21C6" w:rsidP="00DF21C6">
            <w:pPr>
              <w:numPr>
                <w:ilvl w:val="0"/>
                <w:numId w:val="17"/>
              </w:numPr>
              <w:suppressAutoHyphens/>
              <w:spacing w:line="100" w:lineRule="atLeast"/>
              <w:jc w:val="both"/>
            </w:pPr>
            <w:r>
              <w:t xml:space="preserve">Nový extremismus v současném francouzském filmu, </w:t>
            </w:r>
            <w:r w:rsidRPr="00CF24EE">
              <w:rPr>
                <w:lang w:val="en-US"/>
              </w:rPr>
              <w:t>filmový extremismus v díle dalších ev</w:t>
            </w:r>
            <w:r>
              <w:t>ropských tvůrců</w:t>
            </w:r>
          </w:p>
          <w:p w14:paraId="31C65740" w14:textId="77777777" w:rsidR="00DF21C6" w:rsidRDefault="00DF21C6" w:rsidP="00DF21C6">
            <w:pPr>
              <w:numPr>
                <w:ilvl w:val="0"/>
                <w:numId w:val="17"/>
              </w:numPr>
              <w:suppressAutoHyphens/>
              <w:spacing w:line="100" w:lineRule="atLeast"/>
              <w:jc w:val="both"/>
            </w:pPr>
            <w:r>
              <w:t>Realistické tendence v díle současných evropských auteurů</w:t>
            </w:r>
          </w:p>
          <w:p w14:paraId="210E11C9" w14:textId="77777777" w:rsidR="00DF21C6" w:rsidRDefault="00DF21C6" w:rsidP="00DF21C6">
            <w:pPr>
              <w:numPr>
                <w:ilvl w:val="0"/>
                <w:numId w:val="17"/>
              </w:numPr>
              <w:suppressAutoHyphens/>
              <w:spacing w:line="100" w:lineRule="atLeast"/>
              <w:jc w:val="both"/>
            </w:pPr>
            <w:r>
              <w:t>Nové tváře současného britského filmu</w:t>
            </w:r>
          </w:p>
          <w:p w14:paraId="33CD1633" w14:textId="77777777" w:rsidR="00DF21C6" w:rsidRDefault="00DF21C6" w:rsidP="00DF21C6">
            <w:pPr>
              <w:numPr>
                <w:ilvl w:val="0"/>
                <w:numId w:val="17"/>
              </w:numPr>
              <w:suppressAutoHyphens/>
              <w:spacing w:line="100" w:lineRule="atLeast"/>
              <w:jc w:val="both"/>
            </w:pPr>
            <w:r>
              <w:t>Současný maďarský film, současný český a slovenský film (hraná/dokumentární tvorba)</w:t>
            </w:r>
          </w:p>
        </w:tc>
      </w:tr>
      <w:tr w:rsidR="00DF21C6" w14:paraId="553BE743" w14:textId="77777777" w:rsidTr="00E40831">
        <w:trPr>
          <w:trHeight w:val="265"/>
        </w:trPr>
        <w:tc>
          <w:tcPr>
            <w:tcW w:w="3653" w:type="dxa"/>
            <w:gridSpan w:val="2"/>
            <w:tcBorders>
              <w:top w:val="nil"/>
            </w:tcBorders>
            <w:shd w:val="clear" w:color="auto" w:fill="F7CAAC"/>
          </w:tcPr>
          <w:p w14:paraId="7A823F75" w14:textId="77777777" w:rsidR="00DF21C6" w:rsidRDefault="00DF21C6" w:rsidP="00DF21C6">
            <w:pPr>
              <w:jc w:val="both"/>
            </w:pPr>
            <w:r>
              <w:rPr>
                <w:b/>
              </w:rPr>
              <w:t>Studijní literatura a studijní pomůcky</w:t>
            </w:r>
          </w:p>
        </w:tc>
        <w:tc>
          <w:tcPr>
            <w:tcW w:w="6202" w:type="dxa"/>
            <w:gridSpan w:val="6"/>
            <w:tcBorders>
              <w:top w:val="nil"/>
              <w:bottom w:val="nil"/>
            </w:tcBorders>
          </w:tcPr>
          <w:p w14:paraId="71C95E84" w14:textId="77777777" w:rsidR="00DF21C6" w:rsidRDefault="00DF21C6" w:rsidP="00DF21C6">
            <w:pPr>
              <w:jc w:val="both"/>
            </w:pPr>
          </w:p>
        </w:tc>
      </w:tr>
      <w:tr w:rsidR="00DF21C6" w14:paraId="1660623F" w14:textId="77777777" w:rsidTr="00E40831">
        <w:trPr>
          <w:trHeight w:val="1497"/>
        </w:trPr>
        <w:tc>
          <w:tcPr>
            <w:tcW w:w="9855" w:type="dxa"/>
            <w:gridSpan w:val="8"/>
            <w:tcBorders>
              <w:top w:val="nil"/>
            </w:tcBorders>
          </w:tcPr>
          <w:p w14:paraId="237A67A8" w14:textId="77777777" w:rsidR="00DF21C6" w:rsidRDefault="00DF21C6" w:rsidP="00DF21C6">
            <w:pPr>
              <w:jc w:val="both"/>
              <w:rPr>
                <w:b/>
              </w:rPr>
            </w:pPr>
          </w:p>
          <w:p w14:paraId="7623D22C" w14:textId="37E691F6" w:rsidR="00DF21C6" w:rsidRPr="00843DD5" w:rsidRDefault="00DF21C6" w:rsidP="00DF21C6">
            <w:pPr>
              <w:jc w:val="both"/>
              <w:rPr>
                <w:b/>
              </w:rPr>
            </w:pPr>
            <w:r w:rsidRPr="00843DD5">
              <w:rPr>
                <w:b/>
              </w:rPr>
              <w:t>Povinná:</w:t>
            </w:r>
          </w:p>
          <w:p w14:paraId="5742E435" w14:textId="77777777" w:rsidR="00DF21C6" w:rsidRDefault="00DF21C6" w:rsidP="00DF21C6">
            <w:pPr>
              <w:rPr>
                <w:b/>
                <w:bCs/>
              </w:rPr>
            </w:pPr>
            <w:r w:rsidRPr="00F129E0">
              <w:rPr>
                <w:bCs/>
              </w:rPr>
              <w:t>BRADLEY, Linda.</w:t>
            </w:r>
            <w:r>
              <w:rPr>
                <w:b/>
                <w:bCs/>
              </w:rPr>
              <w:t xml:space="preserve"> </w:t>
            </w:r>
            <w:r>
              <w:rPr>
                <w:i/>
                <w:iCs/>
              </w:rPr>
              <w:t>Lars von Trier</w:t>
            </w:r>
            <w:r>
              <w:t xml:space="preserve"> (Contemporary Film Directors). University of Illinois Press, 2011.</w:t>
            </w:r>
          </w:p>
          <w:p w14:paraId="3C39B9C5" w14:textId="77777777" w:rsidR="00DF21C6" w:rsidRDefault="00DF21C6" w:rsidP="00DF21C6">
            <w:pPr>
              <w:rPr>
                <w:b/>
                <w:bCs/>
              </w:rPr>
            </w:pPr>
            <w:r w:rsidRPr="00F129E0">
              <w:rPr>
                <w:bCs/>
              </w:rPr>
              <w:t>BOHÁČOVÁ, Kamila</w:t>
            </w:r>
            <w:r>
              <w:rPr>
                <w:b/>
                <w:bCs/>
                <w:i/>
                <w:iCs/>
              </w:rPr>
              <w:t xml:space="preserve"> </w:t>
            </w:r>
            <w:r w:rsidRPr="00F129E0">
              <w:rPr>
                <w:bCs/>
              </w:rPr>
              <w:t>(ed.)</w:t>
            </w:r>
            <w:r>
              <w:t>.</w:t>
            </w:r>
            <w:r>
              <w:rPr>
                <w:b/>
                <w:bCs/>
              </w:rPr>
              <w:t xml:space="preserve"> </w:t>
            </w:r>
            <w:r>
              <w:rPr>
                <w:i/>
                <w:iCs/>
              </w:rPr>
              <w:t>Béla Tarr: V oku velryby</w:t>
            </w:r>
            <w:r>
              <w:t xml:space="preserve">. </w:t>
            </w:r>
            <w:proofErr w:type="gramStart"/>
            <w:r>
              <w:t>Casablanca :</w:t>
            </w:r>
            <w:proofErr w:type="gramEnd"/>
            <w:r>
              <w:t xml:space="preserve"> 2010.</w:t>
            </w:r>
          </w:p>
          <w:p w14:paraId="0D987F5B" w14:textId="77777777" w:rsidR="00DF21C6" w:rsidRDefault="00DF21C6" w:rsidP="00DF21C6">
            <w:pPr>
              <w:rPr>
                <w:b/>
              </w:rPr>
            </w:pPr>
            <w:r w:rsidRPr="00F129E0">
              <w:rPr>
                <w:bCs/>
              </w:rPr>
              <w:t>BOHÁČOVÁ, Kamila</w:t>
            </w:r>
            <w:r>
              <w:rPr>
                <w:b/>
                <w:bCs/>
                <w:i/>
                <w:iCs/>
              </w:rPr>
              <w:t xml:space="preserve"> </w:t>
            </w:r>
            <w:r w:rsidRPr="00F129E0">
              <w:rPr>
                <w:bCs/>
              </w:rPr>
              <w:t>(ed</w:t>
            </w:r>
            <w:proofErr w:type="gramStart"/>
            <w:r w:rsidRPr="00F129E0">
              <w:rPr>
                <w:bCs/>
              </w:rPr>
              <w:t>.)</w:t>
            </w:r>
            <w:r>
              <w:rPr>
                <w:i/>
                <w:iCs/>
              </w:rPr>
              <w:t>Aki</w:t>
            </w:r>
            <w:proofErr w:type="gramEnd"/>
            <w:r>
              <w:rPr>
                <w:i/>
                <w:iCs/>
              </w:rPr>
              <w:t xml:space="preserve"> Kaurimäki. Světla v soumraku. </w:t>
            </w:r>
            <w:r>
              <w:t>Casablanca, 2011</w:t>
            </w:r>
          </w:p>
          <w:p w14:paraId="2E5A6FCC" w14:textId="77777777" w:rsidR="00DF21C6" w:rsidRDefault="00DF21C6" w:rsidP="00DF21C6">
            <w:pPr>
              <w:spacing w:line="200" w:lineRule="atLeast"/>
              <w:jc w:val="both"/>
              <w:rPr>
                <w:b/>
                <w:bCs/>
              </w:rPr>
            </w:pPr>
            <w:r w:rsidRPr="00362276">
              <w:rPr>
                <w:bCs/>
              </w:rPr>
              <w:t>B</w:t>
            </w:r>
            <w:r>
              <w:rPr>
                <w:bCs/>
              </w:rPr>
              <w:t>ORDWELL</w:t>
            </w:r>
            <w:r w:rsidRPr="00362276">
              <w:rPr>
                <w:bCs/>
              </w:rPr>
              <w:t>, David; T</w:t>
            </w:r>
            <w:r>
              <w:rPr>
                <w:bCs/>
              </w:rPr>
              <w:t>HOMPSON</w:t>
            </w:r>
            <w:r w:rsidRPr="00362276">
              <w:rPr>
                <w:bCs/>
              </w:rPr>
              <w:t>, Kristin</w:t>
            </w:r>
            <w:r>
              <w:t xml:space="preserve">. </w:t>
            </w:r>
            <w:r>
              <w:rPr>
                <w:i/>
                <w:iCs/>
              </w:rPr>
              <w:t>Dějiny filmu</w:t>
            </w:r>
            <w:r>
              <w:t xml:space="preserve">. </w:t>
            </w:r>
            <w:proofErr w:type="gramStart"/>
            <w:r>
              <w:t>Praha :</w:t>
            </w:r>
            <w:proofErr w:type="gramEnd"/>
            <w:r>
              <w:t xml:space="preserve"> AMU/Lid. Noviny, 2007.</w:t>
            </w:r>
          </w:p>
          <w:p w14:paraId="5E7F9F41" w14:textId="77777777" w:rsidR="00DF21C6" w:rsidRDefault="00DF21C6" w:rsidP="00DF21C6">
            <w:pPr>
              <w:rPr>
                <w:b/>
                <w:bCs/>
              </w:rPr>
            </w:pPr>
            <w:r w:rsidRPr="00F129E0">
              <w:t>Č</w:t>
            </w:r>
            <w:r>
              <w:t>ESÁLKOVÁ</w:t>
            </w:r>
            <w:r w:rsidRPr="00F129E0">
              <w:t>, Lucie.</w:t>
            </w:r>
            <w:r>
              <w:t xml:space="preserve"> </w:t>
            </w:r>
            <w:r>
              <w:rPr>
                <w:i/>
                <w:iCs/>
              </w:rPr>
              <w:t>Generace Jihlava</w:t>
            </w:r>
            <w:r>
              <w:t xml:space="preserve">. </w:t>
            </w:r>
            <w:proofErr w:type="gramStart"/>
            <w:r>
              <w:t>Praha :</w:t>
            </w:r>
            <w:proofErr w:type="gramEnd"/>
            <w:r>
              <w:t xml:space="preserve"> Větrné mlýny, 2014.</w:t>
            </w:r>
          </w:p>
          <w:p w14:paraId="610D58A7" w14:textId="77777777" w:rsidR="00DF21C6" w:rsidRDefault="00DF21C6" w:rsidP="00DF21C6">
            <w:pPr>
              <w:spacing w:line="200" w:lineRule="atLeast"/>
              <w:rPr>
                <w:b/>
                <w:bCs/>
              </w:rPr>
            </w:pPr>
            <w:r w:rsidRPr="00F129E0">
              <w:rPr>
                <w:bCs/>
              </w:rPr>
              <w:t>H</w:t>
            </w:r>
            <w:r>
              <w:rPr>
                <w:bCs/>
              </w:rPr>
              <w:t>ALADA</w:t>
            </w:r>
            <w:r w:rsidRPr="00F129E0">
              <w:rPr>
                <w:bCs/>
              </w:rPr>
              <w:t>, Andrej</w:t>
            </w:r>
            <w:r w:rsidRPr="00F129E0">
              <w:t>.</w:t>
            </w:r>
            <w:r>
              <w:rPr>
                <w:b/>
                <w:bCs/>
              </w:rPr>
              <w:t xml:space="preserve"> </w:t>
            </w:r>
            <w:r>
              <w:rPr>
                <w:i/>
                <w:iCs/>
              </w:rPr>
              <w:t>Český film devadesátých let: Od Tankového praporu ke Koljovi</w:t>
            </w:r>
            <w:r>
              <w:t xml:space="preserve">. </w:t>
            </w:r>
            <w:proofErr w:type="gramStart"/>
            <w:r>
              <w:t>Praha :</w:t>
            </w:r>
            <w:proofErr w:type="gramEnd"/>
            <w:r>
              <w:t xml:space="preserve"> NLN, 1997.</w:t>
            </w:r>
          </w:p>
          <w:p w14:paraId="580EE8EA" w14:textId="77777777" w:rsidR="00DF21C6" w:rsidRDefault="00DF21C6" w:rsidP="00DF21C6">
            <w:pPr>
              <w:spacing w:line="200" w:lineRule="atLeast"/>
              <w:rPr>
                <w:b/>
                <w:bCs/>
              </w:rPr>
            </w:pPr>
            <w:proofErr w:type="gramStart"/>
            <w:r w:rsidRPr="00F129E0">
              <w:rPr>
                <w:bCs/>
              </w:rPr>
              <w:t>H</w:t>
            </w:r>
            <w:r>
              <w:rPr>
                <w:bCs/>
              </w:rPr>
              <w:t>ORECK</w:t>
            </w:r>
            <w:r w:rsidRPr="00F129E0">
              <w:rPr>
                <w:bCs/>
              </w:rPr>
              <w:t>,Tanya</w:t>
            </w:r>
            <w:proofErr w:type="gramEnd"/>
            <w:r w:rsidRPr="00F129E0">
              <w:rPr>
                <w:bCs/>
              </w:rPr>
              <w:t>, Kendall, Tina</w:t>
            </w:r>
            <w:r>
              <w:rPr>
                <w:b/>
                <w:bCs/>
              </w:rPr>
              <w:t xml:space="preserve"> (eds). </w:t>
            </w:r>
            <w:r>
              <w:rPr>
                <w:i/>
                <w:iCs/>
              </w:rPr>
              <w:t>The New Extremism in Cinema: From France to Europe</w:t>
            </w:r>
            <w:r>
              <w:t xml:space="preserve">. </w:t>
            </w:r>
            <w:proofErr w:type="gramStart"/>
            <w:r>
              <w:t>Edinburgh :</w:t>
            </w:r>
            <w:proofErr w:type="gramEnd"/>
            <w:r>
              <w:t xml:space="preserve"> Edinburgh University Press, 2011.</w:t>
            </w:r>
          </w:p>
          <w:p w14:paraId="4F0A4893" w14:textId="77777777" w:rsidR="00DF21C6" w:rsidRDefault="00DF21C6" w:rsidP="00DF21C6">
            <w:pPr>
              <w:spacing w:line="200" w:lineRule="atLeast"/>
              <w:rPr>
                <w:b/>
              </w:rPr>
            </w:pPr>
            <w:r w:rsidRPr="00F129E0">
              <w:rPr>
                <w:bCs/>
              </w:rPr>
              <w:t>I</w:t>
            </w:r>
            <w:r>
              <w:rPr>
                <w:bCs/>
              </w:rPr>
              <w:t>MRE</w:t>
            </w:r>
            <w:r w:rsidRPr="00F129E0">
              <w:rPr>
                <w:bCs/>
              </w:rPr>
              <w:t xml:space="preserve">, Anikó (ed.). </w:t>
            </w:r>
            <w:r>
              <w:rPr>
                <w:i/>
                <w:iCs/>
              </w:rPr>
              <w:t>A Companion to Eastern European Cinemas</w:t>
            </w:r>
            <w:r>
              <w:t xml:space="preserve">. </w:t>
            </w:r>
            <w:proofErr w:type="gramStart"/>
            <w:r>
              <w:t>Malden :</w:t>
            </w:r>
            <w:proofErr w:type="gramEnd"/>
            <w:r>
              <w:t xml:space="preserve"> Wiley-Blackwell, 2012</w:t>
            </w:r>
          </w:p>
          <w:p w14:paraId="588F1B00" w14:textId="77777777" w:rsidR="00DF21C6" w:rsidRDefault="00DF21C6" w:rsidP="00DF21C6">
            <w:pPr>
              <w:spacing w:line="200" w:lineRule="atLeast"/>
              <w:rPr>
                <w:b/>
                <w:bCs/>
              </w:rPr>
            </w:pPr>
            <w:r w:rsidRPr="00F129E0">
              <w:lastRenderedPageBreak/>
              <w:t>K</w:t>
            </w:r>
            <w:r>
              <w:t>OSATÍK</w:t>
            </w:r>
            <w:r w:rsidRPr="00F129E0">
              <w:t>, Pavel</w:t>
            </w:r>
            <w:r>
              <w:t xml:space="preserve">. </w:t>
            </w:r>
            <w:r>
              <w:rPr>
                <w:i/>
              </w:rPr>
              <w:t>Sběrná kniha. Helena Třeštíková v rozhovoru s Pavlem Kosatíkem</w:t>
            </w:r>
            <w:r>
              <w:t>. Paseka, 2018.</w:t>
            </w:r>
          </w:p>
          <w:p w14:paraId="050BA28D" w14:textId="77777777" w:rsidR="00DF21C6" w:rsidRDefault="00DF21C6" w:rsidP="00DF21C6">
            <w:pPr>
              <w:rPr>
                <w:b/>
                <w:bCs/>
              </w:rPr>
            </w:pPr>
            <w:r w:rsidRPr="00F129E0">
              <w:rPr>
                <w:bCs/>
              </w:rPr>
              <w:t>L</w:t>
            </w:r>
            <w:r>
              <w:rPr>
                <w:bCs/>
              </w:rPr>
              <w:t>UKEŠ</w:t>
            </w:r>
            <w:r w:rsidRPr="00F129E0">
              <w:rPr>
                <w:bCs/>
              </w:rPr>
              <w:t>, Jan</w:t>
            </w:r>
            <w:r w:rsidRPr="00F129E0">
              <w:t>.</w:t>
            </w:r>
            <w:r>
              <w:t xml:space="preserve"> </w:t>
            </w:r>
            <w:r>
              <w:rPr>
                <w:i/>
                <w:iCs/>
              </w:rPr>
              <w:t>Diagnózy času. Český a slovenský poválečný film</w:t>
            </w:r>
            <w:r>
              <w:t xml:space="preserve">. </w:t>
            </w:r>
            <w:proofErr w:type="gramStart"/>
            <w:r>
              <w:t>Praha :</w:t>
            </w:r>
            <w:proofErr w:type="gramEnd"/>
            <w:r>
              <w:t xml:space="preserve"> Slovart, 2013.</w:t>
            </w:r>
          </w:p>
          <w:p w14:paraId="2A679CA4" w14:textId="77777777" w:rsidR="00DF21C6" w:rsidRDefault="00DF21C6" w:rsidP="00DF21C6">
            <w:pPr>
              <w:rPr>
                <w:b/>
              </w:rPr>
            </w:pPr>
            <w:r w:rsidRPr="00F129E0">
              <w:rPr>
                <w:bCs/>
              </w:rPr>
              <w:t>M</w:t>
            </w:r>
            <w:r>
              <w:rPr>
                <w:bCs/>
              </w:rPr>
              <w:t>OSLEY</w:t>
            </w:r>
            <w:r w:rsidRPr="00F129E0">
              <w:rPr>
                <w:bCs/>
              </w:rPr>
              <w:t>, Philip</w:t>
            </w:r>
            <w:r w:rsidRPr="00F129E0">
              <w:t>.</w:t>
            </w:r>
            <w:r>
              <w:t xml:space="preserve"> </w:t>
            </w:r>
            <w:r>
              <w:rPr>
                <w:i/>
                <w:iCs/>
              </w:rPr>
              <w:t>The Cinema of Dardenne Brothers</w:t>
            </w:r>
            <w:r>
              <w:t>. Columbia University Press, 2013.</w:t>
            </w:r>
          </w:p>
          <w:p w14:paraId="63F119DD" w14:textId="77777777" w:rsidR="00DF21C6" w:rsidRDefault="00DF21C6" w:rsidP="00DF21C6">
            <w:pPr>
              <w:spacing w:line="200" w:lineRule="atLeast"/>
              <w:rPr>
                <w:b/>
                <w:bCs/>
              </w:rPr>
            </w:pPr>
            <w:r w:rsidRPr="00F129E0">
              <w:t>P</w:t>
            </w:r>
            <w:r>
              <w:t>ALÚCH</w:t>
            </w:r>
            <w:r w:rsidRPr="00F129E0">
              <w:t>, Martin.</w:t>
            </w:r>
            <w:r>
              <w:t xml:space="preserve"> Autorský dokumentárny film na Slovensku po roku 1989. </w:t>
            </w:r>
            <w:proofErr w:type="gramStart"/>
            <w:r>
              <w:t>Bratislava :</w:t>
            </w:r>
            <w:proofErr w:type="gramEnd"/>
            <w:r>
              <w:t xml:space="preserve"> SAV, 2015.</w:t>
            </w:r>
          </w:p>
          <w:p w14:paraId="337A2EC5" w14:textId="77777777" w:rsidR="00DF21C6" w:rsidRDefault="00DF21C6" w:rsidP="00DF21C6">
            <w:pPr>
              <w:jc w:val="both"/>
            </w:pPr>
            <w:r w:rsidRPr="00F129E0">
              <w:rPr>
                <w:bCs/>
              </w:rPr>
              <w:t>S</w:t>
            </w:r>
            <w:r>
              <w:rPr>
                <w:bCs/>
              </w:rPr>
              <w:t>EDLÁČEK</w:t>
            </w:r>
            <w:r w:rsidRPr="00F129E0">
              <w:rPr>
                <w:bCs/>
              </w:rPr>
              <w:t>, Jaroslav.</w:t>
            </w:r>
            <w:r>
              <w:rPr>
                <w:b/>
                <w:bCs/>
              </w:rPr>
              <w:t xml:space="preserve"> </w:t>
            </w:r>
            <w:r>
              <w:rPr>
                <w:i/>
                <w:iCs/>
              </w:rPr>
              <w:t xml:space="preserve">Rozmarná léta českého filmu. </w:t>
            </w:r>
            <w:proofErr w:type="gramStart"/>
            <w:r>
              <w:t>Praha :</w:t>
            </w:r>
            <w:proofErr w:type="gramEnd"/>
            <w:r>
              <w:t xml:space="preserve"> Edice ČT, 2012.</w:t>
            </w:r>
          </w:p>
          <w:p w14:paraId="7160FC3A" w14:textId="77777777" w:rsidR="00DF21C6" w:rsidRDefault="00DF21C6" w:rsidP="00DF21C6">
            <w:pPr>
              <w:jc w:val="both"/>
            </w:pPr>
          </w:p>
          <w:p w14:paraId="30B933E8" w14:textId="77777777" w:rsidR="00DF21C6" w:rsidRDefault="00DF21C6" w:rsidP="00DF21C6">
            <w:pPr>
              <w:spacing w:line="200" w:lineRule="atLeast"/>
              <w:jc w:val="both"/>
              <w:rPr>
                <w:i/>
                <w:iCs/>
              </w:rPr>
            </w:pPr>
            <w:r>
              <w:rPr>
                <w:b/>
                <w:bCs/>
              </w:rPr>
              <w:t>Další zdroje:</w:t>
            </w:r>
          </w:p>
          <w:p w14:paraId="1AE9D6E3" w14:textId="77777777" w:rsidR="00DF21C6" w:rsidRDefault="00DF21C6" w:rsidP="00DF21C6">
            <w:pPr>
              <w:jc w:val="both"/>
              <w:rPr>
                <w:i/>
                <w:iCs/>
              </w:rPr>
            </w:pPr>
            <w:r>
              <w:rPr>
                <w:i/>
                <w:iCs/>
              </w:rPr>
              <w:t>Cinepur</w:t>
            </w:r>
            <w:r>
              <w:t xml:space="preserve">, </w:t>
            </w:r>
            <w:r>
              <w:rPr>
                <w:i/>
                <w:iCs/>
              </w:rPr>
              <w:t>A2</w:t>
            </w:r>
            <w:r>
              <w:t>,</w:t>
            </w:r>
            <w:r>
              <w:rPr>
                <w:i/>
                <w:iCs/>
              </w:rPr>
              <w:t xml:space="preserve"> 25fps</w:t>
            </w:r>
            <w:r>
              <w:t xml:space="preserve">, </w:t>
            </w:r>
            <w:r>
              <w:rPr>
                <w:i/>
                <w:iCs/>
              </w:rPr>
              <w:t>FantomFilm</w:t>
            </w:r>
            <w:r>
              <w:t xml:space="preserve">, </w:t>
            </w:r>
            <w:r>
              <w:rPr>
                <w:i/>
                <w:iCs/>
              </w:rPr>
              <w:t>Film a doba, Cinema Scope</w:t>
            </w:r>
            <w:r>
              <w:t xml:space="preserve">, </w:t>
            </w:r>
            <w:r>
              <w:rPr>
                <w:i/>
                <w:iCs/>
              </w:rPr>
              <w:t>Sight and Sound</w:t>
            </w:r>
          </w:p>
          <w:p w14:paraId="4C09286B" w14:textId="6E24F577" w:rsidR="00DF21C6" w:rsidRDefault="00DF21C6" w:rsidP="00DF21C6">
            <w:pPr>
              <w:jc w:val="both"/>
            </w:pPr>
          </w:p>
        </w:tc>
      </w:tr>
    </w:tbl>
    <w:p w14:paraId="15693CCF" w14:textId="77777777" w:rsidR="00BD7A90" w:rsidRDefault="00BD7A90" w:rsidP="00BD7A90"/>
    <w:p w14:paraId="25D11D40" w14:textId="1AC0E2DD" w:rsidR="00BD7A90" w:rsidRDefault="00BD7A90" w:rsidP="00830C8E"/>
    <w:p w14:paraId="74CC0994" w14:textId="5298760A" w:rsidR="00643E56" w:rsidRDefault="00643E56" w:rsidP="00830C8E"/>
    <w:p w14:paraId="3DF54077" w14:textId="04B6DF1D" w:rsidR="00643E56" w:rsidRDefault="00643E56" w:rsidP="00830C8E"/>
    <w:p w14:paraId="769A12C1" w14:textId="0FCE714C" w:rsidR="00643E56" w:rsidRDefault="00643E56" w:rsidP="00830C8E"/>
    <w:p w14:paraId="7DDD3BC2" w14:textId="2B4A88CC" w:rsidR="00643E56" w:rsidRDefault="00643E56" w:rsidP="00830C8E"/>
    <w:p w14:paraId="656ED5BF" w14:textId="680ADFD8" w:rsidR="00643E56" w:rsidRDefault="00643E56" w:rsidP="00830C8E"/>
    <w:p w14:paraId="043A4B0C" w14:textId="4B5DBC36" w:rsidR="00643E56" w:rsidRDefault="00643E56" w:rsidP="00830C8E"/>
    <w:p w14:paraId="660A4DF0" w14:textId="345CE6BA" w:rsidR="00643E56" w:rsidRDefault="00643E56" w:rsidP="00830C8E"/>
    <w:p w14:paraId="6B0C2EAE" w14:textId="4D67C37E" w:rsidR="00643E56" w:rsidRDefault="00643E56" w:rsidP="00830C8E"/>
    <w:p w14:paraId="20C3A366" w14:textId="0C6045BE" w:rsidR="00643E56" w:rsidRDefault="00643E56" w:rsidP="00830C8E"/>
    <w:p w14:paraId="64603AA6" w14:textId="5AB6EE16" w:rsidR="00643E56" w:rsidRDefault="00643E56" w:rsidP="00830C8E"/>
    <w:p w14:paraId="36D89E88" w14:textId="2F468765" w:rsidR="00643E56" w:rsidRDefault="00643E56" w:rsidP="00830C8E"/>
    <w:p w14:paraId="3FC50C2D" w14:textId="0570F610" w:rsidR="00643E56" w:rsidRDefault="00643E56" w:rsidP="00830C8E"/>
    <w:p w14:paraId="599C83E0" w14:textId="647C0DD3" w:rsidR="00643E56" w:rsidRDefault="00643E56" w:rsidP="00830C8E"/>
    <w:p w14:paraId="062B559C" w14:textId="4780021C" w:rsidR="00643E56" w:rsidRDefault="00643E56" w:rsidP="00830C8E"/>
    <w:p w14:paraId="14DDCE1B" w14:textId="1C38A4CC" w:rsidR="00643E56" w:rsidRDefault="00643E56" w:rsidP="00830C8E"/>
    <w:p w14:paraId="4416E86C" w14:textId="3DDF478F" w:rsidR="00643E56" w:rsidRDefault="00643E56" w:rsidP="00830C8E"/>
    <w:p w14:paraId="39C90800" w14:textId="7044B3AD" w:rsidR="00643E56" w:rsidRDefault="00643E56" w:rsidP="00830C8E"/>
    <w:p w14:paraId="16ADDF39" w14:textId="27594C6D" w:rsidR="00643E56" w:rsidRDefault="00643E56" w:rsidP="00830C8E"/>
    <w:p w14:paraId="27D5A659" w14:textId="4A5B7960" w:rsidR="00643E56" w:rsidRDefault="00643E56" w:rsidP="00830C8E"/>
    <w:p w14:paraId="324C37EF" w14:textId="310AA06B" w:rsidR="00643E56" w:rsidRDefault="00643E56" w:rsidP="00830C8E"/>
    <w:p w14:paraId="7FB9057B" w14:textId="78142D00" w:rsidR="00643E56" w:rsidRDefault="00643E56" w:rsidP="00830C8E"/>
    <w:p w14:paraId="390F59CD" w14:textId="1CF4F09B" w:rsidR="00643E56" w:rsidRDefault="00643E56" w:rsidP="00830C8E"/>
    <w:p w14:paraId="7BBF29B2" w14:textId="6FAF8520" w:rsidR="00643E56" w:rsidRDefault="00643E56" w:rsidP="00830C8E"/>
    <w:p w14:paraId="3B931962" w14:textId="154188B7" w:rsidR="00643E56" w:rsidRDefault="00643E56" w:rsidP="00830C8E"/>
    <w:p w14:paraId="0E268C3B" w14:textId="77DE6C4D" w:rsidR="00643E56" w:rsidRDefault="00643E56" w:rsidP="00830C8E"/>
    <w:p w14:paraId="2AEDC102" w14:textId="7E122717" w:rsidR="00643E56" w:rsidRDefault="00643E56" w:rsidP="00830C8E"/>
    <w:p w14:paraId="1972947F" w14:textId="5BB7786B" w:rsidR="00643E56" w:rsidRDefault="00643E56" w:rsidP="00830C8E"/>
    <w:p w14:paraId="28938820" w14:textId="3ED9F2A4" w:rsidR="00643E56" w:rsidRDefault="00643E56" w:rsidP="00830C8E"/>
    <w:p w14:paraId="4A3E4E33" w14:textId="534AE573" w:rsidR="00643E56" w:rsidRDefault="00643E56" w:rsidP="00830C8E"/>
    <w:p w14:paraId="7B514E55" w14:textId="7936FFBF" w:rsidR="00643E56" w:rsidRDefault="00643E56" w:rsidP="00830C8E"/>
    <w:p w14:paraId="4DFE3FBE" w14:textId="2DE03185" w:rsidR="00643E56" w:rsidRDefault="00643E56" w:rsidP="00830C8E"/>
    <w:p w14:paraId="0CD87876" w14:textId="679202BC" w:rsidR="00643E56" w:rsidRDefault="00643E56" w:rsidP="00830C8E"/>
    <w:p w14:paraId="677FC527" w14:textId="2BBB67B9" w:rsidR="00643E56" w:rsidRDefault="00643E56" w:rsidP="00830C8E"/>
    <w:p w14:paraId="4F86F607" w14:textId="079951DF" w:rsidR="00643E56" w:rsidRDefault="00643E56" w:rsidP="00830C8E"/>
    <w:p w14:paraId="1FE69DFF" w14:textId="6D480C23" w:rsidR="00643E56" w:rsidRDefault="00643E56" w:rsidP="00830C8E"/>
    <w:p w14:paraId="00068604" w14:textId="15118050" w:rsidR="00643E56" w:rsidRDefault="00643E56" w:rsidP="00830C8E"/>
    <w:p w14:paraId="5B743243" w14:textId="13B90CD5" w:rsidR="00E40831" w:rsidRDefault="00E40831" w:rsidP="00830C8E"/>
    <w:p w14:paraId="3D2E0EB6" w14:textId="7A9E04C9" w:rsidR="00E40831" w:rsidRDefault="00E40831" w:rsidP="00830C8E"/>
    <w:p w14:paraId="1B2A9061" w14:textId="4AF1885E" w:rsidR="00045046" w:rsidRDefault="00045046" w:rsidP="00830C8E"/>
    <w:p w14:paraId="2F0961A8" w14:textId="15F425E7" w:rsidR="00045046" w:rsidRDefault="00045046" w:rsidP="00830C8E"/>
    <w:p w14:paraId="525EC76A" w14:textId="191505B3" w:rsidR="00045046" w:rsidRDefault="00045046" w:rsidP="00830C8E"/>
    <w:p w14:paraId="568875D9" w14:textId="4C1DED28" w:rsidR="00045046" w:rsidRDefault="00045046" w:rsidP="00830C8E"/>
    <w:p w14:paraId="332003E1" w14:textId="6E419B3D" w:rsidR="00045046" w:rsidRDefault="00045046" w:rsidP="00830C8E"/>
    <w:p w14:paraId="65ED5E75" w14:textId="5E4D8C8A" w:rsidR="00045046" w:rsidRDefault="00045046" w:rsidP="00830C8E"/>
    <w:p w14:paraId="60156266" w14:textId="77777777" w:rsidR="00045046" w:rsidRDefault="00045046" w:rsidP="00830C8E"/>
    <w:p w14:paraId="686ACED9" w14:textId="77777777" w:rsidR="00E40831" w:rsidRDefault="00E40831" w:rsidP="00830C8E"/>
    <w:p w14:paraId="38FB46E5" w14:textId="1ADB7F47" w:rsidR="00643E56" w:rsidRDefault="00643E56" w:rsidP="00830C8E"/>
    <w:p w14:paraId="71AE7E03" w14:textId="4E253445" w:rsidR="00643E56" w:rsidRDefault="00643E56" w:rsidP="00830C8E"/>
    <w:p w14:paraId="5181F47B" w14:textId="018CE436"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5E6907C3" w14:textId="77777777" w:rsidTr="00045046">
        <w:tc>
          <w:tcPr>
            <w:tcW w:w="9855" w:type="dxa"/>
            <w:gridSpan w:val="8"/>
            <w:tcBorders>
              <w:bottom w:val="double" w:sz="4" w:space="0" w:color="auto"/>
            </w:tcBorders>
            <w:shd w:val="clear" w:color="auto" w:fill="BDD6EE"/>
          </w:tcPr>
          <w:p w14:paraId="6F59ADAF" w14:textId="77777777" w:rsidR="00643E56" w:rsidRDefault="00643E56" w:rsidP="0095232B">
            <w:pPr>
              <w:jc w:val="both"/>
              <w:rPr>
                <w:b/>
                <w:sz w:val="28"/>
              </w:rPr>
            </w:pPr>
            <w:r>
              <w:lastRenderedPageBreak/>
              <w:br w:type="page"/>
            </w:r>
            <w:r>
              <w:rPr>
                <w:b/>
                <w:sz w:val="28"/>
              </w:rPr>
              <w:t>B-III – Charakteristika studijního předmětu</w:t>
            </w:r>
          </w:p>
        </w:tc>
      </w:tr>
      <w:tr w:rsidR="00643E56" w14:paraId="2E1903D5" w14:textId="77777777" w:rsidTr="00045046">
        <w:tc>
          <w:tcPr>
            <w:tcW w:w="3086" w:type="dxa"/>
            <w:tcBorders>
              <w:top w:val="double" w:sz="4" w:space="0" w:color="auto"/>
            </w:tcBorders>
            <w:shd w:val="clear" w:color="auto" w:fill="F7CAAC"/>
          </w:tcPr>
          <w:p w14:paraId="7E5BA0F9"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1C3B6832" w14:textId="77777777" w:rsidR="00643E56" w:rsidRDefault="00643E56" w:rsidP="0095232B">
            <w:pPr>
              <w:jc w:val="both"/>
            </w:pPr>
            <w:r>
              <w:t>Současný film 3</w:t>
            </w:r>
          </w:p>
        </w:tc>
      </w:tr>
      <w:tr w:rsidR="00643E56" w14:paraId="299B241D" w14:textId="77777777" w:rsidTr="00045046">
        <w:tc>
          <w:tcPr>
            <w:tcW w:w="3086" w:type="dxa"/>
            <w:shd w:val="clear" w:color="auto" w:fill="F7CAAC"/>
          </w:tcPr>
          <w:p w14:paraId="10B4C8AA" w14:textId="77777777" w:rsidR="00643E56" w:rsidRDefault="00643E56" w:rsidP="00A779C5">
            <w:pPr>
              <w:rPr>
                <w:b/>
              </w:rPr>
            </w:pPr>
            <w:r>
              <w:rPr>
                <w:b/>
              </w:rPr>
              <w:t>Typ předmětu</w:t>
            </w:r>
          </w:p>
        </w:tc>
        <w:tc>
          <w:tcPr>
            <w:tcW w:w="3406" w:type="dxa"/>
            <w:gridSpan w:val="4"/>
          </w:tcPr>
          <w:p w14:paraId="0282E3C6" w14:textId="77777777" w:rsidR="00643E56" w:rsidRDefault="00643E56" w:rsidP="0095232B">
            <w:pPr>
              <w:jc w:val="both"/>
            </w:pPr>
            <w:r>
              <w:t>Povinně volitelný, ZT</w:t>
            </w:r>
          </w:p>
        </w:tc>
        <w:tc>
          <w:tcPr>
            <w:tcW w:w="2695" w:type="dxa"/>
            <w:gridSpan w:val="2"/>
            <w:shd w:val="clear" w:color="auto" w:fill="F7CAAC"/>
          </w:tcPr>
          <w:p w14:paraId="7268D760" w14:textId="77777777" w:rsidR="00643E56" w:rsidRDefault="00643E56" w:rsidP="0095232B">
            <w:pPr>
              <w:jc w:val="both"/>
            </w:pPr>
            <w:r>
              <w:rPr>
                <w:b/>
              </w:rPr>
              <w:t>doporučený ročník / semestr</w:t>
            </w:r>
          </w:p>
        </w:tc>
        <w:tc>
          <w:tcPr>
            <w:tcW w:w="668" w:type="dxa"/>
          </w:tcPr>
          <w:p w14:paraId="3B1B83C6" w14:textId="29E6B94C" w:rsidR="00643E56" w:rsidRDefault="00A6733F" w:rsidP="0095232B">
            <w:pPr>
              <w:jc w:val="both"/>
            </w:pPr>
            <w:r>
              <w:t>2</w:t>
            </w:r>
            <w:r w:rsidR="00643E56">
              <w:t>/ZS</w:t>
            </w:r>
          </w:p>
        </w:tc>
      </w:tr>
      <w:tr w:rsidR="00643E56" w14:paraId="4D0A8708" w14:textId="77777777" w:rsidTr="00045046">
        <w:tc>
          <w:tcPr>
            <w:tcW w:w="3086" w:type="dxa"/>
            <w:shd w:val="clear" w:color="auto" w:fill="F7CAAC"/>
          </w:tcPr>
          <w:p w14:paraId="3FC53691" w14:textId="77777777" w:rsidR="00643E56" w:rsidRDefault="00643E56" w:rsidP="00A779C5">
            <w:pPr>
              <w:rPr>
                <w:b/>
              </w:rPr>
            </w:pPr>
            <w:r>
              <w:rPr>
                <w:b/>
              </w:rPr>
              <w:t>Rozsah studijního předmětu</w:t>
            </w:r>
          </w:p>
        </w:tc>
        <w:tc>
          <w:tcPr>
            <w:tcW w:w="1701" w:type="dxa"/>
            <w:gridSpan w:val="2"/>
          </w:tcPr>
          <w:p w14:paraId="0BCB1DD7" w14:textId="7BB94084" w:rsidR="00643E56" w:rsidRDefault="00DF21C6" w:rsidP="0095232B">
            <w:pPr>
              <w:jc w:val="both"/>
            </w:pPr>
            <w:r>
              <w:t>26</w:t>
            </w:r>
            <w:r w:rsidR="00643E56">
              <w:t>/semestr</w:t>
            </w:r>
          </w:p>
        </w:tc>
        <w:tc>
          <w:tcPr>
            <w:tcW w:w="889" w:type="dxa"/>
            <w:shd w:val="clear" w:color="auto" w:fill="F7CAAC"/>
          </w:tcPr>
          <w:p w14:paraId="0A446753" w14:textId="77777777" w:rsidR="00643E56" w:rsidRDefault="00643E56" w:rsidP="0095232B">
            <w:pPr>
              <w:jc w:val="both"/>
              <w:rPr>
                <w:b/>
              </w:rPr>
            </w:pPr>
            <w:r>
              <w:rPr>
                <w:b/>
              </w:rPr>
              <w:t xml:space="preserve">hod. </w:t>
            </w:r>
          </w:p>
        </w:tc>
        <w:tc>
          <w:tcPr>
            <w:tcW w:w="816" w:type="dxa"/>
          </w:tcPr>
          <w:p w14:paraId="7D3C80B0" w14:textId="1E93F0D8" w:rsidR="00643E56" w:rsidRDefault="00DF21C6" w:rsidP="0095232B">
            <w:pPr>
              <w:jc w:val="both"/>
            </w:pPr>
            <w:r>
              <w:t>2</w:t>
            </w:r>
            <w:r w:rsidR="00643E56">
              <w:t>/týden</w:t>
            </w:r>
          </w:p>
        </w:tc>
        <w:tc>
          <w:tcPr>
            <w:tcW w:w="2156" w:type="dxa"/>
            <w:shd w:val="clear" w:color="auto" w:fill="F7CAAC"/>
          </w:tcPr>
          <w:p w14:paraId="1521E038" w14:textId="77777777" w:rsidR="00643E56" w:rsidRDefault="00643E56" w:rsidP="0095232B">
            <w:pPr>
              <w:jc w:val="both"/>
              <w:rPr>
                <w:b/>
              </w:rPr>
            </w:pPr>
            <w:r>
              <w:rPr>
                <w:b/>
              </w:rPr>
              <w:t>kreditů</w:t>
            </w:r>
          </w:p>
        </w:tc>
        <w:tc>
          <w:tcPr>
            <w:tcW w:w="1207" w:type="dxa"/>
            <w:gridSpan w:val="2"/>
          </w:tcPr>
          <w:p w14:paraId="4FA3769F" w14:textId="223ED729" w:rsidR="00643E56" w:rsidRDefault="00DF21C6" w:rsidP="0095232B">
            <w:pPr>
              <w:jc w:val="both"/>
            </w:pPr>
            <w:r>
              <w:t>2</w:t>
            </w:r>
          </w:p>
        </w:tc>
      </w:tr>
      <w:tr w:rsidR="00643E56" w14:paraId="1331293E" w14:textId="77777777" w:rsidTr="00045046">
        <w:tc>
          <w:tcPr>
            <w:tcW w:w="3086" w:type="dxa"/>
            <w:shd w:val="clear" w:color="auto" w:fill="F7CAAC"/>
          </w:tcPr>
          <w:p w14:paraId="27EB0C82" w14:textId="77777777" w:rsidR="00643E56" w:rsidRDefault="00643E56" w:rsidP="00A779C5">
            <w:pPr>
              <w:rPr>
                <w:b/>
                <w:sz w:val="22"/>
              </w:rPr>
            </w:pPr>
            <w:r>
              <w:rPr>
                <w:b/>
              </w:rPr>
              <w:t>Prerekvizity, korekvizity, ekvivalence</w:t>
            </w:r>
          </w:p>
        </w:tc>
        <w:tc>
          <w:tcPr>
            <w:tcW w:w="6769" w:type="dxa"/>
            <w:gridSpan w:val="7"/>
          </w:tcPr>
          <w:p w14:paraId="7F4B9F74" w14:textId="77777777" w:rsidR="00643E56" w:rsidRDefault="00643E56" w:rsidP="0095232B">
            <w:pPr>
              <w:jc w:val="both"/>
            </w:pPr>
          </w:p>
        </w:tc>
      </w:tr>
      <w:tr w:rsidR="00643E56" w14:paraId="494C78C7" w14:textId="77777777" w:rsidTr="00045046">
        <w:tc>
          <w:tcPr>
            <w:tcW w:w="3086" w:type="dxa"/>
            <w:shd w:val="clear" w:color="auto" w:fill="F7CAAC"/>
          </w:tcPr>
          <w:p w14:paraId="6007EBFD" w14:textId="77777777" w:rsidR="00643E56" w:rsidRDefault="00643E56" w:rsidP="00A779C5">
            <w:pPr>
              <w:rPr>
                <w:b/>
              </w:rPr>
            </w:pPr>
            <w:r>
              <w:rPr>
                <w:b/>
              </w:rPr>
              <w:t>Způsob ověření studijních výsledků</w:t>
            </w:r>
          </w:p>
        </w:tc>
        <w:tc>
          <w:tcPr>
            <w:tcW w:w="3406" w:type="dxa"/>
            <w:gridSpan w:val="4"/>
          </w:tcPr>
          <w:p w14:paraId="2AF53928" w14:textId="1D99CF05" w:rsidR="00643E56" w:rsidRDefault="00DF21C6" w:rsidP="0095232B">
            <w:pPr>
              <w:jc w:val="both"/>
            </w:pPr>
            <w:r>
              <w:t>Klasifikovaný zápočet</w:t>
            </w:r>
          </w:p>
        </w:tc>
        <w:tc>
          <w:tcPr>
            <w:tcW w:w="2156" w:type="dxa"/>
            <w:shd w:val="clear" w:color="auto" w:fill="F7CAAC"/>
          </w:tcPr>
          <w:p w14:paraId="1C9E6AC2" w14:textId="77777777" w:rsidR="00643E56" w:rsidRDefault="00643E56" w:rsidP="0095232B">
            <w:pPr>
              <w:jc w:val="both"/>
              <w:rPr>
                <w:b/>
              </w:rPr>
            </w:pPr>
            <w:r>
              <w:rPr>
                <w:b/>
              </w:rPr>
              <w:t>Forma výuky</w:t>
            </w:r>
          </w:p>
        </w:tc>
        <w:tc>
          <w:tcPr>
            <w:tcW w:w="1207" w:type="dxa"/>
            <w:gridSpan w:val="2"/>
          </w:tcPr>
          <w:p w14:paraId="2E7E95FB" w14:textId="361AD044" w:rsidR="00643E56" w:rsidRDefault="00DF21C6" w:rsidP="0095232B">
            <w:pPr>
              <w:jc w:val="both"/>
            </w:pPr>
            <w:r>
              <w:t>seminář</w:t>
            </w:r>
          </w:p>
        </w:tc>
      </w:tr>
      <w:tr w:rsidR="00643E56" w14:paraId="682FB2D0" w14:textId="77777777" w:rsidTr="00045046">
        <w:tc>
          <w:tcPr>
            <w:tcW w:w="3086" w:type="dxa"/>
            <w:shd w:val="clear" w:color="auto" w:fill="F7CAAC"/>
          </w:tcPr>
          <w:p w14:paraId="15C245C9"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58FBDB2D" w14:textId="77777777" w:rsidR="00643E56" w:rsidRPr="00753A0F" w:rsidRDefault="00643E56" w:rsidP="0095232B">
            <w:pPr>
              <w:jc w:val="both"/>
              <w:rPr>
                <w:bCs/>
              </w:rPr>
            </w:pPr>
            <w:r w:rsidRPr="00753A0F">
              <w:rPr>
                <w:bCs/>
              </w:rPr>
              <w:t>Požadavky k atestaci:</w:t>
            </w:r>
            <w:r w:rsidRPr="00753A0F">
              <w:t xml:space="preserve"> bodový systém:</w:t>
            </w:r>
          </w:p>
          <w:p w14:paraId="51143F2A" w14:textId="77777777" w:rsidR="00643E56" w:rsidRPr="00753A0F" w:rsidRDefault="00643E56" w:rsidP="0095232B">
            <w:r w:rsidRPr="00753A0F">
              <w:rPr>
                <w:bCs/>
              </w:rPr>
              <w:t>celkem 120 bodů</w:t>
            </w:r>
          </w:p>
          <w:p w14:paraId="10C804BA" w14:textId="77777777" w:rsidR="00643E56" w:rsidRPr="00753A0F" w:rsidRDefault="00643E56" w:rsidP="0095232B">
            <w:r w:rsidRPr="00753A0F">
              <w:t>plná docházka 5</w:t>
            </w:r>
            <w:r w:rsidRPr="00753A0F">
              <w:rPr>
                <w:bCs/>
              </w:rPr>
              <w:t>0 bodů</w:t>
            </w:r>
            <w:r w:rsidRPr="00753A0F">
              <w:t xml:space="preserve">; za 3. a každou další absenci </w:t>
            </w:r>
            <w:r w:rsidRPr="00753A0F">
              <w:rPr>
                <w:bCs/>
              </w:rPr>
              <w:t xml:space="preserve">-5 bodů </w:t>
            </w:r>
          </w:p>
          <w:p w14:paraId="646A1E92" w14:textId="77777777" w:rsidR="00643E56" w:rsidRPr="00753A0F" w:rsidRDefault="00643E56" w:rsidP="0095232B">
            <w:r w:rsidRPr="00753A0F">
              <w:t xml:space="preserve">písemný test (max. </w:t>
            </w:r>
            <w:r w:rsidRPr="00753A0F">
              <w:rPr>
                <w:bCs/>
              </w:rPr>
              <w:t>70 bodů</w:t>
            </w:r>
            <w:r w:rsidRPr="00753A0F">
              <w:t>)</w:t>
            </w:r>
          </w:p>
          <w:p w14:paraId="5623C06C" w14:textId="77777777" w:rsidR="00643E56" w:rsidRPr="00753A0F" w:rsidRDefault="00643E56" w:rsidP="0095232B"/>
          <w:p w14:paraId="3499D2F7" w14:textId="77777777" w:rsidR="00643E56" w:rsidRDefault="00643E56" w:rsidP="0095232B">
            <w:pPr>
              <w:spacing w:line="200" w:lineRule="atLeast"/>
            </w:pPr>
            <w:r>
              <w:t>hodnocení:</w:t>
            </w:r>
          </w:p>
          <w:p w14:paraId="0C3F1E82" w14:textId="77777777" w:rsidR="00643E56" w:rsidRDefault="00643E56" w:rsidP="0095232B">
            <w:pPr>
              <w:spacing w:line="200" w:lineRule="atLeast"/>
            </w:pPr>
            <w:r>
              <w:t>A 120–111 bodů</w:t>
            </w:r>
          </w:p>
          <w:p w14:paraId="6C820D5B" w14:textId="77777777" w:rsidR="00643E56" w:rsidRDefault="00643E56" w:rsidP="0095232B">
            <w:pPr>
              <w:spacing w:line="200" w:lineRule="atLeast"/>
            </w:pPr>
            <w:r>
              <w:t>B 110–101 bodů</w:t>
            </w:r>
          </w:p>
          <w:p w14:paraId="54475BBC" w14:textId="77777777" w:rsidR="00643E56" w:rsidRDefault="00643E56" w:rsidP="0095232B">
            <w:pPr>
              <w:spacing w:line="200" w:lineRule="atLeast"/>
            </w:pPr>
            <w:r>
              <w:t>C 100–91 bodů</w:t>
            </w:r>
          </w:p>
          <w:p w14:paraId="509728EB" w14:textId="77777777" w:rsidR="00643E56" w:rsidRDefault="00643E56" w:rsidP="0095232B">
            <w:pPr>
              <w:spacing w:line="200" w:lineRule="atLeast"/>
            </w:pPr>
            <w:r>
              <w:t>D 90–81 bodů</w:t>
            </w:r>
          </w:p>
          <w:p w14:paraId="52098F3E" w14:textId="77777777" w:rsidR="00643E56" w:rsidRDefault="00643E56" w:rsidP="0095232B">
            <w:pPr>
              <w:spacing w:line="200" w:lineRule="atLeast"/>
            </w:pPr>
            <w:r>
              <w:t>E 80–71 bodů</w:t>
            </w:r>
          </w:p>
          <w:p w14:paraId="53C92F7D" w14:textId="77777777" w:rsidR="00643E56" w:rsidRDefault="00643E56" w:rsidP="0095232B">
            <w:pPr>
              <w:jc w:val="both"/>
            </w:pPr>
            <w:r>
              <w:t>F 70 a méně bodů</w:t>
            </w:r>
          </w:p>
        </w:tc>
      </w:tr>
      <w:tr w:rsidR="00643E56" w14:paraId="56FF39B5" w14:textId="77777777" w:rsidTr="00045046">
        <w:trPr>
          <w:trHeight w:val="554"/>
        </w:trPr>
        <w:tc>
          <w:tcPr>
            <w:tcW w:w="9855" w:type="dxa"/>
            <w:gridSpan w:val="8"/>
            <w:tcBorders>
              <w:top w:val="nil"/>
            </w:tcBorders>
          </w:tcPr>
          <w:p w14:paraId="08EBBEB1" w14:textId="77777777" w:rsidR="00643E56" w:rsidRDefault="00643E56" w:rsidP="00A779C5"/>
        </w:tc>
      </w:tr>
      <w:tr w:rsidR="00643E56" w14:paraId="4CDC9210" w14:textId="77777777" w:rsidTr="00045046">
        <w:trPr>
          <w:trHeight w:val="197"/>
        </w:trPr>
        <w:tc>
          <w:tcPr>
            <w:tcW w:w="3086" w:type="dxa"/>
            <w:tcBorders>
              <w:top w:val="nil"/>
            </w:tcBorders>
            <w:shd w:val="clear" w:color="auto" w:fill="F7CAAC"/>
          </w:tcPr>
          <w:p w14:paraId="1855B171" w14:textId="77777777" w:rsidR="00643E56" w:rsidRDefault="00643E56" w:rsidP="00A779C5">
            <w:pPr>
              <w:rPr>
                <w:b/>
              </w:rPr>
            </w:pPr>
            <w:r>
              <w:rPr>
                <w:b/>
              </w:rPr>
              <w:t>Garant předmětu</w:t>
            </w:r>
          </w:p>
        </w:tc>
        <w:tc>
          <w:tcPr>
            <w:tcW w:w="6769" w:type="dxa"/>
            <w:gridSpan w:val="7"/>
            <w:tcBorders>
              <w:top w:val="nil"/>
            </w:tcBorders>
          </w:tcPr>
          <w:p w14:paraId="2A8509FA" w14:textId="6BF9F670" w:rsidR="00643E56" w:rsidRDefault="00F72CDF" w:rsidP="0095232B">
            <w:pPr>
              <w:jc w:val="both"/>
            </w:pPr>
            <w:r>
              <w:t>Mgr. Jana Bébarová</w:t>
            </w:r>
          </w:p>
        </w:tc>
      </w:tr>
      <w:tr w:rsidR="00643E56" w14:paraId="5364262B" w14:textId="77777777" w:rsidTr="00045046">
        <w:trPr>
          <w:trHeight w:val="243"/>
        </w:trPr>
        <w:tc>
          <w:tcPr>
            <w:tcW w:w="3086" w:type="dxa"/>
            <w:tcBorders>
              <w:top w:val="nil"/>
            </w:tcBorders>
            <w:shd w:val="clear" w:color="auto" w:fill="F7CAAC"/>
          </w:tcPr>
          <w:p w14:paraId="44DC4C46" w14:textId="77777777" w:rsidR="00643E56" w:rsidRDefault="00643E56" w:rsidP="00A779C5">
            <w:pPr>
              <w:rPr>
                <w:b/>
              </w:rPr>
            </w:pPr>
            <w:r>
              <w:rPr>
                <w:b/>
              </w:rPr>
              <w:t>Zapojení garanta do výuky předmětu</w:t>
            </w:r>
          </w:p>
        </w:tc>
        <w:tc>
          <w:tcPr>
            <w:tcW w:w="6769" w:type="dxa"/>
            <w:gridSpan w:val="7"/>
            <w:tcBorders>
              <w:top w:val="nil"/>
            </w:tcBorders>
          </w:tcPr>
          <w:p w14:paraId="5266F8D0" w14:textId="56E6E724" w:rsidR="00643E56" w:rsidRDefault="00F72CDF" w:rsidP="0095232B">
            <w:pPr>
              <w:jc w:val="both"/>
            </w:pPr>
            <w:r>
              <w:t>10</w:t>
            </w:r>
            <w:r w:rsidR="00643E56">
              <w:t>0 %</w:t>
            </w:r>
          </w:p>
        </w:tc>
      </w:tr>
      <w:tr w:rsidR="00643E56" w14:paraId="3FDFEE56" w14:textId="77777777" w:rsidTr="00045046">
        <w:tc>
          <w:tcPr>
            <w:tcW w:w="3086" w:type="dxa"/>
            <w:shd w:val="clear" w:color="auto" w:fill="F7CAAC"/>
          </w:tcPr>
          <w:p w14:paraId="44191AF5" w14:textId="77777777" w:rsidR="00643E56" w:rsidRDefault="00643E56" w:rsidP="0095232B">
            <w:pPr>
              <w:jc w:val="both"/>
              <w:rPr>
                <w:b/>
              </w:rPr>
            </w:pPr>
            <w:r>
              <w:rPr>
                <w:b/>
              </w:rPr>
              <w:t>Vyučující</w:t>
            </w:r>
          </w:p>
        </w:tc>
        <w:tc>
          <w:tcPr>
            <w:tcW w:w="6769" w:type="dxa"/>
            <w:gridSpan w:val="7"/>
            <w:tcBorders>
              <w:bottom w:val="nil"/>
            </w:tcBorders>
          </w:tcPr>
          <w:p w14:paraId="122C12F5" w14:textId="77777777" w:rsidR="00643E56" w:rsidRDefault="00643E56" w:rsidP="0095232B">
            <w:pPr>
              <w:jc w:val="both"/>
            </w:pPr>
          </w:p>
        </w:tc>
      </w:tr>
      <w:tr w:rsidR="00643E56" w14:paraId="5061656A" w14:textId="77777777" w:rsidTr="00045046">
        <w:trPr>
          <w:trHeight w:val="554"/>
        </w:trPr>
        <w:tc>
          <w:tcPr>
            <w:tcW w:w="9855" w:type="dxa"/>
            <w:gridSpan w:val="8"/>
            <w:tcBorders>
              <w:top w:val="nil"/>
            </w:tcBorders>
          </w:tcPr>
          <w:p w14:paraId="0CC72EF7" w14:textId="646075D6" w:rsidR="00643E56" w:rsidRDefault="00643E56" w:rsidP="0095232B">
            <w:pPr>
              <w:jc w:val="both"/>
            </w:pPr>
            <w:r>
              <w:t>Mgr. Jana Bébarová</w:t>
            </w:r>
          </w:p>
        </w:tc>
      </w:tr>
      <w:tr w:rsidR="00643E56" w14:paraId="2D14308D" w14:textId="77777777" w:rsidTr="00045046">
        <w:tc>
          <w:tcPr>
            <w:tcW w:w="3086" w:type="dxa"/>
            <w:shd w:val="clear" w:color="auto" w:fill="F7CAAC"/>
          </w:tcPr>
          <w:p w14:paraId="437C6960" w14:textId="77777777" w:rsidR="00643E56" w:rsidRDefault="00643E56" w:rsidP="0095232B">
            <w:pPr>
              <w:jc w:val="both"/>
              <w:rPr>
                <w:b/>
              </w:rPr>
            </w:pPr>
            <w:r>
              <w:rPr>
                <w:b/>
              </w:rPr>
              <w:t>Stručná anotace předmětu</w:t>
            </w:r>
          </w:p>
        </w:tc>
        <w:tc>
          <w:tcPr>
            <w:tcW w:w="6769" w:type="dxa"/>
            <w:gridSpan w:val="7"/>
            <w:tcBorders>
              <w:bottom w:val="nil"/>
            </w:tcBorders>
          </w:tcPr>
          <w:p w14:paraId="16E367DC" w14:textId="77777777" w:rsidR="00643E56" w:rsidRDefault="00643E56" w:rsidP="0095232B">
            <w:pPr>
              <w:jc w:val="both"/>
            </w:pPr>
          </w:p>
        </w:tc>
      </w:tr>
      <w:tr w:rsidR="00643E56" w14:paraId="4E5D6377" w14:textId="77777777" w:rsidTr="00045046">
        <w:trPr>
          <w:trHeight w:val="3938"/>
        </w:trPr>
        <w:tc>
          <w:tcPr>
            <w:tcW w:w="9855" w:type="dxa"/>
            <w:gridSpan w:val="8"/>
            <w:tcBorders>
              <w:top w:val="nil"/>
              <w:bottom w:val="single" w:sz="12" w:space="0" w:color="auto"/>
            </w:tcBorders>
          </w:tcPr>
          <w:p w14:paraId="7A974B97" w14:textId="77777777" w:rsidR="00643E56" w:rsidRDefault="00643E56" w:rsidP="0095232B">
            <w:pPr>
              <w:jc w:val="both"/>
            </w:pPr>
          </w:p>
          <w:p w14:paraId="193BCCCE" w14:textId="77777777" w:rsidR="00643E56" w:rsidRDefault="00643E56" w:rsidP="0095232B">
            <w:pPr>
              <w:jc w:val="both"/>
            </w:pPr>
            <w:r>
              <w:rPr>
                <w:color w:val="000000"/>
              </w:rPr>
              <w:t>V semináři se studenti obeznámí se základními tendencemi a klíčovými osobnostmi současné asijské a latinskoamerické kinematografie. Cílem bude rovněž představit progresivní trendy na pozadí festivalového dění. Důraz bude kladen nejen na estetické aspekty, ale i na širší společensko-politické a ekonomické kontexty.</w:t>
            </w:r>
          </w:p>
          <w:p w14:paraId="262CB282" w14:textId="77777777" w:rsidR="00643E56" w:rsidRPr="00071FBA" w:rsidRDefault="00643E56" w:rsidP="0095232B">
            <w:pPr>
              <w:jc w:val="both"/>
            </w:pPr>
            <w:r w:rsidRPr="00071FBA">
              <w:rPr>
                <w:bCs/>
              </w:rPr>
              <w:t>Témata:</w:t>
            </w:r>
          </w:p>
          <w:p w14:paraId="1BC8FD7F" w14:textId="77777777" w:rsidR="00643E56" w:rsidRPr="00071FBA" w:rsidRDefault="00643E56" w:rsidP="0095232B">
            <w:pPr>
              <w:jc w:val="both"/>
              <w:rPr>
                <w:bCs/>
              </w:rPr>
            </w:pPr>
            <w:r w:rsidRPr="00071FBA">
              <w:rPr>
                <w:bCs/>
              </w:rPr>
              <w:t>ÍRÁN</w:t>
            </w:r>
          </w:p>
          <w:p w14:paraId="08B1A391" w14:textId="77777777" w:rsidR="00643E56" w:rsidRPr="00071FBA" w:rsidRDefault="00643E56" w:rsidP="0095232B">
            <w:pPr>
              <w:jc w:val="both"/>
            </w:pPr>
            <w:r w:rsidRPr="00071FBA">
              <w:rPr>
                <w:bCs/>
              </w:rPr>
              <w:t>- společensko-politické pozadí a osobnosti íránské kinematografie od 80. let do současnosti</w:t>
            </w:r>
          </w:p>
          <w:p w14:paraId="21DCAE85" w14:textId="77777777" w:rsidR="00643E56" w:rsidRPr="00071FBA" w:rsidRDefault="00643E56" w:rsidP="0095232B">
            <w:pPr>
              <w:jc w:val="both"/>
            </w:pPr>
            <w:r w:rsidRPr="00071FBA">
              <w:t>Abbas Kiarostami, Jafar Panahi, Majid Majidi, Asghar Farhadi, Mohsen Makhmalbaf, Bahman Ghobadi</w:t>
            </w:r>
          </w:p>
          <w:p w14:paraId="2A1FEAAD" w14:textId="77777777" w:rsidR="00643E56" w:rsidRPr="00071FBA" w:rsidRDefault="00643E56" w:rsidP="0095232B">
            <w:pPr>
              <w:jc w:val="both"/>
            </w:pPr>
            <w:r w:rsidRPr="00071FBA">
              <w:rPr>
                <w:bCs/>
              </w:rPr>
              <w:t>ČÍNA</w:t>
            </w:r>
          </w:p>
          <w:p w14:paraId="257AB7D4" w14:textId="77777777" w:rsidR="00643E56" w:rsidRPr="00071FBA" w:rsidRDefault="00643E56" w:rsidP="0095232B">
            <w:pPr>
              <w:jc w:val="both"/>
            </w:pPr>
            <w:r w:rsidRPr="00071FBA">
              <w:t xml:space="preserve">- </w:t>
            </w:r>
            <w:r w:rsidRPr="00071FBA">
              <w:rPr>
                <w:bCs/>
              </w:rPr>
              <w:t>společensko-politické pozadí a osobnosti 5. a 6. generace čínské kinematografie</w:t>
            </w:r>
          </w:p>
          <w:p w14:paraId="6FEB16B4" w14:textId="77777777" w:rsidR="00643E56" w:rsidRPr="00071FBA" w:rsidRDefault="00643E56" w:rsidP="0095232B">
            <w:pPr>
              <w:jc w:val="both"/>
            </w:pPr>
            <w:r w:rsidRPr="00071FBA">
              <w:t>Zhang Yimou, Chen Kaige, Tian Zhuangzhuang; Jia Zhangke, Lou Ye; Gan Bi</w:t>
            </w:r>
          </w:p>
          <w:p w14:paraId="28D2FDAA" w14:textId="77777777" w:rsidR="00643E56" w:rsidRPr="00071FBA" w:rsidRDefault="00643E56" w:rsidP="0095232B">
            <w:pPr>
              <w:jc w:val="both"/>
              <w:rPr>
                <w:bCs/>
              </w:rPr>
            </w:pPr>
            <w:r w:rsidRPr="00071FBA">
              <w:rPr>
                <w:bCs/>
              </w:rPr>
              <w:t>TCHAJWAN</w:t>
            </w:r>
          </w:p>
          <w:p w14:paraId="415A296A" w14:textId="77777777" w:rsidR="00643E56" w:rsidRPr="00071FBA" w:rsidRDefault="00643E56" w:rsidP="0095232B">
            <w:pPr>
              <w:jc w:val="both"/>
            </w:pPr>
            <w:r w:rsidRPr="00071FBA">
              <w:rPr>
                <w:bCs/>
              </w:rPr>
              <w:t>- společensko-politické pozadí a osobnosti nových vln 80. let a 90. let</w:t>
            </w:r>
          </w:p>
          <w:p w14:paraId="3AF3AC5D" w14:textId="77777777" w:rsidR="00643E56" w:rsidRPr="00071FBA" w:rsidRDefault="00643E56" w:rsidP="0095232B">
            <w:pPr>
              <w:jc w:val="both"/>
            </w:pPr>
            <w:r w:rsidRPr="00071FBA">
              <w:t xml:space="preserve">Hou Hsiao-hsien, Edward Yang; Ang Lee, Tsai Ming-liang </w:t>
            </w:r>
          </w:p>
          <w:p w14:paraId="312831FF" w14:textId="77777777" w:rsidR="00643E56" w:rsidRPr="00071FBA" w:rsidRDefault="00643E56" w:rsidP="0095232B">
            <w:pPr>
              <w:jc w:val="both"/>
            </w:pPr>
            <w:r w:rsidRPr="00071FBA">
              <w:rPr>
                <w:bCs/>
              </w:rPr>
              <w:t>HONG KONG</w:t>
            </w:r>
          </w:p>
          <w:p w14:paraId="6E12BEAD" w14:textId="77777777" w:rsidR="00643E56" w:rsidRPr="00071FBA" w:rsidRDefault="00643E56" w:rsidP="0095232B">
            <w:pPr>
              <w:jc w:val="both"/>
            </w:pPr>
            <w:r w:rsidRPr="00071FBA">
              <w:t>-</w:t>
            </w:r>
            <w:r w:rsidRPr="00071FBA">
              <w:rPr>
                <w:bCs/>
              </w:rPr>
              <w:t>studiový systém, Shaw Brothers, Golden Harvest; žánry wuxia a kung-fu, zlatá éra 90. let, herecké hvězdy, režisérské osobnosti</w:t>
            </w:r>
          </w:p>
          <w:p w14:paraId="6029F825" w14:textId="77777777" w:rsidR="00643E56" w:rsidRPr="00071FBA" w:rsidRDefault="00643E56" w:rsidP="0095232B">
            <w:pPr>
              <w:jc w:val="both"/>
            </w:pPr>
            <w:r w:rsidRPr="00071FBA">
              <w:t>Tsui Hark, John Woo, Ringo Lam, Johnny To, Stephen Chow; Wong Kar-wai</w:t>
            </w:r>
          </w:p>
          <w:p w14:paraId="452182AD" w14:textId="77777777" w:rsidR="00643E56" w:rsidRPr="00071FBA" w:rsidRDefault="00643E56" w:rsidP="0095232B">
            <w:pPr>
              <w:jc w:val="both"/>
              <w:rPr>
                <w:bCs/>
              </w:rPr>
            </w:pPr>
            <w:r w:rsidRPr="00071FBA">
              <w:rPr>
                <w:bCs/>
              </w:rPr>
              <w:t>JIŽNÍ KOREA</w:t>
            </w:r>
          </w:p>
          <w:p w14:paraId="319EFB85" w14:textId="77777777" w:rsidR="00643E56" w:rsidRPr="00071FBA" w:rsidRDefault="00643E56" w:rsidP="0095232B">
            <w:pPr>
              <w:jc w:val="both"/>
            </w:pPr>
            <w:r w:rsidRPr="00071FBA">
              <w:rPr>
                <w:bCs/>
              </w:rPr>
              <w:t xml:space="preserve">-společensko-politické pozadí; žánrová vs. artová kinematografie </w:t>
            </w:r>
          </w:p>
          <w:p w14:paraId="3B23DA89" w14:textId="77777777" w:rsidR="00643E56" w:rsidRPr="00071FBA" w:rsidRDefault="00643E56" w:rsidP="0095232B">
            <w:pPr>
              <w:jc w:val="both"/>
            </w:pPr>
            <w:r w:rsidRPr="00071FBA">
              <w:t>Kim Ki-duk, Park Chan-wook, Bong Joon-ho, Hong Sang-soo, Lee Chang-dong</w:t>
            </w:r>
          </w:p>
          <w:p w14:paraId="69837C9A" w14:textId="77777777" w:rsidR="00643E56" w:rsidRPr="00071FBA" w:rsidRDefault="00643E56" w:rsidP="0095232B">
            <w:pPr>
              <w:jc w:val="both"/>
              <w:rPr>
                <w:bCs/>
              </w:rPr>
            </w:pPr>
            <w:r w:rsidRPr="00071FBA">
              <w:rPr>
                <w:bCs/>
              </w:rPr>
              <w:t>JAPONSKO</w:t>
            </w:r>
          </w:p>
          <w:p w14:paraId="7450210B" w14:textId="77777777" w:rsidR="00643E56" w:rsidRPr="00071FBA" w:rsidRDefault="00643E56" w:rsidP="0095232B">
            <w:pPr>
              <w:jc w:val="both"/>
            </w:pPr>
            <w:r w:rsidRPr="00071FBA">
              <w:rPr>
                <w:bCs/>
              </w:rPr>
              <w:t xml:space="preserve">-žánry (j-horor, pinku eiga, anime); osobnosti </w:t>
            </w:r>
          </w:p>
          <w:p w14:paraId="4110A1ED" w14:textId="77777777" w:rsidR="00643E56" w:rsidRPr="00071FBA" w:rsidRDefault="00643E56" w:rsidP="0095232B">
            <w:pPr>
              <w:jc w:val="both"/>
            </w:pPr>
            <w:r w:rsidRPr="00071FBA">
              <w:t>Takeshi Kitano, Takashi Miike, Shinya Tsukamoto, Kiyoshi Kurosawa, Hirokazu Koreeda</w:t>
            </w:r>
          </w:p>
          <w:p w14:paraId="3620CF8C" w14:textId="77777777" w:rsidR="00643E56" w:rsidRPr="00071FBA" w:rsidRDefault="00643E56" w:rsidP="0095232B">
            <w:pPr>
              <w:jc w:val="both"/>
              <w:rPr>
                <w:bCs/>
              </w:rPr>
            </w:pPr>
            <w:r w:rsidRPr="00071FBA">
              <w:rPr>
                <w:bCs/>
              </w:rPr>
              <w:t>LATINSKÁ AMERIKA</w:t>
            </w:r>
          </w:p>
          <w:p w14:paraId="23C70E85" w14:textId="77777777" w:rsidR="00643E56" w:rsidRPr="00071FBA" w:rsidRDefault="00643E56" w:rsidP="0095232B">
            <w:pPr>
              <w:jc w:val="both"/>
            </w:pPr>
            <w:r w:rsidRPr="00071FBA">
              <w:rPr>
                <w:bCs/>
              </w:rPr>
              <w:t>- vybrané osobnosti Mexika, Argentiny, Chile, Brazílie</w:t>
            </w:r>
          </w:p>
          <w:p w14:paraId="796F30AC" w14:textId="77777777" w:rsidR="00643E56" w:rsidRDefault="00643E56" w:rsidP="0095232B">
            <w:pPr>
              <w:jc w:val="both"/>
            </w:pPr>
            <w:r w:rsidRPr="00071FBA">
              <w:t>Carlos Reygadas, A. G. Iñárritu, Lucrecia Martel, Lisandro Alonso, Lucrecia Marte</w:t>
            </w:r>
            <w:r>
              <w:t>l, Pablo Larraín Walter Salles</w:t>
            </w:r>
          </w:p>
          <w:p w14:paraId="33F88D6B" w14:textId="77777777" w:rsidR="00045046" w:rsidRDefault="00045046" w:rsidP="0095232B">
            <w:pPr>
              <w:jc w:val="both"/>
            </w:pPr>
          </w:p>
          <w:p w14:paraId="2684C3EF" w14:textId="0E141865" w:rsidR="00045046" w:rsidRDefault="00045046" w:rsidP="0095232B">
            <w:pPr>
              <w:jc w:val="both"/>
            </w:pPr>
          </w:p>
        </w:tc>
      </w:tr>
      <w:tr w:rsidR="00643E56" w14:paraId="1149525C" w14:textId="77777777" w:rsidTr="00045046">
        <w:trPr>
          <w:trHeight w:val="265"/>
        </w:trPr>
        <w:tc>
          <w:tcPr>
            <w:tcW w:w="3653" w:type="dxa"/>
            <w:gridSpan w:val="2"/>
            <w:tcBorders>
              <w:top w:val="nil"/>
            </w:tcBorders>
            <w:shd w:val="clear" w:color="auto" w:fill="F7CAAC"/>
          </w:tcPr>
          <w:p w14:paraId="6FBDBC8C" w14:textId="77777777" w:rsidR="00643E56" w:rsidRDefault="00643E56" w:rsidP="0095232B">
            <w:pPr>
              <w:jc w:val="both"/>
            </w:pPr>
            <w:r>
              <w:rPr>
                <w:b/>
              </w:rPr>
              <w:lastRenderedPageBreak/>
              <w:t>Studijní literatura a studijní pomůcky</w:t>
            </w:r>
          </w:p>
        </w:tc>
        <w:tc>
          <w:tcPr>
            <w:tcW w:w="6202" w:type="dxa"/>
            <w:gridSpan w:val="6"/>
            <w:tcBorders>
              <w:top w:val="nil"/>
              <w:bottom w:val="nil"/>
            </w:tcBorders>
          </w:tcPr>
          <w:p w14:paraId="5CF72B69" w14:textId="77777777" w:rsidR="00643E56" w:rsidRDefault="00643E56" w:rsidP="0095232B">
            <w:pPr>
              <w:jc w:val="both"/>
            </w:pPr>
          </w:p>
        </w:tc>
      </w:tr>
      <w:tr w:rsidR="00643E56" w14:paraId="33162C62" w14:textId="77777777" w:rsidTr="00045046">
        <w:trPr>
          <w:trHeight w:val="1497"/>
        </w:trPr>
        <w:tc>
          <w:tcPr>
            <w:tcW w:w="9855" w:type="dxa"/>
            <w:gridSpan w:val="8"/>
            <w:tcBorders>
              <w:top w:val="nil"/>
            </w:tcBorders>
          </w:tcPr>
          <w:p w14:paraId="44E94686" w14:textId="77777777" w:rsidR="00643E56" w:rsidRPr="00843DD5" w:rsidRDefault="00643E56" w:rsidP="0095232B">
            <w:pPr>
              <w:jc w:val="both"/>
              <w:rPr>
                <w:b/>
                <w:bCs/>
              </w:rPr>
            </w:pPr>
            <w:r w:rsidRPr="00843DD5">
              <w:rPr>
                <w:b/>
                <w:bCs/>
              </w:rPr>
              <w:t>Povinná:</w:t>
            </w:r>
          </w:p>
          <w:p w14:paraId="444357E0" w14:textId="77777777" w:rsidR="00643E56" w:rsidRDefault="00643E56" w:rsidP="0095232B">
            <w:pPr>
              <w:spacing w:line="200" w:lineRule="atLeast"/>
              <w:jc w:val="both"/>
              <w:rPr>
                <w:b/>
                <w:bCs/>
              </w:rPr>
            </w:pPr>
            <w:r w:rsidRPr="00362276">
              <w:rPr>
                <w:bCs/>
              </w:rPr>
              <w:t>B</w:t>
            </w:r>
            <w:r>
              <w:rPr>
                <w:bCs/>
              </w:rPr>
              <w:t>ORDWELL</w:t>
            </w:r>
            <w:r w:rsidRPr="00362276">
              <w:rPr>
                <w:bCs/>
              </w:rPr>
              <w:t>, David; T</w:t>
            </w:r>
            <w:r>
              <w:rPr>
                <w:bCs/>
              </w:rPr>
              <w:t>HOMPSON</w:t>
            </w:r>
            <w:r w:rsidRPr="00362276">
              <w:rPr>
                <w:bCs/>
              </w:rPr>
              <w:t>, Kristin</w:t>
            </w:r>
            <w:r>
              <w:t xml:space="preserve">. </w:t>
            </w:r>
            <w:r>
              <w:rPr>
                <w:i/>
                <w:iCs/>
              </w:rPr>
              <w:t>Dějiny filmu</w:t>
            </w:r>
            <w:r>
              <w:t xml:space="preserve">. </w:t>
            </w:r>
            <w:proofErr w:type="gramStart"/>
            <w:r>
              <w:t>Praha :</w:t>
            </w:r>
            <w:proofErr w:type="gramEnd"/>
            <w:r>
              <w:t xml:space="preserve"> AMU/Lid. Noviny, 2007.</w:t>
            </w:r>
          </w:p>
          <w:p w14:paraId="668EF401" w14:textId="77777777" w:rsidR="00643E56" w:rsidRDefault="00643E56" w:rsidP="0095232B">
            <w:pPr>
              <w:jc w:val="both"/>
              <w:rPr>
                <w:b/>
                <w:bCs/>
                <w:shd w:val="clear" w:color="auto" w:fill="FFFFFF"/>
              </w:rPr>
            </w:pPr>
            <w:r w:rsidRPr="00071FBA">
              <w:rPr>
                <w:bCs/>
                <w:shd w:val="clear" w:color="auto" w:fill="FFFFFF"/>
              </w:rPr>
              <w:t>V</w:t>
            </w:r>
            <w:r>
              <w:rPr>
                <w:bCs/>
                <w:shd w:val="clear" w:color="auto" w:fill="FFFFFF"/>
              </w:rPr>
              <w:t>ICK</w:t>
            </w:r>
            <w:r w:rsidRPr="00071FBA">
              <w:rPr>
                <w:bCs/>
                <w:shd w:val="clear" w:color="auto" w:fill="FFFFFF"/>
              </w:rPr>
              <w:t>, Tom</w:t>
            </w:r>
            <w:r w:rsidRPr="00071FBA">
              <w:rPr>
                <w:shd w:val="clear" w:color="auto" w:fill="FFFFFF"/>
              </w:rPr>
              <w:t>.</w:t>
            </w:r>
            <w:r>
              <w:rPr>
                <w:shd w:val="clear" w:color="auto" w:fill="FFFFFF"/>
              </w:rPr>
              <w:t xml:space="preserve"> </w:t>
            </w:r>
            <w:r>
              <w:rPr>
                <w:i/>
                <w:iCs/>
                <w:shd w:val="clear" w:color="auto" w:fill="FFFFFF"/>
              </w:rPr>
              <w:t xml:space="preserve">Asian Cinema: A </w:t>
            </w:r>
            <w:proofErr w:type="gramStart"/>
            <w:r>
              <w:rPr>
                <w:i/>
                <w:iCs/>
                <w:shd w:val="clear" w:color="auto" w:fill="FFFFFF"/>
              </w:rPr>
              <w:t>Field  Guide</w:t>
            </w:r>
            <w:proofErr w:type="gramEnd"/>
            <w:r>
              <w:rPr>
                <w:i/>
                <w:iCs/>
                <w:shd w:val="clear" w:color="auto" w:fill="FFFFFF"/>
              </w:rPr>
              <w:t xml:space="preserve">. </w:t>
            </w:r>
            <w:r>
              <w:rPr>
                <w:shd w:val="clear" w:color="auto" w:fill="FFFFFF"/>
              </w:rPr>
              <w:t xml:space="preserve">New </w:t>
            </w:r>
            <w:proofErr w:type="gramStart"/>
            <w:r>
              <w:rPr>
                <w:shd w:val="clear" w:color="auto" w:fill="FFFFFF"/>
              </w:rPr>
              <w:t>York :</w:t>
            </w:r>
            <w:proofErr w:type="gramEnd"/>
            <w:r>
              <w:rPr>
                <w:shd w:val="clear" w:color="auto" w:fill="FFFFFF"/>
              </w:rPr>
              <w:t xml:space="preserve"> Harper Perennial, 2008.</w:t>
            </w:r>
          </w:p>
          <w:p w14:paraId="1533BD15" w14:textId="77777777" w:rsidR="00643E56" w:rsidRPr="00071FBA" w:rsidRDefault="00643E56" w:rsidP="0095232B">
            <w:pPr>
              <w:jc w:val="both"/>
            </w:pPr>
            <w:r w:rsidRPr="00071FBA">
              <w:rPr>
                <w:bCs/>
                <w:shd w:val="clear" w:color="auto" w:fill="FFFFFF"/>
              </w:rPr>
              <w:t>L</w:t>
            </w:r>
            <w:r>
              <w:rPr>
                <w:bCs/>
                <w:shd w:val="clear" w:color="auto" w:fill="FFFFFF"/>
              </w:rPr>
              <w:t>ANGEROVÁ</w:t>
            </w:r>
            <w:r w:rsidRPr="00071FBA">
              <w:rPr>
                <w:bCs/>
                <w:shd w:val="clear" w:color="auto" w:fill="FFFFFF"/>
              </w:rPr>
              <w:t xml:space="preserve">, Viera. </w:t>
            </w:r>
            <w:r w:rsidRPr="00071FBA">
              <w:rPr>
                <w:i/>
                <w:iCs/>
                <w:shd w:val="clear" w:color="auto" w:fill="FFFFFF"/>
              </w:rPr>
              <w:t>Filmový zemepis. Kontinentálna Čína, HongKong, Tchajwan</w:t>
            </w:r>
            <w:r w:rsidRPr="00071FBA">
              <w:rPr>
                <w:shd w:val="clear" w:color="auto" w:fill="FFFFFF"/>
              </w:rPr>
              <w:t xml:space="preserve">. </w:t>
            </w:r>
            <w:proofErr w:type="gramStart"/>
            <w:r w:rsidRPr="00071FBA">
              <w:rPr>
                <w:shd w:val="clear" w:color="auto" w:fill="FFFFFF"/>
              </w:rPr>
              <w:t>Bratislava :</w:t>
            </w:r>
            <w:proofErr w:type="gramEnd"/>
            <w:r w:rsidRPr="00071FBA">
              <w:rPr>
                <w:shd w:val="clear" w:color="auto" w:fill="FFFFFF"/>
              </w:rPr>
              <w:t xml:space="preserve"> SFÚ, 2009.</w:t>
            </w:r>
          </w:p>
          <w:p w14:paraId="7CE9859F" w14:textId="77777777" w:rsidR="00643E56" w:rsidRPr="00071FBA" w:rsidRDefault="00643E56" w:rsidP="0095232B">
            <w:pPr>
              <w:jc w:val="both"/>
            </w:pPr>
          </w:p>
          <w:p w14:paraId="25B83167" w14:textId="77777777" w:rsidR="00643E56" w:rsidRPr="00843DD5" w:rsidRDefault="00643E56" w:rsidP="0095232B">
            <w:pPr>
              <w:jc w:val="both"/>
              <w:rPr>
                <w:b/>
                <w:bCs/>
              </w:rPr>
            </w:pPr>
            <w:r w:rsidRPr="00843DD5">
              <w:rPr>
                <w:b/>
                <w:bCs/>
              </w:rPr>
              <w:t>Doporučená:</w:t>
            </w:r>
          </w:p>
          <w:p w14:paraId="264C1403" w14:textId="77777777" w:rsidR="00643E56" w:rsidRDefault="00643E56" w:rsidP="0095232B">
            <w:pPr>
              <w:jc w:val="both"/>
              <w:rPr>
                <w:b/>
                <w:bCs/>
              </w:rPr>
            </w:pPr>
            <w:r w:rsidRPr="00071FBA">
              <w:rPr>
                <w:bCs/>
              </w:rPr>
              <w:t>D</w:t>
            </w:r>
            <w:r>
              <w:rPr>
                <w:bCs/>
              </w:rPr>
              <w:t>AVIS</w:t>
            </w:r>
            <w:r w:rsidRPr="00071FBA">
              <w:rPr>
                <w:bCs/>
              </w:rPr>
              <w:t>, Emilie William; Yueh-yu Yeh, Darrell</w:t>
            </w:r>
            <w:r>
              <w:t xml:space="preserve">. </w:t>
            </w:r>
            <w:r>
              <w:rPr>
                <w:i/>
                <w:iCs/>
              </w:rPr>
              <w:t>East Asian Screen Industries</w:t>
            </w:r>
            <w:r>
              <w:t xml:space="preserve">. </w:t>
            </w:r>
            <w:proofErr w:type="gramStart"/>
            <w:r>
              <w:t>Londýn :</w:t>
            </w:r>
            <w:proofErr w:type="gramEnd"/>
            <w:r>
              <w:t xml:space="preserve"> BFI, 2008.</w:t>
            </w:r>
          </w:p>
          <w:p w14:paraId="4FA87787" w14:textId="77777777" w:rsidR="00643E56" w:rsidRDefault="00643E56" w:rsidP="0095232B">
            <w:pPr>
              <w:jc w:val="both"/>
              <w:rPr>
                <w:b/>
                <w:bCs/>
              </w:rPr>
            </w:pPr>
            <w:r w:rsidRPr="00071FBA">
              <w:rPr>
                <w:bCs/>
              </w:rPr>
              <w:t>H</w:t>
            </w:r>
            <w:r>
              <w:rPr>
                <w:bCs/>
              </w:rPr>
              <w:t>ART</w:t>
            </w:r>
            <w:r w:rsidRPr="00071FBA">
              <w:rPr>
                <w:bCs/>
              </w:rPr>
              <w:t>, Stephen M</w:t>
            </w:r>
            <w:r>
              <w:t>. A</w:t>
            </w:r>
            <w:r>
              <w:rPr>
                <w:i/>
                <w:iCs/>
              </w:rPr>
              <w:t xml:space="preserve"> Companion to Latin American Film</w:t>
            </w:r>
            <w:r>
              <w:t xml:space="preserve">. </w:t>
            </w:r>
            <w:proofErr w:type="gramStart"/>
            <w:r>
              <w:t>Woodbridge :</w:t>
            </w:r>
            <w:proofErr w:type="gramEnd"/>
            <w:r>
              <w:t xml:space="preserve"> Tamesis, 2004.</w:t>
            </w:r>
          </w:p>
          <w:p w14:paraId="0CFE57FA" w14:textId="77777777" w:rsidR="00643E56" w:rsidRDefault="00643E56" w:rsidP="0095232B">
            <w:pPr>
              <w:jc w:val="both"/>
              <w:rPr>
                <w:b/>
                <w:bCs/>
              </w:rPr>
            </w:pPr>
            <w:r w:rsidRPr="00071FBA">
              <w:rPr>
                <w:bCs/>
              </w:rPr>
              <w:t>C</w:t>
            </w:r>
            <w:r>
              <w:rPr>
                <w:bCs/>
              </w:rPr>
              <w:t>HAUDHURI</w:t>
            </w:r>
            <w:r w:rsidRPr="00071FBA">
              <w:rPr>
                <w:bCs/>
              </w:rPr>
              <w:t>, Shohini</w:t>
            </w:r>
            <w:r>
              <w:t xml:space="preserve">. </w:t>
            </w:r>
            <w:r>
              <w:rPr>
                <w:i/>
                <w:iCs/>
              </w:rPr>
              <w:t>Contemporary World Cinema: Europe, the Middle East, East Asia and South Asia</w:t>
            </w:r>
            <w:r>
              <w:t xml:space="preserve">. </w:t>
            </w:r>
            <w:proofErr w:type="gramStart"/>
            <w:r>
              <w:t>Edinburgh :</w:t>
            </w:r>
            <w:proofErr w:type="gramEnd"/>
            <w:r>
              <w:t xml:space="preserve"> Edinburgh University Press, 2005.</w:t>
            </w:r>
          </w:p>
          <w:p w14:paraId="1481D4CF" w14:textId="77777777" w:rsidR="00643E56" w:rsidRDefault="00643E56" w:rsidP="0095232B">
            <w:pPr>
              <w:jc w:val="both"/>
              <w:rPr>
                <w:b/>
                <w:bCs/>
              </w:rPr>
            </w:pPr>
            <w:r w:rsidRPr="00071FBA">
              <w:rPr>
                <w:bCs/>
              </w:rPr>
              <w:t>M</w:t>
            </w:r>
            <w:r>
              <w:rPr>
                <w:bCs/>
              </w:rPr>
              <w:t>ES</w:t>
            </w:r>
            <w:r w:rsidRPr="00071FBA">
              <w:rPr>
                <w:bCs/>
              </w:rPr>
              <w:t>, Tom; S</w:t>
            </w:r>
            <w:r>
              <w:rPr>
                <w:bCs/>
              </w:rPr>
              <w:t>HARP</w:t>
            </w:r>
            <w:r w:rsidRPr="00071FBA">
              <w:rPr>
                <w:bCs/>
              </w:rPr>
              <w:t>, Jasper</w:t>
            </w:r>
            <w:r>
              <w:t xml:space="preserve">. </w:t>
            </w:r>
            <w:r>
              <w:rPr>
                <w:i/>
                <w:iCs/>
              </w:rPr>
              <w:t>The Midnight Eye Guide to New Japanese Film</w:t>
            </w:r>
            <w:r>
              <w:t xml:space="preserve">. </w:t>
            </w:r>
            <w:proofErr w:type="gramStart"/>
            <w:r>
              <w:t>Berkeley :</w:t>
            </w:r>
            <w:proofErr w:type="gramEnd"/>
            <w:r>
              <w:t xml:space="preserve"> Stone Bridge Press, 2004.</w:t>
            </w:r>
          </w:p>
          <w:p w14:paraId="53CDCB83" w14:textId="77777777" w:rsidR="00643E56" w:rsidRDefault="00643E56" w:rsidP="0095232B">
            <w:pPr>
              <w:jc w:val="both"/>
              <w:rPr>
                <w:b/>
                <w:bCs/>
              </w:rPr>
            </w:pPr>
            <w:r w:rsidRPr="00071FBA">
              <w:rPr>
                <w:bCs/>
              </w:rPr>
              <w:t>R</w:t>
            </w:r>
            <w:r>
              <w:rPr>
                <w:bCs/>
              </w:rPr>
              <w:t>OSENBAUM</w:t>
            </w:r>
            <w:r w:rsidRPr="00071FBA">
              <w:rPr>
                <w:bCs/>
              </w:rPr>
              <w:t>, Jonathan; Saeed-Vafa, Mehrnaz</w:t>
            </w:r>
            <w:r>
              <w:t xml:space="preserve">. </w:t>
            </w:r>
            <w:r>
              <w:rPr>
                <w:i/>
                <w:iCs/>
              </w:rPr>
              <w:t>Abbas Kiarostami</w:t>
            </w:r>
            <w:r>
              <w:t xml:space="preserve"> (Contemporary Film Directors) </w:t>
            </w:r>
            <w:proofErr w:type="gramStart"/>
            <w:r>
              <w:t>Chicago :</w:t>
            </w:r>
            <w:proofErr w:type="gramEnd"/>
            <w:r>
              <w:t xml:space="preserve"> University of Illinois Press, 2003) </w:t>
            </w:r>
          </w:p>
          <w:p w14:paraId="190530EA" w14:textId="77777777" w:rsidR="00643E56" w:rsidRDefault="00643E56" w:rsidP="0095232B">
            <w:pPr>
              <w:jc w:val="both"/>
              <w:rPr>
                <w:b/>
                <w:bCs/>
              </w:rPr>
            </w:pPr>
            <w:r w:rsidRPr="00071FBA">
              <w:rPr>
                <w:bCs/>
              </w:rPr>
              <w:t>T</w:t>
            </w:r>
            <w:r>
              <w:rPr>
                <w:bCs/>
              </w:rPr>
              <w:t>APPER</w:t>
            </w:r>
            <w:r w:rsidRPr="00071FBA">
              <w:rPr>
                <w:bCs/>
              </w:rPr>
              <w:t>, Richard</w:t>
            </w:r>
            <w:r>
              <w:t xml:space="preserve">. </w:t>
            </w:r>
            <w:r>
              <w:rPr>
                <w:i/>
                <w:iCs/>
              </w:rPr>
              <w:t>The New Iranian Cinema: Politics, Representation and Identity</w:t>
            </w:r>
            <w:r>
              <w:t>. Londýn: I. B. Tauris, 2002.</w:t>
            </w:r>
          </w:p>
          <w:p w14:paraId="7732500E" w14:textId="77777777" w:rsidR="00643E56" w:rsidRDefault="00643E56" w:rsidP="0095232B">
            <w:pPr>
              <w:jc w:val="both"/>
            </w:pPr>
            <w:r w:rsidRPr="00071FBA">
              <w:rPr>
                <w:bCs/>
              </w:rPr>
              <w:t>T</w:t>
            </w:r>
            <w:r>
              <w:rPr>
                <w:bCs/>
              </w:rPr>
              <w:t>EO</w:t>
            </w:r>
            <w:r w:rsidRPr="00071FBA">
              <w:rPr>
                <w:bCs/>
              </w:rPr>
              <w:t>, Stephen</w:t>
            </w:r>
            <w:r>
              <w:t xml:space="preserve">. </w:t>
            </w:r>
            <w:r>
              <w:rPr>
                <w:i/>
                <w:iCs/>
              </w:rPr>
              <w:t>Chinese Martial Arts Cinema: The Wuxia Tradition</w:t>
            </w:r>
            <w:r>
              <w:t xml:space="preserve">. </w:t>
            </w:r>
            <w:proofErr w:type="gramStart"/>
            <w:r>
              <w:t>Edinburgh :</w:t>
            </w:r>
            <w:proofErr w:type="gramEnd"/>
            <w:r>
              <w:t xml:space="preserve"> Edinburgh University Press, 2009.</w:t>
            </w:r>
          </w:p>
          <w:p w14:paraId="60361B20" w14:textId="77777777" w:rsidR="00643E56" w:rsidRDefault="00643E56" w:rsidP="0095232B">
            <w:pPr>
              <w:jc w:val="both"/>
            </w:pPr>
          </w:p>
          <w:p w14:paraId="16BB8626" w14:textId="77777777" w:rsidR="00643E56" w:rsidRDefault="00643E56" w:rsidP="0095232B">
            <w:pPr>
              <w:jc w:val="both"/>
            </w:pPr>
            <w:r>
              <w:rPr>
                <w:i/>
                <w:iCs/>
              </w:rPr>
              <w:t>rejze.cz</w:t>
            </w:r>
            <w:r>
              <w:t xml:space="preserve">, </w:t>
            </w:r>
            <w:r>
              <w:rPr>
                <w:i/>
                <w:iCs/>
              </w:rPr>
              <w:t>Cinema Scope</w:t>
            </w:r>
            <w:r>
              <w:t xml:space="preserve">, </w:t>
            </w:r>
            <w:r>
              <w:rPr>
                <w:i/>
                <w:iCs/>
              </w:rPr>
              <w:t>Sight and Sound</w:t>
            </w:r>
            <w:r>
              <w:t xml:space="preserve">, </w:t>
            </w:r>
            <w:r>
              <w:rPr>
                <w:i/>
                <w:iCs/>
              </w:rPr>
              <w:t>Cinepur</w:t>
            </w:r>
            <w:r>
              <w:t xml:space="preserve">, </w:t>
            </w:r>
            <w:r>
              <w:rPr>
                <w:i/>
                <w:iCs/>
              </w:rPr>
              <w:t>A2</w:t>
            </w:r>
            <w:r>
              <w:t>,</w:t>
            </w:r>
            <w:r>
              <w:rPr>
                <w:i/>
                <w:iCs/>
              </w:rPr>
              <w:t xml:space="preserve"> 25fps</w:t>
            </w:r>
            <w:r>
              <w:t xml:space="preserve">, </w:t>
            </w:r>
            <w:r>
              <w:rPr>
                <w:i/>
                <w:iCs/>
              </w:rPr>
              <w:t>FantomFilm</w:t>
            </w:r>
            <w:r>
              <w:t xml:space="preserve">, </w:t>
            </w:r>
            <w:r>
              <w:rPr>
                <w:i/>
                <w:iCs/>
              </w:rPr>
              <w:t>Film a doba</w:t>
            </w:r>
          </w:p>
        </w:tc>
      </w:tr>
    </w:tbl>
    <w:p w14:paraId="41E97DFD" w14:textId="77777777" w:rsidR="00643E56" w:rsidRDefault="00643E56" w:rsidP="00643E56"/>
    <w:p w14:paraId="151B90B6" w14:textId="31393EA3" w:rsidR="00643E56" w:rsidRDefault="00643E56" w:rsidP="00830C8E"/>
    <w:p w14:paraId="7C24C841" w14:textId="2A236C09" w:rsidR="00643E56" w:rsidRDefault="00643E56" w:rsidP="00830C8E"/>
    <w:p w14:paraId="2BF46A04" w14:textId="5A93DFA3" w:rsidR="00643E56" w:rsidRDefault="00643E56" w:rsidP="00830C8E"/>
    <w:p w14:paraId="75F7554A" w14:textId="2C8FF95C" w:rsidR="00643E56" w:rsidRDefault="00643E56" w:rsidP="00830C8E"/>
    <w:p w14:paraId="2A5E1378" w14:textId="761D9C49" w:rsidR="00643E56" w:rsidRDefault="00643E56" w:rsidP="00830C8E"/>
    <w:p w14:paraId="6901977A" w14:textId="7D1D0001" w:rsidR="00643E56" w:rsidRDefault="00643E56" w:rsidP="00830C8E"/>
    <w:p w14:paraId="5C961AA7" w14:textId="05894EEA" w:rsidR="00643E56" w:rsidRDefault="00643E56" w:rsidP="00830C8E"/>
    <w:p w14:paraId="7FA51D1A" w14:textId="7C5A7430" w:rsidR="00643E56" w:rsidRDefault="00643E56" w:rsidP="00830C8E"/>
    <w:p w14:paraId="35285E7B" w14:textId="68BD7710" w:rsidR="00643E56" w:rsidRDefault="00643E56" w:rsidP="00830C8E"/>
    <w:p w14:paraId="478D8D9C" w14:textId="1C7E699F" w:rsidR="00643E56" w:rsidRDefault="00643E56" w:rsidP="00830C8E"/>
    <w:p w14:paraId="38A6CB55" w14:textId="71D35C29" w:rsidR="00643E56" w:rsidRDefault="00643E56" w:rsidP="00830C8E"/>
    <w:p w14:paraId="54837A65" w14:textId="52FB44F0" w:rsidR="00643E56" w:rsidRDefault="00643E56" w:rsidP="00830C8E"/>
    <w:p w14:paraId="0C9099A3" w14:textId="2262ABA7" w:rsidR="00643E56" w:rsidRDefault="00643E56" w:rsidP="00830C8E"/>
    <w:p w14:paraId="3E5FEA4D" w14:textId="00AC7480" w:rsidR="00643E56" w:rsidRDefault="00643E56" w:rsidP="00830C8E"/>
    <w:p w14:paraId="72FE14E2" w14:textId="18741FC3" w:rsidR="00643E56" w:rsidRDefault="00643E56" w:rsidP="00830C8E"/>
    <w:p w14:paraId="39F32C05" w14:textId="40EC8DCA" w:rsidR="00643E56" w:rsidRDefault="00643E56" w:rsidP="00830C8E"/>
    <w:p w14:paraId="4E084D48" w14:textId="2F89A743" w:rsidR="00643E56" w:rsidRDefault="00643E56" w:rsidP="00830C8E"/>
    <w:p w14:paraId="4EE28297" w14:textId="62B8BF1C" w:rsidR="00643E56" w:rsidRDefault="00643E56" w:rsidP="00830C8E"/>
    <w:p w14:paraId="6488705C" w14:textId="614B556F" w:rsidR="00643E56" w:rsidRDefault="00643E56" w:rsidP="00830C8E"/>
    <w:p w14:paraId="22195F43" w14:textId="4268624F" w:rsidR="00643E56" w:rsidRDefault="00643E56" w:rsidP="00830C8E"/>
    <w:p w14:paraId="399049CA" w14:textId="6F6BA318" w:rsidR="00643E56" w:rsidRDefault="00643E56" w:rsidP="00830C8E"/>
    <w:p w14:paraId="0F5CD252" w14:textId="76FD5E57" w:rsidR="00643E56" w:rsidRDefault="00643E56" w:rsidP="00830C8E"/>
    <w:p w14:paraId="7119258A" w14:textId="6CC21BBC" w:rsidR="00643E56" w:rsidRDefault="00643E56" w:rsidP="00830C8E"/>
    <w:p w14:paraId="6DAEFE32" w14:textId="6D5AAA97" w:rsidR="00643E56" w:rsidRDefault="00643E56" w:rsidP="00830C8E"/>
    <w:p w14:paraId="4A4F4862" w14:textId="5E98B63C" w:rsidR="00643E56" w:rsidRDefault="00643E56" w:rsidP="00830C8E"/>
    <w:p w14:paraId="23940573" w14:textId="00A1C49A" w:rsidR="00643E56" w:rsidRDefault="00643E56" w:rsidP="00830C8E"/>
    <w:p w14:paraId="590007C8" w14:textId="71377A91" w:rsidR="00643E56" w:rsidRDefault="00643E56" w:rsidP="00830C8E"/>
    <w:p w14:paraId="7865FC17" w14:textId="7B850273" w:rsidR="00643E56" w:rsidRDefault="00643E56" w:rsidP="00830C8E"/>
    <w:p w14:paraId="38BBFEF9" w14:textId="61561A96" w:rsidR="00643E56" w:rsidRDefault="00643E56" w:rsidP="00830C8E"/>
    <w:p w14:paraId="3F46C8BB" w14:textId="198F786A" w:rsidR="00045046" w:rsidRDefault="00045046" w:rsidP="00830C8E"/>
    <w:p w14:paraId="300B431D" w14:textId="3B1A89C0" w:rsidR="00045046" w:rsidRDefault="00045046" w:rsidP="00830C8E"/>
    <w:p w14:paraId="042358E7" w14:textId="5B165AB3" w:rsidR="00045046" w:rsidRDefault="00045046" w:rsidP="00830C8E"/>
    <w:p w14:paraId="03A27B7E" w14:textId="0B684AEC" w:rsidR="00045046" w:rsidRDefault="00045046" w:rsidP="00830C8E"/>
    <w:p w14:paraId="3B0EF16A" w14:textId="47503365" w:rsidR="00045046" w:rsidRDefault="00045046" w:rsidP="00830C8E"/>
    <w:p w14:paraId="6AD072E5" w14:textId="59D4A6CA" w:rsidR="00045046" w:rsidRDefault="00045046" w:rsidP="00830C8E"/>
    <w:p w14:paraId="4E0F66ED" w14:textId="3FEC803E" w:rsidR="00045046" w:rsidRDefault="00045046" w:rsidP="00830C8E"/>
    <w:p w14:paraId="6F00A4CF" w14:textId="77777777" w:rsidR="00045046" w:rsidRDefault="00045046" w:rsidP="00830C8E"/>
    <w:p w14:paraId="444C80B3" w14:textId="45F223BA" w:rsidR="00643E56" w:rsidRDefault="00643E56" w:rsidP="00830C8E"/>
    <w:p w14:paraId="75516218" w14:textId="4E2D3684" w:rsidR="00643E56" w:rsidRDefault="00643E56" w:rsidP="00830C8E"/>
    <w:p w14:paraId="37915346" w14:textId="5D347ECB" w:rsidR="00643E56" w:rsidRDefault="00643E56" w:rsidP="00830C8E"/>
    <w:p w14:paraId="41F10DD5" w14:textId="57AC8748"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25478BF1" w14:textId="77777777" w:rsidTr="00045046">
        <w:tc>
          <w:tcPr>
            <w:tcW w:w="9855" w:type="dxa"/>
            <w:gridSpan w:val="8"/>
            <w:tcBorders>
              <w:bottom w:val="double" w:sz="4" w:space="0" w:color="auto"/>
            </w:tcBorders>
            <w:shd w:val="clear" w:color="auto" w:fill="BDD6EE"/>
          </w:tcPr>
          <w:p w14:paraId="0929D7C6" w14:textId="77777777" w:rsidR="00643E56" w:rsidRDefault="00643E56" w:rsidP="0095232B">
            <w:pPr>
              <w:jc w:val="both"/>
              <w:rPr>
                <w:b/>
                <w:sz w:val="28"/>
              </w:rPr>
            </w:pPr>
            <w:r>
              <w:lastRenderedPageBreak/>
              <w:br w:type="page"/>
            </w:r>
            <w:r>
              <w:rPr>
                <w:b/>
                <w:sz w:val="28"/>
              </w:rPr>
              <w:t>B-III – Charakteristika studijního předmětu</w:t>
            </w:r>
          </w:p>
        </w:tc>
      </w:tr>
      <w:tr w:rsidR="00643E56" w14:paraId="2FAD2F14" w14:textId="77777777" w:rsidTr="00045046">
        <w:tc>
          <w:tcPr>
            <w:tcW w:w="3086" w:type="dxa"/>
            <w:tcBorders>
              <w:top w:val="double" w:sz="4" w:space="0" w:color="auto"/>
            </w:tcBorders>
            <w:shd w:val="clear" w:color="auto" w:fill="F7CAAC"/>
          </w:tcPr>
          <w:p w14:paraId="44D05B31"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08473AF3" w14:textId="77777777" w:rsidR="00643E56" w:rsidRDefault="00643E56" w:rsidP="0095232B">
            <w:pPr>
              <w:jc w:val="both"/>
            </w:pPr>
            <w:r>
              <w:t>Teorie a technologie</w:t>
            </w:r>
            <w:r w:rsidRPr="00132B26">
              <w:t xml:space="preserve"> </w:t>
            </w:r>
            <w:r>
              <w:t>Kamera 7</w:t>
            </w:r>
          </w:p>
        </w:tc>
      </w:tr>
      <w:tr w:rsidR="00643E56" w14:paraId="1A588C86" w14:textId="77777777" w:rsidTr="00045046">
        <w:tc>
          <w:tcPr>
            <w:tcW w:w="3086" w:type="dxa"/>
            <w:shd w:val="clear" w:color="auto" w:fill="F7CAAC"/>
          </w:tcPr>
          <w:p w14:paraId="21F3F1F4" w14:textId="77777777" w:rsidR="00643E56" w:rsidRDefault="00643E56" w:rsidP="00A779C5">
            <w:pPr>
              <w:rPr>
                <w:b/>
              </w:rPr>
            </w:pPr>
            <w:r>
              <w:rPr>
                <w:b/>
              </w:rPr>
              <w:t>Typ předmětu</w:t>
            </w:r>
          </w:p>
        </w:tc>
        <w:tc>
          <w:tcPr>
            <w:tcW w:w="3406" w:type="dxa"/>
            <w:gridSpan w:val="4"/>
          </w:tcPr>
          <w:p w14:paraId="2695CF65" w14:textId="107B2073" w:rsidR="00643E56" w:rsidRDefault="00643E56" w:rsidP="0095232B">
            <w:pPr>
              <w:jc w:val="both"/>
            </w:pPr>
            <w:r>
              <w:t xml:space="preserve">Povinný, </w:t>
            </w:r>
            <w:r w:rsidR="00DF21C6">
              <w:t>PZ</w:t>
            </w:r>
          </w:p>
        </w:tc>
        <w:tc>
          <w:tcPr>
            <w:tcW w:w="2695" w:type="dxa"/>
            <w:gridSpan w:val="2"/>
            <w:shd w:val="clear" w:color="auto" w:fill="F7CAAC"/>
          </w:tcPr>
          <w:p w14:paraId="5C42208B" w14:textId="77777777" w:rsidR="00643E56" w:rsidRDefault="00643E56" w:rsidP="0095232B">
            <w:pPr>
              <w:jc w:val="both"/>
            </w:pPr>
            <w:r>
              <w:rPr>
                <w:b/>
              </w:rPr>
              <w:t>doporučený ročník / semestr</w:t>
            </w:r>
          </w:p>
        </w:tc>
        <w:tc>
          <w:tcPr>
            <w:tcW w:w="668" w:type="dxa"/>
          </w:tcPr>
          <w:p w14:paraId="6FE75FF1" w14:textId="4BDF63AE" w:rsidR="00643E56" w:rsidRDefault="00A6733F" w:rsidP="0095232B">
            <w:pPr>
              <w:jc w:val="both"/>
            </w:pPr>
            <w:r>
              <w:t>1</w:t>
            </w:r>
            <w:r w:rsidR="00643E56">
              <w:t>/ZS</w:t>
            </w:r>
          </w:p>
        </w:tc>
      </w:tr>
      <w:tr w:rsidR="00643E56" w14:paraId="76DD4B27" w14:textId="77777777" w:rsidTr="00045046">
        <w:tc>
          <w:tcPr>
            <w:tcW w:w="3086" w:type="dxa"/>
            <w:shd w:val="clear" w:color="auto" w:fill="F7CAAC"/>
          </w:tcPr>
          <w:p w14:paraId="5213C0C7" w14:textId="77777777" w:rsidR="00643E56" w:rsidRDefault="00643E56" w:rsidP="00A779C5">
            <w:pPr>
              <w:rPr>
                <w:b/>
              </w:rPr>
            </w:pPr>
            <w:r>
              <w:rPr>
                <w:b/>
              </w:rPr>
              <w:t>Rozsah studijního předmětu</w:t>
            </w:r>
          </w:p>
        </w:tc>
        <w:tc>
          <w:tcPr>
            <w:tcW w:w="1701" w:type="dxa"/>
            <w:gridSpan w:val="2"/>
          </w:tcPr>
          <w:p w14:paraId="5AD772CD" w14:textId="77777777" w:rsidR="00643E56" w:rsidRDefault="00643E56" w:rsidP="0095232B">
            <w:pPr>
              <w:jc w:val="both"/>
            </w:pPr>
            <w:r>
              <w:t>26/semestr</w:t>
            </w:r>
          </w:p>
        </w:tc>
        <w:tc>
          <w:tcPr>
            <w:tcW w:w="889" w:type="dxa"/>
            <w:shd w:val="clear" w:color="auto" w:fill="F7CAAC"/>
          </w:tcPr>
          <w:p w14:paraId="165BFA84" w14:textId="77777777" w:rsidR="00643E56" w:rsidRDefault="00643E56" w:rsidP="0095232B">
            <w:pPr>
              <w:jc w:val="both"/>
              <w:rPr>
                <w:b/>
              </w:rPr>
            </w:pPr>
            <w:r>
              <w:rPr>
                <w:b/>
              </w:rPr>
              <w:t xml:space="preserve">hod. </w:t>
            </w:r>
          </w:p>
        </w:tc>
        <w:tc>
          <w:tcPr>
            <w:tcW w:w="816" w:type="dxa"/>
          </w:tcPr>
          <w:p w14:paraId="61A65DD6" w14:textId="77777777" w:rsidR="00643E56" w:rsidRDefault="00643E56" w:rsidP="0095232B">
            <w:pPr>
              <w:jc w:val="both"/>
            </w:pPr>
            <w:r>
              <w:t>2/týden</w:t>
            </w:r>
          </w:p>
        </w:tc>
        <w:tc>
          <w:tcPr>
            <w:tcW w:w="2156" w:type="dxa"/>
            <w:shd w:val="clear" w:color="auto" w:fill="F7CAAC"/>
          </w:tcPr>
          <w:p w14:paraId="466ACA4F" w14:textId="77777777" w:rsidR="00643E56" w:rsidRDefault="00643E56" w:rsidP="0095232B">
            <w:pPr>
              <w:jc w:val="both"/>
              <w:rPr>
                <w:b/>
              </w:rPr>
            </w:pPr>
            <w:r>
              <w:rPr>
                <w:b/>
              </w:rPr>
              <w:t>kreditů</w:t>
            </w:r>
          </w:p>
        </w:tc>
        <w:tc>
          <w:tcPr>
            <w:tcW w:w="1207" w:type="dxa"/>
            <w:gridSpan w:val="2"/>
          </w:tcPr>
          <w:p w14:paraId="09E0244D" w14:textId="77777777" w:rsidR="00643E56" w:rsidRDefault="00643E56" w:rsidP="0095232B">
            <w:pPr>
              <w:jc w:val="both"/>
            </w:pPr>
            <w:r>
              <w:t>3</w:t>
            </w:r>
          </w:p>
        </w:tc>
      </w:tr>
      <w:tr w:rsidR="00643E56" w14:paraId="00E6198F" w14:textId="77777777" w:rsidTr="00045046">
        <w:tc>
          <w:tcPr>
            <w:tcW w:w="3086" w:type="dxa"/>
            <w:shd w:val="clear" w:color="auto" w:fill="F7CAAC"/>
          </w:tcPr>
          <w:p w14:paraId="22990551" w14:textId="77777777" w:rsidR="00643E56" w:rsidRDefault="00643E56" w:rsidP="00A779C5">
            <w:pPr>
              <w:rPr>
                <w:b/>
                <w:sz w:val="22"/>
              </w:rPr>
            </w:pPr>
            <w:r>
              <w:rPr>
                <w:b/>
              </w:rPr>
              <w:t>Prerekvizity, korekvizity, ekvivalence</w:t>
            </w:r>
          </w:p>
        </w:tc>
        <w:tc>
          <w:tcPr>
            <w:tcW w:w="6769" w:type="dxa"/>
            <w:gridSpan w:val="7"/>
          </w:tcPr>
          <w:p w14:paraId="636DA880" w14:textId="77777777" w:rsidR="00643E56" w:rsidRDefault="00643E56" w:rsidP="0095232B">
            <w:pPr>
              <w:jc w:val="both"/>
            </w:pPr>
          </w:p>
        </w:tc>
      </w:tr>
      <w:tr w:rsidR="00643E56" w14:paraId="40D70D31" w14:textId="77777777" w:rsidTr="00045046">
        <w:tc>
          <w:tcPr>
            <w:tcW w:w="3086" w:type="dxa"/>
            <w:shd w:val="clear" w:color="auto" w:fill="F7CAAC"/>
          </w:tcPr>
          <w:p w14:paraId="166F3B60" w14:textId="77777777" w:rsidR="00643E56" w:rsidRDefault="00643E56" w:rsidP="00A779C5">
            <w:pPr>
              <w:rPr>
                <w:b/>
              </w:rPr>
            </w:pPr>
            <w:r>
              <w:rPr>
                <w:b/>
              </w:rPr>
              <w:t>Způsob ověření studijních výsledků</w:t>
            </w:r>
          </w:p>
        </w:tc>
        <w:tc>
          <w:tcPr>
            <w:tcW w:w="3406" w:type="dxa"/>
            <w:gridSpan w:val="4"/>
          </w:tcPr>
          <w:p w14:paraId="44457CBC" w14:textId="77777777" w:rsidR="00643E56" w:rsidRDefault="00643E56" w:rsidP="0095232B">
            <w:pPr>
              <w:jc w:val="both"/>
            </w:pPr>
            <w:r>
              <w:t>Zkouška</w:t>
            </w:r>
          </w:p>
        </w:tc>
        <w:tc>
          <w:tcPr>
            <w:tcW w:w="2156" w:type="dxa"/>
            <w:shd w:val="clear" w:color="auto" w:fill="F7CAAC"/>
          </w:tcPr>
          <w:p w14:paraId="38CF19BE" w14:textId="77777777" w:rsidR="00643E56" w:rsidRDefault="00643E56" w:rsidP="0095232B">
            <w:pPr>
              <w:jc w:val="both"/>
              <w:rPr>
                <w:b/>
              </w:rPr>
            </w:pPr>
            <w:r>
              <w:rPr>
                <w:b/>
              </w:rPr>
              <w:t>Forma výuky</w:t>
            </w:r>
          </w:p>
        </w:tc>
        <w:tc>
          <w:tcPr>
            <w:tcW w:w="1207" w:type="dxa"/>
            <w:gridSpan w:val="2"/>
          </w:tcPr>
          <w:p w14:paraId="7C1B5D4B" w14:textId="77777777" w:rsidR="00643E56" w:rsidRDefault="00643E56" w:rsidP="0095232B">
            <w:pPr>
              <w:jc w:val="both"/>
            </w:pPr>
            <w:r>
              <w:t>Přednáška</w:t>
            </w:r>
          </w:p>
        </w:tc>
      </w:tr>
      <w:tr w:rsidR="00643E56" w14:paraId="634DCFFC" w14:textId="77777777" w:rsidTr="00045046">
        <w:tc>
          <w:tcPr>
            <w:tcW w:w="3086" w:type="dxa"/>
            <w:shd w:val="clear" w:color="auto" w:fill="F7CAAC"/>
          </w:tcPr>
          <w:p w14:paraId="1521EFE3"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51FC9E32" w14:textId="77777777" w:rsidR="00643E56" w:rsidRDefault="00643E56" w:rsidP="0095232B">
            <w:pPr>
              <w:jc w:val="both"/>
            </w:pPr>
            <w:r>
              <w:t>Písemná, ústní.</w:t>
            </w:r>
          </w:p>
        </w:tc>
      </w:tr>
      <w:tr w:rsidR="00643E56" w14:paraId="5CE7BE6B" w14:textId="77777777" w:rsidTr="00045046">
        <w:trPr>
          <w:trHeight w:val="554"/>
        </w:trPr>
        <w:tc>
          <w:tcPr>
            <w:tcW w:w="9855" w:type="dxa"/>
            <w:gridSpan w:val="8"/>
            <w:tcBorders>
              <w:top w:val="nil"/>
            </w:tcBorders>
          </w:tcPr>
          <w:p w14:paraId="3B30DEFF" w14:textId="77777777" w:rsidR="00643E56" w:rsidRDefault="00643E56" w:rsidP="00A779C5"/>
        </w:tc>
      </w:tr>
      <w:tr w:rsidR="00643E56" w14:paraId="296A517A" w14:textId="77777777" w:rsidTr="00045046">
        <w:trPr>
          <w:trHeight w:val="197"/>
        </w:trPr>
        <w:tc>
          <w:tcPr>
            <w:tcW w:w="3086" w:type="dxa"/>
            <w:tcBorders>
              <w:top w:val="nil"/>
            </w:tcBorders>
            <w:shd w:val="clear" w:color="auto" w:fill="F7CAAC"/>
          </w:tcPr>
          <w:p w14:paraId="4180EA49" w14:textId="77777777" w:rsidR="00643E56" w:rsidRDefault="00643E56" w:rsidP="00A779C5">
            <w:pPr>
              <w:rPr>
                <w:b/>
              </w:rPr>
            </w:pPr>
            <w:r>
              <w:rPr>
                <w:b/>
              </w:rPr>
              <w:t>Garant předmětu</w:t>
            </w:r>
          </w:p>
        </w:tc>
        <w:tc>
          <w:tcPr>
            <w:tcW w:w="6769" w:type="dxa"/>
            <w:gridSpan w:val="7"/>
            <w:tcBorders>
              <w:top w:val="nil"/>
            </w:tcBorders>
          </w:tcPr>
          <w:p w14:paraId="09A8BD14" w14:textId="77777777" w:rsidR="00643E56" w:rsidRDefault="00643E56" w:rsidP="0095232B">
            <w:pPr>
              <w:jc w:val="both"/>
            </w:pPr>
            <w:r>
              <w:t>MgA. Martin Štěpánek</w:t>
            </w:r>
          </w:p>
        </w:tc>
      </w:tr>
      <w:tr w:rsidR="00643E56" w14:paraId="7EB08A87" w14:textId="77777777" w:rsidTr="00045046">
        <w:trPr>
          <w:trHeight w:val="243"/>
        </w:trPr>
        <w:tc>
          <w:tcPr>
            <w:tcW w:w="3086" w:type="dxa"/>
            <w:tcBorders>
              <w:top w:val="nil"/>
            </w:tcBorders>
            <w:shd w:val="clear" w:color="auto" w:fill="F7CAAC"/>
          </w:tcPr>
          <w:p w14:paraId="6EC48B69" w14:textId="77777777" w:rsidR="00643E56" w:rsidRDefault="00643E56" w:rsidP="00A779C5">
            <w:pPr>
              <w:rPr>
                <w:b/>
              </w:rPr>
            </w:pPr>
            <w:r>
              <w:rPr>
                <w:b/>
              </w:rPr>
              <w:t>Zapojení garanta do výuky předmětu</w:t>
            </w:r>
          </w:p>
        </w:tc>
        <w:tc>
          <w:tcPr>
            <w:tcW w:w="6769" w:type="dxa"/>
            <w:gridSpan w:val="7"/>
            <w:tcBorders>
              <w:top w:val="nil"/>
            </w:tcBorders>
          </w:tcPr>
          <w:p w14:paraId="05253009" w14:textId="77777777" w:rsidR="00643E56" w:rsidRDefault="00643E56" w:rsidP="0095232B">
            <w:pPr>
              <w:jc w:val="both"/>
            </w:pPr>
            <w:r>
              <w:t>100 %</w:t>
            </w:r>
          </w:p>
        </w:tc>
      </w:tr>
      <w:tr w:rsidR="00643E56" w14:paraId="55614861" w14:textId="77777777" w:rsidTr="00045046">
        <w:tc>
          <w:tcPr>
            <w:tcW w:w="3086" w:type="dxa"/>
            <w:shd w:val="clear" w:color="auto" w:fill="F7CAAC"/>
          </w:tcPr>
          <w:p w14:paraId="55BF6543" w14:textId="77777777" w:rsidR="00643E56" w:rsidRDefault="00643E56" w:rsidP="0095232B">
            <w:pPr>
              <w:jc w:val="both"/>
              <w:rPr>
                <w:b/>
              </w:rPr>
            </w:pPr>
            <w:r>
              <w:rPr>
                <w:b/>
              </w:rPr>
              <w:t>Vyučující</w:t>
            </w:r>
          </w:p>
        </w:tc>
        <w:tc>
          <w:tcPr>
            <w:tcW w:w="6769" w:type="dxa"/>
            <w:gridSpan w:val="7"/>
            <w:tcBorders>
              <w:bottom w:val="nil"/>
            </w:tcBorders>
          </w:tcPr>
          <w:p w14:paraId="2A9C9DDF" w14:textId="77777777" w:rsidR="00643E56" w:rsidRDefault="00643E56" w:rsidP="0095232B">
            <w:pPr>
              <w:jc w:val="both"/>
            </w:pPr>
          </w:p>
        </w:tc>
      </w:tr>
      <w:tr w:rsidR="00643E56" w14:paraId="1B466D06" w14:textId="77777777" w:rsidTr="00045046">
        <w:trPr>
          <w:trHeight w:val="554"/>
        </w:trPr>
        <w:tc>
          <w:tcPr>
            <w:tcW w:w="9855" w:type="dxa"/>
            <w:gridSpan w:val="8"/>
            <w:tcBorders>
              <w:top w:val="nil"/>
            </w:tcBorders>
          </w:tcPr>
          <w:p w14:paraId="10229F50" w14:textId="77777777" w:rsidR="00643E56" w:rsidRDefault="00643E56" w:rsidP="0095232B">
            <w:pPr>
              <w:jc w:val="both"/>
            </w:pPr>
            <w:r>
              <w:t>MgA. Martin Štěpánek</w:t>
            </w:r>
          </w:p>
        </w:tc>
      </w:tr>
      <w:tr w:rsidR="00643E56" w14:paraId="7CA00BCD" w14:textId="77777777" w:rsidTr="00045046">
        <w:tc>
          <w:tcPr>
            <w:tcW w:w="3086" w:type="dxa"/>
            <w:shd w:val="clear" w:color="auto" w:fill="F7CAAC"/>
          </w:tcPr>
          <w:p w14:paraId="77D1320E" w14:textId="77777777" w:rsidR="00643E56" w:rsidRDefault="00643E56" w:rsidP="0095232B">
            <w:pPr>
              <w:jc w:val="both"/>
              <w:rPr>
                <w:b/>
              </w:rPr>
            </w:pPr>
            <w:r>
              <w:rPr>
                <w:b/>
              </w:rPr>
              <w:t>Stručná anotace předmětu</w:t>
            </w:r>
          </w:p>
        </w:tc>
        <w:tc>
          <w:tcPr>
            <w:tcW w:w="6769" w:type="dxa"/>
            <w:gridSpan w:val="7"/>
            <w:tcBorders>
              <w:bottom w:val="nil"/>
            </w:tcBorders>
          </w:tcPr>
          <w:p w14:paraId="2F7A29BD" w14:textId="77777777" w:rsidR="00643E56" w:rsidRDefault="00643E56" w:rsidP="0095232B">
            <w:pPr>
              <w:jc w:val="both"/>
            </w:pPr>
          </w:p>
        </w:tc>
      </w:tr>
      <w:tr w:rsidR="00643E56" w14:paraId="44D7836E" w14:textId="77777777" w:rsidTr="00045046">
        <w:trPr>
          <w:trHeight w:val="2968"/>
        </w:trPr>
        <w:tc>
          <w:tcPr>
            <w:tcW w:w="9855" w:type="dxa"/>
            <w:gridSpan w:val="8"/>
            <w:tcBorders>
              <w:top w:val="nil"/>
              <w:bottom w:val="single" w:sz="12" w:space="0" w:color="auto"/>
            </w:tcBorders>
          </w:tcPr>
          <w:p w14:paraId="5838383D" w14:textId="77777777" w:rsidR="00316A40" w:rsidRDefault="00316A40" w:rsidP="0095232B">
            <w:pPr>
              <w:jc w:val="both"/>
            </w:pPr>
          </w:p>
          <w:p w14:paraId="22F1B701" w14:textId="17E5714C" w:rsidR="00643E56" w:rsidRDefault="00643E56" w:rsidP="0095232B">
            <w:pPr>
              <w:jc w:val="both"/>
            </w:pPr>
            <w:r>
              <w:t xml:space="preserve">Předmět Kamera 7 má </w:t>
            </w:r>
            <w:proofErr w:type="gramStart"/>
            <w:r>
              <w:t>za  hlavní</w:t>
            </w:r>
            <w:proofErr w:type="gramEnd"/>
            <w:r>
              <w:t xml:space="preserve"> prioritu analyzovat světlo, koncepci světla, světelnou scénu, proměny světla a jeho využití ve filmové praxi. Studenti analyzují světlo v plenéru a snaží se pochopit jeho denní proměnlivost. Toto pozorování je úzce spjato s analýzou využitelnosti tohoto pozorování v obrazové dramaturgii. Studenti řeší příkladové studie a v návaznosti na předmět AVP 7 je prakticky realizují. </w:t>
            </w:r>
          </w:p>
          <w:p w14:paraId="2E065AD6" w14:textId="77777777" w:rsidR="00643E56" w:rsidRDefault="00643E56" w:rsidP="0095232B">
            <w:pPr>
              <w:jc w:val="both"/>
            </w:pPr>
            <w:r>
              <w:t>Studenti si taktéž prohlubují znalosti z filmové analýzy s ohledem na obrazovou dramaturgii. Řeší vztah mezi představou – koncepcí a její praktickou realizovatelností. Seznamují se se scénářem celovečerního filmu a v úzké návaznosti připravují dramaturgickou obrazovou koncepci, vytvářejí zasvětlovací plány, řeší obrazovou technologii a finanční dopady.</w:t>
            </w:r>
          </w:p>
        </w:tc>
      </w:tr>
      <w:tr w:rsidR="00643E56" w14:paraId="004560C0" w14:textId="77777777" w:rsidTr="00045046">
        <w:trPr>
          <w:trHeight w:val="265"/>
        </w:trPr>
        <w:tc>
          <w:tcPr>
            <w:tcW w:w="3653" w:type="dxa"/>
            <w:gridSpan w:val="2"/>
            <w:tcBorders>
              <w:top w:val="nil"/>
            </w:tcBorders>
            <w:shd w:val="clear" w:color="auto" w:fill="F7CAAC"/>
          </w:tcPr>
          <w:p w14:paraId="1AD9FBF0"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37A2EC06" w14:textId="77777777" w:rsidR="00643E56" w:rsidRDefault="00643E56" w:rsidP="0095232B">
            <w:pPr>
              <w:jc w:val="both"/>
            </w:pPr>
          </w:p>
        </w:tc>
      </w:tr>
      <w:tr w:rsidR="00643E56" w14:paraId="776611A6" w14:textId="77777777" w:rsidTr="00045046">
        <w:trPr>
          <w:trHeight w:val="1497"/>
        </w:trPr>
        <w:tc>
          <w:tcPr>
            <w:tcW w:w="9855" w:type="dxa"/>
            <w:gridSpan w:val="8"/>
            <w:tcBorders>
              <w:top w:val="nil"/>
            </w:tcBorders>
          </w:tcPr>
          <w:p w14:paraId="46F464BC" w14:textId="77777777" w:rsidR="00316A40" w:rsidRDefault="00316A40" w:rsidP="00843DD5">
            <w:pPr>
              <w:rPr>
                <w:b/>
              </w:rPr>
            </w:pPr>
          </w:p>
          <w:p w14:paraId="29A7297D" w14:textId="7FD26EDF" w:rsidR="00843DD5" w:rsidRPr="00843DD5" w:rsidRDefault="00843DD5" w:rsidP="00843DD5">
            <w:pPr>
              <w:rPr>
                <w:b/>
              </w:rPr>
            </w:pPr>
            <w:r w:rsidRPr="00843DD5">
              <w:rPr>
                <w:b/>
              </w:rPr>
              <w:t>Povinná:</w:t>
            </w:r>
          </w:p>
          <w:p w14:paraId="0CEF613A" w14:textId="77777777" w:rsidR="00843DD5" w:rsidRPr="00E40831" w:rsidRDefault="00843DD5" w:rsidP="00843DD5">
            <w:r>
              <w:t xml:space="preserve">BROWN, B.: Lighting, Focal Press, 2012, </w:t>
            </w:r>
            <w:r w:rsidRPr="00E40831">
              <w:t>ISBN-13: 978-</w:t>
            </w:r>
            <w:proofErr w:type="gramStart"/>
            <w:r w:rsidRPr="00E40831">
              <w:t>0240807638 ,</w:t>
            </w:r>
            <w:proofErr w:type="gramEnd"/>
            <w:r w:rsidRPr="00E40831">
              <w:t xml:space="preserve"> , ISBN-10: 0240807634 </w:t>
            </w:r>
          </w:p>
          <w:p w14:paraId="5671A61E" w14:textId="77777777" w:rsidR="00843DD5" w:rsidRDefault="00843DD5" w:rsidP="00843DD5">
            <w:r>
              <w:t>BOJANOVSKÝ, V: Základní principy osvětlování</w:t>
            </w:r>
          </w:p>
          <w:p w14:paraId="60FEA1A4" w14:textId="77777777" w:rsidR="00843DD5" w:rsidRDefault="00843DD5" w:rsidP="00843DD5">
            <w:r w:rsidRPr="00E40831">
              <w:t>C</w:t>
            </w:r>
            <w:r>
              <w:t>LEWE,</w:t>
            </w:r>
            <w:r w:rsidRPr="00E40831">
              <w:t xml:space="preserve"> B.: Film Production Management: How to Budget, Organize and Successfully Shoot your Film, Routledge,2017,</w:t>
            </w:r>
            <w:r>
              <w:t xml:space="preserve"> </w:t>
            </w:r>
            <w:r w:rsidRPr="00E40831">
              <w:t>ISBN-100415788757</w:t>
            </w:r>
          </w:p>
          <w:p w14:paraId="238BFB21" w14:textId="77777777" w:rsidR="00843DD5" w:rsidRPr="00E40831" w:rsidRDefault="00843DD5" w:rsidP="00843DD5">
            <w:r w:rsidRPr="00E40831">
              <w:t>H</w:t>
            </w:r>
            <w:r>
              <w:t>ONTHANER,</w:t>
            </w:r>
            <w:r w:rsidRPr="00E40831">
              <w:t xml:space="preserve"> B.W.: </w:t>
            </w:r>
            <w:hyperlink r:id="rId41" w:history="1">
              <w:r w:rsidRPr="00E40831">
                <w:t>The Complete Film Production Handbook</w:t>
              </w:r>
            </w:hyperlink>
            <w:r w:rsidRPr="00E40831">
              <w:t xml:space="preserve">, Focal Press, 2001, </w:t>
            </w:r>
            <w:proofErr w:type="gramStart"/>
            <w:r w:rsidRPr="00E40831">
              <w:t>  ISBN</w:t>
            </w:r>
            <w:proofErr w:type="gramEnd"/>
            <w:r w:rsidRPr="00E40831">
              <w:t>-10: 0240804198 ,  ISBN-13: 978-0240804194</w:t>
            </w:r>
          </w:p>
          <w:p w14:paraId="4C2DDFB4" w14:textId="77777777" w:rsidR="00843DD5" w:rsidRDefault="00843DD5" w:rsidP="00843DD5"/>
          <w:p w14:paraId="16EBD782" w14:textId="77777777" w:rsidR="00843DD5" w:rsidRPr="00843DD5" w:rsidRDefault="00843DD5" w:rsidP="00843DD5">
            <w:pPr>
              <w:rPr>
                <w:b/>
              </w:rPr>
            </w:pPr>
            <w:r w:rsidRPr="00843DD5">
              <w:rPr>
                <w:b/>
              </w:rPr>
              <w:t>Doporučená:</w:t>
            </w:r>
          </w:p>
          <w:p w14:paraId="70B744E7" w14:textId="77777777" w:rsidR="00843DD5" w:rsidRDefault="00843DD5" w:rsidP="00843DD5">
            <w:r w:rsidRPr="00E40831">
              <w:t xml:space="preserve">Box H.: Set Lighting Technician's Handbook: Film Lighting Equipment, Practice, and Electrical Distribution, Routledge, 2017, ISBN-10: 1138426156 </w:t>
            </w:r>
          </w:p>
          <w:p w14:paraId="5176ACA9" w14:textId="50CAA6FC" w:rsidR="00316A40" w:rsidRPr="00316A40" w:rsidRDefault="00843DD5" w:rsidP="00843DD5">
            <w:pPr>
              <w:rPr>
                <w:sz w:val="24"/>
                <w:szCs w:val="24"/>
                <w:lang w:val="sk-SK" w:eastAsia="sk-SK"/>
              </w:rPr>
            </w:pPr>
            <w:r w:rsidRPr="00C67037">
              <w:rPr>
                <w:sz w:val="18"/>
                <w:szCs w:val="18"/>
                <w:lang w:val="sk-SK" w:eastAsia="sk-SK"/>
              </w:rPr>
              <w:t>M</w:t>
            </w:r>
            <w:r>
              <w:rPr>
                <w:sz w:val="18"/>
                <w:szCs w:val="18"/>
                <w:lang w:val="sk-SK" w:eastAsia="sk-SK"/>
              </w:rPr>
              <w:t>ILLERSON,</w:t>
            </w:r>
            <w:r w:rsidRPr="00C67037">
              <w:rPr>
                <w:sz w:val="18"/>
                <w:szCs w:val="18"/>
                <w:lang w:val="sk-SK" w:eastAsia="sk-SK"/>
              </w:rPr>
              <w:t xml:space="preserve"> G.:</w:t>
            </w:r>
            <w:r w:rsidRPr="00C67037">
              <w:rPr>
                <w:rStyle w:val="Nadpis1Char"/>
              </w:rPr>
              <w:t xml:space="preserve"> </w:t>
            </w:r>
            <w:r w:rsidRPr="00C67037">
              <w:rPr>
                <w:rStyle w:val="a-size-extra-large"/>
                <w:sz w:val="18"/>
                <w:szCs w:val="18"/>
              </w:rPr>
              <w:t xml:space="preserve">Lighting for TV and </w:t>
            </w:r>
            <w:proofErr w:type="gramStart"/>
            <w:r w:rsidRPr="00C67037">
              <w:rPr>
                <w:rStyle w:val="a-size-extra-large"/>
                <w:sz w:val="18"/>
                <w:szCs w:val="18"/>
              </w:rPr>
              <w:t>Film,</w:t>
            </w:r>
            <w:r>
              <w:rPr>
                <w:rStyle w:val="a-size-extra-large"/>
                <w:sz w:val="18"/>
                <w:szCs w:val="18"/>
              </w:rPr>
              <w:t>Routledge</w:t>
            </w:r>
            <w:proofErr w:type="gramEnd"/>
            <w:r>
              <w:rPr>
                <w:rStyle w:val="a-size-extra-large"/>
                <w:sz w:val="18"/>
                <w:szCs w:val="18"/>
              </w:rPr>
              <w:t>, 2015,</w:t>
            </w:r>
            <w:r w:rsidRPr="00C67037">
              <w:rPr>
                <w:rStyle w:val="a-size-base"/>
                <w:sz w:val="18"/>
                <w:szCs w:val="18"/>
              </w:rPr>
              <w:t xml:space="preserve"> </w:t>
            </w:r>
            <w:r w:rsidRPr="00C67037">
              <w:rPr>
                <w:sz w:val="18"/>
                <w:szCs w:val="18"/>
                <w:lang w:val="sk-SK" w:eastAsia="sk-SK"/>
              </w:rPr>
              <w:t xml:space="preserve">ISBN-13: 978-1138130128 </w:t>
            </w:r>
            <w:r>
              <w:rPr>
                <w:sz w:val="18"/>
                <w:szCs w:val="18"/>
                <w:lang w:val="sk-SK" w:eastAsia="sk-SK"/>
              </w:rPr>
              <w:t xml:space="preserve">, </w:t>
            </w:r>
            <w:r w:rsidRPr="00C67037">
              <w:rPr>
                <w:sz w:val="18"/>
                <w:szCs w:val="18"/>
                <w:lang w:val="sk-SK" w:eastAsia="sk-SK"/>
              </w:rPr>
              <w:t>ISBN-10: 1138130125</w:t>
            </w:r>
            <w:r w:rsidRPr="00C67037">
              <w:rPr>
                <w:sz w:val="24"/>
                <w:szCs w:val="24"/>
                <w:lang w:val="sk-SK" w:eastAsia="sk-SK"/>
              </w:rPr>
              <w:t xml:space="preserve"> </w:t>
            </w:r>
          </w:p>
          <w:p w14:paraId="672E5454" w14:textId="77777777" w:rsidR="00643E56" w:rsidRDefault="00643E56" w:rsidP="0095232B">
            <w:pPr>
              <w:jc w:val="both"/>
            </w:pPr>
          </w:p>
        </w:tc>
      </w:tr>
    </w:tbl>
    <w:p w14:paraId="276B7AD8" w14:textId="06BF94AF" w:rsidR="00643E56" w:rsidRDefault="00643E56" w:rsidP="00643E56"/>
    <w:p w14:paraId="7EB7BE3C" w14:textId="6A09FAA2" w:rsidR="00045046" w:rsidRDefault="00045046" w:rsidP="00643E56"/>
    <w:p w14:paraId="1BE0F5FD" w14:textId="2049BC49" w:rsidR="00045046" w:rsidRDefault="00045046" w:rsidP="00643E56"/>
    <w:p w14:paraId="47C8FA09" w14:textId="042D09FC" w:rsidR="00045046" w:rsidRDefault="00045046" w:rsidP="00643E56"/>
    <w:p w14:paraId="4EE4AC70" w14:textId="35B81EC1" w:rsidR="00045046" w:rsidRDefault="00045046" w:rsidP="00643E56"/>
    <w:p w14:paraId="73809253" w14:textId="77777777" w:rsidR="00045046" w:rsidRDefault="00045046" w:rsidP="00643E56"/>
    <w:p w14:paraId="10CECC5F" w14:textId="6B498BDD" w:rsidR="00643E56" w:rsidRDefault="00643E56" w:rsidP="00830C8E"/>
    <w:p w14:paraId="7F8790AC" w14:textId="0EC60C33" w:rsidR="00F168C4" w:rsidRDefault="00F168C4" w:rsidP="00830C8E"/>
    <w:p w14:paraId="5ECEC1CA" w14:textId="77777777" w:rsidR="00F168C4" w:rsidRDefault="00F168C4" w:rsidP="00830C8E"/>
    <w:p w14:paraId="6F238E86" w14:textId="421FAE67"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1A0710EB" w14:textId="77777777" w:rsidTr="00A6733F">
        <w:tc>
          <w:tcPr>
            <w:tcW w:w="9855" w:type="dxa"/>
            <w:gridSpan w:val="8"/>
            <w:tcBorders>
              <w:bottom w:val="double" w:sz="4" w:space="0" w:color="auto"/>
            </w:tcBorders>
            <w:shd w:val="clear" w:color="auto" w:fill="BDD6EE"/>
          </w:tcPr>
          <w:p w14:paraId="7E4E39A9" w14:textId="77777777" w:rsidR="00643E56" w:rsidRDefault="00643E56" w:rsidP="0095232B">
            <w:pPr>
              <w:jc w:val="both"/>
              <w:rPr>
                <w:b/>
                <w:sz w:val="28"/>
              </w:rPr>
            </w:pPr>
            <w:r>
              <w:lastRenderedPageBreak/>
              <w:br w:type="page"/>
            </w:r>
            <w:r>
              <w:rPr>
                <w:b/>
                <w:sz w:val="28"/>
              </w:rPr>
              <w:t>B-III – Charakteristika studijního předmětu</w:t>
            </w:r>
          </w:p>
        </w:tc>
      </w:tr>
      <w:tr w:rsidR="00643E56" w14:paraId="63C688E0" w14:textId="77777777" w:rsidTr="00A6733F">
        <w:tc>
          <w:tcPr>
            <w:tcW w:w="3086" w:type="dxa"/>
            <w:tcBorders>
              <w:top w:val="double" w:sz="4" w:space="0" w:color="auto"/>
            </w:tcBorders>
            <w:shd w:val="clear" w:color="auto" w:fill="F7CAAC"/>
          </w:tcPr>
          <w:p w14:paraId="1C20B90D" w14:textId="77777777" w:rsidR="00643E56" w:rsidRDefault="00643E56" w:rsidP="00A779C5">
            <w:pPr>
              <w:rPr>
                <w:b/>
              </w:rPr>
            </w:pPr>
            <w:r>
              <w:rPr>
                <w:b/>
              </w:rPr>
              <w:t>Název studijního předmětu</w:t>
            </w:r>
          </w:p>
        </w:tc>
        <w:tc>
          <w:tcPr>
            <w:tcW w:w="6769" w:type="dxa"/>
            <w:gridSpan w:val="7"/>
            <w:tcBorders>
              <w:top w:val="double" w:sz="4" w:space="0" w:color="auto"/>
            </w:tcBorders>
          </w:tcPr>
          <w:p w14:paraId="2E67EB9C" w14:textId="77777777" w:rsidR="00643E56" w:rsidRDefault="00643E56" w:rsidP="0095232B">
            <w:pPr>
              <w:jc w:val="both"/>
            </w:pPr>
            <w:r>
              <w:t>Teorie a technologie</w:t>
            </w:r>
            <w:r w:rsidRPr="00132B26">
              <w:t xml:space="preserve"> </w:t>
            </w:r>
            <w:r>
              <w:t>Kamera 8</w:t>
            </w:r>
          </w:p>
        </w:tc>
      </w:tr>
      <w:tr w:rsidR="00643E56" w14:paraId="6650420D" w14:textId="77777777" w:rsidTr="00A6733F">
        <w:tc>
          <w:tcPr>
            <w:tcW w:w="3086" w:type="dxa"/>
            <w:shd w:val="clear" w:color="auto" w:fill="F7CAAC"/>
          </w:tcPr>
          <w:p w14:paraId="527DE4F9" w14:textId="77777777" w:rsidR="00643E56" w:rsidRDefault="00643E56" w:rsidP="00A779C5">
            <w:pPr>
              <w:rPr>
                <w:b/>
              </w:rPr>
            </w:pPr>
            <w:r>
              <w:rPr>
                <w:b/>
              </w:rPr>
              <w:t>Typ předmětu</w:t>
            </w:r>
          </w:p>
        </w:tc>
        <w:tc>
          <w:tcPr>
            <w:tcW w:w="3406" w:type="dxa"/>
            <w:gridSpan w:val="4"/>
          </w:tcPr>
          <w:p w14:paraId="42C5F801" w14:textId="123B21A9" w:rsidR="00643E56" w:rsidRDefault="00643E56" w:rsidP="0095232B">
            <w:pPr>
              <w:jc w:val="both"/>
            </w:pPr>
            <w:r>
              <w:t xml:space="preserve">Povinný, </w:t>
            </w:r>
            <w:r w:rsidR="00DF21C6">
              <w:t>PZ</w:t>
            </w:r>
          </w:p>
        </w:tc>
        <w:tc>
          <w:tcPr>
            <w:tcW w:w="2695" w:type="dxa"/>
            <w:gridSpan w:val="2"/>
            <w:shd w:val="clear" w:color="auto" w:fill="F7CAAC"/>
          </w:tcPr>
          <w:p w14:paraId="3FC80625" w14:textId="77777777" w:rsidR="00643E56" w:rsidRDefault="00643E56" w:rsidP="0095232B">
            <w:pPr>
              <w:jc w:val="both"/>
            </w:pPr>
            <w:r>
              <w:rPr>
                <w:b/>
              </w:rPr>
              <w:t>doporučený ročník / semestr</w:t>
            </w:r>
          </w:p>
        </w:tc>
        <w:tc>
          <w:tcPr>
            <w:tcW w:w="668" w:type="dxa"/>
          </w:tcPr>
          <w:p w14:paraId="77A093BA" w14:textId="194A2A81" w:rsidR="00643E56" w:rsidRDefault="00A6733F" w:rsidP="0095232B">
            <w:pPr>
              <w:jc w:val="both"/>
            </w:pPr>
            <w:r>
              <w:t>1</w:t>
            </w:r>
            <w:r w:rsidR="00643E56">
              <w:t>/LS</w:t>
            </w:r>
          </w:p>
        </w:tc>
      </w:tr>
      <w:tr w:rsidR="00643E56" w14:paraId="27CDD7B2" w14:textId="77777777" w:rsidTr="00A6733F">
        <w:tc>
          <w:tcPr>
            <w:tcW w:w="3086" w:type="dxa"/>
            <w:shd w:val="clear" w:color="auto" w:fill="F7CAAC"/>
          </w:tcPr>
          <w:p w14:paraId="3002D3C0" w14:textId="77777777" w:rsidR="00643E56" w:rsidRDefault="00643E56" w:rsidP="00A779C5">
            <w:pPr>
              <w:rPr>
                <w:b/>
              </w:rPr>
            </w:pPr>
            <w:r>
              <w:rPr>
                <w:b/>
              </w:rPr>
              <w:t>Rozsah studijního předmětu</w:t>
            </w:r>
          </w:p>
        </w:tc>
        <w:tc>
          <w:tcPr>
            <w:tcW w:w="1701" w:type="dxa"/>
            <w:gridSpan w:val="2"/>
          </w:tcPr>
          <w:p w14:paraId="77823D38" w14:textId="77777777" w:rsidR="00643E56" w:rsidRDefault="00643E56" w:rsidP="0095232B">
            <w:pPr>
              <w:jc w:val="both"/>
            </w:pPr>
            <w:r>
              <w:t>26/semestr</w:t>
            </w:r>
          </w:p>
        </w:tc>
        <w:tc>
          <w:tcPr>
            <w:tcW w:w="889" w:type="dxa"/>
            <w:shd w:val="clear" w:color="auto" w:fill="F7CAAC"/>
          </w:tcPr>
          <w:p w14:paraId="5A7390B1" w14:textId="77777777" w:rsidR="00643E56" w:rsidRDefault="00643E56" w:rsidP="0095232B">
            <w:pPr>
              <w:jc w:val="both"/>
              <w:rPr>
                <w:b/>
              </w:rPr>
            </w:pPr>
            <w:r>
              <w:rPr>
                <w:b/>
              </w:rPr>
              <w:t xml:space="preserve">hod. </w:t>
            </w:r>
          </w:p>
        </w:tc>
        <w:tc>
          <w:tcPr>
            <w:tcW w:w="816" w:type="dxa"/>
          </w:tcPr>
          <w:p w14:paraId="1E82C02D" w14:textId="77777777" w:rsidR="00643E56" w:rsidRDefault="00643E56" w:rsidP="0095232B">
            <w:pPr>
              <w:jc w:val="both"/>
            </w:pPr>
            <w:r>
              <w:t>2/týden</w:t>
            </w:r>
          </w:p>
        </w:tc>
        <w:tc>
          <w:tcPr>
            <w:tcW w:w="2156" w:type="dxa"/>
            <w:shd w:val="clear" w:color="auto" w:fill="F7CAAC"/>
          </w:tcPr>
          <w:p w14:paraId="19134B14" w14:textId="77777777" w:rsidR="00643E56" w:rsidRDefault="00643E56" w:rsidP="0095232B">
            <w:pPr>
              <w:jc w:val="both"/>
              <w:rPr>
                <w:b/>
              </w:rPr>
            </w:pPr>
            <w:r>
              <w:rPr>
                <w:b/>
              </w:rPr>
              <w:t>kreditů</w:t>
            </w:r>
          </w:p>
        </w:tc>
        <w:tc>
          <w:tcPr>
            <w:tcW w:w="1207" w:type="dxa"/>
            <w:gridSpan w:val="2"/>
          </w:tcPr>
          <w:p w14:paraId="1433F1BF" w14:textId="77777777" w:rsidR="00643E56" w:rsidRDefault="00643E56" w:rsidP="0095232B">
            <w:pPr>
              <w:jc w:val="both"/>
            </w:pPr>
            <w:r>
              <w:t>3</w:t>
            </w:r>
          </w:p>
        </w:tc>
      </w:tr>
      <w:tr w:rsidR="00643E56" w14:paraId="6BC01CD0" w14:textId="77777777" w:rsidTr="00A6733F">
        <w:tc>
          <w:tcPr>
            <w:tcW w:w="3086" w:type="dxa"/>
            <w:shd w:val="clear" w:color="auto" w:fill="F7CAAC"/>
          </w:tcPr>
          <w:p w14:paraId="1ED8A10E" w14:textId="77777777" w:rsidR="00643E56" w:rsidRDefault="00643E56" w:rsidP="00A779C5">
            <w:pPr>
              <w:rPr>
                <w:b/>
                <w:sz w:val="22"/>
              </w:rPr>
            </w:pPr>
            <w:r>
              <w:rPr>
                <w:b/>
              </w:rPr>
              <w:t>Prerekvizity, korekvizity, ekvivalence</w:t>
            </w:r>
          </w:p>
        </w:tc>
        <w:tc>
          <w:tcPr>
            <w:tcW w:w="6769" w:type="dxa"/>
            <w:gridSpan w:val="7"/>
          </w:tcPr>
          <w:p w14:paraId="77A7644F" w14:textId="35B65DE8" w:rsidR="00643E56" w:rsidRDefault="00DF21C6" w:rsidP="0095232B">
            <w:pPr>
              <w:jc w:val="both"/>
            </w:pPr>
            <w:r>
              <w:t>Splněný předmět Teorie a technologie 7</w:t>
            </w:r>
          </w:p>
        </w:tc>
      </w:tr>
      <w:tr w:rsidR="00643E56" w14:paraId="6C9B5605" w14:textId="77777777" w:rsidTr="00A6733F">
        <w:tc>
          <w:tcPr>
            <w:tcW w:w="3086" w:type="dxa"/>
            <w:shd w:val="clear" w:color="auto" w:fill="F7CAAC"/>
          </w:tcPr>
          <w:p w14:paraId="441E49FA" w14:textId="77777777" w:rsidR="00643E56" w:rsidRDefault="00643E56" w:rsidP="00A779C5">
            <w:pPr>
              <w:rPr>
                <w:b/>
              </w:rPr>
            </w:pPr>
            <w:r>
              <w:rPr>
                <w:b/>
              </w:rPr>
              <w:t>Způsob ověření studijních výsledků</w:t>
            </w:r>
          </w:p>
        </w:tc>
        <w:tc>
          <w:tcPr>
            <w:tcW w:w="3406" w:type="dxa"/>
            <w:gridSpan w:val="4"/>
          </w:tcPr>
          <w:p w14:paraId="5908E3BF" w14:textId="77777777" w:rsidR="00643E56" w:rsidRDefault="00643E56" w:rsidP="0095232B">
            <w:pPr>
              <w:jc w:val="both"/>
            </w:pPr>
            <w:r>
              <w:t>Zkouška</w:t>
            </w:r>
          </w:p>
        </w:tc>
        <w:tc>
          <w:tcPr>
            <w:tcW w:w="2156" w:type="dxa"/>
            <w:shd w:val="clear" w:color="auto" w:fill="F7CAAC"/>
          </w:tcPr>
          <w:p w14:paraId="4515EDC1" w14:textId="77777777" w:rsidR="00643E56" w:rsidRDefault="00643E56" w:rsidP="0095232B">
            <w:pPr>
              <w:jc w:val="both"/>
              <w:rPr>
                <w:b/>
              </w:rPr>
            </w:pPr>
            <w:r>
              <w:rPr>
                <w:b/>
              </w:rPr>
              <w:t>Forma výuky</w:t>
            </w:r>
          </w:p>
        </w:tc>
        <w:tc>
          <w:tcPr>
            <w:tcW w:w="1207" w:type="dxa"/>
            <w:gridSpan w:val="2"/>
          </w:tcPr>
          <w:p w14:paraId="754ED702" w14:textId="77777777" w:rsidR="00643E56" w:rsidRDefault="00643E56" w:rsidP="0095232B">
            <w:pPr>
              <w:jc w:val="both"/>
            </w:pPr>
            <w:r>
              <w:t>Přednáška</w:t>
            </w:r>
          </w:p>
        </w:tc>
      </w:tr>
      <w:tr w:rsidR="00643E56" w14:paraId="1B5632A9" w14:textId="77777777" w:rsidTr="00A6733F">
        <w:tc>
          <w:tcPr>
            <w:tcW w:w="3086" w:type="dxa"/>
            <w:shd w:val="clear" w:color="auto" w:fill="F7CAAC"/>
          </w:tcPr>
          <w:p w14:paraId="1E3FE60B"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146900F3" w14:textId="77777777" w:rsidR="00643E56" w:rsidRDefault="00643E56" w:rsidP="0095232B">
            <w:pPr>
              <w:jc w:val="both"/>
            </w:pPr>
            <w:r>
              <w:t>Písemná, ústní.</w:t>
            </w:r>
          </w:p>
        </w:tc>
      </w:tr>
      <w:tr w:rsidR="00643E56" w14:paraId="0725CDE8" w14:textId="77777777" w:rsidTr="00A6733F">
        <w:trPr>
          <w:trHeight w:val="554"/>
        </w:trPr>
        <w:tc>
          <w:tcPr>
            <w:tcW w:w="9855" w:type="dxa"/>
            <w:gridSpan w:val="8"/>
            <w:tcBorders>
              <w:top w:val="nil"/>
            </w:tcBorders>
          </w:tcPr>
          <w:p w14:paraId="54E242B4" w14:textId="77777777" w:rsidR="00643E56" w:rsidRDefault="00643E56" w:rsidP="00A779C5"/>
        </w:tc>
      </w:tr>
      <w:tr w:rsidR="00643E56" w14:paraId="0B902795" w14:textId="77777777" w:rsidTr="00A6733F">
        <w:trPr>
          <w:trHeight w:val="197"/>
        </w:trPr>
        <w:tc>
          <w:tcPr>
            <w:tcW w:w="3086" w:type="dxa"/>
            <w:tcBorders>
              <w:top w:val="nil"/>
            </w:tcBorders>
            <w:shd w:val="clear" w:color="auto" w:fill="F7CAAC"/>
          </w:tcPr>
          <w:p w14:paraId="505900F1" w14:textId="77777777" w:rsidR="00643E56" w:rsidRDefault="00643E56" w:rsidP="00A779C5">
            <w:pPr>
              <w:rPr>
                <w:b/>
              </w:rPr>
            </w:pPr>
            <w:r>
              <w:rPr>
                <w:b/>
              </w:rPr>
              <w:t>Garant předmětu</w:t>
            </w:r>
          </w:p>
        </w:tc>
        <w:tc>
          <w:tcPr>
            <w:tcW w:w="6769" w:type="dxa"/>
            <w:gridSpan w:val="7"/>
            <w:tcBorders>
              <w:top w:val="nil"/>
            </w:tcBorders>
          </w:tcPr>
          <w:p w14:paraId="0185F838" w14:textId="77777777" w:rsidR="00643E56" w:rsidRDefault="00643E56" w:rsidP="0095232B">
            <w:pPr>
              <w:jc w:val="both"/>
            </w:pPr>
            <w:r>
              <w:t>MgA. Martin Štěpánek</w:t>
            </w:r>
          </w:p>
        </w:tc>
      </w:tr>
      <w:tr w:rsidR="00643E56" w14:paraId="0E5F008D" w14:textId="77777777" w:rsidTr="00A6733F">
        <w:trPr>
          <w:trHeight w:val="243"/>
        </w:trPr>
        <w:tc>
          <w:tcPr>
            <w:tcW w:w="3086" w:type="dxa"/>
            <w:tcBorders>
              <w:top w:val="nil"/>
            </w:tcBorders>
            <w:shd w:val="clear" w:color="auto" w:fill="F7CAAC"/>
          </w:tcPr>
          <w:p w14:paraId="344B2B30" w14:textId="77777777" w:rsidR="00643E56" w:rsidRDefault="00643E56" w:rsidP="00A779C5">
            <w:pPr>
              <w:rPr>
                <w:b/>
              </w:rPr>
            </w:pPr>
            <w:r>
              <w:rPr>
                <w:b/>
              </w:rPr>
              <w:t>Zapojení garanta do výuky předmětu</w:t>
            </w:r>
          </w:p>
        </w:tc>
        <w:tc>
          <w:tcPr>
            <w:tcW w:w="6769" w:type="dxa"/>
            <w:gridSpan w:val="7"/>
            <w:tcBorders>
              <w:top w:val="nil"/>
            </w:tcBorders>
          </w:tcPr>
          <w:p w14:paraId="42C4AE49" w14:textId="77777777" w:rsidR="00643E56" w:rsidRDefault="00643E56" w:rsidP="0095232B">
            <w:pPr>
              <w:jc w:val="both"/>
            </w:pPr>
            <w:r>
              <w:t>100 %</w:t>
            </w:r>
          </w:p>
        </w:tc>
      </w:tr>
      <w:tr w:rsidR="00643E56" w14:paraId="033FB10A" w14:textId="77777777" w:rsidTr="00A6733F">
        <w:tc>
          <w:tcPr>
            <w:tcW w:w="3086" w:type="dxa"/>
            <w:shd w:val="clear" w:color="auto" w:fill="F7CAAC"/>
          </w:tcPr>
          <w:p w14:paraId="6DA4CABB" w14:textId="77777777" w:rsidR="00643E56" w:rsidRDefault="00643E56" w:rsidP="0095232B">
            <w:pPr>
              <w:jc w:val="both"/>
              <w:rPr>
                <w:b/>
              </w:rPr>
            </w:pPr>
            <w:r>
              <w:rPr>
                <w:b/>
              </w:rPr>
              <w:t>Vyučující</w:t>
            </w:r>
          </w:p>
        </w:tc>
        <w:tc>
          <w:tcPr>
            <w:tcW w:w="6769" w:type="dxa"/>
            <w:gridSpan w:val="7"/>
            <w:tcBorders>
              <w:bottom w:val="nil"/>
            </w:tcBorders>
          </w:tcPr>
          <w:p w14:paraId="660259E6" w14:textId="77777777" w:rsidR="00643E56" w:rsidRDefault="00643E56" w:rsidP="0095232B">
            <w:pPr>
              <w:jc w:val="both"/>
            </w:pPr>
          </w:p>
        </w:tc>
      </w:tr>
      <w:tr w:rsidR="00643E56" w14:paraId="2A107FA7" w14:textId="77777777" w:rsidTr="00A6733F">
        <w:trPr>
          <w:trHeight w:val="554"/>
        </w:trPr>
        <w:tc>
          <w:tcPr>
            <w:tcW w:w="9855" w:type="dxa"/>
            <w:gridSpan w:val="8"/>
            <w:tcBorders>
              <w:top w:val="nil"/>
            </w:tcBorders>
          </w:tcPr>
          <w:p w14:paraId="3D777000" w14:textId="77777777" w:rsidR="00643E56" w:rsidRDefault="00643E56" w:rsidP="0095232B">
            <w:pPr>
              <w:jc w:val="both"/>
            </w:pPr>
            <w:r>
              <w:t>MgA. Martin Štěpánek</w:t>
            </w:r>
          </w:p>
        </w:tc>
      </w:tr>
      <w:tr w:rsidR="00643E56" w14:paraId="424B45A8" w14:textId="77777777" w:rsidTr="00A6733F">
        <w:tc>
          <w:tcPr>
            <w:tcW w:w="3086" w:type="dxa"/>
            <w:shd w:val="clear" w:color="auto" w:fill="F7CAAC"/>
          </w:tcPr>
          <w:p w14:paraId="55FDF75E" w14:textId="77777777" w:rsidR="00643E56" w:rsidRDefault="00643E56" w:rsidP="0095232B">
            <w:pPr>
              <w:jc w:val="both"/>
              <w:rPr>
                <w:b/>
              </w:rPr>
            </w:pPr>
            <w:r>
              <w:rPr>
                <w:b/>
              </w:rPr>
              <w:t>Stručná anotace předmětu</w:t>
            </w:r>
          </w:p>
        </w:tc>
        <w:tc>
          <w:tcPr>
            <w:tcW w:w="6769" w:type="dxa"/>
            <w:gridSpan w:val="7"/>
            <w:tcBorders>
              <w:bottom w:val="nil"/>
            </w:tcBorders>
          </w:tcPr>
          <w:p w14:paraId="0B07B8DA" w14:textId="77777777" w:rsidR="00643E56" w:rsidRDefault="00643E56" w:rsidP="0095232B">
            <w:pPr>
              <w:jc w:val="both"/>
            </w:pPr>
          </w:p>
        </w:tc>
      </w:tr>
      <w:tr w:rsidR="00643E56" w14:paraId="17BE5584" w14:textId="77777777" w:rsidTr="00316A40">
        <w:trPr>
          <w:trHeight w:val="3032"/>
        </w:trPr>
        <w:tc>
          <w:tcPr>
            <w:tcW w:w="9855" w:type="dxa"/>
            <w:gridSpan w:val="8"/>
            <w:tcBorders>
              <w:top w:val="nil"/>
              <w:bottom w:val="single" w:sz="12" w:space="0" w:color="auto"/>
            </w:tcBorders>
          </w:tcPr>
          <w:p w14:paraId="67685043" w14:textId="77777777" w:rsidR="00316A40" w:rsidRDefault="00316A40" w:rsidP="0095232B">
            <w:pPr>
              <w:jc w:val="both"/>
            </w:pPr>
          </w:p>
          <w:p w14:paraId="5CBC1C4A" w14:textId="0974F85A" w:rsidR="00643E56" w:rsidRPr="00316A40" w:rsidRDefault="00643E56" w:rsidP="00316A40">
            <w:pPr>
              <w:jc w:val="both"/>
            </w:pPr>
            <w:r w:rsidRPr="00316A40">
              <w:t>Předmět Kamera 8 má za hlavní prioritu analyzovat noční světlo, koncepci světla, světelnou scénu, proměny světla a jeho využití ve filmové praxi. Studenti analyzují světlo přirozené noční ale i umělé a snaží se pochopit jeho dopady na vyvolanou emoci. V analytické části se snaží koncipovat vztah mezi použitím konkrétního tvaru nočního osvětlení a obrazovým výrazem.</w:t>
            </w:r>
            <w:r w:rsidR="00A6733F" w:rsidRPr="00316A40">
              <w:t xml:space="preserve"> </w:t>
            </w:r>
            <w:r w:rsidRPr="00316A40">
              <w:t xml:space="preserve">Toto pozorování je úzce spjato s analýzou využitelnosti tohoto pozorování v obrazové dramaturgii. Studenti řeší příkladové studie a v návaznosti na předmět AVP 8 je prakticky realizují. V předmětu se snaží koncipovat představu noční scény v konkrétním scenáři a její realizovatelnost. Analyzují dopady a možné variace příslušné koncepce. </w:t>
            </w:r>
          </w:p>
          <w:p w14:paraId="3796300E" w14:textId="77777777" w:rsidR="00643E56" w:rsidRDefault="00643E56" w:rsidP="00316A40">
            <w:pPr>
              <w:jc w:val="both"/>
            </w:pPr>
            <w:r w:rsidRPr="00316A40">
              <w:t xml:space="preserve">Mají taktéž povinnost úzce spolupracovat s režisérem a dramaturgem na absolventském projektu, vytvářejí představu o prostředích, seznamují se s práci filmového architekta. Vytvářejí barevnou stylizaci a fokusují se na význam barvy </w:t>
            </w:r>
            <w:proofErr w:type="gramStart"/>
            <w:r w:rsidRPr="00316A40">
              <w:t>s</w:t>
            </w:r>
            <w:proofErr w:type="gramEnd"/>
            <w:r w:rsidRPr="00316A40">
              <w:t> pohledu výrazu. Analyzují malbu a její dopady na koncepci filmového obrazu z pohledu výrazových prostředkú: kompozice-barva-světlo-figura-gesto-symbol.</w:t>
            </w:r>
          </w:p>
        </w:tc>
      </w:tr>
      <w:tr w:rsidR="00643E56" w14:paraId="61293E15" w14:textId="77777777" w:rsidTr="00A6733F">
        <w:trPr>
          <w:trHeight w:val="265"/>
        </w:trPr>
        <w:tc>
          <w:tcPr>
            <w:tcW w:w="3653" w:type="dxa"/>
            <w:gridSpan w:val="2"/>
            <w:tcBorders>
              <w:top w:val="nil"/>
            </w:tcBorders>
            <w:shd w:val="clear" w:color="auto" w:fill="F7CAAC"/>
          </w:tcPr>
          <w:p w14:paraId="7BE366EA"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5DF02787" w14:textId="77777777" w:rsidR="00643E56" w:rsidRDefault="00643E56" w:rsidP="0095232B">
            <w:pPr>
              <w:jc w:val="both"/>
            </w:pPr>
          </w:p>
        </w:tc>
      </w:tr>
      <w:tr w:rsidR="00643E56" w14:paraId="2690F2CB" w14:textId="77777777" w:rsidTr="00A6733F">
        <w:trPr>
          <w:trHeight w:val="1497"/>
        </w:trPr>
        <w:tc>
          <w:tcPr>
            <w:tcW w:w="9855" w:type="dxa"/>
            <w:gridSpan w:val="8"/>
            <w:tcBorders>
              <w:top w:val="nil"/>
            </w:tcBorders>
          </w:tcPr>
          <w:p w14:paraId="7FF73DBF" w14:textId="77777777" w:rsidR="00316A40" w:rsidRDefault="00316A40" w:rsidP="00843DD5">
            <w:pPr>
              <w:rPr>
                <w:b/>
              </w:rPr>
            </w:pPr>
          </w:p>
          <w:p w14:paraId="29E1A010" w14:textId="57FC2A7F" w:rsidR="00843DD5" w:rsidRPr="00843DD5" w:rsidRDefault="00843DD5" w:rsidP="00843DD5">
            <w:pPr>
              <w:rPr>
                <w:b/>
              </w:rPr>
            </w:pPr>
            <w:r w:rsidRPr="00843DD5">
              <w:rPr>
                <w:b/>
              </w:rPr>
              <w:t>Povinná:</w:t>
            </w:r>
          </w:p>
          <w:p w14:paraId="35E7B217" w14:textId="77777777" w:rsidR="00843DD5" w:rsidRPr="00E40831" w:rsidRDefault="00843DD5" w:rsidP="00843DD5">
            <w:r>
              <w:t xml:space="preserve">BROWN, B.: Lighting, Focal Press, 2012, </w:t>
            </w:r>
            <w:r w:rsidRPr="00E40831">
              <w:t>ISBN-13: 978-</w:t>
            </w:r>
            <w:proofErr w:type="gramStart"/>
            <w:r w:rsidRPr="00E40831">
              <w:t>0240807638 ,</w:t>
            </w:r>
            <w:proofErr w:type="gramEnd"/>
            <w:r w:rsidRPr="00E40831">
              <w:t xml:space="preserve"> , ISBN-10: 0240807634 </w:t>
            </w:r>
          </w:p>
          <w:p w14:paraId="14A7F3CD" w14:textId="77777777" w:rsidR="00843DD5" w:rsidRDefault="00843DD5" w:rsidP="00843DD5">
            <w:r>
              <w:t>BOJANOVSKÝ, V: Základní principy osvětlování</w:t>
            </w:r>
          </w:p>
          <w:p w14:paraId="39D3B81F" w14:textId="77777777" w:rsidR="00843DD5" w:rsidRDefault="00843DD5" w:rsidP="00843DD5">
            <w:r w:rsidRPr="00E40831">
              <w:t>C</w:t>
            </w:r>
            <w:r>
              <w:t>LEWE,</w:t>
            </w:r>
            <w:r w:rsidRPr="00E40831">
              <w:t xml:space="preserve"> B.: Film Production Management: How to Budget, Organize and Successfully Shoot your Film, Routledge,2017,</w:t>
            </w:r>
            <w:r>
              <w:t xml:space="preserve"> </w:t>
            </w:r>
            <w:r w:rsidRPr="00E40831">
              <w:t>ISBN-100415788757</w:t>
            </w:r>
          </w:p>
          <w:p w14:paraId="5904C8AB" w14:textId="77777777" w:rsidR="00843DD5" w:rsidRPr="00E40831" w:rsidRDefault="00843DD5" w:rsidP="00843DD5">
            <w:r w:rsidRPr="00E40831">
              <w:t>H</w:t>
            </w:r>
            <w:r>
              <w:t>ONTHANER,</w:t>
            </w:r>
            <w:r w:rsidRPr="00E40831">
              <w:t xml:space="preserve"> B.W.: </w:t>
            </w:r>
            <w:hyperlink r:id="rId42" w:history="1">
              <w:r w:rsidRPr="00E40831">
                <w:t>The Complete Film Production Handbook</w:t>
              </w:r>
            </w:hyperlink>
            <w:r w:rsidRPr="00E40831">
              <w:t xml:space="preserve">, Focal Press, 2001, </w:t>
            </w:r>
            <w:proofErr w:type="gramStart"/>
            <w:r w:rsidRPr="00E40831">
              <w:t>  ISBN</w:t>
            </w:r>
            <w:proofErr w:type="gramEnd"/>
            <w:r w:rsidRPr="00E40831">
              <w:t>-10: 0240804198 ,  ISBN-13: 978-0240804194</w:t>
            </w:r>
          </w:p>
          <w:p w14:paraId="0A40B1FA" w14:textId="77777777" w:rsidR="00843DD5" w:rsidRDefault="00843DD5" w:rsidP="00843DD5"/>
          <w:p w14:paraId="6EF887A1" w14:textId="77777777" w:rsidR="00843DD5" w:rsidRPr="00843DD5" w:rsidRDefault="00843DD5" w:rsidP="00843DD5">
            <w:pPr>
              <w:rPr>
                <w:b/>
              </w:rPr>
            </w:pPr>
            <w:r w:rsidRPr="00843DD5">
              <w:rPr>
                <w:b/>
              </w:rPr>
              <w:t>Doporučená:</w:t>
            </w:r>
          </w:p>
          <w:p w14:paraId="4F781416" w14:textId="77777777" w:rsidR="00843DD5" w:rsidRDefault="00843DD5" w:rsidP="00843DD5">
            <w:r w:rsidRPr="00E40831">
              <w:t xml:space="preserve">Box H.: Set Lighting Technician's Handbook: Film Lighting Equipment, Practice, and Electrical Distribution, Routledge, 2017, ISBN-10: 1138426156 </w:t>
            </w:r>
          </w:p>
          <w:p w14:paraId="4CA77FB6" w14:textId="77777777" w:rsidR="00843DD5" w:rsidRPr="00E40831" w:rsidRDefault="00843DD5" w:rsidP="00843DD5">
            <w:r w:rsidRPr="00C67037">
              <w:rPr>
                <w:sz w:val="18"/>
                <w:szCs w:val="18"/>
                <w:lang w:val="sk-SK" w:eastAsia="sk-SK"/>
              </w:rPr>
              <w:t>M</w:t>
            </w:r>
            <w:r>
              <w:rPr>
                <w:sz w:val="18"/>
                <w:szCs w:val="18"/>
                <w:lang w:val="sk-SK" w:eastAsia="sk-SK"/>
              </w:rPr>
              <w:t>ILLERSON,</w:t>
            </w:r>
            <w:r w:rsidRPr="00C67037">
              <w:rPr>
                <w:sz w:val="18"/>
                <w:szCs w:val="18"/>
                <w:lang w:val="sk-SK" w:eastAsia="sk-SK"/>
              </w:rPr>
              <w:t xml:space="preserve"> G.:</w:t>
            </w:r>
            <w:r w:rsidRPr="00C67037">
              <w:rPr>
                <w:rStyle w:val="Nadpis1Char"/>
              </w:rPr>
              <w:t xml:space="preserve"> </w:t>
            </w:r>
            <w:r w:rsidRPr="00C67037">
              <w:rPr>
                <w:rStyle w:val="a-size-extra-large"/>
                <w:sz w:val="18"/>
                <w:szCs w:val="18"/>
              </w:rPr>
              <w:t xml:space="preserve">Lighting for TV and </w:t>
            </w:r>
            <w:proofErr w:type="gramStart"/>
            <w:r w:rsidRPr="00C67037">
              <w:rPr>
                <w:rStyle w:val="a-size-extra-large"/>
                <w:sz w:val="18"/>
                <w:szCs w:val="18"/>
              </w:rPr>
              <w:t>Film,</w:t>
            </w:r>
            <w:r>
              <w:rPr>
                <w:rStyle w:val="a-size-extra-large"/>
                <w:sz w:val="18"/>
                <w:szCs w:val="18"/>
              </w:rPr>
              <w:t>Routledge</w:t>
            </w:r>
            <w:proofErr w:type="gramEnd"/>
            <w:r>
              <w:rPr>
                <w:rStyle w:val="a-size-extra-large"/>
                <w:sz w:val="18"/>
                <w:szCs w:val="18"/>
              </w:rPr>
              <w:t>, 2015,</w:t>
            </w:r>
            <w:r w:rsidRPr="00C67037">
              <w:rPr>
                <w:rStyle w:val="a-size-base"/>
                <w:sz w:val="18"/>
                <w:szCs w:val="18"/>
              </w:rPr>
              <w:t xml:space="preserve"> </w:t>
            </w:r>
            <w:r w:rsidRPr="00C67037">
              <w:rPr>
                <w:sz w:val="18"/>
                <w:szCs w:val="18"/>
                <w:lang w:val="sk-SK" w:eastAsia="sk-SK"/>
              </w:rPr>
              <w:t xml:space="preserve">ISBN-13: 978-1138130128 </w:t>
            </w:r>
            <w:r>
              <w:rPr>
                <w:sz w:val="18"/>
                <w:szCs w:val="18"/>
                <w:lang w:val="sk-SK" w:eastAsia="sk-SK"/>
              </w:rPr>
              <w:t xml:space="preserve">, </w:t>
            </w:r>
            <w:r w:rsidRPr="00C67037">
              <w:rPr>
                <w:sz w:val="18"/>
                <w:szCs w:val="18"/>
                <w:lang w:val="sk-SK" w:eastAsia="sk-SK"/>
              </w:rPr>
              <w:t>ISBN-10: 1138130125</w:t>
            </w:r>
            <w:r w:rsidRPr="00C67037">
              <w:rPr>
                <w:sz w:val="24"/>
                <w:szCs w:val="24"/>
                <w:lang w:val="sk-SK" w:eastAsia="sk-SK"/>
              </w:rPr>
              <w:t xml:space="preserve"> </w:t>
            </w:r>
          </w:p>
          <w:p w14:paraId="6B39E19B" w14:textId="2AA227E7" w:rsidR="00643E56" w:rsidRDefault="00643E56" w:rsidP="00A6733F">
            <w:pPr>
              <w:pStyle w:val="Bezmezer"/>
            </w:pPr>
          </w:p>
        </w:tc>
      </w:tr>
    </w:tbl>
    <w:p w14:paraId="35E45F4C" w14:textId="1174D17F" w:rsidR="00643E56" w:rsidRDefault="00643E56" w:rsidP="00643E56"/>
    <w:p w14:paraId="4995BAD2" w14:textId="102CE149" w:rsidR="00A6733F" w:rsidRDefault="00A6733F" w:rsidP="00643E56"/>
    <w:p w14:paraId="24CB5C94" w14:textId="267A6D8B" w:rsidR="00A6733F" w:rsidRDefault="00A6733F" w:rsidP="00643E56"/>
    <w:p w14:paraId="41C93CD8" w14:textId="60301205" w:rsidR="00045046" w:rsidRDefault="00045046" w:rsidP="00643E56"/>
    <w:p w14:paraId="2F3024B5" w14:textId="64FCF3E4" w:rsidR="00045046" w:rsidRDefault="00045046" w:rsidP="00643E56"/>
    <w:p w14:paraId="57255E40" w14:textId="77777777" w:rsidR="00045046" w:rsidRDefault="00045046" w:rsidP="00643E56"/>
    <w:p w14:paraId="4F26908A" w14:textId="1583DC9F" w:rsidR="00A6733F" w:rsidRDefault="00A6733F" w:rsidP="00643E56"/>
    <w:p w14:paraId="2C93A8B4" w14:textId="77777777" w:rsidR="00316A40" w:rsidRDefault="00316A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54854B19" w14:textId="77777777" w:rsidTr="00F168C4">
        <w:tc>
          <w:tcPr>
            <w:tcW w:w="9855" w:type="dxa"/>
            <w:gridSpan w:val="8"/>
            <w:tcBorders>
              <w:bottom w:val="double" w:sz="4" w:space="0" w:color="auto"/>
            </w:tcBorders>
            <w:shd w:val="clear" w:color="auto" w:fill="BDD6EE"/>
          </w:tcPr>
          <w:p w14:paraId="43740234" w14:textId="4B08D301" w:rsidR="00643E56" w:rsidRDefault="00643E56" w:rsidP="0095232B">
            <w:pPr>
              <w:jc w:val="both"/>
              <w:rPr>
                <w:b/>
                <w:sz w:val="28"/>
              </w:rPr>
            </w:pPr>
            <w:r>
              <w:lastRenderedPageBreak/>
              <w:br w:type="page"/>
            </w:r>
            <w:r>
              <w:rPr>
                <w:b/>
                <w:sz w:val="28"/>
              </w:rPr>
              <w:t>B-III – Charakteristika studijního předmětu</w:t>
            </w:r>
          </w:p>
        </w:tc>
      </w:tr>
      <w:tr w:rsidR="00643E56" w14:paraId="26D11821" w14:textId="77777777" w:rsidTr="00F168C4">
        <w:tc>
          <w:tcPr>
            <w:tcW w:w="3086" w:type="dxa"/>
            <w:tcBorders>
              <w:top w:val="double" w:sz="4" w:space="0" w:color="auto"/>
            </w:tcBorders>
            <w:shd w:val="clear" w:color="auto" w:fill="F7CAAC"/>
          </w:tcPr>
          <w:p w14:paraId="189EDF7E"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21F09D59" w14:textId="77777777" w:rsidR="00643E56" w:rsidRDefault="00643E56" w:rsidP="0095232B">
            <w:pPr>
              <w:jc w:val="both"/>
            </w:pPr>
            <w:r>
              <w:t>Teorie a technologie</w:t>
            </w:r>
            <w:r w:rsidRPr="00132B26">
              <w:t xml:space="preserve"> </w:t>
            </w:r>
            <w:r>
              <w:t>Kamera 9</w:t>
            </w:r>
          </w:p>
        </w:tc>
      </w:tr>
      <w:tr w:rsidR="00643E56" w14:paraId="42C8F100" w14:textId="77777777" w:rsidTr="00F168C4">
        <w:tc>
          <w:tcPr>
            <w:tcW w:w="3086" w:type="dxa"/>
            <w:shd w:val="clear" w:color="auto" w:fill="F7CAAC"/>
          </w:tcPr>
          <w:p w14:paraId="3E9777B0" w14:textId="77777777" w:rsidR="00643E56" w:rsidRDefault="00643E56" w:rsidP="00A779C5">
            <w:pPr>
              <w:rPr>
                <w:b/>
              </w:rPr>
            </w:pPr>
            <w:r>
              <w:rPr>
                <w:b/>
              </w:rPr>
              <w:t>Typ předmětu</w:t>
            </w:r>
          </w:p>
        </w:tc>
        <w:tc>
          <w:tcPr>
            <w:tcW w:w="3406" w:type="dxa"/>
            <w:gridSpan w:val="4"/>
          </w:tcPr>
          <w:p w14:paraId="53D782A3" w14:textId="0A0962AA" w:rsidR="00643E56" w:rsidRDefault="00643E56" w:rsidP="0095232B">
            <w:pPr>
              <w:jc w:val="both"/>
            </w:pPr>
            <w:r>
              <w:t xml:space="preserve">Povinný, </w:t>
            </w:r>
            <w:r w:rsidR="00DF21C6">
              <w:t>PZ</w:t>
            </w:r>
          </w:p>
        </w:tc>
        <w:tc>
          <w:tcPr>
            <w:tcW w:w="2695" w:type="dxa"/>
            <w:gridSpan w:val="2"/>
            <w:shd w:val="clear" w:color="auto" w:fill="F7CAAC"/>
          </w:tcPr>
          <w:p w14:paraId="0DBB900B" w14:textId="77777777" w:rsidR="00643E56" w:rsidRDefault="00643E56" w:rsidP="0095232B">
            <w:pPr>
              <w:jc w:val="both"/>
            </w:pPr>
            <w:r>
              <w:rPr>
                <w:b/>
              </w:rPr>
              <w:t>doporučený ročník / semestr</w:t>
            </w:r>
          </w:p>
        </w:tc>
        <w:tc>
          <w:tcPr>
            <w:tcW w:w="668" w:type="dxa"/>
          </w:tcPr>
          <w:p w14:paraId="6F91ADE4" w14:textId="01578CF5" w:rsidR="00643E56" w:rsidRDefault="00647075" w:rsidP="0095232B">
            <w:pPr>
              <w:jc w:val="both"/>
            </w:pPr>
            <w:r>
              <w:t>2</w:t>
            </w:r>
            <w:r w:rsidR="00643E56">
              <w:t>/ZS</w:t>
            </w:r>
          </w:p>
        </w:tc>
      </w:tr>
      <w:tr w:rsidR="00643E56" w14:paraId="2D7F77F4" w14:textId="77777777" w:rsidTr="00F168C4">
        <w:tc>
          <w:tcPr>
            <w:tcW w:w="3086" w:type="dxa"/>
            <w:shd w:val="clear" w:color="auto" w:fill="F7CAAC"/>
          </w:tcPr>
          <w:p w14:paraId="31D25981" w14:textId="77777777" w:rsidR="00643E56" w:rsidRDefault="00643E56" w:rsidP="00A779C5">
            <w:pPr>
              <w:rPr>
                <w:b/>
              </w:rPr>
            </w:pPr>
            <w:r>
              <w:rPr>
                <w:b/>
              </w:rPr>
              <w:t>Rozsah studijního předmětu</w:t>
            </w:r>
          </w:p>
        </w:tc>
        <w:tc>
          <w:tcPr>
            <w:tcW w:w="1701" w:type="dxa"/>
            <w:gridSpan w:val="2"/>
          </w:tcPr>
          <w:p w14:paraId="6DC06ECB" w14:textId="77777777" w:rsidR="00643E56" w:rsidRDefault="00643E56" w:rsidP="0095232B">
            <w:pPr>
              <w:jc w:val="both"/>
            </w:pPr>
            <w:r>
              <w:t>39/semestr</w:t>
            </w:r>
          </w:p>
        </w:tc>
        <w:tc>
          <w:tcPr>
            <w:tcW w:w="889" w:type="dxa"/>
            <w:shd w:val="clear" w:color="auto" w:fill="F7CAAC"/>
          </w:tcPr>
          <w:p w14:paraId="0A676626" w14:textId="77777777" w:rsidR="00643E56" w:rsidRDefault="00643E56" w:rsidP="0095232B">
            <w:pPr>
              <w:jc w:val="both"/>
              <w:rPr>
                <w:b/>
              </w:rPr>
            </w:pPr>
            <w:r>
              <w:rPr>
                <w:b/>
              </w:rPr>
              <w:t xml:space="preserve">hod. </w:t>
            </w:r>
          </w:p>
        </w:tc>
        <w:tc>
          <w:tcPr>
            <w:tcW w:w="816" w:type="dxa"/>
          </w:tcPr>
          <w:p w14:paraId="3BC671C8" w14:textId="77777777" w:rsidR="00643E56" w:rsidRDefault="00643E56" w:rsidP="0095232B">
            <w:pPr>
              <w:jc w:val="both"/>
            </w:pPr>
            <w:r>
              <w:t>3/týden</w:t>
            </w:r>
          </w:p>
        </w:tc>
        <w:tc>
          <w:tcPr>
            <w:tcW w:w="2156" w:type="dxa"/>
            <w:shd w:val="clear" w:color="auto" w:fill="F7CAAC"/>
          </w:tcPr>
          <w:p w14:paraId="4707E56A" w14:textId="77777777" w:rsidR="00643E56" w:rsidRDefault="00643E56" w:rsidP="0095232B">
            <w:pPr>
              <w:jc w:val="both"/>
              <w:rPr>
                <w:b/>
              </w:rPr>
            </w:pPr>
            <w:r>
              <w:rPr>
                <w:b/>
              </w:rPr>
              <w:t>kreditů</w:t>
            </w:r>
          </w:p>
        </w:tc>
        <w:tc>
          <w:tcPr>
            <w:tcW w:w="1207" w:type="dxa"/>
            <w:gridSpan w:val="2"/>
          </w:tcPr>
          <w:p w14:paraId="14F8F298" w14:textId="77777777" w:rsidR="00643E56" w:rsidRDefault="00643E56" w:rsidP="0095232B">
            <w:pPr>
              <w:jc w:val="both"/>
            </w:pPr>
            <w:r>
              <w:t>3</w:t>
            </w:r>
          </w:p>
        </w:tc>
      </w:tr>
      <w:tr w:rsidR="00643E56" w14:paraId="66A7C730" w14:textId="77777777" w:rsidTr="00F168C4">
        <w:tc>
          <w:tcPr>
            <w:tcW w:w="3086" w:type="dxa"/>
            <w:shd w:val="clear" w:color="auto" w:fill="F7CAAC"/>
          </w:tcPr>
          <w:p w14:paraId="0E29911A" w14:textId="77777777" w:rsidR="00643E56" w:rsidRDefault="00643E56" w:rsidP="00A779C5">
            <w:pPr>
              <w:rPr>
                <w:b/>
                <w:sz w:val="22"/>
              </w:rPr>
            </w:pPr>
            <w:r>
              <w:rPr>
                <w:b/>
              </w:rPr>
              <w:t>Prerekvizity, korekvizity, ekvivalence</w:t>
            </w:r>
          </w:p>
        </w:tc>
        <w:tc>
          <w:tcPr>
            <w:tcW w:w="6769" w:type="dxa"/>
            <w:gridSpan w:val="7"/>
          </w:tcPr>
          <w:p w14:paraId="6BB05488" w14:textId="7EDF24E9" w:rsidR="00643E56" w:rsidRDefault="00DF21C6" w:rsidP="0095232B">
            <w:pPr>
              <w:jc w:val="both"/>
            </w:pPr>
            <w:r>
              <w:t>Splněný předmět Teorie a technologie 8</w:t>
            </w:r>
          </w:p>
        </w:tc>
      </w:tr>
      <w:tr w:rsidR="00643E56" w14:paraId="13E4D1C9" w14:textId="77777777" w:rsidTr="00F168C4">
        <w:tc>
          <w:tcPr>
            <w:tcW w:w="3086" w:type="dxa"/>
            <w:shd w:val="clear" w:color="auto" w:fill="F7CAAC"/>
          </w:tcPr>
          <w:p w14:paraId="4D9157ED" w14:textId="77777777" w:rsidR="00643E56" w:rsidRDefault="00643E56" w:rsidP="00A779C5">
            <w:pPr>
              <w:rPr>
                <w:b/>
              </w:rPr>
            </w:pPr>
            <w:r>
              <w:rPr>
                <w:b/>
              </w:rPr>
              <w:t>Způsob ověření studijních výsledků</w:t>
            </w:r>
          </w:p>
        </w:tc>
        <w:tc>
          <w:tcPr>
            <w:tcW w:w="3406" w:type="dxa"/>
            <w:gridSpan w:val="4"/>
          </w:tcPr>
          <w:p w14:paraId="5BE6F09E" w14:textId="77777777" w:rsidR="00643E56" w:rsidRDefault="00643E56" w:rsidP="0095232B">
            <w:pPr>
              <w:jc w:val="both"/>
            </w:pPr>
            <w:r>
              <w:t>Zkouška</w:t>
            </w:r>
          </w:p>
        </w:tc>
        <w:tc>
          <w:tcPr>
            <w:tcW w:w="2156" w:type="dxa"/>
            <w:shd w:val="clear" w:color="auto" w:fill="F7CAAC"/>
          </w:tcPr>
          <w:p w14:paraId="45A9CF37" w14:textId="77777777" w:rsidR="00643E56" w:rsidRDefault="00643E56" w:rsidP="0095232B">
            <w:pPr>
              <w:jc w:val="both"/>
              <w:rPr>
                <w:b/>
              </w:rPr>
            </w:pPr>
            <w:r>
              <w:rPr>
                <w:b/>
              </w:rPr>
              <w:t>Forma výuky</w:t>
            </w:r>
          </w:p>
        </w:tc>
        <w:tc>
          <w:tcPr>
            <w:tcW w:w="1207" w:type="dxa"/>
            <w:gridSpan w:val="2"/>
          </w:tcPr>
          <w:p w14:paraId="1E7F4773" w14:textId="77777777" w:rsidR="00643E56" w:rsidRDefault="00643E56" w:rsidP="0095232B">
            <w:pPr>
              <w:jc w:val="both"/>
            </w:pPr>
            <w:r>
              <w:t>Přednáška</w:t>
            </w:r>
          </w:p>
        </w:tc>
      </w:tr>
      <w:tr w:rsidR="00643E56" w14:paraId="0655068B" w14:textId="77777777" w:rsidTr="00F168C4">
        <w:tc>
          <w:tcPr>
            <w:tcW w:w="3086" w:type="dxa"/>
            <w:shd w:val="clear" w:color="auto" w:fill="F7CAAC"/>
          </w:tcPr>
          <w:p w14:paraId="4C50B8AD"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4FC9A894" w14:textId="77777777" w:rsidR="00643E56" w:rsidRDefault="00643E56" w:rsidP="0095232B">
            <w:pPr>
              <w:jc w:val="both"/>
            </w:pPr>
            <w:r>
              <w:t>Písemná, ústní.</w:t>
            </w:r>
          </w:p>
        </w:tc>
      </w:tr>
      <w:tr w:rsidR="00643E56" w14:paraId="27802FCE" w14:textId="77777777" w:rsidTr="00F168C4">
        <w:trPr>
          <w:trHeight w:val="554"/>
        </w:trPr>
        <w:tc>
          <w:tcPr>
            <w:tcW w:w="9855" w:type="dxa"/>
            <w:gridSpan w:val="8"/>
            <w:tcBorders>
              <w:top w:val="nil"/>
            </w:tcBorders>
          </w:tcPr>
          <w:p w14:paraId="06E8AEA2" w14:textId="77777777" w:rsidR="00643E56" w:rsidRDefault="00643E56" w:rsidP="00A779C5"/>
        </w:tc>
      </w:tr>
      <w:tr w:rsidR="00643E56" w14:paraId="6F959BF8" w14:textId="77777777" w:rsidTr="00F168C4">
        <w:trPr>
          <w:trHeight w:val="197"/>
        </w:trPr>
        <w:tc>
          <w:tcPr>
            <w:tcW w:w="3086" w:type="dxa"/>
            <w:tcBorders>
              <w:top w:val="nil"/>
            </w:tcBorders>
            <w:shd w:val="clear" w:color="auto" w:fill="F7CAAC"/>
          </w:tcPr>
          <w:p w14:paraId="7BB6B917" w14:textId="77777777" w:rsidR="00643E56" w:rsidRDefault="00643E56" w:rsidP="00A779C5">
            <w:pPr>
              <w:rPr>
                <w:b/>
              </w:rPr>
            </w:pPr>
            <w:r>
              <w:rPr>
                <w:b/>
              </w:rPr>
              <w:t>Garant předmětu</w:t>
            </w:r>
          </w:p>
        </w:tc>
        <w:tc>
          <w:tcPr>
            <w:tcW w:w="6769" w:type="dxa"/>
            <w:gridSpan w:val="7"/>
            <w:tcBorders>
              <w:top w:val="nil"/>
            </w:tcBorders>
          </w:tcPr>
          <w:p w14:paraId="2BE79D98" w14:textId="77777777" w:rsidR="00643E56" w:rsidRDefault="00643E56" w:rsidP="0095232B">
            <w:pPr>
              <w:jc w:val="both"/>
            </w:pPr>
            <w:r>
              <w:t>MgA. Martin Štěpánek</w:t>
            </w:r>
          </w:p>
        </w:tc>
      </w:tr>
      <w:tr w:rsidR="00643E56" w14:paraId="634D1F83" w14:textId="77777777" w:rsidTr="00F168C4">
        <w:trPr>
          <w:trHeight w:val="243"/>
        </w:trPr>
        <w:tc>
          <w:tcPr>
            <w:tcW w:w="3086" w:type="dxa"/>
            <w:tcBorders>
              <w:top w:val="nil"/>
            </w:tcBorders>
            <w:shd w:val="clear" w:color="auto" w:fill="F7CAAC"/>
          </w:tcPr>
          <w:p w14:paraId="598D6B6F" w14:textId="77777777" w:rsidR="00643E56" w:rsidRDefault="00643E56" w:rsidP="00A779C5">
            <w:pPr>
              <w:rPr>
                <w:b/>
              </w:rPr>
            </w:pPr>
            <w:r>
              <w:rPr>
                <w:b/>
              </w:rPr>
              <w:t>Zapojení garanta do výuky předmětu</w:t>
            </w:r>
          </w:p>
        </w:tc>
        <w:tc>
          <w:tcPr>
            <w:tcW w:w="6769" w:type="dxa"/>
            <w:gridSpan w:val="7"/>
            <w:tcBorders>
              <w:top w:val="nil"/>
            </w:tcBorders>
          </w:tcPr>
          <w:p w14:paraId="215F625C" w14:textId="77777777" w:rsidR="00643E56" w:rsidRDefault="00643E56" w:rsidP="0095232B">
            <w:pPr>
              <w:jc w:val="both"/>
            </w:pPr>
            <w:r>
              <w:t>100 %</w:t>
            </w:r>
          </w:p>
        </w:tc>
      </w:tr>
      <w:tr w:rsidR="00643E56" w14:paraId="236C656A" w14:textId="77777777" w:rsidTr="00F168C4">
        <w:tc>
          <w:tcPr>
            <w:tcW w:w="3086" w:type="dxa"/>
            <w:shd w:val="clear" w:color="auto" w:fill="F7CAAC"/>
          </w:tcPr>
          <w:p w14:paraId="20BED85B" w14:textId="77777777" w:rsidR="00643E56" w:rsidRDefault="00643E56" w:rsidP="0095232B">
            <w:pPr>
              <w:jc w:val="both"/>
              <w:rPr>
                <w:b/>
              </w:rPr>
            </w:pPr>
            <w:r>
              <w:rPr>
                <w:b/>
              </w:rPr>
              <w:t>Vyučující</w:t>
            </w:r>
          </w:p>
        </w:tc>
        <w:tc>
          <w:tcPr>
            <w:tcW w:w="6769" w:type="dxa"/>
            <w:gridSpan w:val="7"/>
            <w:tcBorders>
              <w:bottom w:val="nil"/>
            </w:tcBorders>
          </w:tcPr>
          <w:p w14:paraId="547EE6E3" w14:textId="77777777" w:rsidR="00643E56" w:rsidRDefault="00643E56" w:rsidP="0095232B">
            <w:pPr>
              <w:jc w:val="both"/>
            </w:pPr>
          </w:p>
        </w:tc>
      </w:tr>
      <w:tr w:rsidR="00643E56" w14:paraId="64CF1E2C" w14:textId="77777777" w:rsidTr="00F168C4">
        <w:trPr>
          <w:trHeight w:val="554"/>
        </w:trPr>
        <w:tc>
          <w:tcPr>
            <w:tcW w:w="9855" w:type="dxa"/>
            <w:gridSpan w:val="8"/>
            <w:tcBorders>
              <w:top w:val="nil"/>
            </w:tcBorders>
          </w:tcPr>
          <w:p w14:paraId="107B49E9" w14:textId="77777777" w:rsidR="00643E56" w:rsidRDefault="00643E56" w:rsidP="0095232B">
            <w:pPr>
              <w:jc w:val="both"/>
            </w:pPr>
            <w:r>
              <w:t>MgA. Martin Štěpánek</w:t>
            </w:r>
          </w:p>
        </w:tc>
      </w:tr>
      <w:tr w:rsidR="00643E56" w14:paraId="2E8975E6" w14:textId="77777777" w:rsidTr="00F168C4">
        <w:tc>
          <w:tcPr>
            <w:tcW w:w="3086" w:type="dxa"/>
            <w:shd w:val="clear" w:color="auto" w:fill="F7CAAC"/>
          </w:tcPr>
          <w:p w14:paraId="78C57677" w14:textId="77777777" w:rsidR="00643E56" w:rsidRDefault="00643E56" w:rsidP="0095232B">
            <w:pPr>
              <w:jc w:val="both"/>
              <w:rPr>
                <w:b/>
              </w:rPr>
            </w:pPr>
            <w:r>
              <w:rPr>
                <w:b/>
              </w:rPr>
              <w:t>Stručná anotace předmětu</w:t>
            </w:r>
          </w:p>
        </w:tc>
        <w:tc>
          <w:tcPr>
            <w:tcW w:w="6769" w:type="dxa"/>
            <w:gridSpan w:val="7"/>
            <w:tcBorders>
              <w:bottom w:val="nil"/>
            </w:tcBorders>
          </w:tcPr>
          <w:p w14:paraId="4A5EB66E" w14:textId="77777777" w:rsidR="00643E56" w:rsidRDefault="00643E56" w:rsidP="0095232B">
            <w:pPr>
              <w:jc w:val="both"/>
            </w:pPr>
          </w:p>
        </w:tc>
      </w:tr>
      <w:tr w:rsidR="00643E56" w14:paraId="0BA46C49" w14:textId="77777777" w:rsidTr="00F168C4">
        <w:trPr>
          <w:trHeight w:val="2826"/>
        </w:trPr>
        <w:tc>
          <w:tcPr>
            <w:tcW w:w="9855" w:type="dxa"/>
            <w:gridSpan w:val="8"/>
            <w:tcBorders>
              <w:top w:val="nil"/>
              <w:bottom w:val="single" w:sz="12" w:space="0" w:color="auto"/>
            </w:tcBorders>
          </w:tcPr>
          <w:p w14:paraId="52368F88" w14:textId="77777777" w:rsidR="00316A40" w:rsidRDefault="00316A40" w:rsidP="0095232B">
            <w:pPr>
              <w:jc w:val="both"/>
            </w:pPr>
          </w:p>
          <w:p w14:paraId="6A7CCD85" w14:textId="118263AD" w:rsidR="00643E56" w:rsidRDefault="00643E56" w:rsidP="0095232B">
            <w:pPr>
              <w:jc w:val="both"/>
            </w:pPr>
            <w:r>
              <w:t>Předmět formou konzultací řeší praktické problémy realizace absolventského filmu ve vztahu k vytvářené koncepci obrazové části filmu. Spolu se studenty hledá nejvhodnější realizovatelná řešení. Analyzuje podobné koncepty a na jejich příkladu vede studenta k široké polemice o obrazovém stvárnění. Ještě více hledá vztah mezi literární předlohou a její přenositelností do obrazu. Analyzuje výraz. Hluboce se řeší intermediální přenositelnost výrazu. Studenti hledají vztah obrazové dramaturgie k filmovému žánru. Analyzuje se vztah záměr – médium – divák.</w:t>
            </w:r>
          </w:p>
          <w:p w14:paraId="50E566C5" w14:textId="77777777" w:rsidR="00643E56" w:rsidRDefault="00643E56" w:rsidP="0095232B">
            <w:pPr>
              <w:jc w:val="both"/>
            </w:pPr>
          </w:p>
        </w:tc>
      </w:tr>
      <w:tr w:rsidR="00643E56" w14:paraId="611BEB97" w14:textId="77777777" w:rsidTr="00F168C4">
        <w:trPr>
          <w:trHeight w:val="265"/>
        </w:trPr>
        <w:tc>
          <w:tcPr>
            <w:tcW w:w="3653" w:type="dxa"/>
            <w:gridSpan w:val="2"/>
            <w:tcBorders>
              <w:top w:val="nil"/>
            </w:tcBorders>
            <w:shd w:val="clear" w:color="auto" w:fill="F7CAAC"/>
          </w:tcPr>
          <w:p w14:paraId="3DDAE265"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112C072C" w14:textId="77777777" w:rsidR="00643E56" w:rsidRDefault="00643E56" w:rsidP="0095232B">
            <w:pPr>
              <w:jc w:val="both"/>
            </w:pPr>
          </w:p>
        </w:tc>
      </w:tr>
      <w:tr w:rsidR="00643E56" w14:paraId="44FADC9B" w14:textId="77777777" w:rsidTr="00F168C4">
        <w:trPr>
          <w:trHeight w:val="2815"/>
        </w:trPr>
        <w:tc>
          <w:tcPr>
            <w:tcW w:w="9855" w:type="dxa"/>
            <w:gridSpan w:val="8"/>
            <w:tcBorders>
              <w:top w:val="nil"/>
            </w:tcBorders>
          </w:tcPr>
          <w:p w14:paraId="39807E84" w14:textId="77777777" w:rsidR="00316A40" w:rsidRDefault="00316A40" w:rsidP="00843DD5">
            <w:pPr>
              <w:rPr>
                <w:b/>
              </w:rPr>
            </w:pPr>
          </w:p>
          <w:p w14:paraId="16D8D65A" w14:textId="37BBC4FA" w:rsidR="00843DD5" w:rsidRPr="00843DD5" w:rsidRDefault="00843DD5" w:rsidP="00843DD5">
            <w:pPr>
              <w:rPr>
                <w:b/>
              </w:rPr>
            </w:pPr>
            <w:r w:rsidRPr="00843DD5">
              <w:rPr>
                <w:b/>
              </w:rPr>
              <w:t>Povinná:</w:t>
            </w:r>
          </w:p>
          <w:p w14:paraId="70997BFF" w14:textId="77777777" w:rsidR="00843DD5" w:rsidRPr="007511A1" w:rsidRDefault="00843DD5" w:rsidP="00843DD5">
            <w:r w:rsidRPr="007511A1">
              <w:t>Beyond the screenplay: a dialectical aproach to dramaturgy, Mcfarland, 2012, ISBN-10: 0786466030</w:t>
            </w:r>
          </w:p>
          <w:p w14:paraId="4B36CD0A" w14:textId="77777777" w:rsidR="00843DD5" w:rsidRPr="007511A1" w:rsidRDefault="00843DD5" w:rsidP="00843DD5">
            <w:r w:rsidRPr="007511A1">
              <w:t>Clewe B.: Film Production Management: How to Budget, Organize and Successfully Shoot your Film, Routledge,2017,</w:t>
            </w:r>
            <w:r>
              <w:t xml:space="preserve"> </w:t>
            </w:r>
            <w:r w:rsidRPr="007511A1">
              <w:t>ISBN-10: 0415788757</w:t>
            </w:r>
          </w:p>
          <w:p w14:paraId="17A3FEE2" w14:textId="77777777" w:rsidR="00843DD5" w:rsidRPr="00E40831" w:rsidRDefault="00843DD5" w:rsidP="00843DD5">
            <w:r>
              <w:t xml:space="preserve">BROWN, B.: Lighting, Focal Press, 2012, </w:t>
            </w:r>
            <w:r w:rsidRPr="00E40831">
              <w:t>ISBN-13: 978-</w:t>
            </w:r>
            <w:proofErr w:type="gramStart"/>
            <w:r w:rsidRPr="00E40831">
              <w:t>0240807638 ,</w:t>
            </w:r>
            <w:proofErr w:type="gramEnd"/>
            <w:r w:rsidRPr="00E40831">
              <w:t xml:space="preserve"> , ISBN-10: 0240807634 </w:t>
            </w:r>
          </w:p>
          <w:p w14:paraId="0975E2D2" w14:textId="77777777" w:rsidR="00843DD5" w:rsidRDefault="00843DD5" w:rsidP="00843DD5">
            <w:r>
              <w:t>BOJANOVSKÝ, V: Základní principy osvětlování</w:t>
            </w:r>
          </w:p>
          <w:p w14:paraId="0A8B470B" w14:textId="77777777" w:rsidR="00843DD5" w:rsidRDefault="00843DD5" w:rsidP="00843DD5">
            <w:r w:rsidRPr="00E40831">
              <w:t>C</w:t>
            </w:r>
            <w:r>
              <w:t>LEWE,</w:t>
            </w:r>
            <w:r w:rsidRPr="00E40831">
              <w:t xml:space="preserve"> B.: Film Production Management: How to Budget, Organize and Successfully Shoot your Film, Routledge,2017,</w:t>
            </w:r>
            <w:r>
              <w:t xml:space="preserve"> </w:t>
            </w:r>
            <w:r w:rsidRPr="00E40831">
              <w:t>ISBN-100415788757</w:t>
            </w:r>
          </w:p>
          <w:p w14:paraId="1C311FAE" w14:textId="77777777" w:rsidR="00843DD5" w:rsidRPr="00E40831" w:rsidRDefault="00843DD5" w:rsidP="00843DD5">
            <w:r w:rsidRPr="00E40831">
              <w:t>H</w:t>
            </w:r>
            <w:r>
              <w:t>ONTHANER,</w:t>
            </w:r>
            <w:r w:rsidRPr="00E40831">
              <w:t xml:space="preserve"> B.W.: </w:t>
            </w:r>
            <w:hyperlink r:id="rId43" w:history="1">
              <w:r w:rsidRPr="00E40831">
                <w:t>The Complete Film Production Handbook</w:t>
              </w:r>
            </w:hyperlink>
            <w:r w:rsidRPr="00E40831">
              <w:t xml:space="preserve">, Focal Press, 2001, </w:t>
            </w:r>
            <w:proofErr w:type="gramStart"/>
            <w:r w:rsidRPr="00E40831">
              <w:t>  ISBN</w:t>
            </w:r>
            <w:proofErr w:type="gramEnd"/>
            <w:r w:rsidRPr="00E40831">
              <w:t>-10: 0240804198 ,  ISBN-13: 978-0240804194</w:t>
            </w:r>
          </w:p>
          <w:p w14:paraId="5EA89A66" w14:textId="48B5BC1C" w:rsidR="00843DD5" w:rsidRPr="007511A1" w:rsidRDefault="00843DD5" w:rsidP="00843DD5">
            <w:r w:rsidRPr="007511A1">
              <w:t>H</w:t>
            </w:r>
            <w:r>
              <w:t>OPKINS,</w:t>
            </w:r>
            <w:r w:rsidRPr="007511A1">
              <w:t xml:space="preserve"> O.: Jak číst architekturu, Grada, 2019, 978-80-271-0373-7 </w:t>
            </w:r>
          </w:p>
          <w:p w14:paraId="23990FE8" w14:textId="77777777" w:rsidR="00843DD5" w:rsidRDefault="00843DD5" w:rsidP="00843DD5"/>
          <w:p w14:paraId="42040BE0" w14:textId="77777777" w:rsidR="00843DD5" w:rsidRPr="00843DD5" w:rsidRDefault="00843DD5" w:rsidP="00843DD5">
            <w:pPr>
              <w:rPr>
                <w:b/>
              </w:rPr>
            </w:pPr>
            <w:r w:rsidRPr="00843DD5">
              <w:rPr>
                <w:b/>
              </w:rPr>
              <w:t>Doporučená:</w:t>
            </w:r>
          </w:p>
          <w:p w14:paraId="30486CFD" w14:textId="77777777" w:rsidR="00843DD5" w:rsidRDefault="00843DD5" w:rsidP="00843DD5">
            <w:r w:rsidRPr="00E40831">
              <w:t xml:space="preserve">Box H.: Set Lighting Technician's Handbook: Film Lighting Equipment, Practice, and Electrical Distribution, Routledge, 2017, ISBN-10: 1138426156 </w:t>
            </w:r>
          </w:p>
          <w:p w14:paraId="6589ECDE" w14:textId="77777777" w:rsidR="00843DD5" w:rsidRPr="00E40831" w:rsidRDefault="00843DD5" w:rsidP="00843DD5">
            <w:r w:rsidRPr="00C67037">
              <w:rPr>
                <w:sz w:val="18"/>
                <w:szCs w:val="18"/>
                <w:lang w:val="sk-SK" w:eastAsia="sk-SK"/>
              </w:rPr>
              <w:t>M</w:t>
            </w:r>
            <w:r>
              <w:rPr>
                <w:sz w:val="18"/>
                <w:szCs w:val="18"/>
                <w:lang w:val="sk-SK" w:eastAsia="sk-SK"/>
              </w:rPr>
              <w:t>ILLERSON,</w:t>
            </w:r>
            <w:r w:rsidRPr="00C67037">
              <w:rPr>
                <w:sz w:val="18"/>
                <w:szCs w:val="18"/>
                <w:lang w:val="sk-SK" w:eastAsia="sk-SK"/>
              </w:rPr>
              <w:t xml:space="preserve"> G.:</w:t>
            </w:r>
            <w:r w:rsidRPr="00C67037">
              <w:rPr>
                <w:rStyle w:val="Nadpis1Char"/>
              </w:rPr>
              <w:t xml:space="preserve"> </w:t>
            </w:r>
            <w:r w:rsidRPr="00C67037">
              <w:rPr>
                <w:rStyle w:val="a-size-extra-large"/>
                <w:sz w:val="18"/>
                <w:szCs w:val="18"/>
              </w:rPr>
              <w:t xml:space="preserve">Lighting for TV and </w:t>
            </w:r>
            <w:proofErr w:type="gramStart"/>
            <w:r w:rsidRPr="00C67037">
              <w:rPr>
                <w:rStyle w:val="a-size-extra-large"/>
                <w:sz w:val="18"/>
                <w:szCs w:val="18"/>
              </w:rPr>
              <w:t>Film,</w:t>
            </w:r>
            <w:r>
              <w:rPr>
                <w:rStyle w:val="a-size-extra-large"/>
                <w:sz w:val="18"/>
                <w:szCs w:val="18"/>
              </w:rPr>
              <w:t>Routledge</w:t>
            </w:r>
            <w:proofErr w:type="gramEnd"/>
            <w:r>
              <w:rPr>
                <w:rStyle w:val="a-size-extra-large"/>
                <w:sz w:val="18"/>
                <w:szCs w:val="18"/>
              </w:rPr>
              <w:t>, 2015,</w:t>
            </w:r>
            <w:r w:rsidRPr="00C67037">
              <w:rPr>
                <w:rStyle w:val="a-size-base"/>
                <w:sz w:val="18"/>
                <w:szCs w:val="18"/>
              </w:rPr>
              <w:t xml:space="preserve"> </w:t>
            </w:r>
            <w:r w:rsidRPr="00C67037">
              <w:rPr>
                <w:sz w:val="18"/>
                <w:szCs w:val="18"/>
                <w:lang w:val="sk-SK" w:eastAsia="sk-SK"/>
              </w:rPr>
              <w:t xml:space="preserve">ISBN-13: 978-1138130128 </w:t>
            </w:r>
            <w:r>
              <w:rPr>
                <w:sz w:val="18"/>
                <w:szCs w:val="18"/>
                <w:lang w:val="sk-SK" w:eastAsia="sk-SK"/>
              </w:rPr>
              <w:t xml:space="preserve">, </w:t>
            </w:r>
            <w:r w:rsidRPr="00C67037">
              <w:rPr>
                <w:sz w:val="18"/>
                <w:szCs w:val="18"/>
                <w:lang w:val="sk-SK" w:eastAsia="sk-SK"/>
              </w:rPr>
              <w:t>ISBN-10: 1138130125</w:t>
            </w:r>
            <w:r w:rsidRPr="00C67037">
              <w:rPr>
                <w:sz w:val="24"/>
                <w:szCs w:val="24"/>
                <w:lang w:val="sk-SK" w:eastAsia="sk-SK"/>
              </w:rPr>
              <w:t xml:space="preserve"> </w:t>
            </w:r>
          </w:p>
          <w:p w14:paraId="73EEDE2D" w14:textId="77777777" w:rsidR="00843DD5" w:rsidRDefault="00843DD5" w:rsidP="0095232B"/>
          <w:p w14:paraId="3D8F7EA9" w14:textId="66095210" w:rsidR="00643E56" w:rsidRDefault="00643E56" w:rsidP="00843DD5"/>
        </w:tc>
      </w:tr>
    </w:tbl>
    <w:p w14:paraId="62F04135" w14:textId="3CED443D" w:rsidR="00643E56" w:rsidRDefault="00643E56" w:rsidP="00643E56"/>
    <w:p w14:paraId="755FBA8A" w14:textId="74842CED" w:rsidR="00F168C4" w:rsidRDefault="00F168C4" w:rsidP="00643E56"/>
    <w:p w14:paraId="0DBC766A" w14:textId="12176CCB" w:rsidR="00F168C4" w:rsidRDefault="00F168C4" w:rsidP="00643E56"/>
    <w:p w14:paraId="27B568A3" w14:textId="757BF43A" w:rsidR="00F168C4" w:rsidRDefault="00F168C4" w:rsidP="00643E56"/>
    <w:p w14:paraId="2F554C0F" w14:textId="7653A001" w:rsidR="00F168C4" w:rsidRDefault="00F168C4" w:rsidP="00643E56"/>
    <w:p w14:paraId="6D4F2FA3" w14:textId="11E376E8"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12DB4932" w14:textId="77777777" w:rsidTr="0028423A">
        <w:tc>
          <w:tcPr>
            <w:tcW w:w="9855" w:type="dxa"/>
            <w:gridSpan w:val="8"/>
            <w:tcBorders>
              <w:bottom w:val="double" w:sz="4" w:space="0" w:color="auto"/>
            </w:tcBorders>
            <w:shd w:val="clear" w:color="auto" w:fill="BDD6EE"/>
          </w:tcPr>
          <w:p w14:paraId="1FDA4023" w14:textId="77777777" w:rsidR="00643E56" w:rsidRDefault="00643E56" w:rsidP="0095232B">
            <w:pPr>
              <w:jc w:val="both"/>
              <w:rPr>
                <w:b/>
                <w:sz w:val="28"/>
              </w:rPr>
            </w:pPr>
            <w:r>
              <w:lastRenderedPageBreak/>
              <w:br w:type="page"/>
            </w:r>
            <w:r>
              <w:rPr>
                <w:b/>
                <w:sz w:val="28"/>
              </w:rPr>
              <w:t>B-III – Charakteristika studijního předmětu</w:t>
            </w:r>
          </w:p>
        </w:tc>
      </w:tr>
      <w:tr w:rsidR="00643E56" w14:paraId="1292ACD0" w14:textId="77777777" w:rsidTr="0028423A">
        <w:tc>
          <w:tcPr>
            <w:tcW w:w="3086" w:type="dxa"/>
            <w:tcBorders>
              <w:top w:val="double" w:sz="4" w:space="0" w:color="auto"/>
            </w:tcBorders>
            <w:shd w:val="clear" w:color="auto" w:fill="F7CAAC"/>
          </w:tcPr>
          <w:p w14:paraId="0193CBC6"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1DFD1EC8" w14:textId="77777777" w:rsidR="00643E56" w:rsidRDefault="00643E56" w:rsidP="0095232B">
            <w:pPr>
              <w:jc w:val="both"/>
            </w:pPr>
            <w:r>
              <w:t>Teorie a technologie</w:t>
            </w:r>
            <w:r w:rsidRPr="00132B26">
              <w:t xml:space="preserve"> </w:t>
            </w:r>
            <w:r>
              <w:t>Produkce 7</w:t>
            </w:r>
          </w:p>
        </w:tc>
      </w:tr>
      <w:tr w:rsidR="00643E56" w14:paraId="4F20646D" w14:textId="77777777" w:rsidTr="0028423A">
        <w:tc>
          <w:tcPr>
            <w:tcW w:w="3086" w:type="dxa"/>
            <w:shd w:val="clear" w:color="auto" w:fill="F7CAAC"/>
          </w:tcPr>
          <w:p w14:paraId="1FFC517D" w14:textId="77777777" w:rsidR="00643E56" w:rsidRDefault="00643E56" w:rsidP="00A779C5">
            <w:pPr>
              <w:rPr>
                <w:b/>
              </w:rPr>
            </w:pPr>
            <w:r>
              <w:rPr>
                <w:b/>
              </w:rPr>
              <w:t>Typ předmětu</w:t>
            </w:r>
          </w:p>
        </w:tc>
        <w:tc>
          <w:tcPr>
            <w:tcW w:w="3406" w:type="dxa"/>
            <w:gridSpan w:val="4"/>
          </w:tcPr>
          <w:p w14:paraId="2DCEE0CC" w14:textId="5F926DED" w:rsidR="00643E56" w:rsidRDefault="00643E56" w:rsidP="0095232B">
            <w:pPr>
              <w:jc w:val="both"/>
            </w:pPr>
            <w:r>
              <w:t xml:space="preserve">Povinný, </w:t>
            </w:r>
            <w:r w:rsidR="00DF21C6">
              <w:t>PZ</w:t>
            </w:r>
          </w:p>
        </w:tc>
        <w:tc>
          <w:tcPr>
            <w:tcW w:w="2695" w:type="dxa"/>
            <w:gridSpan w:val="2"/>
            <w:shd w:val="clear" w:color="auto" w:fill="F7CAAC"/>
          </w:tcPr>
          <w:p w14:paraId="7492ACAA" w14:textId="77777777" w:rsidR="00643E56" w:rsidRDefault="00643E56" w:rsidP="0095232B">
            <w:pPr>
              <w:jc w:val="both"/>
            </w:pPr>
            <w:r>
              <w:rPr>
                <w:b/>
              </w:rPr>
              <w:t>doporučený ročník / semestr</w:t>
            </w:r>
          </w:p>
        </w:tc>
        <w:tc>
          <w:tcPr>
            <w:tcW w:w="668" w:type="dxa"/>
          </w:tcPr>
          <w:p w14:paraId="39F6E0F2" w14:textId="65F6C0B7" w:rsidR="00643E56" w:rsidRDefault="0028423A" w:rsidP="0095232B">
            <w:pPr>
              <w:jc w:val="both"/>
            </w:pPr>
            <w:r>
              <w:t>1</w:t>
            </w:r>
            <w:r w:rsidR="00643E56">
              <w:t>/ZS</w:t>
            </w:r>
          </w:p>
        </w:tc>
      </w:tr>
      <w:tr w:rsidR="00643E56" w14:paraId="13CF5DA3" w14:textId="77777777" w:rsidTr="0028423A">
        <w:tc>
          <w:tcPr>
            <w:tcW w:w="3086" w:type="dxa"/>
            <w:shd w:val="clear" w:color="auto" w:fill="F7CAAC"/>
          </w:tcPr>
          <w:p w14:paraId="28B99280" w14:textId="77777777" w:rsidR="00643E56" w:rsidRDefault="00643E56" w:rsidP="00A779C5">
            <w:pPr>
              <w:rPr>
                <w:b/>
              </w:rPr>
            </w:pPr>
            <w:r>
              <w:rPr>
                <w:b/>
              </w:rPr>
              <w:t>Rozsah studijního předmětu</w:t>
            </w:r>
          </w:p>
        </w:tc>
        <w:tc>
          <w:tcPr>
            <w:tcW w:w="1701" w:type="dxa"/>
            <w:gridSpan w:val="2"/>
          </w:tcPr>
          <w:p w14:paraId="7235F75D" w14:textId="77777777" w:rsidR="00643E56" w:rsidRDefault="00643E56" w:rsidP="0095232B">
            <w:pPr>
              <w:jc w:val="both"/>
            </w:pPr>
            <w:r>
              <w:t>26/semestr</w:t>
            </w:r>
          </w:p>
        </w:tc>
        <w:tc>
          <w:tcPr>
            <w:tcW w:w="889" w:type="dxa"/>
            <w:shd w:val="clear" w:color="auto" w:fill="F7CAAC"/>
          </w:tcPr>
          <w:p w14:paraId="1B5F93D6" w14:textId="77777777" w:rsidR="00643E56" w:rsidRDefault="00643E56" w:rsidP="0095232B">
            <w:pPr>
              <w:jc w:val="both"/>
              <w:rPr>
                <w:b/>
              </w:rPr>
            </w:pPr>
            <w:r>
              <w:rPr>
                <w:b/>
              </w:rPr>
              <w:t xml:space="preserve">hod. </w:t>
            </w:r>
          </w:p>
        </w:tc>
        <w:tc>
          <w:tcPr>
            <w:tcW w:w="816" w:type="dxa"/>
          </w:tcPr>
          <w:p w14:paraId="3CB745B2" w14:textId="77777777" w:rsidR="00643E56" w:rsidRDefault="00643E56" w:rsidP="0095232B">
            <w:pPr>
              <w:jc w:val="both"/>
            </w:pPr>
            <w:r>
              <w:t>2/týden</w:t>
            </w:r>
          </w:p>
        </w:tc>
        <w:tc>
          <w:tcPr>
            <w:tcW w:w="2156" w:type="dxa"/>
            <w:shd w:val="clear" w:color="auto" w:fill="F7CAAC"/>
          </w:tcPr>
          <w:p w14:paraId="5DF9860B" w14:textId="77777777" w:rsidR="00643E56" w:rsidRDefault="00643E56" w:rsidP="0095232B">
            <w:pPr>
              <w:jc w:val="both"/>
              <w:rPr>
                <w:b/>
              </w:rPr>
            </w:pPr>
            <w:r>
              <w:rPr>
                <w:b/>
              </w:rPr>
              <w:t>kreditů</w:t>
            </w:r>
          </w:p>
        </w:tc>
        <w:tc>
          <w:tcPr>
            <w:tcW w:w="1207" w:type="dxa"/>
            <w:gridSpan w:val="2"/>
          </w:tcPr>
          <w:p w14:paraId="48983FAB" w14:textId="77777777" w:rsidR="00643E56" w:rsidRDefault="00643E56" w:rsidP="0095232B">
            <w:pPr>
              <w:jc w:val="both"/>
            </w:pPr>
            <w:r>
              <w:t>3</w:t>
            </w:r>
          </w:p>
        </w:tc>
      </w:tr>
      <w:tr w:rsidR="00643E56" w14:paraId="7E4B0E3A" w14:textId="77777777" w:rsidTr="0028423A">
        <w:tc>
          <w:tcPr>
            <w:tcW w:w="3086" w:type="dxa"/>
            <w:shd w:val="clear" w:color="auto" w:fill="F7CAAC"/>
          </w:tcPr>
          <w:p w14:paraId="1547F9E1" w14:textId="77777777" w:rsidR="00643E56" w:rsidRDefault="00643E56" w:rsidP="00A779C5">
            <w:pPr>
              <w:rPr>
                <w:b/>
                <w:sz w:val="22"/>
              </w:rPr>
            </w:pPr>
            <w:r>
              <w:rPr>
                <w:b/>
              </w:rPr>
              <w:t>Prerekvizity, korekvizity, ekvivalence</w:t>
            </w:r>
          </w:p>
        </w:tc>
        <w:tc>
          <w:tcPr>
            <w:tcW w:w="6769" w:type="dxa"/>
            <w:gridSpan w:val="7"/>
          </w:tcPr>
          <w:p w14:paraId="0549E10B" w14:textId="03E9B2F4" w:rsidR="00643E56" w:rsidRDefault="00643E56" w:rsidP="0095232B">
            <w:pPr>
              <w:jc w:val="both"/>
            </w:pPr>
          </w:p>
        </w:tc>
      </w:tr>
      <w:tr w:rsidR="00643E56" w14:paraId="50ADDF51" w14:textId="77777777" w:rsidTr="0028423A">
        <w:tc>
          <w:tcPr>
            <w:tcW w:w="3086" w:type="dxa"/>
            <w:shd w:val="clear" w:color="auto" w:fill="F7CAAC"/>
          </w:tcPr>
          <w:p w14:paraId="206DBFDB" w14:textId="77777777" w:rsidR="00643E56" w:rsidRDefault="00643E56" w:rsidP="00A779C5">
            <w:pPr>
              <w:rPr>
                <w:b/>
              </w:rPr>
            </w:pPr>
            <w:r>
              <w:rPr>
                <w:b/>
              </w:rPr>
              <w:t>Způsob ověření studijních výsledků</w:t>
            </w:r>
          </w:p>
        </w:tc>
        <w:tc>
          <w:tcPr>
            <w:tcW w:w="3406" w:type="dxa"/>
            <w:gridSpan w:val="4"/>
          </w:tcPr>
          <w:p w14:paraId="2D6606E8" w14:textId="77777777" w:rsidR="00643E56" w:rsidRDefault="00643E56" w:rsidP="0095232B">
            <w:pPr>
              <w:jc w:val="both"/>
            </w:pPr>
            <w:r>
              <w:t>Zkouška</w:t>
            </w:r>
          </w:p>
        </w:tc>
        <w:tc>
          <w:tcPr>
            <w:tcW w:w="2156" w:type="dxa"/>
            <w:shd w:val="clear" w:color="auto" w:fill="F7CAAC"/>
          </w:tcPr>
          <w:p w14:paraId="3E23BDA9" w14:textId="77777777" w:rsidR="00643E56" w:rsidRDefault="00643E56" w:rsidP="0095232B">
            <w:pPr>
              <w:jc w:val="both"/>
              <w:rPr>
                <w:b/>
              </w:rPr>
            </w:pPr>
            <w:r>
              <w:rPr>
                <w:b/>
              </w:rPr>
              <w:t>Forma výuky</w:t>
            </w:r>
          </w:p>
        </w:tc>
        <w:tc>
          <w:tcPr>
            <w:tcW w:w="1207" w:type="dxa"/>
            <w:gridSpan w:val="2"/>
          </w:tcPr>
          <w:p w14:paraId="7C2FCBE4" w14:textId="77777777" w:rsidR="00643E56" w:rsidRDefault="00643E56" w:rsidP="0095232B">
            <w:pPr>
              <w:jc w:val="both"/>
            </w:pPr>
            <w:r>
              <w:t>Přednáška</w:t>
            </w:r>
          </w:p>
        </w:tc>
      </w:tr>
      <w:tr w:rsidR="00643E56" w14:paraId="356040C3" w14:textId="77777777" w:rsidTr="0028423A">
        <w:tc>
          <w:tcPr>
            <w:tcW w:w="3086" w:type="dxa"/>
            <w:shd w:val="clear" w:color="auto" w:fill="F7CAAC"/>
          </w:tcPr>
          <w:p w14:paraId="395CF913"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3ECC0ECA" w14:textId="77777777" w:rsidR="00643E56" w:rsidRDefault="00643E56" w:rsidP="0095232B">
            <w:pPr>
              <w:jc w:val="both"/>
            </w:pPr>
            <w:r>
              <w:t>Písemná, ústní.</w:t>
            </w:r>
          </w:p>
        </w:tc>
      </w:tr>
      <w:tr w:rsidR="00643E56" w14:paraId="6E8C1ECA" w14:textId="77777777" w:rsidTr="0028423A">
        <w:trPr>
          <w:trHeight w:val="554"/>
        </w:trPr>
        <w:tc>
          <w:tcPr>
            <w:tcW w:w="9855" w:type="dxa"/>
            <w:gridSpan w:val="8"/>
            <w:tcBorders>
              <w:top w:val="nil"/>
            </w:tcBorders>
          </w:tcPr>
          <w:p w14:paraId="48A14976" w14:textId="77777777" w:rsidR="00643E56" w:rsidRDefault="00643E56" w:rsidP="00A779C5"/>
        </w:tc>
      </w:tr>
      <w:tr w:rsidR="00643E56" w14:paraId="21CB161C" w14:textId="77777777" w:rsidTr="0028423A">
        <w:trPr>
          <w:trHeight w:val="197"/>
        </w:trPr>
        <w:tc>
          <w:tcPr>
            <w:tcW w:w="3086" w:type="dxa"/>
            <w:tcBorders>
              <w:top w:val="nil"/>
            </w:tcBorders>
            <w:shd w:val="clear" w:color="auto" w:fill="F7CAAC"/>
          </w:tcPr>
          <w:p w14:paraId="10860CF1" w14:textId="77777777" w:rsidR="00643E56" w:rsidRDefault="00643E56" w:rsidP="00A779C5">
            <w:pPr>
              <w:rPr>
                <w:b/>
              </w:rPr>
            </w:pPr>
            <w:r>
              <w:rPr>
                <w:b/>
              </w:rPr>
              <w:t>Garant předmětu</w:t>
            </w:r>
          </w:p>
        </w:tc>
        <w:tc>
          <w:tcPr>
            <w:tcW w:w="6769" w:type="dxa"/>
            <w:gridSpan w:val="7"/>
            <w:tcBorders>
              <w:top w:val="nil"/>
            </w:tcBorders>
          </w:tcPr>
          <w:p w14:paraId="01AB4036" w14:textId="77777777" w:rsidR="00643E56" w:rsidRDefault="00643E56" w:rsidP="0095232B">
            <w:pPr>
              <w:jc w:val="both"/>
            </w:pPr>
            <w:r>
              <w:t>MgA. Viktor Mayer</w:t>
            </w:r>
          </w:p>
        </w:tc>
      </w:tr>
      <w:tr w:rsidR="00643E56" w14:paraId="4CDBB92C" w14:textId="77777777" w:rsidTr="0028423A">
        <w:trPr>
          <w:trHeight w:val="243"/>
        </w:trPr>
        <w:tc>
          <w:tcPr>
            <w:tcW w:w="3086" w:type="dxa"/>
            <w:tcBorders>
              <w:top w:val="nil"/>
            </w:tcBorders>
            <w:shd w:val="clear" w:color="auto" w:fill="F7CAAC"/>
          </w:tcPr>
          <w:p w14:paraId="071BF663" w14:textId="77777777" w:rsidR="00643E56" w:rsidRDefault="00643E56" w:rsidP="00A779C5">
            <w:pPr>
              <w:rPr>
                <w:b/>
              </w:rPr>
            </w:pPr>
            <w:r>
              <w:rPr>
                <w:b/>
              </w:rPr>
              <w:t>Zapojení garanta do výuky předmětu</w:t>
            </w:r>
          </w:p>
        </w:tc>
        <w:tc>
          <w:tcPr>
            <w:tcW w:w="6769" w:type="dxa"/>
            <w:gridSpan w:val="7"/>
            <w:tcBorders>
              <w:top w:val="nil"/>
            </w:tcBorders>
          </w:tcPr>
          <w:p w14:paraId="56C7DFA6" w14:textId="77777777" w:rsidR="00643E56" w:rsidRDefault="00643E56" w:rsidP="0095232B">
            <w:pPr>
              <w:jc w:val="both"/>
            </w:pPr>
            <w:r>
              <w:t>100 %</w:t>
            </w:r>
          </w:p>
        </w:tc>
      </w:tr>
      <w:tr w:rsidR="00643E56" w14:paraId="74EF3A93" w14:textId="77777777" w:rsidTr="0028423A">
        <w:tc>
          <w:tcPr>
            <w:tcW w:w="3086" w:type="dxa"/>
            <w:shd w:val="clear" w:color="auto" w:fill="F7CAAC"/>
          </w:tcPr>
          <w:p w14:paraId="245BACF8" w14:textId="77777777" w:rsidR="00643E56" w:rsidRDefault="00643E56" w:rsidP="0095232B">
            <w:pPr>
              <w:jc w:val="both"/>
              <w:rPr>
                <w:b/>
              </w:rPr>
            </w:pPr>
            <w:r>
              <w:rPr>
                <w:b/>
              </w:rPr>
              <w:t>Vyučující</w:t>
            </w:r>
          </w:p>
        </w:tc>
        <w:tc>
          <w:tcPr>
            <w:tcW w:w="6769" w:type="dxa"/>
            <w:gridSpan w:val="7"/>
            <w:tcBorders>
              <w:bottom w:val="nil"/>
            </w:tcBorders>
          </w:tcPr>
          <w:p w14:paraId="6C0773B8" w14:textId="77777777" w:rsidR="00643E56" w:rsidRDefault="00643E56" w:rsidP="0095232B">
            <w:pPr>
              <w:jc w:val="both"/>
            </w:pPr>
          </w:p>
        </w:tc>
      </w:tr>
      <w:tr w:rsidR="00643E56" w14:paraId="5AAE4229" w14:textId="77777777" w:rsidTr="0028423A">
        <w:trPr>
          <w:trHeight w:val="554"/>
        </w:trPr>
        <w:tc>
          <w:tcPr>
            <w:tcW w:w="9855" w:type="dxa"/>
            <w:gridSpan w:val="8"/>
            <w:tcBorders>
              <w:top w:val="nil"/>
            </w:tcBorders>
          </w:tcPr>
          <w:p w14:paraId="18A7066D" w14:textId="77777777" w:rsidR="00643E56" w:rsidRDefault="00643E56" w:rsidP="0095232B">
            <w:pPr>
              <w:jc w:val="both"/>
            </w:pPr>
            <w:r>
              <w:t>MgA. Viktor Mayer</w:t>
            </w:r>
          </w:p>
        </w:tc>
      </w:tr>
      <w:tr w:rsidR="00643E56" w14:paraId="676284FB" w14:textId="77777777" w:rsidTr="0028423A">
        <w:tc>
          <w:tcPr>
            <w:tcW w:w="3086" w:type="dxa"/>
            <w:shd w:val="clear" w:color="auto" w:fill="F7CAAC"/>
          </w:tcPr>
          <w:p w14:paraId="6A2D126F" w14:textId="77777777" w:rsidR="00643E56" w:rsidRDefault="00643E56" w:rsidP="0095232B">
            <w:pPr>
              <w:jc w:val="both"/>
              <w:rPr>
                <w:b/>
              </w:rPr>
            </w:pPr>
            <w:r>
              <w:rPr>
                <w:b/>
              </w:rPr>
              <w:t>Stručná anotace předmětu</w:t>
            </w:r>
          </w:p>
        </w:tc>
        <w:tc>
          <w:tcPr>
            <w:tcW w:w="6769" w:type="dxa"/>
            <w:gridSpan w:val="7"/>
            <w:tcBorders>
              <w:bottom w:val="nil"/>
            </w:tcBorders>
          </w:tcPr>
          <w:p w14:paraId="5E29099C" w14:textId="77777777" w:rsidR="00643E56" w:rsidRDefault="00643E56" w:rsidP="0095232B">
            <w:pPr>
              <w:jc w:val="both"/>
            </w:pPr>
          </w:p>
        </w:tc>
      </w:tr>
      <w:tr w:rsidR="00643E56" w14:paraId="7BBBE92F" w14:textId="77777777" w:rsidTr="0028423A">
        <w:trPr>
          <w:trHeight w:val="3938"/>
        </w:trPr>
        <w:tc>
          <w:tcPr>
            <w:tcW w:w="9855" w:type="dxa"/>
            <w:gridSpan w:val="8"/>
            <w:tcBorders>
              <w:top w:val="nil"/>
              <w:bottom w:val="single" w:sz="12" w:space="0" w:color="auto"/>
            </w:tcBorders>
          </w:tcPr>
          <w:p w14:paraId="49946CD2" w14:textId="77777777" w:rsidR="00643E56" w:rsidRDefault="00643E56" w:rsidP="0095232B">
            <w:pPr>
              <w:jc w:val="both"/>
            </w:pPr>
          </w:p>
          <w:p w14:paraId="5E1F93BF" w14:textId="1331AE38" w:rsidR="00643E56" w:rsidRDefault="00643E56" w:rsidP="0095232B">
            <w:r w:rsidRPr="007553E0">
              <w:t>Předmět slouží k </w:t>
            </w:r>
            <w:r>
              <w:t>prohlubování</w:t>
            </w:r>
            <w:r w:rsidRPr="007553E0">
              <w:t xml:space="preserve"> znalostí a dovedností v oblasti </w:t>
            </w:r>
            <w:r w:rsidR="004A0B47">
              <w:t>audiovizuálního</w:t>
            </w:r>
            <w:r>
              <w:t xml:space="preserve"> </w:t>
            </w:r>
            <w:r w:rsidR="0076042B">
              <w:t xml:space="preserve">a filmového </w:t>
            </w:r>
            <w:proofErr w:type="gramStart"/>
            <w:r>
              <w:t>průmyslu</w:t>
            </w:r>
            <w:proofErr w:type="gramEnd"/>
            <w:r>
              <w:t xml:space="preserve"> a i v dalších odvětvích kreativního průmyslu. Student získává znalosti, které umožní jeho uplatnění ve v</w:t>
            </w:r>
            <w:r w:rsidRPr="000A6F88">
              <w:t>rcholných řídících a organizačních složkách ve všech oblastech umění a kultury.</w:t>
            </w:r>
          </w:p>
          <w:p w14:paraId="7C73EFF5" w14:textId="77777777" w:rsidR="00643E56" w:rsidRDefault="00643E56" w:rsidP="0095232B"/>
          <w:p w14:paraId="06C98796" w14:textId="77777777" w:rsidR="00643E56" w:rsidRDefault="00643E56" w:rsidP="0095232B">
            <w:r>
              <w:t>Základní okruhy:</w:t>
            </w:r>
          </w:p>
          <w:p w14:paraId="7C634973" w14:textId="3864383A" w:rsidR="00643E56" w:rsidRDefault="0076042B" w:rsidP="0076042B">
            <w:pPr>
              <w:pStyle w:val="Odstavecseseznamem"/>
              <w:numPr>
                <w:ilvl w:val="0"/>
                <w:numId w:val="45"/>
              </w:numPr>
            </w:pPr>
            <w:r>
              <w:t>Fond kinenmatografie a podpora filmového průmyslu</w:t>
            </w:r>
          </w:p>
          <w:p w14:paraId="0805B751" w14:textId="77777777" w:rsidR="00643E56" w:rsidRPr="000A6F88" w:rsidRDefault="00643E56" w:rsidP="009305FD">
            <w:pPr>
              <w:pStyle w:val="Odstavecseseznamem"/>
              <w:numPr>
                <w:ilvl w:val="0"/>
                <w:numId w:val="18"/>
              </w:numPr>
            </w:pPr>
            <w:r>
              <w:t>p</w:t>
            </w:r>
            <w:r w:rsidRPr="000A6F88">
              <w:t>roducentská dramaturgie</w:t>
            </w:r>
          </w:p>
          <w:p w14:paraId="5E565FB0" w14:textId="77777777" w:rsidR="00643E56" w:rsidRPr="000A6F88" w:rsidRDefault="00643E56" w:rsidP="009305FD">
            <w:pPr>
              <w:pStyle w:val="Odstavecseseznamem"/>
              <w:numPr>
                <w:ilvl w:val="0"/>
                <w:numId w:val="18"/>
              </w:numPr>
            </w:pPr>
            <w:r>
              <w:t>p</w:t>
            </w:r>
            <w:r w:rsidRPr="000A6F88">
              <w:t>rávní a finanční aspekty koprodukce</w:t>
            </w:r>
          </w:p>
          <w:p w14:paraId="32A1C4CC" w14:textId="77777777" w:rsidR="00643E56" w:rsidRPr="000A6F88" w:rsidRDefault="00643E56" w:rsidP="009305FD">
            <w:pPr>
              <w:pStyle w:val="Odstavecseseznamem"/>
              <w:numPr>
                <w:ilvl w:val="0"/>
                <w:numId w:val="18"/>
              </w:numPr>
            </w:pPr>
            <w:r>
              <w:t>m</w:t>
            </w:r>
            <w:r w:rsidRPr="000A6F88">
              <w:t>ediální management</w:t>
            </w:r>
          </w:p>
          <w:p w14:paraId="03078222" w14:textId="77777777" w:rsidR="00643E56" w:rsidRDefault="00643E56" w:rsidP="009305FD">
            <w:pPr>
              <w:pStyle w:val="Odstavecseseznamem"/>
              <w:numPr>
                <w:ilvl w:val="0"/>
                <w:numId w:val="18"/>
              </w:numPr>
            </w:pPr>
            <w:r>
              <w:t>f</w:t>
            </w:r>
            <w:r w:rsidRPr="000A6F88">
              <w:t xml:space="preserve">ilmový marketing </w:t>
            </w:r>
          </w:p>
          <w:p w14:paraId="5217F26C" w14:textId="77777777" w:rsidR="00643E56" w:rsidRDefault="00643E56" w:rsidP="0095232B">
            <w:pPr>
              <w:jc w:val="both"/>
            </w:pPr>
          </w:p>
        </w:tc>
      </w:tr>
      <w:tr w:rsidR="00643E56" w14:paraId="5E835495" w14:textId="77777777" w:rsidTr="0028423A">
        <w:trPr>
          <w:trHeight w:val="265"/>
        </w:trPr>
        <w:tc>
          <w:tcPr>
            <w:tcW w:w="3653" w:type="dxa"/>
            <w:gridSpan w:val="2"/>
            <w:tcBorders>
              <w:top w:val="nil"/>
            </w:tcBorders>
            <w:shd w:val="clear" w:color="auto" w:fill="F7CAAC"/>
          </w:tcPr>
          <w:p w14:paraId="72ED99A5"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202C4C99" w14:textId="77777777" w:rsidR="00643E56" w:rsidRDefault="00643E56" w:rsidP="0095232B">
            <w:pPr>
              <w:jc w:val="both"/>
            </w:pPr>
          </w:p>
        </w:tc>
      </w:tr>
      <w:tr w:rsidR="00643E56" w14:paraId="79069A6E" w14:textId="77777777" w:rsidTr="0028423A">
        <w:trPr>
          <w:trHeight w:val="1497"/>
        </w:trPr>
        <w:tc>
          <w:tcPr>
            <w:tcW w:w="9855" w:type="dxa"/>
            <w:gridSpan w:val="8"/>
            <w:tcBorders>
              <w:top w:val="nil"/>
            </w:tcBorders>
          </w:tcPr>
          <w:p w14:paraId="69BB9F69" w14:textId="77777777" w:rsidR="00316A40" w:rsidRDefault="00316A40" w:rsidP="0095232B">
            <w:pPr>
              <w:jc w:val="both"/>
              <w:rPr>
                <w:b/>
              </w:rPr>
            </w:pPr>
          </w:p>
          <w:p w14:paraId="6F50D183" w14:textId="122D2A47" w:rsidR="00643E56" w:rsidRPr="00812FE3" w:rsidRDefault="00812FE3" w:rsidP="0095232B">
            <w:pPr>
              <w:jc w:val="both"/>
              <w:rPr>
                <w:b/>
              </w:rPr>
            </w:pPr>
            <w:r w:rsidRPr="00812FE3">
              <w:rPr>
                <w:b/>
              </w:rPr>
              <w:t>Povinná:</w:t>
            </w:r>
          </w:p>
          <w:p w14:paraId="5AD97306" w14:textId="05505507" w:rsidR="00812FE3" w:rsidRDefault="00812FE3" w:rsidP="00812FE3">
            <w:pPr>
              <w:jc w:val="both"/>
            </w:pPr>
            <w:r>
              <w:t>KERRIGAN, Finola. Film Marketing. New York, 2017. ISBN 978-1-138-01335-3.</w:t>
            </w:r>
          </w:p>
          <w:p w14:paraId="631EA570" w14:textId="5A5C450F" w:rsidR="00812FE3" w:rsidRDefault="00812FE3" w:rsidP="00812FE3">
            <w:r>
              <w:t>NEUMANN, Per. The Fine Art of Co-producing. Madrid, 2002. ISBN 84-88773-08-0.</w:t>
            </w:r>
          </w:p>
          <w:p w14:paraId="36471927" w14:textId="77777777" w:rsidR="00F53E4A" w:rsidRDefault="00F53E4A" w:rsidP="00F53E4A">
            <w:r w:rsidRPr="006209C5">
              <w:t>Zákon č. 121/2000 Sb.</w:t>
            </w:r>
            <w:r>
              <w:t xml:space="preserve">, </w:t>
            </w:r>
            <w:r w:rsidRPr="006209C5">
              <w:t>o právu autorském, o právech souvisejících s právem autorským a o změně některých zákonů (autorský zákon)</w:t>
            </w:r>
          </w:p>
          <w:p w14:paraId="3DF45948" w14:textId="77777777" w:rsidR="00812FE3" w:rsidRDefault="00812FE3" w:rsidP="0095232B">
            <w:pPr>
              <w:jc w:val="both"/>
              <w:rPr>
                <w:b/>
              </w:rPr>
            </w:pPr>
          </w:p>
          <w:p w14:paraId="66933489" w14:textId="20D246D7" w:rsidR="00812FE3" w:rsidRPr="00812FE3" w:rsidRDefault="00812FE3" w:rsidP="0095232B">
            <w:pPr>
              <w:jc w:val="both"/>
              <w:rPr>
                <w:b/>
              </w:rPr>
            </w:pPr>
            <w:r w:rsidRPr="00812FE3">
              <w:rPr>
                <w:b/>
              </w:rPr>
              <w:t>Doporučená:</w:t>
            </w:r>
          </w:p>
          <w:p w14:paraId="0A827253" w14:textId="77777777" w:rsidR="00643E56" w:rsidRDefault="00643E56" w:rsidP="0095232B">
            <w:pPr>
              <w:jc w:val="both"/>
            </w:pPr>
            <w:r>
              <w:t>Aristotelés. Poetika. Praha, 2008. ISBN 978-80-7298-131-1.</w:t>
            </w:r>
          </w:p>
          <w:p w14:paraId="496884A3" w14:textId="71696B6F" w:rsidR="00643E56" w:rsidRDefault="00643E56" w:rsidP="0095232B">
            <w:r>
              <w:t>A</w:t>
            </w:r>
            <w:r w:rsidR="00812FE3">
              <w:t>RONSON</w:t>
            </w:r>
            <w:r>
              <w:t xml:space="preserve">, Linda. Scénář pro 21. století. Praha 2014. </w:t>
            </w:r>
            <w:r w:rsidRPr="007B6D01">
              <w:t>ISBN 978-80-7331-314-2</w:t>
            </w:r>
            <w:r>
              <w:t>.</w:t>
            </w:r>
          </w:p>
          <w:p w14:paraId="49B53AAE" w14:textId="53FB2CD6" w:rsidR="00643E56" w:rsidRDefault="00643E56" w:rsidP="0095232B">
            <w:r>
              <w:t>D</w:t>
            </w:r>
            <w:r w:rsidR="00812FE3">
              <w:t>AVID</w:t>
            </w:r>
            <w:r>
              <w:t>, Ivan. Filmové právo: Autorskoprávní perspektiva. Praha, 2015. ISBN 978-80-906089-0-0.</w:t>
            </w:r>
          </w:p>
          <w:p w14:paraId="4898FA67" w14:textId="77777777" w:rsidR="00643E56" w:rsidRDefault="00643E56" w:rsidP="0095232B">
            <w:r w:rsidRPr="00F1623E">
              <w:t>Úmluva Rady Evropy o filmové koprodukci (revidované znění)</w:t>
            </w:r>
            <w:r>
              <w:t xml:space="preserve"> - </w:t>
            </w:r>
            <w:r w:rsidRPr="00F1623E">
              <w:t>Convention on Cinematographic Co-Production.  [Rotterdam, 30. 1. 2017]</w:t>
            </w:r>
          </w:p>
          <w:p w14:paraId="4FA7F248" w14:textId="77777777" w:rsidR="00643E56" w:rsidRDefault="00643E56" w:rsidP="00812FE3"/>
        </w:tc>
      </w:tr>
    </w:tbl>
    <w:p w14:paraId="19265108" w14:textId="464C26EA" w:rsidR="00643E56" w:rsidRDefault="00643E56" w:rsidP="00643E56"/>
    <w:p w14:paraId="727DB134" w14:textId="5B03FBB2" w:rsidR="0028423A" w:rsidRDefault="0028423A" w:rsidP="00643E56"/>
    <w:p w14:paraId="42DBB368" w14:textId="4F9D90B8" w:rsidR="0028423A" w:rsidRDefault="0028423A" w:rsidP="00643E56"/>
    <w:p w14:paraId="6AC5CA05" w14:textId="40E4003A" w:rsidR="00045046" w:rsidRDefault="00045046" w:rsidP="00643E56"/>
    <w:p w14:paraId="05E985D1" w14:textId="77777777" w:rsidR="00045046" w:rsidRDefault="00045046" w:rsidP="00643E56"/>
    <w:p w14:paraId="176B4B36" w14:textId="77777777" w:rsidR="0028423A" w:rsidRDefault="0028423A" w:rsidP="00643E5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30F5FCCB" w14:textId="77777777" w:rsidTr="00F53E4A">
        <w:tc>
          <w:tcPr>
            <w:tcW w:w="9855" w:type="dxa"/>
            <w:gridSpan w:val="8"/>
            <w:tcBorders>
              <w:bottom w:val="double" w:sz="4" w:space="0" w:color="auto"/>
            </w:tcBorders>
            <w:shd w:val="clear" w:color="auto" w:fill="BDD6EE"/>
          </w:tcPr>
          <w:p w14:paraId="235C8F66" w14:textId="77777777" w:rsidR="00643E56" w:rsidRDefault="00643E56" w:rsidP="0095232B">
            <w:pPr>
              <w:jc w:val="both"/>
              <w:rPr>
                <w:b/>
                <w:sz w:val="28"/>
              </w:rPr>
            </w:pPr>
            <w:r>
              <w:lastRenderedPageBreak/>
              <w:br w:type="page"/>
            </w:r>
            <w:r>
              <w:rPr>
                <w:b/>
                <w:sz w:val="28"/>
              </w:rPr>
              <w:t>B-III – Charakteristika studijního předmětu</w:t>
            </w:r>
          </w:p>
        </w:tc>
      </w:tr>
      <w:tr w:rsidR="00643E56" w14:paraId="02F89D26" w14:textId="77777777" w:rsidTr="00F53E4A">
        <w:tc>
          <w:tcPr>
            <w:tcW w:w="3086" w:type="dxa"/>
            <w:tcBorders>
              <w:top w:val="double" w:sz="4" w:space="0" w:color="auto"/>
            </w:tcBorders>
            <w:shd w:val="clear" w:color="auto" w:fill="F7CAAC"/>
          </w:tcPr>
          <w:p w14:paraId="67EFCF2F"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75EC3D4D" w14:textId="77777777" w:rsidR="00643E56" w:rsidRDefault="00643E56" w:rsidP="0095232B">
            <w:pPr>
              <w:jc w:val="both"/>
            </w:pPr>
            <w:r>
              <w:t>Teorie a technologie</w:t>
            </w:r>
            <w:r w:rsidRPr="00132B26">
              <w:t xml:space="preserve"> </w:t>
            </w:r>
            <w:r>
              <w:t>Produkce 8</w:t>
            </w:r>
          </w:p>
        </w:tc>
      </w:tr>
      <w:tr w:rsidR="00643E56" w14:paraId="1665DEFA" w14:textId="77777777" w:rsidTr="00F53E4A">
        <w:tc>
          <w:tcPr>
            <w:tcW w:w="3086" w:type="dxa"/>
            <w:shd w:val="clear" w:color="auto" w:fill="F7CAAC"/>
          </w:tcPr>
          <w:p w14:paraId="16B17D1E" w14:textId="77777777" w:rsidR="00643E56" w:rsidRDefault="00643E56" w:rsidP="00A779C5">
            <w:pPr>
              <w:rPr>
                <w:b/>
              </w:rPr>
            </w:pPr>
            <w:r>
              <w:rPr>
                <w:b/>
              </w:rPr>
              <w:t>Typ předmětu</w:t>
            </w:r>
          </w:p>
        </w:tc>
        <w:tc>
          <w:tcPr>
            <w:tcW w:w="3406" w:type="dxa"/>
            <w:gridSpan w:val="4"/>
          </w:tcPr>
          <w:p w14:paraId="3219B83A" w14:textId="153A9819" w:rsidR="00643E56" w:rsidRDefault="00643E56" w:rsidP="0095232B">
            <w:pPr>
              <w:jc w:val="both"/>
            </w:pPr>
            <w:r>
              <w:t xml:space="preserve">Povinný, </w:t>
            </w:r>
            <w:r w:rsidR="00DF21C6">
              <w:t>PZ</w:t>
            </w:r>
          </w:p>
        </w:tc>
        <w:tc>
          <w:tcPr>
            <w:tcW w:w="2695" w:type="dxa"/>
            <w:gridSpan w:val="2"/>
            <w:shd w:val="clear" w:color="auto" w:fill="F7CAAC"/>
          </w:tcPr>
          <w:p w14:paraId="1FBD48C3" w14:textId="77777777" w:rsidR="00643E56" w:rsidRDefault="00643E56" w:rsidP="0095232B">
            <w:pPr>
              <w:jc w:val="both"/>
            </w:pPr>
            <w:r>
              <w:rPr>
                <w:b/>
              </w:rPr>
              <w:t>doporučený ročník / semestr</w:t>
            </w:r>
          </w:p>
        </w:tc>
        <w:tc>
          <w:tcPr>
            <w:tcW w:w="668" w:type="dxa"/>
          </w:tcPr>
          <w:p w14:paraId="3B9D2374" w14:textId="15CD52DC" w:rsidR="00643E56" w:rsidRDefault="0028423A" w:rsidP="0095232B">
            <w:pPr>
              <w:jc w:val="both"/>
            </w:pPr>
            <w:r>
              <w:t>1</w:t>
            </w:r>
            <w:r w:rsidR="00643E56">
              <w:t>/LS</w:t>
            </w:r>
          </w:p>
        </w:tc>
      </w:tr>
      <w:tr w:rsidR="00643E56" w14:paraId="0D6F3688" w14:textId="77777777" w:rsidTr="00F53E4A">
        <w:tc>
          <w:tcPr>
            <w:tcW w:w="3086" w:type="dxa"/>
            <w:shd w:val="clear" w:color="auto" w:fill="F7CAAC"/>
          </w:tcPr>
          <w:p w14:paraId="5D27DB62" w14:textId="77777777" w:rsidR="00643E56" w:rsidRDefault="00643E56" w:rsidP="00A779C5">
            <w:pPr>
              <w:rPr>
                <w:b/>
              </w:rPr>
            </w:pPr>
            <w:r>
              <w:rPr>
                <w:b/>
              </w:rPr>
              <w:t>Rozsah studijního předmětu</w:t>
            </w:r>
          </w:p>
        </w:tc>
        <w:tc>
          <w:tcPr>
            <w:tcW w:w="1701" w:type="dxa"/>
            <w:gridSpan w:val="2"/>
          </w:tcPr>
          <w:p w14:paraId="5D183224" w14:textId="77777777" w:rsidR="00643E56" w:rsidRDefault="00643E56" w:rsidP="0095232B">
            <w:pPr>
              <w:jc w:val="both"/>
            </w:pPr>
            <w:r>
              <w:t>26/semestr</w:t>
            </w:r>
          </w:p>
        </w:tc>
        <w:tc>
          <w:tcPr>
            <w:tcW w:w="889" w:type="dxa"/>
            <w:shd w:val="clear" w:color="auto" w:fill="F7CAAC"/>
          </w:tcPr>
          <w:p w14:paraId="04486C5E" w14:textId="77777777" w:rsidR="00643E56" w:rsidRDefault="00643E56" w:rsidP="0095232B">
            <w:pPr>
              <w:jc w:val="both"/>
              <w:rPr>
                <w:b/>
              </w:rPr>
            </w:pPr>
            <w:r>
              <w:rPr>
                <w:b/>
              </w:rPr>
              <w:t xml:space="preserve">hod. </w:t>
            </w:r>
          </w:p>
        </w:tc>
        <w:tc>
          <w:tcPr>
            <w:tcW w:w="816" w:type="dxa"/>
          </w:tcPr>
          <w:p w14:paraId="69720B17" w14:textId="77777777" w:rsidR="00643E56" w:rsidRDefault="00643E56" w:rsidP="0095232B">
            <w:pPr>
              <w:jc w:val="both"/>
            </w:pPr>
            <w:r>
              <w:t>2/týden</w:t>
            </w:r>
          </w:p>
        </w:tc>
        <w:tc>
          <w:tcPr>
            <w:tcW w:w="2156" w:type="dxa"/>
            <w:shd w:val="clear" w:color="auto" w:fill="F7CAAC"/>
          </w:tcPr>
          <w:p w14:paraId="5720735B" w14:textId="77777777" w:rsidR="00643E56" w:rsidRDefault="00643E56" w:rsidP="0095232B">
            <w:pPr>
              <w:jc w:val="both"/>
              <w:rPr>
                <w:b/>
              </w:rPr>
            </w:pPr>
            <w:r>
              <w:rPr>
                <w:b/>
              </w:rPr>
              <w:t>kreditů</w:t>
            </w:r>
          </w:p>
        </w:tc>
        <w:tc>
          <w:tcPr>
            <w:tcW w:w="1207" w:type="dxa"/>
            <w:gridSpan w:val="2"/>
          </w:tcPr>
          <w:p w14:paraId="12F64985" w14:textId="77777777" w:rsidR="00643E56" w:rsidRDefault="00643E56" w:rsidP="0095232B">
            <w:pPr>
              <w:jc w:val="both"/>
            </w:pPr>
            <w:r>
              <w:t>3</w:t>
            </w:r>
          </w:p>
        </w:tc>
      </w:tr>
      <w:tr w:rsidR="00643E56" w14:paraId="21926039" w14:textId="77777777" w:rsidTr="00F53E4A">
        <w:tc>
          <w:tcPr>
            <w:tcW w:w="3086" w:type="dxa"/>
            <w:shd w:val="clear" w:color="auto" w:fill="F7CAAC"/>
          </w:tcPr>
          <w:p w14:paraId="7E8BB042" w14:textId="77777777" w:rsidR="00643E56" w:rsidRDefault="00643E56" w:rsidP="00A779C5">
            <w:pPr>
              <w:rPr>
                <w:b/>
                <w:sz w:val="22"/>
              </w:rPr>
            </w:pPr>
            <w:r>
              <w:rPr>
                <w:b/>
              </w:rPr>
              <w:t>Prerekvizity, korekvizity, ekvivalence</w:t>
            </w:r>
          </w:p>
        </w:tc>
        <w:tc>
          <w:tcPr>
            <w:tcW w:w="6769" w:type="dxa"/>
            <w:gridSpan w:val="7"/>
          </w:tcPr>
          <w:p w14:paraId="4FF5BE4D" w14:textId="77777777" w:rsidR="00643E56" w:rsidRDefault="00643E56" w:rsidP="0095232B">
            <w:pPr>
              <w:jc w:val="both"/>
            </w:pPr>
            <w:r>
              <w:t>Splněný předmět Teorie a technologie 7</w:t>
            </w:r>
          </w:p>
        </w:tc>
      </w:tr>
      <w:tr w:rsidR="00643E56" w14:paraId="7FDB368A" w14:textId="77777777" w:rsidTr="00F53E4A">
        <w:tc>
          <w:tcPr>
            <w:tcW w:w="3086" w:type="dxa"/>
            <w:shd w:val="clear" w:color="auto" w:fill="F7CAAC"/>
          </w:tcPr>
          <w:p w14:paraId="078232CB" w14:textId="77777777" w:rsidR="00643E56" w:rsidRDefault="00643E56" w:rsidP="00A779C5">
            <w:pPr>
              <w:rPr>
                <w:b/>
              </w:rPr>
            </w:pPr>
            <w:r>
              <w:rPr>
                <w:b/>
              </w:rPr>
              <w:t>Způsob ověření studijních výsledků</w:t>
            </w:r>
          </w:p>
        </w:tc>
        <w:tc>
          <w:tcPr>
            <w:tcW w:w="3406" w:type="dxa"/>
            <w:gridSpan w:val="4"/>
          </w:tcPr>
          <w:p w14:paraId="28E33F2F" w14:textId="77777777" w:rsidR="00643E56" w:rsidRDefault="00643E56" w:rsidP="0095232B">
            <w:pPr>
              <w:jc w:val="both"/>
            </w:pPr>
            <w:r>
              <w:t>Zkouška</w:t>
            </w:r>
          </w:p>
        </w:tc>
        <w:tc>
          <w:tcPr>
            <w:tcW w:w="2156" w:type="dxa"/>
            <w:shd w:val="clear" w:color="auto" w:fill="F7CAAC"/>
          </w:tcPr>
          <w:p w14:paraId="30FBB2B6" w14:textId="77777777" w:rsidR="00643E56" w:rsidRDefault="00643E56" w:rsidP="0095232B">
            <w:pPr>
              <w:jc w:val="both"/>
              <w:rPr>
                <w:b/>
              </w:rPr>
            </w:pPr>
            <w:r>
              <w:rPr>
                <w:b/>
              </w:rPr>
              <w:t>Forma výuky</w:t>
            </w:r>
          </w:p>
        </w:tc>
        <w:tc>
          <w:tcPr>
            <w:tcW w:w="1207" w:type="dxa"/>
            <w:gridSpan w:val="2"/>
          </w:tcPr>
          <w:p w14:paraId="4303B247" w14:textId="77777777" w:rsidR="00643E56" w:rsidRDefault="00643E56" w:rsidP="0095232B">
            <w:pPr>
              <w:jc w:val="both"/>
            </w:pPr>
            <w:r>
              <w:t>Přednáška</w:t>
            </w:r>
          </w:p>
        </w:tc>
      </w:tr>
      <w:tr w:rsidR="00643E56" w14:paraId="5F46C9FC" w14:textId="77777777" w:rsidTr="00F53E4A">
        <w:tc>
          <w:tcPr>
            <w:tcW w:w="3086" w:type="dxa"/>
            <w:shd w:val="clear" w:color="auto" w:fill="F7CAAC"/>
          </w:tcPr>
          <w:p w14:paraId="17C849CA"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79C39562" w14:textId="77777777" w:rsidR="00643E56" w:rsidRDefault="00643E56" w:rsidP="0095232B">
            <w:pPr>
              <w:jc w:val="both"/>
            </w:pPr>
            <w:r>
              <w:t>Písemná, ústní.</w:t>
            </w:r>
          </w:p>
        </w:tc>
      </w:tr>
      <w:tr w:rsidR="00643E56" w14:paraId="0940F092" w14:textId="77777777" w:rsidTr="00F53E4A">
        <w:trPr>
          <w:trHeight w:val="554"/>
        </w:trPr>
        <w:tc>
          <w:tcPr>
            <w:tcW w:w="9855" w:type="dxa"/>
            <w:gridSpan w:val="8"/>
            <w:tcBorders>
              <w:top w:val="nil"/>
            </w:tcBorders>
          </w:tcPr>
          <w:p w14:paraId="39BFAC47" w14:textId="77777777" w:rsidR="00643E56" w:rsidRDefault="00643E56" w:rsidP="00A779C5"/>
        </w:tc>
      </w:tr>
      <w:tr w:rsidR="00643E56" w14:paraId="10ECC33C" w14:textId="77777777" w:rsidTr="00F53E4A">
        <w:trPr>
          <w:trHeight w:val="197"/>
        </w:trPr>
        <w:tc>
          <w:tcPr>
            <w:tcW w:w="3086" w:type="dxa"/>
            <w:tcBorders>
              <w:top w:val="nil"/>
            </w:tcBorders>
            <w:shd w:val="clear" w:color="auto" w:fill="F7CAAC"/>
          </w:tcPr>
          <w:p w14:paraId="1B59BD2D" w14:textId="77777777" w:rsidR="00643E56" w:rsidRDefault="00643E56" w:rsidP="00A779C5">
            <w:pPr>
              <w:rPr>
                <w:b/>
              </w:rPr>
            </w:pPr>
            <w:r>
              <w:rPr>
                <w:b/>
              </w:rPr>
              <w:t>Garant předmětu</w:t>
            </w:r>
          </w:p>
        </w:tc>
        <w:tc>
          <w:tcPr>
            <w:tcW w:w="6769" w:type="dxa"/>
            <w:gridSpan w:val="7"/>
            <w:tcBorders>
              <w:top w:val="nil"/>
            </w:tcBorders>
          </w:tcPr>
          <w:p w14:paraId="5CBB1A4C" w14:textId="77777777" w:rsidR="00643E56" w:rsidRDefault="00643E56" w:rsidP="0095232B">
            <w:pPr>
              <w:jc w:val="both"/>
            </w:pPr>
            <w:r>
              <w:t>MgA. Viktor Mayer</w:t>
            </w:r>
          </w:p>
        </w:tc>
      </w:tr>
      <w:tr w:rsidR="00643E56" w14:paraId="7A5A3660" w14:textId="77777777" w:rsidTr="00F53E4A">
        <w:trPr>
          <w:trHeight w:val="243"/>
        </w:trPr>
        <w:tc>
          <w:tcPr>
            <w:tcW w:w="3086" w:type="dxa"/>
            <w:tcBorders>
              <w:top w:val="nil"/>
            </w:tcBorders>
            <w:shd w:val="clear" w:color="auto" w:fill="F7CAAC"/>
          </w:tcPr>
          <w:p w14:paraId="660A7E4E" w14:textId="77777777" w:rsidR="00643E56" w:rsidRDefault="00643E56" w:rsidP="00A779C5">
            <w:pPr>
              <w:rPr>
                <w:b/>
              </w:rPr>
            </w:pPr>
            <w:r>
              <w:rPr>
                <w:b/>
              </w:rPr>
              <w:t>Zapojení garanta do výuky předmětu</w:t>
            </w:r>
          </w:p>
        </w:tc>
        <w:tc>
          <w:tcPr>
            <w:tcW w:w="6769" w:type="dxa"/>
            <w:gridSpan w:val="7"/>
            <w:tcBorders>
              <w:top w:val="nil"/>
            </w:tcBorders>
          </w:tcPr>
          <w:p w14:paraId="3B9C684D" w14:textId="77777777" w:rsidR="00643E56" w:rsidRDefault="00643E56" w:rsidP="0095232B">
            <w:pPr>
              <w:jc w:val="both"/>
            </w:pPr>
            <w:r>
              <w:t>100 %</w:t>
            </w:r>
          </w:p>
        </w:tc>
      </w:tr>
      <w:tr w:rsidR="00643E56" w14:paraId="59A5A332" w14:textId="77777777" w:rsidTr="00F53E4A">
        <w:tc>
          <w:tcPr>
            <w:tcW w:w="3086" w:type="dxa"/>
            <w:shd w:val="clear" w:color="auto" w:fill="F7CAAC"/>
          </w:tcPr>
          <w:p w14:paraId="71E4E9FF" w14:textId="77777777" w:rsidR="00643E56" w:rsidRDefault="00643E56" w:rsidP="00A779C5">
            <w:pPr>
              <w:rPr>
                <w:b/>
              </w:rPr>
            </w:pPr>
            <w:r>
              <w:rPr>
                <w:b/>
              </w:rPr>
              <w:t>Vyučující</w:t>
            </w:r>
          </w:p>
        </w:tc>
        <w:tc>
          <w:tcPr>
            <w:tcW w:w="6769" w:type="dxa"/>
            <w:gridSpan w:val="7"/>
            <w:tcBorders>
              <w:bottom w:val="nil"/>
            </w:tcBorders>
          </w:tcPr>
          <w:p w14:paraId="75F1D5D8" w14:textId="77777777" w:rsidR="00643E56" w:rsidRDefault="00643E56" w:rsidP="0095232B">
            <w:pPr>
              <w:jc w:val="both"/>
            </w:pPr>
          </w:p>
        </w:tc>
      </w:tr>
      <w:tr w:rsidR="00643E56" w14:paraId="444BB857" w14:textId="77777777" w:rsidTr="00F53E4A">
        <w:trPr>
          <w:trHeight w:val="554"/>
        </w:trPr>
        <w:tc>
          <w:tcPr>
            <w:tcW w:w="9855" w:type="dxa"/>
            <w:gridSpan w:val="8"/>
            <w:tcBorders>
              <w:top w:val="nil"/>
            </w:tcBorders>
          </w:tcPr>
          <w:p w14:paraId="4272AC60" w14:textId="77777777" w:rsidR="00643E56" w:rsidRDefault="00643E56" w:rsidP="0095232B">
            <w:pPr>
              <w:jc w:val="both"/>
            </w:pPr>
            <w:r>
              <w:t>MgA. Viktor Mayer</w:t>
            </w:r>
          </w:p>
        </w:tc>
      </w:tr>
      <w:tr w:rsidR="00643E56" w14:paraId="164E3E2A" w14:textId="77777777" w:rsidTr="00F53E4A">
        <w:tc>
          <w:tcPr>
            <w:tcW w:w="3086" w:type="dxa"/>
            <w:shd w:val="clear" w:color="auto" w:fill="F7CAAC"/>
          </w:tcPr>
          <w:p w14:paraId="27EBB6CD" w14:textId="77777777" w:rsidR="00643E56" w:rsidRDefault="00643E56" w:rsidP="0095232B">
            <w:pPr>
              <w:jc w:val="both"/>
              <w:rPr>
                <w:b/>
              </w:rPr>
            </w:pPr>
            <w:r>
              <w:rPr>
                <w:b/>
              </w:rPr>
              <w:t>Stručná anotace předmětu</w:t>
            </w:r>
          </w:p>
        </w:tc>
        <w:tc>
          <w:tcPr>
            <w:tcW w:w="6769" w:type="dxa"/>
            <w:gridSpan w:val="7"/>
            <w:tcBorders>
              <w:bottom w:val="nil"/>
            </w:tcBorders>
          </w:tcPr>
          <w:p w14:paraId="18D09E1B" w14:textId="77777777" w:rsidR="00643E56" w:rsidRDefault="00643E56" w:rsidP="0095232B">
            <w:pPr>
              <w:jc w:val="both"/>
            </w:pPr>
          </w:p>
        </w:tc>
      </w:tr>
      <w:tr w:rsidR="00643E56" w14:paraId="59F2A449" w14:textId="77777777" w:rsidTr="00F53E4A">
        <w:trPr>
          <w:trHeight w:val="2338"/>
        </w:trPr>
        <w:tc>
          <w:tcPr>
            <w:tcW w:w="9855" w:type="dxa"/>
            <w:gridSpan w:val="8"/>
            <w:tcBorders>
              <w:top w:val="nil"/>
              <w:bottom w:val="single" w:sz="12" w:space="0" w:color="auto"/>
            </w:tcBorders>
          </w:tcPr>
          <w:p w14:paraId="52B38841" w14:textId="77777777" w:rsidR="00643E56" w:rsidRDefault="00643E56" w:rsidP="0095232B">
            <w:pPr>
              <w:jc w:val="both"/>
            </w:pPr>
          </w:p>
          <w:p w14:paraId="4C7F0BE4" w14:textId="77777777" w:rsidR="00643E56" w:rsidRDefault="00643E56" w:rsidP="0095232B">
            <w:r w:rsidRPr="007553E0">
              <w:t>Předmět slouží k </w:t>
            </w:r>
            <w:r>
              <w:t>prohlubování</w:t>
            </w:r>
            <w:r w:rsidRPr="007553E0">
              <w:t xml:space="preserve"> znalostí a dovedností v oblasti </w:t>
            </w:r>
            <w:r>
              <w:t xml:space="preserve">filmového </w:t>
            </w:r>
            <w:proofErr w:type="gramStart"/>
            <w:r>
              <w:t>průmyslu</w:t>
            </w:r>
            <w:proofErr w:type="gramEnd"/>
            <w:r>
              <w:t xml:space="preserve"> a i v dalších odvětvích kreativního průmyslu. Student získává znalosti, které umožní jeho uplatnění ve v</w:t>
            </w:r>
            <w:r w:rsidRPr="000A6F88">
              <w:t>rcholných řídících a organizačních složkách ve všech oblastech umění a kultury.</w:t>
            </w:r>
          </w:p>
          <w:p w14:paraId="40F80158" w14:textId="77777777" w:rsidR="00643E56" w:rsidRDefault="00643E56" w:rsidP="0095232B"/>
          <w:p w14:paraId="05586CCE" w14:textId="77777777" w:rsidR="00643E56" w:rsidRDefault="00643E56" w:rsidP="0095232B"/>
          <w:p w14:paraId="2C52DA87" w14:textId="77777777" w:rsidR="00643E56" w:rsidRDefault="00643E56" w:rsidP="0095232B">
            <w:r>
              <w:t>Základní okruhy:</w:t>
            </w:r>
          </w:p>
          <w:p w14:paraId="01962FA9" w14:textId="77777777" w:rsidR="00643E56" w:rsidRPr="007E0074" w:rsidRDefault="00643E56" w:rsidP="0095232B"/>
          <w:p w14:paraId="79AF05DC" w14:textId="77777777" w:rsidR="00643E56" w:rsidRDefault="00643E56" w:rsidP="009305FD">
            <w:pPr>
              <w:pStyle w:val="Odstavecseseznamem"/>
              <w:numPr>
                <w:ilvl w:val="0"/>
                <w:numId w:val="18"/>
              </w:numPr>
            </w:pPr>
            <w:r>
              <w:t>m</w:t>
            </w:r>
            <w:r w:rsidRPr="000A6F88">
              <w:t>ediální právo</w:t>
            </w:r>
          </w:p>
          <w:p w14:paraId="4A80D437" w14:textId="77777777" w:rsidR="00643E56" w:rsidRPr="000A6F88" w:rsidRDefault="00643E56" w:rsidP="009305FD">
            <w:pPr>
              <w:pStyle w:val="Odstavecseseznamem"/>
              <w:numPr>
                <w:ilvl w:val="0"/>
                <w:numId w:val="18"/>
              </w:numPr>
            </w:pPr>
            <w:r>
              <w:t>public relations</w:t>
            </w:r>
          </w:p>
          <w:p w14:paraId="4B5A1AC5" w14:textId="0B634960" w:rsidR="00643E56" w:rsidRDefault="00643E56" w:rsidP="009305FD">
            <w:pPr>
              <w:pStyle w:val="Odstavecseseznamem"/>
              <w:numPr>
                <w:ilvl w:val="0"/>
                <w:numId w:val="18"/>
              </w:numPr>
            </w:pPr>
            <w:r>
              <w:t>o</w:t>
            </w:r>
            <w:r w:rsidRPr="000A6F88">
              <w:t>bchod s licenčními právy</w:t>
            </w:r>
          </w:p>
          <w:p w14:paraId="7B029A73" w14:textId="6CD163C3" w:rsidR="00BD126D" w:rsidRDefault="00BD126D" w:rsidP="009305FD">
            <w:pPr>
              <w:pStyle w:val="Odstavecseseznamem"/>
              <w:numPr>
                <w:ilvl w:val="0"/>
                <w:numId w:val="18"/>
              </w:numPr>
            </w:pPr>
            <w:r>
              <w:t>festivaly</w:t>
            </w:r>
          </w:p>
          <w:p w14:paraId="5AC1DAC5" w14:textId="77777777" w:rsidR="00643E56" w:rsidRDefault="00643E56" w:rsidP="0095232B">
            <w:pPr>
              <w:jc w:val="both"/>
            </w:pPr>
          </w:p>
        </w:tc>
      </w:tr>
      <w:tr w:rsidR="00643E56" w14:paraId="115A45BB" w14:textId="77777777" w:rsidTr="00F53E4A">
        <w:trPr>
          <w:trHeight w:val="265"/>
        </w:trPr>
        <w:tc>
          <w:tcPr>
            <w:tcW w:w="3653" w:type="dxa"/>
            <w:gridSpan w:val="2"/>
            <w:tcBorders>
              <w:top w:val="nil"/>
            </w:tcBorders>
            <w:shd w:val="clear" w:color="auto" w:fill="F7CAAC"/>
          </w:tcPr>
          <w:p w14:paraId="4C9573DD"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1C8ABBFB" w14:textId="77777777" w:rsidR="00643E56" w:rsidRDefault="00643E56" w:rsidP="0095232B">
            <w:pPr>
              <w:jc w:val="both"/>
            </w:pPr>
          </w:p>
        </w:tc>
      </w:tr>
      <w:tr w:rsidR="00643E56" w14:paraId="0BE1FC7B" w14:textId="77777777" w:rsidTr="00F53E4A">
        <w:trPr>
          <w:trHeight w:val="1497"/>
        </w:trPr>
        <w:tc>
          <w:tcPr>
            <w:tcW w:w="9855" w:type="dxa"/>
            <w:gridSpan w:val="8"/>
            <w:tcBorders>
              <w:top w:val="nil"/>
            </w:tcBorders>
          </w:tcPr>
          <w:p w14:paraId="6050C015" w14:textId="77777777" w:rsidR="00316A40" w:rsidRDefault="00316A40" w:rsidP="00F53E4A">
            <w:pPr>
              <w:jc w:val="both"/>
              <w:rPr>
                <w:b/>
              </w:rPr>
            </w:pPr>
          </w:p>
          <w:p w14:paraId="5E033F70" w14:textId="5DDF7322" w:rsidR="00F53E4A" w:rsidRPr="00812FE3" w:rsidRDefault="00F53E4A" w:rsidP="00F53E4A">
            <w:pPr>
              <w:jc w:val="both"/>
              <w:rPr>
                <w:b/>
              </w:rPr>
            </w:pPr>
            <w:r w:rsidRPr="00812FE3">
              <w:rPr>
                <w:b/>
              </w:rPr>
              <w:t>Povinná:</w:t>
            </w:r>
          </w:p>
          <w:p w14:paraId="3B8A8C3B" w14:textId="77777777" w:rsidR="00F53E4A" w:rsidRDefault="00F53E4A" w:rsidP="00F53E4A">
            <w:r>
              <w:t>DAVID, Ivan. Filmové právo: Autorskoprávní perspektiva. Praha, 2015. ISBN 978-80-906089-0-0.</w:t>
            </w:r>
          </w:p>
          <w:p w14:paraId="601E665C" w14:textId="1FD72473" w:rsidR="00F53E4A" w:rsidRDefault="00F53E4A" w:rsidP="00F53E4A">
            <w:r>
              <w:t>EPSTEIN, Edwar Jay. The Big Picture. New York, 2005. ISBN 1-4000-6353-1.</w:t>
            </w:r>
          </w:p>
          <w:p w14:paraId="3DA5A107" w14:textId="77777777" w:rsidR="00F53E4A" w:rsidRDefault="00F53E4A" w:rsidP="00F53E4A">
            <w:pPr>
              <w:jc w:val="both"/>
            </w:pPr>
            <w:r>
              <w:t>KERRIGAN, Finola. Film Marketing. New York, 2017. ISBN 978-1-138-01335-3.</w:t>
            </w:r>
          </w:p>
          <w:p w14:paraId="161F4E41" w14:textId="77777777" w:rsidR="00F53E4A" w:rsidRDefault="00F53E4A" w:rsidP="00F53E4A">
            <w:r>
              <w:t>NEUMANN, Per. The Fine Art of Co-producing. Madrid, 2002. ISBN 84-88773-08-0.</w:t>
            </w:r>
          </w:p>
          <w:p w14:paraId="72933B50" w14:textId="79A6731E" w:rsidR="00F53E4A" w:rsidRDefault="00F53E4A" w:rsidP="00F53E4A">
            <w:r>
              <w:t>ROZEHNAL, Aleš. Mediální právo. Praha, 2007. ISBN 978-80-7380-033-8.</w:t>
            </w:r>
          </w:p>
          <w:p w14:paraId="2687D848" w14:textId="77777777" w:rsidR="00F53E4A" w:rsidRDefault="00F53E4A" w:rsidP="00F53E4A">
            <w:r w:rsidRPr="006209C5">
              <w:t>Zákon č. 121/2000 Sb.</w:t>
            </w:r>
            <w:r>
              <w:t xml:space="preserve">, </w:t>
            </w:r>
            <w:r w:rsidRPr="006209C5">
              <w:t>o právu autorském, o právech souvisejících s právem autorským a o změně některých zákonů (autorský zákon)</w:t>
            </w:r>
          </w:p>
          <w:p w14:paraId="4480FDCD" w14:textId="77777777" w:rsidR="00F53E4A" w:rsidRDefault="00F53E4A" w:rsidP="00F53E4A"/>
          <w:p w14:paraId="776649A6" w14:textId="77777777" w:rsidR="00F53E4A" w:rsidRPr="00812FE3" w:rsidRDefault="00F53E4A" w:rsidP="00F53E4A">
            <w:pPr>
              <w:jc w:val="both"/>
              <w:rPr>
                <w:b/>
              </w:rPr>
            </w:pPr>
            <w:r w:rsidRPr="00812FE3">
              <w:rPr>
                <w:b/>
              </w:rPr>
              <w:t>Doporučená:</w:t>
            </w:r>
          </w:p>
          <w:p w14:paraId="2A246356" w14:textId="77777777" w:rsidR="00F53E4A" w:rsidRDefault="00F53E4A" w:rsidP="00F53E4A">
            <w:pPr>
              <w:jc w:val="both"/>
            </w:pPr>
            <w:r>
              <w:t>Aristotelés. Poetika. Praha, 2008. ISBN 978-80-7298-131-1.</w:t>
            </w:r>
          </w:p>
          <w:p w14:paraId="5103A1CC" w14:textId="77777777" w:rsidR="00F53E4A" w:rsidRDefault="00F53E4A" w:rsidP="00F53E4A">
            <w:r>
              <w:t xml:space="preserve">ARONSON, Linda. Scénář pro 21. století. Praha 2014. </w:t>
            </w:r>
            <w:r w:rsidRPr="007B6D01">
              <w:t>ISBN 978-80-7331-314-2</w:t>
            </w:r>
            <w:r>
              <w:t>.</w:t>
            </w:r>
          </w:p>
          <w:p w14:paraId="573E850A" w14:textId="77777777" w:rsidR="00F53E4A" w:rsidRDefault="00F53E4A" w:rsidP="00F53E4A">
            <w:r w:rsidRPr="00F1623E">
              <w:t>Úmluva Rady Evropy o filmové koprodukci (revidované znění)</w:t>
            </w:r>
            <w:r>
              <w:t xml:space="preserve"> - </w:t>
            </w:r>
            <w:r w:rsidRPr="00F1623E">
              <w:t>Convention on Cinematographic Co-Production.  [Rotterdam, 30. 1. 2017]</w:t>
            </w:r>
          </w:p>
          <w:p w14:paraId="4F31DD97" w14:textId="77777777" w:rsidR="00643E56" w:rsidRDefault="00643E56" w:rsidP="0095232B">
            <w:pPr>
              <w:jc w:val="both"/>
            </w:pPr>
          </w:p>
          <w:p w14:paraId="27ABFBA7" w14:textId="77777777" w:rsidR="00643E56" w:rsidRDefault="00643E56" w:rsidP="00F53E4A"/>
        </w:tc>
      </w:tr>
    </w:tbl>
    <w:p w14:paraId="66404E59" w14:textId="77777777" w:rsidR="00643E56" w:rsidRDefault="00643E56" w:rsidP="00643E56"/>
    <w:p w14:paraId="5E554AF7" w14:textId="77777777" w:rsidR="00643E56" w:rsidRDefault="00643E56" w:rsidP="00830C8E"/>
    <w:p w14:paraId="4311CF36" w14:textId="1D472C53" w:rsidR="00643E56" w:rsidRDefault="00643E56" w:rsidP="00830C8E"/>
    <w:p w14:paraId="4E7C4099" w14:textId="5D56A2E3" w:rsidR="00643E56" w:rsidRDefault="00643E56" w:rsidP="00830C8E"/>
    <w:p w14:paraId="5FB3C9D6" w14:textId="0F52FBC0" w:rsidR="005A57E9" w:rsidRDefault="005A57E9" w:rsidP="00830C8E"/>
    <w:p w14:paraId="7D90A287" w14:textId="30B81492" w:rsidR="005A57E9" w:rsidRDefault="005A57E9" w:rsidP="00830C8E"/>
    <w:p w14:paraId="5029DFC9" w14:textId="77777777" w:rsidR="005A57E9" w:rsidRDefault="005A57E9"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3E56" w14:paraId="262DFC2D" w14:textId="77777777" w:rsidTr="00045046">
        <w:tc>
          <w:tcPr>
            <w:tcW w:w="9855" w:type="dxa"/>
            <w:gridSpan w:val="8"/>
            <w:tcBorders>
              <w:bottom w:val="double" w:sz="4" w:space="0" w:color="auto"/>
            </w:tcBorders>
            <w:shd w:val="clear" w:color="auto" w:fill="BDD6EE"/>
          </w:tcPr>
          <w:p w14:paraId="44770CAC" w14:textId="77777777" w:rsidR="00643E56" w:rsidRDefault="00643E56" w:rsidP="0095232B">
            <w:pPr>
              <w:jc w:val="both"/>
              <w:rPr>
                <w:b/>
                <w:sz w:val="28"/>
              </w:rPr>
            </w:pPr>
            <w:r>
              <w:lastRenderedPageBreak/>
              <w:br w:type="page"/>
            </w:r>
            <w:r>
              <w:rPr>
                <w:b/>
                <w:sz w:val="28"/>
              </w:rPr>
              <w:t>B-III – Charakteristika studijního předmětu</w:t>
            </w:r>
          </w:p>
        </w:tc>
      </w:tr>
      <w:tr w:rsidR="00643E56" w14:paraId="580460D1" w14:textId="77777777" w:rsidTr="00045046">
        <w:tc>
          <w:tcPr>
            <w:tcW w:w="3086" w:type="dxa"/>
            <w:tcBorders>
              <w:top w:val="double" w:sz="4" w:space="0" w:color="auto"/>
            </w:tcBorders>
            <w:shd w:val="clear" w:color="auto" w:fill="F7CAAC"/>
          </w:tcPr>
          <w:p w14:paraId="4D300E15" w14:textId="77777777" w:rsidR="00643E56" w:rsidRDefault="00643E56" w:rsidP="0095232B">
            <w:pPr>
              <w:jc w:val="both"/>
              <w:rPr>
                <w:b/>
              </w:rPr>
            </w:pPr>
            <w:r>
              <w:rPr>
                <w:b/>
              </w:rPr>
              <w:t>Název studijního předmětu</w:t>
            </w:r>
          </w:p>
        </w:tc>
        <w:tc>
          <w:tcPr>
            <w:tcW w:w="6769" w:type="dxa"/>
            <w:gridSpan w:val="7"/>
            <w:tcBorders>
              <w:top w:val="double" w:sz="4" w:space="0" w:color="auto"/>
            </w:tcBorders>
          </w:tcPr>
          <w:p w14:paraId="47991D43" w14:textId="77777777" w:rsidR="00643E56" w:rsidRDefault="00643E56" w:rsidP="0095232B">
            <w:pPr>
              <w:jc w:val="both"/>
            </w:pPr>
            <w:r>
              <w:t>Teorie a technologie</w:t>
            </w:r>
            <w:r w:rsidRPr="00132B26">
              <w:t xml:space="preserve"> </w:t>
            </w:r>
            <w:r>
              <w:t>Produkce 9</w:t>
            </w:r>
          </w:p>
        </w:tc>
      </w:tr>
      <w:tr w:rsidR="00643E56" w14:paraId="530090E6" w14:textId="77777777" w:rsidTr="00045046">
        <w:tc>
          <w:tcPr>
            <w:tcW w:w="3086" w:type="dxa"/>
            <w:shd w:val="clear" w:color="auto" w:fill="F7CAAC"/>
          </w:tcPr>
          <w:p w14:paraId="3B0304B9" w14:textId="77777777" w:rsidR="00643E56" w:rsidRDefault="00643E56" w:rsidP="00A779C5">
            <w:pPr>
              <w:rPr>
                <w:b/>
              </w:rPr>
            </w:pPr>
            <w:r>
              <w:rPr>
                <w:b/>
              </w:rPr>
              <w:t>Typ předmětu</w:t>
            </w:r>
          </w:p>
        </w:tc>
        <w:tc>
          <w:tcPr>
            <w:tcW w:w="3406" w:type="dxa"/>
            <w:gridSpan w:val="4"/>
          </w:tcPr>
          <w:p w14:paraId="7DD8FC07" w14:textId="095063A4" w:rsidR="00643E56" w:rsidRDefault="00643E56" w:rsidP="0095232B">
            <w:pPr>
              <w:jc w:val="both"/>
            </w:pPr>
            <w:r>
              <w:t xml:space="preserve">Povinný, </w:t>
            </w:r>
            <w:r w:rsidR="00DF21C6">
              <w:t>PZ</w:t>
            </w:r>
          </w:p>
        </w:tc>
        <w:tc>
          <w:tcPr>
            <w:tcW w:w="2695" w:type="dxa"/>
            <w:gridSpan w:val="2"/>
            <w:shd w:val="clear" w:color="auto" w:fill="F7CAAC"/>
          </w:tcPr>
          <w:p w14:paraId="08499C0C" w14:textId="77777777" w:rsidR="00643E56" w:rsidRDefault="00643E56" w:rsidP="0095232B">
            <w:pPr>
              <w:jc w:val="both"/>
            </w:pPr>
            <w:r>
              <w:rPr>
                <w:b/>
              </w:rPr>
              <w:t>doporučený ročník / semestr</w:t>
            </w:r>
          </w:p>
        </w:tc>
        <w:tc>
          <w:tcPr>
            <w:tcW w:w="668" w:type="dxa"/>
          </w:tcPr>
          <w:p w14:paraId="0AF42372" w14:textId="6F0EFBB2" w:rsidR="00643E56" w:rsidRDefault="00F76019" w:rsidP="0095232B">
            <w:pPr>
              <w:jc w:val="both"/>
            </w:pPr>
            <w:r>
              <w:t>2</w:t>
            </w:r>
            <w:r w:rsidR="00643E56">
              <w:t>/ZS</w:t>
            </w:r>
          </w:p>
        </w:tc>
      </w:tr>
      <w:tr w:rsidR="00643E56" w14:paraId="55585CA7" w14:textId="77777777" w:rsidTr="00045046">
        <w:tc>
          <w:tcPr>
            <w:tcW w:w="3086" w:type="dxa"/>
            <w:shd w:val="clear" w:color="auto" w:fill="F7CAAC"/>
          </w:tcPr>
          <w:p w14:paraId="57C3A224" w14:textId="77777777" w:rsidR="00643E56" w:rsidRDefault="00643E56" w:rsidP="00A779C5">
            <w:pPr>
              <w:rPr>
                <w:b/>
              </w:rPr>
            </w:pPr>
            <w:r>
              <w:rPr>
                <w:b/>
              </w:rPr>
              <w:t>Rozsah studijního předmětu</w:t>
            </w:r>
          </w:p>
        </w:tc>
        <w:tc>
          <w:tcPr>
            <w:tcW w:w="1701" w:type="dxa"/>
            <w:gridSpan w:val="2"/>
          </w:tcPr>
          <w:p w14:paraId="07303013" w14:textId="77777777" w:rsidR="00643E56" w:rsidRDefault="00643E56" w:rsidP="0095232B">
            <w:pPr>
              <w:jc w:val="both"/>
            </w:pPr>
            <w:r>
              <w:t>39/semestr</w:t>
            </w:r>
          </w:p>
        </w:tc>
        <w:tc>
          <w:tcPr>
            <w:tcW w:w="889" w:type="dxa"/>
            <w:shd w:val="clear" w:color="auto" w:fill="F7CAAC"/>
          </w:tcPr>
          <w:p w14:paraId="5EB0F914" w14:textId="77777777" w:rsidR="00643E56" w:rsidRDefault="00643E56" w:rsidP="0095232B">
            <w:pPr>
              <w:jc w:val="both"/>
              <w:rPr>
                <w:b/>
              </w:rPr>
            </w:pPr>
            <w:r>
              <w:rPr>
                <w:b/>
              </w:rPr>
              <w:t xml:space="preserve">hod. </w:t>
            </w:r>
          </w:p>
        </w:tc>
        <w:tc>
          <w:tcPr>
            <w:tcW w:w="816" w:type="dxa"/>
          </w:tcPr>
          <w:p w14:paraId="46506C9A" w14:textId="77777777" w:rsidR="00643E56" w:rsidRDefault="00643E56" w:rsidP="0095232B">
            <w:pPr>
              <w:jc w:val="both"/>
            </w:pPr>
            <w:r>
              <w:t>3/týden</w:t>
            </w:r>
          </w:p>
        </w:tc>
        <w:tc>
          <w:tcPr>
            <w:tcW w:w="2156" w:type="dxa"/>
            <w:shd w:val="clear" w:color="auto" w:fill="F7CAAC"/>
          </w:tcPr>
          <w:p w14:paraId="16631ED9" w14:textId="77777777" w:rsidR="00643E56" w:rsidRDefault="00643E56" w:rsidP="0095232B">
            <w:pPr>
              <w:jc w:val="both"/>
              <w:rPr>
                <w:b/>
              </w:rPr>
            </w:pPr>
            <w:r>
              <w:rPr>
                <w:b/>
              </w:rPr>
              <w:t>kreditů</w:t>
            </w:r>
          </w:p>
        </w:tc>
        <w:tc>
          <w:tcPr>
            <w:tcW w:w="1207" w:type="dxa"/>
            <w:gridSpan w:val="2"/>
          </w:tcPr>
          <w:p w14:paraId="73A32892" w14:textId="77777777" w:rsidR="00643E56" w:rsidRDefault="00643E56" w:rsidP="0095232B">
            <w:pPr>
              <w:jc w:val="both"/>
            </w:pPr>
            <w:r>
              <w:t>3</w:t>
            </w:r>
          </w:p>
        </w:tc>
      </w:tr>
      <w:tr w:rsidR="00643E56" w14:paraId="7D6B81A2" w14:textId="77777777" w:rsidTr="00045046">
        <w:tc>
          <w:tcPr>
            <w:tcW w:w="3086" w:type="dxa"/>
            <w:shd w:val="clear" w:color="auto" w:fill="F7CAAC"/>
          </w:tcPr>
          <w:p w14:paraId="39E756FF" w14:textId="77777777" w:rsidR="00643E56" w:rsidRDefault="00643E56" w:rsidP="00A779C5">
            <w:pPr>
              <w:rPr>
                <w:b/>
                <w:sz w:val="22"/>
              </w:rPr>
            </w:pPr>
            <w:r>
              <w:rPr>
                <w:b/>
              </w:rPr>
              <w:t>Prerekvizity, korekvizity, ekvivalence</w:t>
            </w:r>
          </w:p>
        </w:tc>
        <w:tc>
          <w:tcPr>
            <w:tcW w:w="6769" w:type="dxa"/>
            <w:gridSpan w:val="7"/>
          </w:tcPr>
          <w:p w14:paraId="7B0156CA" w14:textId="77777777" w:rsidR="00643E56" w:rsidRDefault="00643E56" w:rsidP="0095232B">
            <w:pPr>
              <w:jc w:val="both"/>
            </w:pPr>
            <w:r>
              <w:t xml:space="preserve">Splněný předmět Teorie a technologie 8 </w:t>
            </w:r>
          </w:p>
        </w:tc>
      </w:tr>
      <w:tr w:rsidR="00643E56" w14:paraId="24054AE1" w14:textId="77777777" w:rsidTr="00045046">
        <w:tc>
          <w:tcPr>
            <w:tcW w:w="3086" w:type="dxa"/>
            <w:shd w:val="clear" w:color="auto" w:fill="F7CAAC"/>
          </w:tcPr>
          <w:p w14:paraId="2059269B" w14:textId="77777777" w:rsidR="00643E56" w:rsidRDefault="00643E56" w:rsidP="00A779C5">
            <w:pPr>
              <w:rPr>
                <w:b/>
              </w:rPr>
            </w:pPr>
            <w:r>
              <w:rPr>
                <w:b/>
              </w:rPr>
              <w:t>Způsob ověření studijních výsledků</w:t>
            </w:r>
          </w:p>
        </w:tc>
        <w:tc>
          <w:tcPr>
            <w:tcW w:w="3406" w:type="dxa"/>
            <w:gridSpan w:val="4"/>
          </w:tcPr>
          <w:p w14:paraId="172ABA70" w14:textId="77777777" w:rsidR="00643E56" w:rsidRDefault="00643E56" w:rsidP="0095232B">
            <w:pPr>
              <w:jc w:val="both"/>
            </w:pPr>
            <w:r>
              <w:t>Zkouška</w:t>
            </w:r>
          </w:p>
        </w:tc>
        <w:tc>
          <w:tcPr>
            <w:tcW w:w="2156" w:type="dxa"/>
            <w:shd w:val="clear" w:color="auto" w:fill="F7CAAC"/>
          </w:tcPr>
          <w:p w14:paraId="5D3F2205" w14:textId="77777777" w:rsidR="00643E56" w:rsidRDefault="00643E56" w:rsidP="0095232B">
            <w:pPr>
              <w:jc w:val="both"/>
              <w:rPr>
                <w:b/>
              </w:rPr>
            </w:pPr>
            <w:r>
              <w:rPr>
                <w:b/>
              </w:rPr>
              <w:t>Forma výuky</w:t>
            </w:r>
          </w:p>
        </w:tc>
        <w:tc>
          <w:tcPr>
            <w:tcW w:w="1207" w:type="dxa"/>
            <w:gridSpan w:val="2"/>
          </w:tcPr>
          <w:p w14:paraId="5A08F0A8" w14:textId="77777777" w:rsidR="00643E56" w:rsidRDefault="00643E56" w:rsidP="0095232B">
            <w:pPr>
              <w:jc w:val="both"/>
            </w:pPr>
            <w:r>
              <w:t>Přednáška</w:t>
            </w:r>
          </w:p>
        </w:tc>
      </w:tr>
      <w:tr w:rsidR="00643E56" w14:paraId="3B8A2C18" w14:textId="77777777" w:rsidTr="00045046">
        <w:tc>
          <w:tcPr>
            <w:tcW w:w="3086" w:type="dxa"/>
            <w:shd w:val="clear" w:color="auto" w:fill="F7CAAC"/>
          </w:tcPr>
          <w:p w14:paraId="7A165826" w14:textId="77777777" w:rsidR="00643E56" w:rsidRDefault="00643E56" w:rsidP="00A779C5">
            <w:pPr>
              <w:rPr>
                <w:b/>
              </w:rPr>
            </w:pPr>
            <w:r>
              <w:rPr>
                <w:b/>
              </w:rPr>
              <w:t>Forma způsobu ověření studijních výsledků a další požadavky na studenta</w:t>
            </w:r>
          </w:p>
        </w:tc>
        <w:tc>
          <w:tcPr>
            <w:tcW w:w="6769" w:type="dxa"/>
            <w:gridSpan w:val="7"/>
            <w:tcBorders>
              <w:bottom w:val="nil"/>
            </w:tcBorders>
          </w:tcPr>
          <w:p w14:paraId="4640B5C5" w14:textId="77777777" w:rsidR="00643E56" w:rsidRDefault="00643E56" w:rsidP="0095232B">
            <w:pPr>
              <w:jc w:val="both"/>
            </w:pPr>
            <w:r>
              <w:t>Písemná, ústní.</w:t>
            </w:r>
          </w:p>
        </w:tc>
      </w:tr>
      <w:tr w:rsidR="00643E56" w14:paraId="77B54D78" w14:textId="77777777" w:rsidTr="00045046">
        <w:trPr>
          <w:trHeight w:val="554"/>
        </w:trPr>
        <w:tc>
          <w:tcPr>
            <w:tcW w:w="9855" w:type="dxa"/>
            <w:gridSpan w:val="8"/>
            <w:tcBorders>
              <w:top w:val="nil"/>
            </w:tcBorders>
          </w:tcPr>
          <w:p w14:paraId="3ECA7347" w14:textId="77777777" w:rsidR="00643E56" w:rsidRDefault="00643E56" w:rsidP="00A779C5"/>
        </w:tc>
      </w:tr>
      <w:tr w:rsidR="00643E56" w14:paraId="79091AB0" w14:textId="77777777" w:rsidTr="00045046">
        <w:trPr>
          <w:trHeight w:val="197"/>
        </w:trPr>
        <w:tc>
          <w:tcPr>
            <w:tcW w:w="3086" w:type="dxa"/>
            <w:tcBorders>
              <w:top w:val="nil"/>
            </w:tcBorders>
            <w:shd w:val="clear" w:color="auto" w:fill="F7CAAC"/>
          </w:tcPr>
          <w:p w14:paraId="0169FD44" w14:textId="77777777" w:rsidR="00643E56" w:rsidRDefault="00643E56" w:rsidP="00A779C5">
            <w:pPr>
              <w:rPr>
                <w:b/>
              </w:rPr>
            </w:pPr>
            <w:r>
              <w:rPr>
                <w:b/>
              </w:rPr>
              <w:t>Garant předmětu</w:t>
            </w:r>
          </w:p>
        </w:tc>
        <w:tc>
          <w:tcPr>
            <w:tcW w:w="6769" w:type="dxa"/>
            <w:gridSpan w:val="7"/>
            <w:tcBorders>
              <w:top w:val="nil"/>
            </w:tcBorders>
          </w:tcPr>
          <w:p w14:paraId="5A25D92B" w14:textId="77777777" w:rsidR="00643E56" w:rsidRDefault="00643E56" w:rsidP="0095232B">
            <w:pPr>
              <w:jc w:val="both"/>
            </w:pPr>
            <w:r>
              <w:t>MgA. Viktor Mayer</w:t>
            </w:r>
          </w:p>
        </w:tc>
      </w:tr>
      <w:tr w:rsidR="00643E56" w14:paraId="081FF762" w14:textId="77777777" w:rsidTr="00045046">
        <w:trPr>
          <w:trHeight w:val="243"/>
        </w:trPr>
        <w:tc>
          <w:tcPr>
            <w:tcW w:w="3086" w:type="dxa"/>
            <w:tcBorders>
              <w:top w:val="nil"/>
            </w:tcBorders>
            <w:shd w:val="clear" w:color="auto" w:fill="F7CAAC"/>
          </w:tcPr>
          <w:p w14:paraId="6D51D5F5" w14:textId="77777777" w:rsidR="00643E56" w:rsidRDefault="00643E56" w:rsidP="00A779C5">
            <w:pPr>
              <w:rPr>
                <w:b/>
              </w:rPr>
            </w:pPr>
            <w:r>
              <w:rPr>
                <w:b/>
              </w:rPr>
              <w:t>Zapojení garanta do výuky předmětu</w:t>
            </w:r>
          </w:p>
        </w:tc>
        <w:tc>
          <w:tcPr>
            <w:tcW w:w="6769" w:type="dxa"/>
            <w:gridSpan w:val="7"/>
            <w:tcBorders>
              <w:top w:val="nil"/>
            </w:tcBorders>
          </w:tcPr>
          <w:p w14:paraId="778A1A4D" w14:textId="77777777" w:rsidR="00643E56" w:rsidRDefault="00643E56" w:rsidP="0095232B">
            <w:pPr>
              <w:jc w:val="both"/>
            </w:pPr>
            <w:r>
              <w:t>100 %</w:t>
            </w:r>
          </w:p>
        </w:tc>
      </w:tr>
      <w:tr w:rsidR="00643E56" w14:paraId="0C19AD65" w14:textId="77777777" w:rsidTr="00045046">
        <w:tc>
          <w:tcPr>
            <w:tcW w:w="3086" w:type="dxa"/>
            <w:shd w:val="clear" w:color="auto" w:fill="F7CAAC"/>
          </w:tcPr>
          <w:p w14:paraId="4D62245F" w14:textId="77777777" w:rsidR="00643E56" w:rsidRDefault="00643E56" w:rsidP="0095232B">
            <w:pPr>
              <w:jc w:val="both"/>
              <w:rPr>
                <w:b/>
              </w:rPr>
            </w:pPr>
            <w:r>
              <w:rPr>
                <w:b/>
              </w:rPr>
              <w:t>Vyučující</w:t>
            </w:r>
          </w:p>
        </w:tc>
        <w:tc>
          <w:tcPr>
            <w:tcW w:w="6769" w:type="dxa"/>
            <w:gridSpan w:val="7"/>
            <w:tcBorders>
              <w:bottom w:val="nil"/>
            </w:tcBorders>
          </w:tcPr>
          <w:p w14:paraId="491A2C13" w14:textId="77777777" w:rsidR="00643E56" w:rsidRDefault="00643E56" w:rsidP="0095232B">
            <w:pPr>
              <w:jc w:val="both"/>
            </w:pPr>
          </w:p>
        </w:tc>
      </w:tr>
      <w:tr w:rsidR="00643E56" w14:paraId="20CF9406" w14:textId="77777777" w:rsidTr="00045046">
        <w:trPr>
          <w:trHeight w:val="554"/>
        </w:trPr>
        <w:tc>
          <w:tcPr>
            <w:tcW w:w="9855" w:type="dxa"/>
            <w:gridSpan w:val="8"/>
            <w:tcBorders>
              <w:top w:val="nil"/>
            </w:tcBorders>
          </w:tcPr>
          <w:p w14:paraId="501DC306" w14:textId="77777777" w:rsidR="00643E56" w:rsidRDefault="00643E56" w:rsidP="0095232B">
            <w:pPr>
              <w:jc w:val="both"/>
            </w:pPr>
            <w:r>
              <w:t>MgA. Viktor Mayer</w:t>
            </w:r>
          </w:p>
        </w:tc>
      </w:tr>
      <w:tr w:rsidR="00643E56" w14:paraId="59698E96" w14:textId="77777777" w:rsidTr="00045046">
        <w:tc>
          <w:tcPr>
            <w:tcW w:w="3086" w:type="dxa"/>
            <w:shd w:val="clear" w:color="auto" w:fill="F7CAAC"/>
          </w:tcPr>
          <w:p w14:paraId="566E71A9" w14:textId="77777777" w:rsidR="00643E56" w:rsidRDefault="00643E56" w:rsidP="0095232B">
            <w:pPr>
              <w:jc w:val="both"/>
              <w:rPr>
                <w:b/>
              </w:rPr>
            </w:pPr>
            <w:r>
              <w:rPr>
                <w:b/>
              </w:rPr>
              <w:t>Stručná anotace předmětu</w:t>
            </w:r>
          </w:p>
        </w:tc>
        <w:tc>
          <w:tcPr>
            <w:tcW w:w="6769" w:type="dxa"/>
            <w:gridSpan w:val="7"/>
            <w:tcBorders>
              <w:bottom w:val="nil"/>
            </w:tcBorders>
          </w:tcPr>
          <w:p w14:paraId="660B452C" w14:textId="77777777" w:rsidR="00643E56" w:rsidRDefault="00643E56" w:rsidP="0095232B">
            <w:pPr>
              <w:jc w:val="both"/>
            </w:pPr>
          </w:p>
        </w:tc>
      </w:tr>
      <w:tr w:rsidR="00643E56" w14:paraId="24DB53A9" w14:textId="77777777" w:rsidTr="00045046">
        <w:trPr>
          <w:trHeight w:val="3938"/>
        </w:trPr>
        <w:tc>
          <w:tcPr>
            <w:tcW w:w="9855" w:type="dxa"/>
            <w:gridSpan w:val="8"/>
            <w:tcBorders>
              <w:top w:val="nil"/>
              <w:bottom w:val="single" w:sz="12" w:space="0" w:color="auto"/>
            </w:tcBorders>
          </w:tcPr>
          <w:p w14:paraId="418FF605" w14:textId="77777777" w:rsidR="00643E56" w:rsidRDefault="00643E56" w:rsidP="0095232B">
            <w:pPr>
              <w:jc w:val="both"/>
            </w:pPr>
          </w:p>
          <w:p w14:paraId="4ADDFC60" w14:textId="77777777" w:rsidR="00643E56" w:rsidRDefault="00643E56" w:rsidP="0095232B">
            <w:r w:rsidRPr="007553E0">
              <w:t>Předmět slouží k </w:t>
            </w:r>
            <w:r>
              <w:t>prohlubování</w:t>
            </w:r>
            <w:r w:rsidRPr="007553E0">
              <w:t xml:space="preserve"> znalostí a dovedností v oblasti </w:t>
            </w:r>
            <w:r>
              <w:t xml:space="preserve">filmového </w:t>
            </w:r>
            <w:proofErr w:type="gramStart"/>
            <w:r>
              <w:t>průmyslu</w:t>
            </w:r>
            <w:proofErr w:type="gramEnd"/>
            <w:r>
              <w:t xml:space="preserve"> a i v dalších odvětvích kreativního průmyslu. Student získává znalosti, které umožní jeho uplatnění ve v</w:t>
            </w:r>
            <w:r w:rsidRPr="000A6F88">
              <w:t>rcholných řídících a organizačních složkách ve všech oblastech umění a kultury.</w:t>
            </w:r>
          </w:p>
          <w:p w14:paraId="4127D18E" w14:textId="77777777" w:rsidR="00643E56" w:rsidRDefault="00643E56" w:rsidP="0095232B"/>
          <w:p w14:paraId="2F9F16E5" w14:textId="77777777" w:rsidR="00643E56" w:rsidRDefault="00643E56" w:rsidP="0095232B"/>
          <w:p w14:paraId="053E0EA9" w14:textId="77777777" w:rsidR="00643E56" w:rsidRDefault="00643E56" w:rsidP="0095232B">
            <w:r>
              <w:t>Základní okruhy:</w:t>
            </w:r>
          </w:p>
          <w:p w14:paraId="38C5171A" w14:textId="77777777" w:rsidR="00643E56" w:rsidRPr="007E0074" w:rsidRDefault="00643E56" w:rsidP="0095232B"/>
          <w:p w14:paraId="7C1412A3" w14:textId="39051FD2" w:rsidR="00643E56" w:rsidRPr="000A6F88" w:rsidRDefault="00643E56" w:rsidP="009305FD">
            <w:pPr>
              <w:pStyle w:val="Odstavecseseznamem"/>
              <w:numPr>
                <w:ilvl w:val="0"/>
                <w:numId w:val="18"/>
              </w:numPr>
            </w:pPr>
            <w:r>
              <w:t>s</w:t>
            </w:r>
            <w:r w:rsidRPr="000A6F88">
              <w:t>trategie rozhodování</w:t>
            </w:r>
            <w:r w:rsidR="00A01EFF">
              <w:t xml:space="preserve"> – proč točit danou látku</w:t>
            </w:r>
          </w:p>
          <w:p w14:paraId="291C0162" w14:textId="7D81E45A" w:rsidR="00643E56" w:rsidRDefault="00643E56" w:rsidP="009305FD">
            <w:pPr>
              <w:pStyle w:val="Odstavecseseznamem"/>
              <w:numPr>
                <w:ilvl w:val="0"/>
                <w:numId w:val="18"/>
              </w:numPr>
            </w:pPr>
            <w:r>
              <w:t>p</w:t>
            </w:r>
            <w:r w:rsidRPr="000A6F88">
              <w:t>odnikání</w:t>
            </w:r>
            <w:r w:rsidR="00A01EFF">
              <w:t xml:space="preserve"> v íoblasti filmového průmyslu</w:t>
            </w:r>
          </w:p>
          <w:p w14:paraId="326DE458" w14:textId="77777777" w:rsidR="00643E56" w:rsidRPr="000A6F88" w:rsidRDefault="00643E56" w:rsidP="009305FD">
            <w:pPr>
              <w:pStyle w:val="Odstavecseseznamem"/>
              <w:numPr>
                <w:ilvl w:val="0"/>
                <w:numId w:val="18"/>
              </w:numPr>
            </w:pPr>
            <w:r>
              <w:t>struktura řízení organizace kreativního průmyslu</w:t>
            </w:r>
          </w:p>
          <w:p w14:paraId="3CDDD258" w14:textId="77777777" w:rsidR="00643E56" w:rsidRDefault="00643E56" w:rsidP="0095232B">
            <w:pPr>
              <w:jc w:val="both"/>
            </w:pPr>
          </w:p>
        </w:tc>
      </w:tr>
      <w:tr w:rsidR="00643E56" w14:paraId="28F3F63D" w14:textId="77777777" w:rsidTr="00045046">
        <w:trPr>
          <w:trHeight w:val="265"/>
        </w:trPr>
        <w:tc>
          <w:tcPr>
            <w:tcW w:w="3653" w:type="dxa"/>
            <w:gridSpan w:val="2"/>
            <w:tcBorders>
              <w:top w:val="nil"/>
            </w:tcBorders>
            <w:shd w:val="clear" w:color="auto" w:fill="F7CAAC"/>
          </w:tcPr>
          <w:p w14:paraId="0D253E22" w14:textId="77777777" w:rsidR="00643E56" w:rsidRDefault="00643E56" w:rsidP="0095232B">
            <w:pPr>
              <w:jc w:val="both"/>
            </w:pPr>
            <w:r>
              <w:rPr>
                <w:b/>
              </w:rPr>
              <w:t>Studijní literatura a studijní pomůcky</w:t>
            </w:r>
          </w:p>
        </w:tc>
        <w:tc>
          <w:tcPr>
            <w:tcW w:w="6202" w:type="dxa"/>
            <w:gridSpan w:val="6"/>
            <w:tcBorders>
              <w:top w:val="nil"/>
              <w:bottom w:val="nil"/>
            </w:tcBorders>
          </w:tcPr>
          <w:p w14:paraId="68CD599E" w14:textId="77777777" w:rsidR="00643E56" w:rsidRDefault="00643E56" w:rsidP="0095232B">
            <w:pPr>
              <w:jc w:val="both"/>
            </w:pPr>
          </w:p>
        </w:tc>
      </w:tr>
      <w:tr w:rsidR="00643E56" w14:paraId="5B5DA2CA" w14:textId="77777777" w:rsidTr="00045046">
        <w:trPr>
          <w:trHeight w:val="1497"/>
        </w:trPr>
        <w:tc>
          <w:tcPr>
            <w:tcW w:w="9855" w:type="dxa"/>
            <w:gridSpan w:val="8"/>
            <w:tcBorders>
              <w:top w:val="nil"/>
            </w:tcBorders>
          </w:tcPr>
          <w:p w14:paraId="4FCC2F49" w14:textId="77777777" w:rsidR="00316A40" w:rsidRDefault="00316A40" w:rsidP="0095232B">
            <w:pPr>
              <w:jc w:val="both"/>
              <w:rPr>
                <w:b/>
              </w:rPr>
            </w:pPr>
          </w:p>
          <w:p w14:paraId="323A54F5" w14:textId="14E5D294" w:rsidR="00643E56" w:rsidRPr="005A57E9" w:rsidRDefault="005A57E9" w:rsidP="0095232B">
            <w:pPr>
              <w:jc w:val="both"/>
              <w:rPr>
                <w:b/>
              </w:rPr>
            </w:pPr>
            <w:r w:rsidRPr="005A57E9">
              <w:rPr>
                <w:b/>
              </w:rPr>
              <w:t>Povinná:</w:t>
            </w:r>
          </w:p>
          <w:p w14:paraId="2ED8DA1C" w14:textId="20DF16BA" w:rsidR="00643E56" w:rsidRDefault="00643E56" w:rsidP="0095232B">
            <w:r>
              <w:t>E</w:t>
            </w:r>
            <w:r w:rsidR="005A57E9">
              <w:t>PSTEIN,</w:t>
            </w:r>
            <w:r>
              <w:t xml:space="preserve"> Edwar Jay. Ekonomika Hollywoodu. Praha, 2013. ISBN </w:t>
            </w:r>
            <w:r w:rsidRPr="00F1623E">
              <w:t>978-80-204-2753-3</w:t>
            </w:r>
            <w:r>
              <w:t>.</w:t>
            </w:r>
          </w:p>
          <w:p w14:paraId="5FB6E812" w14:textId="77777777" w:rsidR="005A57E9" w:rsidRDefault="005A57E9" w:rsidP="005A57E9">
            <w:r>
              <w:t>HOPE, Ted. Hope for film. Berkley, 2014. ISBN 978-1-61902-332-1.</w:t>
            </w:r>
          </w:p>
          <w:p w14:paraId="4C99157B" w14:textId="77777777" w:rsidR="005A57E9" w:rsidRDefault="005A57E9" w:rsidP="005A57E9">
            <w:pPr>
              <w:jc w:val="both"/>
            </w:pPr>
            <w:r>
              <w:t>KERRIGAN, Finola. Film Marketing. New York, 2017. ISBN 978-1-138-01335-3.</w:t>
            </w:r>
          </w:p>
          <w:p w14:paraId="27D9F0DE" w14:textId="77777777" w:rsidR="005A57E9" w:rsidRDefault="005A57E9" w:rsidP="005A57E9">
            <w:r>
              <w:t>NEUMANN, Per. The Fine Art of Co-producing. Madrid, 2002. ISBN 84-88773-08-0.</w:t>
            </w:r>
          </w:p>
          <w:p w14:paraId="0D66D8A0" w14:textId="77777777" w:rsidR="005A57E9" w:rsidRDefault="005A57E9" w:rsidP="005A57E9">
            <w:r>
              <w:t>SZCEPANIK, Petr. Továrna Barrandov.Praha, 2016. ISBN 978-80-7004-177-2.</w:t>
            </w:r>
          </w:p>
          <w:p w14:paraId="50343984" w14:textId="77777777" w:rsidR="00643E56" w:rsidRDefault="00643E56" w:rsidP="0095232B">
            <w:r w:rsidRPr="006209C5">
              <w:t>Zákon č. 121/2000 Sb.</w:t>
            </w:r>
            <w:r>
              <w:t xml:space="preserve">, </w:t>
            </w:r>
            <w:r w:rsidRPr="006209C5">
              <w:t>o právu autorském, o právech souvisejících s právem autorským a o změně některých zákonů (autorský zákon)</w:t>
            </w:r>
          </w:p>
          <w:p w14:paraId="7E8F5285" w14:textId="77777777" w:rsidR="00643E56" w:rsidRDefault="00643E56" w:rsidP="0095232B">
            <w:pPr>
              <w:jc w:val="both"/>
            </w:pPr>
          </w:p>
        </w:tc>
      </w:tr>
    </w:tbl>
    <w:p w14:paraId="0F2B18C7" w14:textId="6ABF671C" w:rsidR="00643E56" w:rsidRDefault="00643E56" w:rsidP="00643E56"/>
    <w:p w14:paraId="4BE38240" w14:textId="7208AC5C" w:rsidR="00045046" w:rsidRDefault="00045046" w:rsidP="00643E56"/>
    <w:p w14:paraId="51C940D4" w14:textId="30C8E526" w:rsidR="00045046" w:rsidRDefault="00045046" w:rsidP="00643E56"/>
    <w:p w14:paraId="260BBE5E" w14:textId="2B92F4A4" w:rsidR="00045046" w:rsidRDefault="00045046" w:rsidP="00643E56"/>
    <w:p w14:paraId="3FBFFEE9" w14:textId="43A3077D" w:rsidR="00045046" w:rsidRDefault="00045046" w:rsidP="00643E56"/>
    <w:p w14:paraId="60630DE4" w14:textId="5318C89B" w:rsidR="00045046" w:rsidRDefault="00045046" w:rsidP="00643E56"/>
    <w:p w14:paraId="78D4C7E9" w14:textId="16061B2D" w:rsidR="00045046" w:rsidRDefault="00045046" w:rsidP="00643E56"/>
    <w:p w14:paraId="034D459F" w14:textId="4674A80C" w:rsidR="00045046" w:rsidRDefault="00045046" w:rsidP="00643E56"/>
    <w:p w14:paraId="045FB28D" w14:textId="66517BB3" w:rsidR="00045046" w:rsidRDefault="00045046" w:rsidP="00643E56"/>
    <w:p w14:paraId="5F036FDF" w14:textId="77777777" w:rsidR="00045046" w:rsidRDefault="00045046" w:rsidP="00643E5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32B" w14:paraId="75B03AE1" w14:textId="77777777" w:rsidTr="00045046">
        <w:tc>
          <w:tcPr>
            <w:tcW w:w="9855" w:type="dxa"/>
            <w:gridSpan w:val="8"/>
            <w:tcBorders>
              <w:bottom w:val="double" w:sz="4" w:space="0" w:color="auto"/>
            </w:tcBorders>
            <w:shd w:val="clear" w:color="auto" w:fill="BDD6EE"/>
          </w:tcPr>
          <w:p w14:paraId="39F48C1E" w14:textId="77777777" w:rsidR="0095232B" w:rsidRDefault="0095232B" w:rsidP="0095232B">
            <w:pPr>
              <w:jc w:val="both"/>
              <w:rPr>
                <w:b/>
                <w:sz w:val="28"/>
              </w:rPr>
            </w:pPr>
            <w:r>
              <w:lastRenderedPageBreak/>
              <w:br w:type="page"/>
            </w:r>
            <w:r>
              <w:rPr>
                <w:b/>
                <w:sz w:val="28"/>
              </w:rPr>
              <w:t>B-III – Charakteristika studijního předmětu</w:t>
            </w:r>
          </w:p>
        </w:tc>
      </w:tr>
      <w:tr w:rsidR="0095232B" w14:paraId="2E0A9BEB" w14:textId="77777777" w:rsidTr="00045046">
        <w:tc>
          <w:tcPr>
            <w:tcW w:w="3086" w:type="dxa"/>
            <w:tcBorders>
              <w:top w:val="double" w:sz="4" w:space="0" w:color="auto"/>
            </w:tcBorders>
            <w:shd w:val="clear" w:color="auto" w:fill="F7CAAC"/>
          </w:tcPr>
          <w:p w14:paraId="04CFBDBB" w14:textId="77777777" w:rsidR="0095232B" w:rsidRDefault="0095232B" w:rsidP="0095232B">
            <w:pPr>
              <w:jc w:val="both"/>
              <w:rPr>
                <w:b/>
              </w:rPr>
            </w:pPr>
            <w:r>
              <w:rPr>
                <w:b/>
              </w:rPr>
              <w:t>Název studijního předmětu</w:t>
            </w:r>
          </w:p>
        </w:tc>
        <w:tc>
          <w:tcPr>
            <w:tcW w:w="6769" w:type="dxa"/>
            <w:gridSpan w:val="7"/>
            <w:tcBorders>
              <w:top w:val="double" w:sz="4" w:space="0" w:color="auto"/>
            </w:tcBorders>
          </w:tcPr>
          <w:p w14:paraId="30AE694E" w14:textId="77777777" w:rsidR="0095232B" w:rsidRDefault="0095232B" w:rsidP="0095232B">
            <w:pPr>
              <w:jc w:val="both"/>
            </w:pPr>
            <w:r>
              <w:t>Teorie a technologie</w:t>
            </w:r>
            <w:r w:rsidRPr="00132B26">
              <w:t xml:space="preserve"> </w:t>
            </w:r>
            <w:r w:rsidRPr="006913A4">
              <w:t>Režie a scenáristika</w:t>
            </w:r>
            <w:r>
              <w:t xml:space="preserve"> 7</w:t>
            </w:r>
          </w:p>
        </w:tc>
      </w:tr>
      <w:tr w:rsidR="0095232B" w14:paraId="24D202B6" w14:textId="77777777" w:rsidTr="00045046">
        <w:tc>
          <w:tcPr>
            <w:tcW w:w="3086" w:type="dxa"/>
            <w:shd w:val="clear" w:color="auto" w:fill="F7CAAC"/>
          </w:tcPr>
          <w:p w14:paraId="680C6441" w14:textId="77777777" w:rsidR="0095232B" w:rsidRDefault="0095232B" w:rsidP="00A779C5">
            <w:pPr>
              <w:rPr>
                <w:b/>
              </w:rPr>
            </w:pPr>
            <w:r>
              <w:rPr>
                <w:b/>
              </w:rPr>
              <w:t>Typ předmětu</w:t>
            </w:r>
          </w:p>
        </w:tc>
        <w:tc>
          <w:tcPr>
            <w:tcW w:w="3406" w:type="dxa"/>
            <w:gridSpan w:val="4"/>
          </w:tcPr>
          <w:p w14:paraId="3E6F024E" w14:textId="6ABE6FEB" w:rsidR="0095232B" w:rsidRDefault="0095232B" w:rsidP="0095232B">
            <w:pPr>
              <w:jc w:val="both"/>
            </w:pPr>
            <w:r>
              <w:t xml:space="preserve">Povinný, </w:t>
            </w:r>
            <w:r w:rsidR="00DF21C6">
              <w:t>PZ</w:t>
            </w:r>
          </w:p>
        </w:tc>
        <w:tc>
          <w:tcPr>
            <w:tcW w:w="2695" w:type="dxa"/>
            <w:gridSpan w:val="2"/>
            <w:shd w:val="clear" w:color="auto" w:fill="F7CAAC"/>
          </w:tcPr>
          <w:p w14:paraId="43B84B5E" w14:textId="77777777" w:rsidR="0095232B" w:rsidRDefault="0095232B" w:rsidP="0095232B">
            <w:pPr>
              <w:jc w:val="both"/>
            </w:pPr>
            <w:r>
              <w:rPr>
                <w:b/>
              </w:rPr>
              <w:t>doporučený ročník / semestr</w:t>
            </w:r>
          </w:p>
        </w:tc>
        <w:tc>
          <w:tcPr>
            <w:tcW w:w="668" w:type="dxa"/>
          </w:tcPr>
          <w:p w14:paraId="1030379C" w14:textId="60F87F00" w:rsidR="0095232B" w:rsidRDefault="00F76019" w:rsidP="0095232B">
            <w:pPr>
              <w:jc w:val="both"/>
            </w:pPr>
            <w:r>
              <w:t>1</w:t>
            </w:r>
            <w:r w:rsidR="0095232B">
              <w:t>/ZS</w:t>
            </w:r>
          </w:p>
        </w:tc>
      </w:tr>
      <w:tr w:rsidR="0095232B" w14:paraId="2EAE044A" w14:textId="77777777" w:rsidTr="00045046">
        <w:tc>
          <w:tcPr>
            <w:tcW w:w="3086" w:type="dxa"/>
            <w:shd w:val="clear" w:color="auto" w:fill="F7CAAC"/>
          </w:tcPr>
          <w:p w14:paraId="27BECBF2" w14:textId="77777777" w:rsidR="0095232B" w:rsidRDefault="0095232B" w:rsidP="00A779C5">
            <w:pPr>
              <w:rPr>
                <w:b/>
              </w:rPr>
            </w:pPr>
            <w:r>
              <w:rPr>
                <w:b/>
              </w:rPr>
              <w:t>Rozsah studijního předmětu</w:t>
            </w:r>
          </w:p>
        </w:tc>
        <w:tc>
          <w:tcPr>
            <w:tcW w:w="1701" w:type="dxa"/>
            <w:gridSpan w:val="2"/>
          </w:tcPr>
          <w:p w14:paraId="5DA2D5DC" w14:textId="77777777" w:rsidR="0095232B" w:rsidRDefault="0095232B" w:rsidP="0095232B">
            <w:pPr>
              <w:jc w:val="both"/>
            </w:pPr>
            <w:r>
              <w:t>26/semestr</w:t>
            </w:r>
          </w:p>
        </w:tc>
        <w:tc>
          <w:tcPr>
            <w:tcW w:w="889" w:type="dxa"/>
            <w:shd w:val="clear" w:color="auto" w:fill="F7CAAC"/>
          </w:tcPr>
          <w:p w14:paraId="4AF335AF" w14:textId="77777777" w:rsidR="0095232B" w:rsidRDefault="0095232B" w:rsidP="0095232B">
            <w:pPr>
              <w:jc w:val="both"/>
              <w:rPr>
                <w:b/>
              </w:rPr>
            </w:pPr>
            <w:r>
              <w:rPr>
                <w:b/>
              </w:rPr>
              <w:t xml:space="preserve">hod. </w:t>
            </w:r>
          </w:p>
        </w:tc>
        <w:tc>
          <w:tcPr>
            <w:tcW w:w="816" w:type="dxa"/>
          </w:tcPr>
          <w:p w14:paraId="6F5F4F77" w14:textId="77777777" w:rsidR="0095232B" w:rsidRDefault="0095232B" w:rsidP="0095232B">
            <w:pPr>
              <w:jc w:val="both"/>
            </w:pPr>
            <w:r>
              <w:t>2/týden</w:t>
            </w:r>
          </w:p>
        </w:tc>
        <w:tc>
          <w:tcPr>
            <w:tcW w:w="2156" w:type="dxa"/>
            <w:shd w:val="clear" w:color="auto" w:fill="F7CAAC"/>
          </w:tcPr>
          <w:p w14:paraId="367880B7" w14:textId="77777777" w:rsidR="0095232B" w:rsidRDefault="0095232B" w:rsidP="0095232B">
            <w:pPr>
              <w:jc w:val="both"/>
              <w:rPr>
                <w:b/>
              </w:rPr>
            </w:pPr>
            <w:r>
              <w:rPr>
                <w:b/>
              </w:rPr>
              <w:t>kreditů</w:t>
            </w:r>
          </w:p>
        </w:tc>
        <w:tc>
          <w:tcPr>
            <w:tcW w:w="1207" w:type="dxa"/>
            <w:gridSpan w:val="2"/>
          </w:tcPr>
          <w:p w14:paraId="47EEC951" w14:textId="77777777" w:rsidR="0095232B" w:rsidRDefault="0095232B" w:rsidP="0095232B">
            <w:pPr>
              <w:jc w:val="both"/>
            </w:pPr>
            <w:r>
              <w:t>3</w:t>
            </w:r>
          </w:p>
        </w:tc>
      </w:tr>
      <w:tr w:rsidR="0095232B" w14:paraId="1870DC68" w14:textId="77777777" w:rsidTr="00045046">
        <w:tc>
          <w:tcPr>
            <w:tcW w:w="3086" w:type="dxa"/>
            <w:shd w:val="clear" w:color="auto" w:fill="F7CAAC"/>
          </w:tcPr>
          <w:p w14:paraId="64E758E2" w14:textId="77777777" w:rsidR="0095232B" w:rsidRDefault="0095232B" w:rsidP="00A779C5">
            <w:pPr>
              <w:rPr>
                <w:b/>
                <w:sz w:val="22"/>
              </w:rPr>
            </w:pPr>
            <w:r>
              <w:rPr>
                <w:b/>
              </w:rPr>
              <w:t>Prerekvizity, korekvizity, ekvivalence</w:t>
            </w:r>
          </w:p>
        </w:tc>
        <w:tc>
          <w:tcPr>
            <w:tcW w:w="6769" w:type="dxa"/>
            <w:gridSpan w:val="7"/>
          </w:tcPr>
          <w:p w14:paraId="1A49B351" w14:textId="77777777" w:rsidR="0095232B" w:rsidRDefault="0095232B" w:rsidP="0095232B">
            <w:pPr>
              <w:jc w:val="both"/>
            </w:pPr>
          </w:p>
        </w:tc>
      </w:tr>
      <w:tr w:rsidR="0095232B" w14:paraId="32D3CDCF" w14:textId="77777777" w:rsidTr="00045046">
        <w:tc>
          <w:tcPr>
            <w:tcW w:w="3086" w:type="dxa"/>
            <w:shd w:val="clear" w:color="auto" w:fill="F7CAAC"/>
          </w:tcPr>
          <w:p w14:paraId="3CC43B2D" w14:textId="77777777" w:rsidR="0095232B" w:rsidRDefault="0095232B" w:rsidP="00A779C5">
            <w:pPr>
              <w:rPr>
                <w:b/>
              </w:rPr>
            </w:pPr>
            <w:r>
              <w:rPr>
                <w:b/>
              </w:rPr>
              <w:t>Způsob ověření studijních výsledků</w:t>
            </w:r>
          </w:p>
        </w:tc>
        <w:tc>
          <w:tcPr>
            <w:tcW w:w="3406" w:type="dxa"/>
            <w:gridSpan w:val="4"/>
          </w:tcPr>
          <w:p w14:paraId="4F1F0C6E" w14:textId="77777777" w:rsidR="0095232B" w:rsidRDefault="0095232B" w:rsidP="0095232B">
            <w:pPr>
              <w:jc w:val="both"/>
            </w:pPr>
            <w:r>
              <w:t>Zkouška</w:t>
            </w:r>
          </w:p>
        </w:tc>
        <w:tc>
          <w:tcPr>
            <w:tcW w:w="2156" w:type="dxa"/>
            <w:shd w:val="clear" w:color="auto" w:fill="F7CAAC"/>
          </w:tcPr>
          <w:p w14:paraId="752CC50E" w14:textId="77777777" w:rsidR="0095232B" w:rsidRDefault="0095232B" w:rsidP="0095232B">
            <w:pPr>
              <w:jc w:val="both"/>
              <w:rPr>
                <w:b/>
              </w:rPr>
            </w:pPr>
            <w:r>
              <w:rPr>
                <w:b/>
              </w:rPr>
              <w:t>Forma výuky</w:t>
            </w:r>
          </w:p>
        </w:tc>
        <w:tc>
          <w:tcPr>
            <w:tcW w:w="1207" w:type="dxa"/>
            <w:gridSpan w:val="2"/>
          </w:tcPr>
          <w:p w14:paraId="519095E8" w14:textId="77777777" w:rsidR="0095232B" w:rsidRDefault="0095232B" w:rsidP="0095232B">
            <w:pPr>
              <w:jc w:val="both"/>
            </w:pPr>
            <w:r>
              <w:t>Přednáška</w:t>
            </w:r>
          </w:p>
        </w:tc>
      </w:tr>
      <w:tr w:rsidR="0095232B" w14:paraId="429A96F3" w14:textId="77777777" w:rsidTr="00045046">
        <w:tc>
          <w:tcPr>
            <w:tcW w:w="3086" w:type="dxa"/>
            <w:shd w:val="clear" w:color="auto" w:fill="F7CAAC"/>
          </w:tcPr>
          <w:p w14:paraId="028B4097" w14:textId="77777777" w:rsidR="0095232B" w:rsidRDefault="0095232B" w:rsidP="00A779C5">
            <w:pPr>
              <w:rPr>
                <w:b/>
              </w:rPr>
            </w:pPr>
            <w:r>
              <w:rPr>
                <w:b/>
              </w:rPr>
              <w:t>Forma způsobu ověření studijních výsledků a další požadavky na studenta</w:t>
            </w:r>
          </w:p>
        </w:tc>
        <w:tc>
          <w:tcPr>
            <w:tcW w:w="6769" w:type="dxa"/>
            <w:gridSpan w:val="7"/>
            <w:tcBorders>
              <w:bottom w:val="nil"/>
            </w:tcBorders>
          </w:tcPr>
          <w:p w14:paraId="333991C9" w14:textId="77777777" w:rsidR="0095232B" w:rsidRDefault="0095232B" w:rsidP="0095232B">
            <w:pPr>
              <w:jc w:val="both"/>
            </w:pPr>
            <w:r>
              <w:t>Písemná, ústní, odevzdané oborové práce režijních a scenáristických cvičení</w:t>
            </w:r>
          </w:p>
        </w:tc>
      </w:tr>
      <w:tr w:rsidR="0095232B" w14:paraId="238E5AAA" w14:textId="77777777" w:rsidTr="00045046">
        <w:trPr>
          <w:trHeight w:val="554"/>
        </w:trPr>
        <w:tc>
          <w:tcPr>
            <w:tcW w:w="9855" w:type="dxa"/>
            <w:gridSpan w:val="8"/>
            <w:tcBorders>
              <w:top w:val="nil"/>
            </w:tcBorders>
          </w:tcPr>
          <w:p w14:paraId="3F9DCB55" w14:textId="77777777" w:rsidR="0095232B" w:rsidRDefault="0095232B" w:rsidP="00A779C5"/>
        </w:tc>
      </w:tr>
      <w:tr w:rsidR="0095232B" w14:paraId="5B415593" w14:textId="77777777" w:rsidTr="00045046">
        <w:trPr>
          <w:trHeight w:val="197"/>
        </w:trPr>
        <w:tc>
          <w:tcPr>
            <w:tcW w:w="3086" w:type="dxa"/>
            <w:tcBorders>
              <w:top w:val="nil"/>
            </w:tcBorders>
            <w:shd w:val="clear" w:color="auto" w:fill="F7CAAC"/>
          </w:tcPr>
          <w:p w14:paraId="2738FCFB" w14:textId="77777777" w:rsidR="0095232B" w:rsidRDefault="0095232B" w:rsidP="00A779C5">
            <w:pPr>
              <w:rPr>
                <w:b/>
              </w:rPr>
            </w:pPr>
            <w:r>
              <w:rPr>
                <w:b/>
              </w:rPr>
              <w:t>Garant předmětu</w:t>
            </w:r>
          </w:p>
        </w:tc>
        <w:tc>
          <w:tcPr>
            <w:tcW w:w="6769" w:type="dxa"/>
            <w:gridSpan w:val="7"/>
            <w:tcBorders>
              <w:top w:val="nil"/>
            </w:tcBorders>
          </w:tcPr>
          <w:p w14:paraId="504DFF20" w14:textId="77777777" w:rsidR="0095232B" w:rsidRDefault="0095232B" w:rsidP="0095232B">
            <w:pPr>
              <w:jc w:val="both"/>
            </w:pPr>
            <w:r>
              <w:t>MgA. Jan Gogola</w:t>
            </w:r>
          </w:p>
        </w:tc>
      </w:tr>
      <w:tr w:rsidR="0095232B" w14:paraId="2E507169" w14:textId="77777777" w:rsidTr="00045046">
        <w:trPr>
          <w:trHeight w:val="243"/>
        </w:trPr>
        <w:tc>
          <w:tcPr>
            <w:tcW w:w="3086" w:type="dxa"/>
            <w:tcBorders>
              <w:top w:val="nil"/>
            </w:tcBorders>
            <w:shd w:val="clear" w:color="auto" w:fill="F7CAAC"/>
          </w:tcPr>
          <w:p w14:paraId="747CD844" w14:textId="77777777" w:rsidR="0095232B" w:rsidRDefault="0095232B" w:rsidP="00A779C5">
            <w:pPr>
              <w:rPr>
                <w:b/>
              </w:rPr>
            </w:pPr>
            <w:r>
              <w:rPr>
                <w:b/>
              </w:rPr>
              <w:t>Zapojení garanta do výuky předmětu</w:t>
            </w:r>
          </w:p>
        </w:tc>
        <w:tc>
          <w:tcPr>
            <w:tcW w:w="6769" w:type="dxa"/>
            <w:gridSpan w:val="7"/>
            <w:tcBorders>
              <w:top w:val="nil"/>
            </w:tcBorders>
          </w:tcPr>
          <w:p w14:paraId="7481B02C" w14:textId="77777777" w:rsidR="0095232B" w:rsidRDefault="0095232B" w:rsidP="0095232B">
            <w:pPr>
              <w:jc w:val="both"/>
            </w:pPr>
            <w:r>
              <w:t>100 %</w:t>
            </w:r>
          </w:p>
        </w:tc>
      </w:tr>
      <w:tr w:rsidR="0095232B" w14:paraId="2B5C90CA" w14:textId="77777777" w:rsidTr="00045046">
        <w:tc>
          <w:tcPr>
            <w:tcW w:w="3086" w:type="dxa"/>
            <w:shd w:val="clear" w:color="auto" w:fill="F7CAAC"/>
          </w:tcPr>
          <w:p w14:paraId="5F1B927F" w14:textId="77777777" w:rsidR="0095232B" w:rsidRDefault="0095232B" w:rsidP="0095232B">
            <w:pPr>
              <w:jc w:val="both"/>
              <w:rPr>
                <w:b/>
              </w:rPr>
            </w:pPr>
            <w:r>
              <w:rPr>
                <w:b/>
              </w:rPr>
              <w:t>Vyučující</w:t>
            </w:r>
          </w:p>
        </w:tc>
        <w:tc>
          <w:tcPr>
            <w:tcW w:w="6769" w:type="dxa"/>
            <w:gridSpan w:val="7"/>
            <w:tcBorders>
              <w:bottom w:val="nil"/>
            </w:tcBorders>
          </w:tcPr>
          <w:p w14:paraId="3FD00BAC" w14:textId="77777777" w:rsidR="0095232B" w:rsidRDefault="0095232B" w:rsidP="0095232B">
            <w:pPr>
              <w:jc w:val="both"/>
            </w:pPr>
          </w:p>
        </w:tc>
      </w:tr>
      <w:tr w:rsidR="0095232B" w14:paraId="2FBEAD41" w14:textId="77777777" w:rsidTr="00045046">
        <w:trPr>
          <w:trHeight w:val="554"/>
        </w:trPr>
        <w:tc>
          <w:tcPr>
            <w:tcW w:w="9855" w:type="dxa"/>
            <w:gridSpan w:val="8"/>
            <w:tcBorders>
              <w:top w:val="nil"/>
            </w:tcBorders>
          </w:tcPr>
          <w:p w14:paraId="192B5DEB" w14:textId="77777777" w:rsidR="0095232B" w:rsidRDefault="0095232B" w:rsidP="0095232B">
            <w:pPr>
              <w:jc w:val="both"/>
            </w:pPr>
            <w:r>
              <w:t>MgA. Jan Gogola</w:t>
            </w:r>
          </w:p>
        </w:tc>
      </w:tr>
      <w:tr w:rsidR="0095232B" w14:paraId="0707B500" w14:textId="77777777" w:rsidTr="00045046">
        <w:tc>
          <w:tcPr>
            <w:tcW w:w="3086" w:type="dxa"/>
            <w:shd w:val="clear" w:color="auto" w:fill="F7CAAC"/>
          </w:tcPr>
          <w:p w14:paraId="410968E3" w14:textId="77777777" w:rsidR="0095232B" w:rsidRDefault="0095232B" w:rsidP="0095232B">
            <w:pPr>
              <w:jc w:val="both"/>
              <w:rPr>
                <w:b/>
              </w:rPr>
            </w:pPr>
            <w:r>
              <w:rPr>
                <w:b/>
              </w:rPr>
              <w:t>Stručná anotace předmětu</w:t>
            </w:r>
          </w:p>
        </w:tc>
        <w:tc>
          <w:tcPr>
            <w:tcW w:w="6769" w:type="dxa"/>
            <w:gridSpan w:val="7"/>
            <w:tcBorders>
              <w:bottom w:val="nil"/>
            </w:tcBorders>
          </w:tcPr>
          <w:p w14:paraId="210990E0" w14:textId="77777777" w:rsidR="0095232B" w:rsidRDefault="0095232B" w:rsidP="0095232B">
            <w:pPr>
              <w:jc w:val="both"/>
            </w:pPr>
          </w:p>
        </w:tc>
      </w:tr>
      <w:tr w:rsidR="0095232B" w14:paraId="1A9B792B" w14:textId="77777777" w:rsidTr="00045046">
        <w:trPr>
          <w:trHeight w:val="3938"/>
        </w:trPr>
        <w:tc>
          <w:tcPr>
            <w:tcW w:w="9855" w:type="dxa"/>
            <w:gridSpan w:val="8"/>
            <w:tcBorders>
              <w:top w:val="nil"/>
              <w:bottom w:val="single" w:sz="12" w:space="0" w:color="auto"/>
            </w:tcBorders>
          </w:tcPr>
          <w:p w14:paraId="752B9CA5" w14:textId="77777777" w:rsidR="00316A40" w:rsidRDefault="00316A40" w:rsidP="0095232B">
            <w:pPr>
              <w:pStyle w:val="Bezmezer"/>
            </w:pPr>
          </w:p>
          <w:p w14:paraId="4DB76963" w14:textId="673EF436" w:rsidR="0095232B" w:rsidRPr="00592029" w:rsidRDefault="0095232B" w:rsidP="0095232B">
            <w:pPr>
              <w:pStyle w:val="Bezmezer"/>
            </w:pPr>
            <w:r w:rsidRPr="00592029">
              <w:t xml:space="preserve">Cílem tohoto předmětu je vztahovat se k filmu v kontextu filmové metodologie, teorie, technologie a společenských věd: film ve filosofických, historických, každodenních, mediálních, politických, sociálních, sociologických, technologických souvislostech. </w:t>
            </w:r>
            <w:r w:rsidRPr="00592029">
              <w:rPr>
                <w:rFonts w:hint="eastAsia"/>
              </w:rPr>
              <w:t>A</w:t>
            </w:r>
            <w:r w:rsidRPr="00592029">
              <w:t xml:space="preserve"> to vše s přihlédnutím k tématům a formám studentských filmových i psaných děl, na kterých budou v rámci magisterského studia pracovat. </w:t>
            </w:r>
          </w:p>
          <w:p w14:paraId="1052D123" w14:textId="77777777" w:rsidR="0095232B" w:rsidRPr="00592029" w:rsidRDefault="0095232B" w:rsidP="0095232B">
            <w:pPr>
              <w:pStyle w:val="Bezmezer"/>
            </w:pPr>
          </w:p>
          <w:p w14:paraId="542DDAD8" w14:textId="77777777" w:rsidR="0095232B" w:rsidRPr="00592029" w:rsidRDefault="0095232B" w:rsidP="0095232B">
            <w:pPr>
              <w:pStyle w:val="Bezmezer"/>
            </w:pPr>
            <w:r w:rsidRPr="00592029">
              <w:t>Rámec:</w:t>
            </w:r>
          </w:p>
          <w:p w14:paraId="7E3173F8" w14:textId="77777777" w:rsidR="0095232B" w:rsidRPr="00592029" w:rsidRDefault="0095232B" w:rsidP="0095232B">
            <w:pPr>
              <w:pStyle w:val="Bezmezer"/>
            </w:pPr>
            <w:r w:rsidRPr="00592029">
              <w:rPr>
                <w:rFonts w:hint="eastAsia"/>
              </w:rPr>
              <w:t>Ú</w:t>
            </w:r>
            <w:r w:rsidRPr="00592029">
              <w:t>vod do filosofického vnímání filmu</w:t>
            </w:r>
          </w:p>
          <w:p w14:paraId="4A3AF9B0" w14:textId="77777777" w:rsidR="0095232B" w:rsidRPr="00592029" w:rsidRDefault="0095232B" w:rsidP="0095232B">
            <w:pPr>
              <w:pStyle w:val="Bezmezer"/>
            </w:pPr>
            <w:r w:rsidRPr="00592029">
              <w:rPr>
                <w:rFonts w:hint="eastAsia"/>
              </w:rPr>
              <w:t>P</w:t>
            </w:r>
            <w:r w:rsidRPr="00592029">
              <w:t>ozitivismus aneb doslovnost: film představující svět takový, jaký je</w:t>
            </w:r>
          </w:p>
          <w:p w14:paraId="5389B3DF" w14:textId="77777777" w:rsidR="0095232B" w:rsidRPr="00592029" w:rsidRDefault="0095232B" w:rsidP="0095232B">
            <w:pPr>
              <w:pStyle w:val="Bezmezer"/>
            </w:pPr>
            <w:r w:rsidRPr="00592029">
              <w:rPr>
                <w:rFonts w:hint="eastAsia"/>
              </w:rPr>
              <w:t>S</w:t>
            </w:r>
            <w:r w:rsidRPr="00592029">
              <w:t xml:space="preserve">trukturalismus aneb dvojakost: film představující svět takový, jak ho vidí autor </w:t>
            </w:r>
          </w:p>
          <w:p w14:paraId="64C6512B" w14:textId="77777777" w:rsidR="0095232B" w:rsidRPr="00592029" w:rsidRDefault="0095232B" w:rsidP="0095232B">
            <w:pPr>
              <w:pStyle w:val="Bezmezer"/>
            </w:pPr>
            <w:r w:rsidRPr="00592029">
              <w:rPr>
                <w:rFonts w:hint="eastAsia"/>
              </w:rPr>
              <w:t>P</w:t>
            </w:r>
            <w:r w:rsidRPr="00592029">
              <w:t xml:space="preserve">ost-strukturalismus aneb tekutost: film představující svět jako autora </w:t>
            </w:r>
          </w:p>
          <w:p w14:paraId="2724D2B0" w14:textId="77777777" w:rsidR="0095232B" w:rsidRPr="00592029" w:rsidRDefault="0095232B" w:rsidP="0095232B">
            <w:pPr>
              <w:pStyle w:val="Bezmezer"/>
            </w:pPr>
          </w:p>
          <w:p w14:paraId="4AB36B46" w14:textId="77777777" w:rsidR="0095232B" w:rsidRPr="00592029" w:rsidRDefault="0095232B" w:rsidP="0095232B">
            <w:pPr>
              <w:pStyle w:val="Bezmezer"/>
            </w:pPr>
            <w:r w:rsidRPr="00592029">
              <w:rPr>
                <w:rFonts w:hint="eastAsia"/>
              </w:rPr>
              <w:t>Ú</w:t>
            </w:r>
            <w:r w:rsidRPr="00592029">
              <w:t>vod do nové filmové historie</w:t>
            </w:r>
          </w:p>
          <w:p w14:paraId="60274541" w14:textId="77777777" w:rsidR="0095232B" w:rsidRPr="00592029" w:rsidRDefault="0095232B" w:rsidP="0095232B">
            <w:pPr>
              <w:pStyle w:val="Bezmezer"/>
            </w:pPr>
            <w:r w:rsidRPr="00592029">
              <w:t>Thomas Elsaesser – „Historie rané kinematografie a multimédia: Archeologie možných budoucností?“ Témata: Počátky filmu jako současnost. Multimediální Meliés. Nelineární příběh kinematografie.</w:t>
            </w:r>
          </w:p>
          <w:p w14:paraId="5D98ACDF" w14:textId="77777777" w:rsidR="0095232B" w:rsidRPr="00592029" w:rsidRDefault="0095232B" w:rsidP="0095232B">
            <w:pPr>
              <w:pStyle w:val="Bezmezer"/>
            </w:pPr>
          </w:p>
          <w:p w14:paraId="452CD42F" w14:textId="77777777" w:rsidR="0095232B" w:rsidRPr="00592029" w:rsidRDefault="0095232B" w:rsidP="0095232B">
            <w:pPr>
              <w:pStyle w:val="Bezmezer"/>
            </w:pPr>
            <w:r w:rsidRPr="00592029">
              <w:rPr>
                <w:rFonts w:hint="eastAsia"/>
              </w:rPr>
              <w:t>Ú</w:t>
            </w:r>
            <w:r w:rsidRPr="00592029">
              <w:t>vod do vztahu společenských věd a audiovize</w:t>
            </w:r>
          </w:p>
          <w:p w14:paraId="63D4DB80" w14:textId="77777777" w:rsidR="0095232B" w:rsidRPr="00592029" w:rsidRDefault="0095232B" w:rsidP="0095232B">
            <w:pPr>
              <w:pStyle w:val="Bezmezer"/>
            </w:pPr>
            <w:r w:rsidRPr="00592029">
              <w:t>Arthur Danto – „Umělecká díla a skutečné věci.“ Témata: Historie umění. Definice umění. Originál a kopie.</w:t>
            </w:r>
          </w:p>
          <w:p w14:paraId="77F5A1D3" w14:textId="77777777" w:rsidR="0095232B" w:rsidRPr="00592029" w:rsidRDefault="0095232B" w:rsidP="0095232B">
            <w:pPr>
              <w:pStyle w:val="Bezmezer"/>
            </w:pPr>
          </w:p>
          <w:p w14:paraId="254E242C" w14:textId="77777777" w:rsidR="0095232B" w:rsidRPr="00592029" w:rsidRDefault="0095232B" w:rsidP="0095232B">
            <w:pPr>
              <w:pStyle w:val="Bezmezer"/>
            </w:pPr>
            <w:r w:rsidRPr="00592029">
              <w:rPr>
                <w:rFonts w:hint="eastAsia"/>
              </w:rPr>
              <w:t>Ú</w:t>
            </w:r>
            <w:r w:rsidRPr="00592029">
              <w:t>vod do vnímání technologie jako spoluautora</w:t>
            </w:r>
          </w:p>
          <w:p w14:paraId="41CE8406" w14:textId="77777777" w:rsidR="0095232B" w:rsidRPr="00592029" w:rsidRDefault="0095232B" w:rsidP="0095232B">
            <w:pPr>
              <w:pStyle w:val="Bezmezer"/>
            </w:pPr>
            <w:r w:rsidRPr="00592029">
              <w:t xml:space="preserve">Marshall McLuhan: médium je aktér </w:t>
            </w:r>
          </w:p>
          <w:p w14:paraId="2AABC46E" w14:textId="77777777" w:rsidR="0095232B" w:rsidRDefault="0095232B" w:rsidP="0095232B">
            <w:pPr>
              <w:pStyle w:val="Standard"/>
              <w:rPr>
                <w:rFonts w:hint="eastAsia"/>
              </w:rPr>
            </w:pPr>
            <w:r>
              <w:rPr>
                <w:lang w:eastAsia="hi-IN"/>
              </w:rPr>
              <w:t xml:space="preserve"> </w:t>
            </w:r>
          </w:p>
        </w:tc>
      </w:tr>
      <w:tr w:rsidR="0095232B" w14:paraId="32A88797" w14:textId="77777777" w:rsidTr="00045046">
        <w:trPr>
          <w:trHeight w:val="265"/>
        </w:trPr>
        <w:tc>
          <w:tcPr>
            <w:tcW w:w="3653" w:type="dxa"/>
            <w:gridSpan w:val="2"/>
            <w:tcBorders>
              <w:top w:val="nil"/>
            </w:tcBorders>
            <w:shd w:val="clear" w:color="auto" w:fill="F7CAAC"/>
          </w:tcPr>
          <w:p w14:paraId="59842BDB" w14:textId="77777777" w:rsidR="0095232B" w:rsidRDefault="0095232B" w:rsidP="0095232B">
            <w:pPr>
              <w:jc w:val="both"/>
            </w:pPr>
            <w:r>
              <w:rPr>
                <w:b/>
              </w:rPr>
              <w:t>Studijní literatura a studijní pomůcky</w:t>
            </w:r>
          </w:p>
        </w:tc>
        <w:tc>
          <w:tcPr>
            <w:tcW w:w="6202" w:type="dxa"/>
            <w:gridSpan w:val="6"/>
            <w:tcBorders>
              <w:top w:val="nil"/>
              <w:bottom w:val="nil"/>
            </w:tcBorders>
          </w:tcPr>
          <w:p w14:paraId="3E93441B" w14:textId="77777777" w:rsidR="0095232B" w:rsidRDefault="0095232B" w:rsidP="0095232B">
            <w:pPr>
              <w:jc w:val="both"/>
            </w:pPr>
          </w:p>
        </w:tc>
      </w:tr>
      <w:tr w:rsidR="0095232B" w14:paraId="4E3CFEF5" w14:textId="77777777" w:rsidTr="00045046">
        <w:trPr>
          <w:trHeight w:val="1497"/>
        </w:trPr>
        <w:tc>
          <w:tcPr>
            <w:tcW w:w="9855" w:type="dxa"/>
            <w:gridSpan w:val="8"/>
            <w:tcBorders>
              <w:top w:val="nil"/>
            </w:tcBorders>
          </w:tcPr>
          <w:p w14:paraId="2816FC64" w14:textId="77777777" w:rsidR="00316A40" w:rsidRDefault="00316A40" w:rsidP="0095232B">
            <w:pPr>
              <w:jc w:val="both"/>
              <w:rPr>
                <w:b/>
              </w:rPr>
            </w:pPr>
          </w:p>
          <w:p w14:paraId="0FE4038A" w14:textId="25256EC3" w:rsidR="00966DEB" w:rsidRPr="00966DEB" w:rsidRDefault="00966DEB" w:rsidP="0095232B">
            <w:pPr>
              <w:jc w:val="both"/>
              <w:rPr>
                <w:b/>
              </w:rPr>
            </w:pPr>
            <w:r w:rsidRPr="00966DEB">
              <w:rPr>
                <w:b/>
              </w:rPr>
              <w:t>Povinná:</w:t>
            </w:r>
          </w:p>
          <w:p w14:paraId="15E7689E" w14:textId="77777777" w:rsidR="00966DEB" w:rsidRDefault="00966DEB" w:rsidP="00966DEB">
            <w:pPr>
              <w:jc w:val="both"/>
            </w:pPr>
            <w:r>
              <w:t xml:space="preserve">BENDOVÁ, Helena. STRNAD, Matěj (editoři). </w:t>
            </w:r>
            <w:r w:rsidRPr="00D915BC">
              <w:rPr>
                <w:i/>
              </w:rPr>
              <w:t>Společenské vědy a audiovize.</w:t>
            </w:r>
            <w:r>
              <w:t xml:space="preserve"> NAMU. ISBN 978-80-7331-313-5</w:t>
            </w:r>
          </w:p>
          <w:p w14:paraId="088F172E" w14:textId="77777777" w:rsidR="00966DEB" w:rsidRDefault="00966DEB" w:rsidP="00966DEB">
            <w:pPr>
              <w:jc w:val="both"/>
            </w:pPr>
            <w:r>
              <w:t xml:space="preserve">ČIHÁK, Martin. </w:t>
            </w:r>
            <w:r w:rsidRPr="00D915BC">
              <w:rPr>
                <w:i/>
              </w:rPr>
              <w:t xml:space="preserve">Ponorná řeka kinematografie. </w:t>
            </w:r>
            <w:r>
              <w:t>NAMU. ISBN 978-80-</w:t>
            </w:r>
            <w:proofErr w:type="gramStart"/>
            <w:r>
              <w:t>7331- 283</w:t>
            </w:r>
            <w:proofErr w:type="gramEnd"/>
            <w:r>
              <w:t>-1</w:t>
            </w:r>
          </w:p>
          <w:p w14:paraId="730CDC33" w14:textId="77777777" w:rsidR="00966DEB" w:rsidRDefault="00966DEB" w:rsidP="00966DEB">
            <w:pPr>
              <w:jc w:val="both"/>
            </w:pPr>
            <w:r>
              <w:t xml:space="preserve">MCLUHAN, Marshall. </w:t>
            </w:r>
            <w:r w:rsidRPr="00A76C58">
              <w:rPr>
                <w:i/>
              </w:rPr>
              <w:t>Jak rozumět médiím</w:t>
            </w:r>
            <w:r>
              <w:t xml:space="preserve">. Odeon. ISBN </w:t>
            </w:r>
            <w:r w:rsidRPr="00A76C58">
              <w:rPr>
                <w:color w:val="000000"/>
                <w:shd w:val="clear" w:color="auto" w:fill="FFFFFF"/>
              </w:rPr>
              <w:t>80-207-0296-2</w:t>
            </w:r>
          </w:p>
          <w:p w14:paraId="78D93F7A" w14:textId="77777777" w:rsidR="00966DEB" w:rsidRDefault="00966DEB" w:rsidP="0095232B">
            <w:pPr>
              <w:jc w:val="both"/>
            </w:pPr>
          </w:p>
          <w:p w14:paraId="06668626" w14:textId="39687EE7" w:rsidR="0095232B" w:rsidRPr="00966DEB" w:rsidRDefault="0095232B" w:rsidP="0095232B">
            <w:pPr>
              <w:jc w:val="both"/>
              <w:rPr>
                <w:b/>
              </w:rPr>
            </w:pPr>
            <w:r w:rsidRPr="00966DEB">
              <w:rPr>
                <w:b/>
              </w:rPr>
              <w:t>Doporučená:</w:t>
            </w:r>
          </w:p>
          <w:p w14:paraId="26350E90" w14:textId="77777777" w:rsidR="0095232B" w:rsidRDefault="0095232B" w:rsidP="0095232B">
            <w:pPr>
              <w:jc w:val="both"/>
            </w:pPr>
            <w:r>
              <w:t>AUMONT, Jacques.</w:t>
            </w:r>
            <w:r w:rsidRPr="00173251">
              <w:rPr>
                <w:i/>
              </w:rPr>
              <w:t xml:space="preserve"> Obraz.</w:t>
            </w:r>
            <w:r>
              <w:t xml:space="preserve"> AMU. ISBN 80-7331-045-7</w:t>
            </w:r>
          </w:p>
          <w:p w14:paraId="5C7C6AF9" w14:textId="77777777" w:rsidR="0095232B" w:rsidRDefault="0095232B" w:rsidP="0095232B">
            <w:pPr>
              <w:jc w:val="both"/>
            </w:pPr>
            <w:r>
              <w:t>BARTHES, Roland.</w:t>
            </w:r>
            <w:r w:rsidRPr="00173251">
              <w:rPr>
                <w:i/>
              </w:rPr>
              <w:t xml:space="preserve"> Říše znaků.</w:t>
            </w:r>
            <w:r>
              <w:t xml:space="preserve"> Fra. 978-80-87429-25-9</w:t>
            </w:r>
          </w:p>
          <w:p w14:paraId="00D71F3C" w14:textId="77777777" w:rsidR="0095232B" w:rsidRDefault="0095232B" w:rsidP="0095232B">
            <w:pPr>
              <w:jc w:val="both"/>
            </w:pPr>
            <w:r>
              <w:t xml:space="preserve">BRANDO, Marlon. </w:t>
            </w:r>
            <w:r w:rsidRPr="000B4E56">
              <w:rPr>
                <w:i/>
              </w:rPr>
              <w:t>Písně, které mě naučila matka.</w:t>
            </w:r>
            <w:r>
              <w:t xml:space="preserve"> Prostor. Praha. 1996. Bez ISBN </w:t>
            </w:r>
          </w:p>
          <w:p w14:paraId="57D6043B" w14:textId="77777777" w:rsidR="0095232B" w:rsidRDefault="0095232B" w:rsidP="0095232B">
            <w:pPr>
              <w:jc w:val="both"/>
            </w:pPr>
            <w:r>
              <w:t xml:space="preserve">BRESSONOVÁ, Myléne (editorka). </w:t>
            </w:r>
            <w:r w:rsidRPr="00137AF2">
              <w:rPr>
                <w:i/>
              </w:rPr>
              <w:t>Bresson o Bressonovi. Rozhovory (</w:t>
            </w:r>
            <w:proofErr w:type="gramStart"/>
            <w:r w:rsidRPr="00137AF2">
              <w:rPr>
                <w:i/>
              </w:rPr>
              <w:t>1943 – 1983</w:t>
            </w:r>
            <w:proofErr w:type="gramEnd"/>
            <w:r w:rsidRPr="00137AF2">
              <w:rPr>
                <w:i/>
              </w:rPr>
              <w:t>).</w:t>
            </w:r>
            <w:r>
              <w:t xml:space="preserve"> Václav Žák – Casablanca. ISBN 978-80-87292-36-5</w:t>
            </w:r>
          </w:p>
          <w:p w14:paraId="486D378E" w14:textId="77777777" w:rsidR="0095232B" w:rsidRDefault="0095232B" w:rsidP="0095232B">
            <w:pPr>
              <w:jc w:val="both"/>
            </w:pPr>
            <w:r>
              <w:t xml:space="preserve">CASETTI, Francesco. </w:t>
            </w:r>
            <w:r w:rsidRPr="00D915BC">
              <w:rPr>
                <w:i/>
              </w:rPr>
              <w:t xml:space="preserve">Filmové teorie </w:t>
            </w:r>
            <w:proofErr w:type="gramStart"/>
            <w:r w:rsidRPr="00D915BC">
              <w:rPr>
                <w:i/>
              </w:rPr>
              <w:t>1945 – 1990</w:t>
            </w:r>
            <w:proofErr w:type="gramEnd"/>
            <w:r w:rsidRPr="00D915BC">
              <w:rPr>
                <w:i/>
              </w:rPr>
              <w:t>.</w:t>
            </w:r>
            <w:r>
              <w:t xml:space="preserve"> NAMU. ISBN 978-80-7331-143-8</w:t>
            </w:r>
          </w:p>
          <w:p w14:paraId="20F92C03" w14:textId="77777777" w:rsidR="0095232B" w:rsidRDefault="0095232B" w:rsidP="0095232B">
            <w:pPr>
              <w:jc w:val="both"/>
            </w:pPr>
            <w:r>
              <w:t xml:space="preserve">CIESLAR, Jiří. </w:t>
            </w:r>
            <w:r w:rsidRPr="00D05EA9">
              <w:rPr>
                <w:i/>
              </w:rPr>
              <w:t xml:space="preserve">Filmové zápisky </w:t>
            </w:r>
            <w:proofErr w:type="gramStart"/>
            <w:r w:rsidRPr="00D05EA9">
              <w:rPr>
                <w:i/>
              </w:rPr>
              <w:t>90 – 93</w:t>
            </w:r>
            <w:proofErr w:type="gramEnd"/>
            <w:r>
              <w:t>. Karel Stibral – GRYF. ISBN 80-85829-02-9</w:t>
            </w:r>
          </w:p>
          <w:p w14:paraId="121A385F" w14:textId="77777777" w:rsidR="0095232B" w:rsidRDefault="0095232B" w:rsidP="0095232B">
            <w:pPr>
              <w:jc w:val="both"/>
            </w:pPr>
            <w:r>
              <w:t>CIESLAR, Jiří.</w:t>
            </w:r>
            <w:r w:rsidRPr="00137AF2">
              <w:rPr>
                <w:i/>
              </w:rPr>
              <w:t xml:space="preserve"> Luis Buňuel. </w:t>
            </w:r>
            <w:r>
              <w:t>Československý filmový ústav. MK ČSR 59-119-86</w:t>
            </w:r>
          </w:p>
          <w:p w14:paraId="12F160B8" w14:textId="77777777" w:rsidR="0095232B" w:rsidRDefault="0095232B" w:rsidP="0095232B">
            <w:pPr>
              <w:jc w:val="both"/>
            </w:pPr>
            <w:r>
              <w:lastRenderedPageBreak/>
              <w:t xml:space="preserve">ČENĚK, David. </w:t>
            </w:r>
            <w:r w:rsidRPr="00D05EA9">
              <w:rPr>
                <w:i/>
              </w:rPr>
              <w:t>Chris Marker</w:t>
            </w:r>
            <w:r>
              <w:t>. NAMU a JSAF. ISBN 978-80-7331-242-8</w:t>
            </w:r>
          </w:p>
          <w:p w14:paraId="24F35B70" w14:textId="77777777" w:rsidR="0095232B" w:rsidRDefault="0095232B" w:rsidP="0095232B">
            <w:pPr>
              <w:jc w:val="both"/>
            </w:pPr>
            <w:r>
              <w:t>DELEUZE, Gilles.</w:t>
            </w:r>
            <w:r w:rsidRPr="00D05EA9">
              <w:rPr>
                <w:i/>
              </w:rPr>
              <w:t xml:space="preserve"> Film 1. Obraz – pohyb.</w:t>
            </w:r>
            <w:r>
              <w:t xml:space="preserve"> NFA. ISBN 80-7004-098-X</w:t>
            </w:r>
          </w:p>
          <w:p w14:paraId="2707AE75" w14:textId="77777777" w:rsidR="0095232B" w:rsidRDefault="0095232B" w:rsidP="0095232B">
            <w:pPr>
              <w:jc w:val="both"/>
            </w:pPr>
            <w:r>
              <w:t xml:space="preserve">DELEUZE, Gilles. </w:t>
            </w:r>
            <w:r w:rsidRPr="00D05EA9">
              <w:rPr>
                <w:i/>
              </w:rPr>
              <w:t>Film 2. Obraz – čas.</w:t>
            </w:r>
            <w:r>
              <w:t xml:space="preserve"> NFA. ISBN 80-7004-127-7</w:t>
            </w:r>
          </w:p>
          <w:p w14:paraId="6CBC7F04" w14:textId="77777777" w:rsidR="0095232B" w:rsidRDefault="0095232B" w:rsidP="0095232B">
            <w:pPr>
              <w:jc w:val="both"/>
            </w:pPr>
            <w:r>
              <w:t xml:space="preserve">GOGOLA, Jan ml. </w:t>
            </w:r>
            <w:r w:rsidRPr="00D915BC">
              <w:rPr>
                <w:i/>
              </w:rPr>
              <w:t xml:space="preserve">Smrt dokumentárnímu filmu! Od díla k dění! Ať žije </w:t>
            </w:r>
            <w:proofErr w:type="gramStart"/>
            <w:r w:rsidRPr="00D915BC">
              <w:rPr>
                <w:i/>
              </w:rPr>
              <w:t>film!</w:t>
            </w:r>
            <w:r>
              <w:t>.</w:t>
            </w:r>
            <w:proofErr w:type="gramEnd"/>
            <w:r>
              <w:t xml:space="preserve"> FAMU. Diplomová práce. 2001.  </w:t>
            </w:r>
          </w:p>
          <w:p w14:paraId="1661A55B" w14:textId="77777777" w:rsidR="0095232B" w:rsidRDefault="0095232B" w:rsidP="0095232B">
            <w:pPr>
              <w:jc w:val="both"/>
            </w:pPr>
            <w:r>
              <w:t xml:space="preserve">KRÁL, Petr. </w:t>
            </w:r>
            <w:r w:rsidRPr="00A76C58">
              <w:rPr>
                <w:i/>
              </w:rPr>
              <w:t>Groteska aneb Morálka šlehačkového dortu.</w:t>
            </w:r>
            <w:r>
              <w:t xml:space="preserve"> NFA. 59-028-98</w:t>
            </w:r>
          </w:p>
          <w:p w14:paraId="3B1152ED" w14:textId="77777777" w:rsidR="0095232B" w:rsidRDefault="0095232B" w:rsidP="0095232B">
            <w:pPr>
              <w:jc w:val="both"/>
            </w:pPr>
            <w:r>
              <w:t>LATOUR, Bruno.</w:t>
            </w:r>
            <w:r w:rsidRPr="00A76C58">
              <w:rPr>
                <w:i/>
              </w:rPr>
              <w:t xml:space="preserve"> Stopovat a skládat svět s Brunem Latourem. Výbor z textů </w:t>
            </w:r>
            <w:proofErr w:type="gramStart"/>
            <w:r w:rsidRPr="00A76C58">
              <w:rPr>
                <w:i/>
              </w:rPr>
              <w:t>1998 – 2013</w:t>
            </w:r>
            <w:proofErr w:type="gramEnd"/>
            <w:r>
              <w:t>. tranzit.cz. ISBN 978-80-87259-37-5</w:t>
            </w:r>
          </w:p>
          <w:p w14:paraId="7E3BBBD1" w14:textId="77777777" w:rsidR="0095232B" w:rsidRDefault="0095232B" w:rsidP="0095232B">
            <w:pPr>
              <w:jc w:val="both"/>
            </w:pPr>
            <w:r>
              <w:t>MIŠÍKOVÁ, Katarína.</w:t>
            </w:r>
            <w:r w:rsidRPr="00173251">
              <w:rPr>
                <w:i/>
              </w:rPr>
              <w:t xml:space="preserve"> Mysl a příběh ve filmové fikci. O kognitivistických přístupech k teorii filmové narace.</w:t>
            </w:r>
            <w:r>
              <w:t xml:space="preserve"> NAMU. ISBN 978-80-7331-126-1 </w:t>
            </w:r>
          </w:p>
          <w:p w14:paraId="54A14818" w14:textId="77777777" w:rsidR="0095232B" w:rsidRDefault="0095232B" w:rsidP="0095232B">
            <w:pPr>
              <w:jc w:val="both"/>
            </w:pPr>
            <w:r>
              <w:t>RENOIR, Jean.</w:t>
            </w:r>
            <w:r w:rsidRPr="000B4E56">
              <w:rPr>
                <w:i/>
              </w:rPr>
              <w:t xml:space="preserve"> Můj život a mé filmy</w:t>
            </w:r>
            <w:r>
              <w:t>. Academia. ISBN 80-200-1228-1</w:t>
            </w:r>
          </w:p>
          <w:p w14:paraId="4A57B4A2" w14:textId="77777777" w:rsidR="0095232B" w:rsidRDefault="0095232B" w:rsidP="0095232B">
            <w:pPr>
              <w:jc w:val="both"/>
            </w:pPr>
            <w:r>
              <w:t xml:space="preserve">SLOVÁKOVÁ, Andrea. </w:t>
            </w:r>
            <w:r w:rsidRPr="000B4E56">
              <w:rPr>
                <w:i/>
              </w:rPr>
              <w:t>Co je nového ve filmové vědě</w:t>
            </w:r>
            <w:r>
              <w:t>. Nová beseda. ISBN 978-80-906751-1-7</w:t>
            </w:r>
          </w:p>
          <w:p w14:paraId="21B9849E" w14:textId="77777777" w:rsidR="0095232B" w:rsidRDefault="0095232B" w:rsidP="0095232B">
            <w:pPr>
              <w:jc w:val="both"/>
              <w:rPr>
                <w:i/>
              </w:rPr>
            </w:pPr>
            <w:r>
              <w:t xml:space="preserve">SZCZEPANIK, Petr (editor). </w:t>
            </w:r>
            <w:r w:rsidRPr="00D915BC">
              <w:rPr>
                <w:i/>
              </w:rPr>
              <w:t xml:space="preserve">Nová filmová historie. Antologie současného myšlení o dějinách kinematografie a audiovizuální kultury. </w:t>
            </w:r>
            <w:r>
              <w:t xml:space="preserve">Herrmann a synové. Praha 2004. ISBN v tiráži neuvedeno. </w:t>
            </w:r>
          </w:p>
          <w:p w14:paraId="65216C1A" w14:textId="77777777" w:rsidR="0095232B" w:rsidRDefault="0095232B" w:rsidP="0095232B">
            <w:pPr>
              <w:jc w:val="both"/>
            </w:pPr>
          </w:p>
        </w:tc>
      </w:tr>
    </w:tbl>
    <w:p w14:paraId="09FDDF92" w14:textId="21E7A2CB" w:rsidR="0095232B" w:rsidRDefault="0095232B" w:rsidP="0095232B"/>
    <w:p w14:paraId="4E5D04FC" w14:textId="61951D13" w:rsidR="00045046" w:rsidRDefault="00045046" w:rsidP="0095232B"/>
    <w:p w14:paraId="30894077" w14:textId="1C7AD18D" w:rsidR="00045046" w:rsidRDefault="00045046" w:rsidP="0095232B"/>
    <w:p w14:paraId="2EC5CA2B" w14:textId="2EDDEEF5" w:rsidR="00045046" w:rsidRDefault="00045046" w:rsidP="0095232B"/>
    <w:p w14:paraId="1324F9F5" w14:textId="0C95F463" w:rsidR="0034061C" w:rsidRDefault="0034061C" w:rsidP="0095232B"/>
    <w:p w14:paraId="1C4718C6" w14:textId="0BFBF471" w:rsidR="0034061C" w:rsidRDefault="0034061C" w:rsidP="0095232B"/>
    <w:p w14:paraId="5BDD4673" w14:textId="52E49AD8" w:rsidR="00A42346" w:rsidRDefault="00A42346" w:rsidP="0095232B"/>
    <w:p w14:paraId="27152DFB" w14:textId="7291C408" w:rsidR="00A42346" w:rsidRDefault="00A42346" w:rsidP="0095232B"/>
    <w:p w14:paraId="5D1A5C8B" w14:textId="575D213A" w:rsidR="00A42346" w:rsidRDefault="00A42346" w:rsidP="0095232B"/>
    <w:p w14:paraId="2AD09B05" w14:textId="1FD7C657" w:rsidR="00A42346" w:rsidRDefault="00A42346" w:rsidP="0095232B"/>
    <w:p w14:paraId="60C7ED0A" w14:textId="14DD6218" w:rsidR="0034061C" w:rsidRDefault="00A42346" w:rsidP="009523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32B" w14:paraId="11A1C12E" w14:textId="77777777" w:rsidTr="00AB4B55">
        <w:tc>
          <w:tcPr>
            <w:tcW w:w="9855" w:type="dxa"/>
            <w:gridSpan w:val="8"/>
            <w:tcBorders>
              <w:bottom w:val="double" w:sz="4" w:space="0" w:color="auto"/>
            </w:tcBorders>
            <w:shd w:val="clear" w:color="auto" w:fill="BDD6EE"/>
          </w:tcPr>
          <w:p w14:paraId="370338AB" w14:textId="4AB6D62F" w:rsidR="0095232B" w:rsidRDefault="0095232B" w:rsidP="0095232B">
            <w:pPr>
              <w:jc w:val="both"/>
              <w:rPr>
                <w:b/>
                <w:sz w:val="28"/>
              </w:rPr>
            </w:pPr>
            <w:r>
              <w:rPr>
                <w:b/>
                <w:sz w:val="28"/>
              </w:rPr>
              <w:lastRenderedPageBreak/>
              <w:t>B-III – Charakteristika studijního předmětu</w:t>
            </w:r>
          </w:p>
        </w:tc>
      </w:tr>
      <w:tr w:rsidR="0095232B" w14:paraId="4D5A57FC" w14:textId="77777777" w:rsidTr="00AB4B55">
        <w:tc>
          <w:tcPr>
            <w:tcW w:w="3086" w:type="dxa"/>
            <w:tcBorders>
              <w:top w:val="double" w:sz="4" w:space="0" w:color="auto"/>
            </w:tcBorders>
            <w:shd w:val="clear" w:color="auto" w:fill="F7CAAC"/>
          </w:tcPr>
          <w:p w14:paraId="057CB903" w14:textId="77777777" w:rsidR="0095232B" w:rsidRDefault="0095232B" w:rsidP="0095232B">
            <w:pPr>
              <w:jc w:val="both"/>
              <w:rPr>
                <w:b/>
              </w:rPr>
            </w:pPr>
            <w:r>
              <w:rPr>
                <w:b/>
              </w:rPr>
              <w:t>Název studijního předmětu</w:t>
            </w:r>
          </w:p>
        </w:tc>
        <w:tc>
          <w:tcPr>
            <w:tcW w:w="6769" w:type="dxa"/>
            <w:gridSpan w:val="7"/>
            <w:tcBorders>
              <w:top w:val="double" w:sz="4" w:space="0" w:color="auto"/>
            </w:tcBorders>
          </w:tcPr>
          <w:p w14:paraId="1CD25D84" w14:textId="77777777" w:rsidR="0095232B" w:rsidRDefault="0095232B" w:rsidP="0095232B">
            <w:pPr>
              <w:jc w:val="both"/>
            </w:pPr>
            <w:r>
              <w:t>Teorie a technologie</w:t>
            </w:r>
            <w:r w:rsidRPr="00132B26">
              <w:t xml:space="preserve"> </w:t>
            </w:r>
            <w:r w:rsidRPr="006913A4">
              <w:t xml:space="preserve">Režie a scenáristika </w:t>
            </w:r>
            <w:r>
              <w:t>8</w:t>
            </w:r>
          </w:p>
        </w:tc>
      </w:tr>
      <w:tr w:rsidR="0095232B" w14:paraId="05344D6D" w14:textId="77777777" w:rsidTr="00AB4B55">
        <w:tc>
          <w:tcPr>
            <w:tcW w:w="3086" w:type="dxa"/>
            <w:shd w:val="clear" w:color="auto" w:fill="F7CAAC"/>
          </w:tcPr>
          <w:p w14:paraId="1DEE3FE2" w14:textId="77777777" w:rsidR="0095232B" w:rsidRDefault="0095232B" w:rsidP="00A779C5">
            <w:pPr>
              <w:rPr>
                <w:b/>
              </w:rPr>
            </w:pPr>
            <w:r>
              <w:rPr>
                <w:b/>
              </w:rPr>
              <w:t>Typ předmětu</w:t>
            </w:r>
          </w:p>
        </w:tc>
        <w:tc>
          <w:tcPr>
            <w:tcW w:w="3406" w:type="dxa"/>
            <w:gridSpan w:val="4"/>
          </w:tcPr>
          <w:p w14:paraId="581572B4" w14:textId="18DBC528" w:rsidR="0095232B" w:rsidRDefault="0095232B" w:rsidP="0095232B">
            <w:pPr>
              <w:jc w:val="both"/>
            </w:pPr>
            <w:r>
              <w:t xml:space="preserve">Povinný, </w:t>
            </w:r>
            <w:r w:rsidR="00DF21C6">
              <w:t>PZ</w:t>
            </w:r>
          </w:p>
        </w:tc>
        <w:tc>
          <w:tcPr>
            <w:tcW w:w="2695" w:type="dxa"/>
            <w:gridSpan w:val="2"/>
            <w:shd w:val="clear" w:color="auto" w:fill="F7CAAC"/>
          </w:tcPr>
          <w:p w14:paraId="49DE46AC" w14:textId="77777777" w:rsidR="0095232B" w:rsidRDefault="0095232B" w:rsidP="0095232B">
            <w:pPr>
              <w:jc w:val="both"/>
            </w:pPr>
            <w:r>
              <w:rPr>
                <w:b/>
              </w:rPr>
              <w:t>doporučený ročník / semestr</w:t>
            </w:r>
          </w:p>
        </w:tc>
        <w:tc>
          <w:tcPr>
            <w:tcW w:w="668" w:type="dxa"/>
          </w:tcPr>
          <w:p w14:paraId="6F4A01CF" w14:textId="337358AE" w:rsidR="0095232B" w:rsidRDefault="00F76019" w:rsidP="0095232B">
            <w:pPr>
              <w:jc w:val="both"/>
            </w:pPr>
            <w:r>
              <w:t>1</w:t>
            </w:r>
            <w:r w:rsidR="0095232B">
              <w:t>/LS</w:t>
            </w:r>
          </w:p>
        </w:tc>
      </w:tr>
      <w:tr w:rsidR="0095232B" w14:paraId="0609A68B" w14:textId="77777777" w:rsidTr="00AB4B55">
        <w:tc>
          <w:tcPr>
            <w:tcW w:w="3086" w:type="dxa"/>
            <w:shd w:val="clear" w:color="auto" w:fill="F7CAAC"/>
          </w:tcPr>
          <w:p w14:paraId="428AFF60" w14:textId="77777777" w:rsidR="0095232B" w:rsidRDefault="0095232B" w:rsidP="00A779C5">
            <w:pPr>
              <w:rPr>
                <w:b/>
              </w:rPr>
            </w:pPr>
            <w:r>
              <w:rPr>
                <w:b/>
              </w:rPr>
              <w:t>Rozsah studijního předmětu</w:t>
            </w:r>
          </w:p>
        </w:tc>
        <w:tc>
          <w:tcPr>
            <w:tcW w:w="1701" w:type="dxa"/>
            <w:gridSpan w:val="2"/>
          </w:tcPr>
          <w:p w14:paraId="6973E93A" w14:textId="77777777" w:rsidR="0095232B" w:rsidRDefault="0095232B" w:rsidP="0095232B">
            <w:pPr>
              <w:jc w:val="both"/>
            </w:pPr>
            <w:r>
              <w:t>26/semestr</w:t>
            </w:r>
          </w:p>
        </w:tc>
        <w:tc>
          <w:tcPr>
            <w:tcW w:w="889" w:type="dxa"/>
            <w:shd w:val="clear" w:color="auto" w:fill="F7CAAC"/>
          </w:tcPr>
          <w:p w14:paraId="1EC750BB" w14:textId="77777777" w:rsidR="0095232B" w:rsidRDefault="0095232B" w:rsidP="0095232B">
            <w:pPr>
              <w:jc w:val="both"/>
              <w:rPr>
                <w:b/>
              </w:rPr>
            </w:pPr>
            <w:r>
              <w:rPr>
                <w:b/>
              </w:rPr>
              <w:t xml:space="preserve">hod. </w:t>
            </w:r>
          </w:p>
        </w:tc>
        <w:tc>
          <w:tcPr>
            <w:tcW w:w="816" w:type="dxa"/>
          </w:tcPr>
          <w:p w14:paraId="5F70D6AC" w14:textId="77777777" w:rsidR="0095232B" w:rsidRDefault="0095232B" w:rsidP="0095232B">
            <w:pPr>
              <w:jc w:val="both"/>
            </w:pPr>
            <w:r>
              <w:t>2/týden</w:t>
            </w:r>
          </w:p>
        </w:tc>
        <w:tc>
          <w:tcPr>
            <w:tcW w:w="2156" w:type="dxa"/>
            <w:shd w:val="clear" w:color="auto" w:fill="F7CAAC"/>
          </w:tcPr>
          <w:p w14:paraId="06E85BEE" w14:textId="77777777" w:rsidR="0095232B" w:rsidRDefault="0095232B" w:rsidP="0095232B">
            <w:pPr>
              <w:jc w:val="both"/>
              <w:rPr>
                <w:b/>
              </w:rPr>
            </w:pPr>
            <w:r>
              <w:rPr>
                <w:b/>
              </w:rPr>
              <w:t>kreditů</w:t>
            </w:r>
          </w:p>
        </w:tc>
        <w:tc>
          <w:tcPr>
            <w:tcW w:w="1207" w:type="dxa"/>
            <w:gridSpan w:val="2"/>
          </w:tcPr>
          <w:p w14:paraId="1B1B6BF7" w14:textId="77777777" w:rsidR="0095232B" w:rsidRDefault="0095232B" w:rsidP="0095232B">
            <w:pPr>
              <w:jc w:val="both"/>
            </w:pPr>
            <w:r>
              <w:t>3</w:t>
            </w:r>
          </w:p>
        </w:tc>
      </w:tr>
      <w:tr w:rsidR="0095232B" w14:paraId="0A61DED8" w14:textId="77777777" w:rsidTr="00AB4B55">
        <w:tc>
          <w:tcPr>
            <w:tcW w:w="3086" w:type="dxa"/>
            <w:shd w:val="clear" w:color="auto" w:fill="F7CAAC"/>
          </w:tcPr>
          <w:p w14:paraId="3B46E4BC" w14:textId="77777777" w:rsidR="0095232B" w:rsidRDefault="0095232B" w:rsidP="00A779C5">
            <w:pPr>
              <w:rPr>
                <w:b/>
                <w:sz w:val="22"/>
              </w:rPr>
            </w:pPr>
            <w:r>
              <w:rPr>
                <w:b/>
              </w:rPr>
              <w:t>Prerekvizity, korekvizity, ekvivalence</w:t>
            </w:r>
          </w:p>
        </w:tc>
        <w:tc>
          <w:tcPr>
            <w:tcW w:w="6769" w:type="dxa"/>
            <w:gridSpan w:val="7"/>
          </w:tcPr>
          <w:p w14:paraId="29C1C9A7" w14:textId="77777777" w:rsidR="0095232B" w:rsidRDefault="0095232B" w:rsidP="0095232B">
            <w:pPr>
              <w:jc w:val="both"/>
            </w:pPr>
            <w:r>
              <w:t>Splněný předmět Teorie a technologie</w:t>
            </w:r>
            <w:r w:rsidRPr="00132B26">
              <w:t xml:space="preserve"> </w:t>
            </w:r>
            <w:r>
              <w:t>7</w:t>
            </w:r>
          </w:p>
        </w:tc>
      </w:tr>
      <w:tr w:rsidR="0095232B" w14:paraId="3357A3AF" w14:textId="77777777" w:rsidTr="00AB4B55">
        <w:tc>
          <w:tcPr>
            <w:tcW w:w="3086" w:type="dxa"/>
            <w:shd w:val="clear" w:color="auto" w:fill="F7CAAC"/>
          </w:tcPr>
          <w:p w14:paraId="67AEA968" w14:textId="77777777" w:rsidR="0095232B" w:rsidRDefault="0095232B" w:rsidP="00A779C5">
            <w:pPr>
              <w:rPr>
                <w:b/>
              </w:rPr>
            </w:pPr>
            <w:r>
              <w:rPr>
                <w:b/>
              </w:rPr>
              <w:t>Způsob ověření studijních výsledků</w:t>
            </w:r>
          </w:p>
        </w:tc>
        <w:tc>
          <w:tcPr>
            <w:tcW w:w="3406" w:type="dxa"/>
            <w:gridSpan w:val="4"/>
          </w:tcPr>
          <w:p w14:paraId="32A5E9AD" w14:textId="77777777" w:rsidR="0095232B" w:rsidRDefault="0095232B" w:rsidP="0095232B">
            <w:pPr>
              <w:jc w:val="both"/>
            </w:pPr>
            <w:r>
              <w:t>Zkouška</w:t>
            </w:r>
          </w:p>
        </w:tc>
        <w:tc>
          <w:tcPr>
            <w:tcW w:w="2156" w:type="dxa"/>
            <w:shd w:val="clear" w:color="auto" w:fill="F7CAAC"/>
          </w:tcPr>
          <w:p w14:paraId="22026518" w14:textId="77777777" w:rsidR="0095232B" w:rsidRDefault="0095232B" w:rsidP="0095232B">
            <w:pPr>
              <w:jc w:val="both"/>
              <w:rPr>
                <w:b/>
              </w:rPr>
            </w:pPr>
            <w:r>
              <w:rPr>
                <w:b/>
              </w:rPr>
              <w:t>Forma výuky</w:t>
            </w:r>
          </w:p>
        </w:tc>
        <w:tc>
          <w:tcPr>
            <w:tcW w:w="1207" w:type="dxa"/>
            <w:gridSpan w:val="2"/>
          </w:tcPr>
          <w:p w14:paraId="50ED1BFD" w14:textId="77777777" w:rsidR="0095232B" w:rsidRDefault="0095232B" w:rsidP="0095232B">
            <w:pPr>
              <w:jc w:val="both"/>
            </w:pPr>
            <w:r>
              <w:t>Přednáška</w:t>
            </w:r>
          </w:p>
        </w:tc>
      </w:tr>
      <w:tr w:rsidR="0095232B" w14:paraId="1F27E72D" w14:textId="77777777" w:rsidTr="00AB4B55">
        <w:tc>
          <w:tcPr>
            <w:tcW w:w="3086" w:type="dxa"/>
            <w:shd w:val="clear" w:color="auto" w:fill="F7CAAC"/>
          </w:tcPr>
          <w:p w14:paraId="442F4432" w14:textId="77777777" w:rsidR="0095232B" w:rsidRDefault="0095232B" w:rsidP="00A779C5">
            <w:pPr>
              <w:rPr>
                <w:b/>
              </w:rPr>
            </w:pPr>
            <w:r>
              <w:rPr>
                <w:b/>
              </w:rPr>
              <w:t>Forma způsobu ověření studijních výsledků a další požadavky na studenta</w:t>
            </w:r>
          </w:p>
        </w:tc>
        <w:tc>
          <w:tcPr>
            <w:tcW w:w="6769" w:type="dxa"/>
            <w:gridSpan w:val="7"/>
            <w:tcBorders>
              <w:bottom w:val="nil"/>
            </w:tcBorders>
          </w:tcPr>
          <w:p w14:paraId="645800E9" w14:textId="77777777" w:rsidR="0095232B" w:rsidRDefault="0095232B" w:rsidP="0095232B">
            <w:pPr>
              <w:jc w:val="both"/>
            </w:pPr>
            <w:r>
              <w:t>Písemná, ústní, odevzdané oborové práce režijních a scenáristických cvičení</w:t>
            </w:r>
          </w:p>
        </w:tc>
      </w:tr>
      <w:tr w:rsidR="0095232B" w14:paraId="1DFAE19D" w14:textId="77777777" w:rsidTr="00AB4B55">
        <w:trPr>
          <w:trHeight w:val="554"/>
        </w:trPr>
        <w:tc>
          <w:tcPr>
            <w:tcW w:w="9855" w:type="dxa"/>
            <w:gridSpan w:val="8"/>
            <w:tcBorders>
              <w:top w:val="nil"/>
            </w:tcBorders>
          </w:tcPr>
          <w:p w14:paraId="58DC7ED7" w14:textId="77777777" w:rsidR="0095232B" w:rsidRDefault="0095232B" w:rsidP="00A779C5"/>
        </w:tc>
      </w:tr>
      <w:tr w:rsidR="0095232B" w14:paraId="62B2ED7B" w14:textId="77777777" w:rsidTr="00AB4B55">
        <w:trPr>
          <w:trHeight w:val="197"/>
        </w:trPr>
        <w:tc>
          <w:tcPr>
            <w:tcW w:w="3086" w:type="dxa"/>
            <w:tcBorders>
              <w:top w:val="nil"/>
            </w:tcBorders>
            <w:shd w:val="clear" w:color="auto" w:fill="F7CAAC"/>
          </w:tcPr>
          <w:p w14:paraId="3CADFFE7" w14:textId="77777777" w:rsidR="0095232B" w:rsidRDefault="0095232B" w:rsidP="00A779C5">
            <w:pPr>
              <w:rPr>
                <w:b/>
              </w:rPr>
            </w:pPr>
            <w:r>
              <w:rPr>
                <w:b/>
              </w:rPr>
              <w:t>Garant předmětu</w:t>
            </w:r>
          </w:p>
        </w:tc>
        <w:tc>
          <w:tcPr>
            <w:tcW w:w="6769" w:type="dxa"/>
            <w:gridSpan w:val="7"/>
            <w:tcBorders>
              <w:top w:val="nil"/>
            </w:tcBorders>
          </w:tcPr>
          <w:p w14:paraId="7A3F1FC6" w14:textId="77777777" w:rsidR="0095232B" w:rsidRDefault="0095232B" w:rsidP="0095232B">
            <w:pPr>
              <w:jc w:val="both"/>
            </w:pPr>
            <w:r>
              <w:t>MgA. Jan Gogola</w:t>
            </w:r>
          </w:p>
        </w:tc>
      </w:tr>
      <w:tr w:rsidR="0095232B" w14:paraId="653BFCB1" w14:textId="77777777" w:rsidTr="00AB4B55">
        <w:trPr>
          <w:trHeight w:val="243"/>
        </w:trPr>
        <w:tc>
          <w:tcPr>
            <w:tcW w:w="3086" w:type="dxa"/>
            <w:tcBorders>
              <w:top w:val="nil"/>
            </w:tcBorders>
            <w:shd w:val="clear" w:color="auto" w:fill="F7CAAC"/>
          </w:tcPr>
          <w:p w14:paraId="054D7FF3" w14:textId="77777777" w:rsidR="0095232B" w:rsidRDefault="0095232B" w:rsidP="00A779C5">
            <w:pPr>
              <w:rPr>
                <w:b/>
              </w:rPr>
            </w:pPr>
            <w:r>
              <w:rPr>
                <w:b/>
              </w:rPr>
              <w:t>Zapojení garanta do výuky předmětu</w:t>
            </w:r>
          </w:p>
        </w:tc>
        <w:tc>
          <w:tcPr>
            <w:tcW w:w="6769" w:type="dxa"/>
            <w:gridSpan w:val="7"/>
            <w:tcBorders>
              <w:top w:val="nil"/>
            </w:tcBorders>
          </w:tcPr>
          <w:p w14:paraId="09322ED9" w14:textId="77777777" w:rsidR="0095232B" w:rsidRDefault="0095232B" w:rsidP="0095232B">
            <w:pPr>
              <w:jc w:val="both"/>
            </w:pPr>
            <w:r>
              <w:t>100 %</w:t>
            </w:r>
          </w:p>
        </w:tc>
      </w:tr>
      <w:tr w:rsidR="0095232B" w14:paraId="3ADFC213" w14:textId="77777777" w:rsidTr="00AB4B55">
        <w:tc>
          <w:tcPr>
            <w:tcW w:w="3086" w:type="dxa"/>
            <w:shd w:val="clear" w:color="auto" w:fill="F7CAAC"/>
          </w:tcPr>
          <w:p w14:paraId="495A058A" w14:textId="77777777" w:rsidR="0095232B" w:rsidRDefault="0095232B" w:rsidP="0095232B">
            <w:pPr>
              <w:jc w:val="both"/>
              <w:rPr>
                <w:b/>
              </w:rPr>
            </w:pPr>
            <w:r>
              <w:rPr>
                <w:b/>
              </w:rPr>
              <w:t>Vyučující</w:t>
            </w:r>
          </w:p>
        </w:tc>
        <w:tc>
          <w:tcPr>
            <w:tcW w:w="6769" w:type="dxa"/>
            <w:gridSpan w:val="7"/>
            <w:tcBorders>
              <w:bottom w:val="nil"/>
            </w:tcBorders>
          </w:tcPr>
          <w:p w14:paraId="1D9366E9" w14:textId="77777777" w:rsidR="0095232B" w:rsidRDefault="0095232B" w:rsidP="0095232B">
            <w:pPr>
              <w:jc w:val="both"/>
            </w:pPr>
          </w:p>
        </w:tc>
      </w:tr>
      <w:tr w:rsidR="0095232B" w14:paraId="6E3DC62D" w14:textId="77777777" w:rsidTr="00AB4B55">
        <w:trPr>
          <w:trHeight w:val="554"/>
        </w:trPr>
        <w:tc>
          <w:tcPr>
            <w:tcW w:w="9855" w:type="dxa"/>
            <w:gridSpan w:val="8"/>
            <w:tcBorders>
              <w:top w:val="nil"/>
            </w:tcBorders>
          </w:tcPr>
          <w:p w14:paraId="35252D0B" w14:textId="77777777" w:rsidR="0095232B" w:rsidRDefault="0095232B" w:rsidP="0095232B">
            <w:pPr>
              <w:jc w:val="both"/>
            </w:pPr>
            <w:r>
              <w:t>MgA. Jan Gogola</w:t>
            </w:r>
          </w:p>
        </w:tc>
      </w:tr>
      <w:tr w:rsidR="0095232B" w14:paraId="59F48529" w14:textId="77777777" w:rsidTr="00AB4B55">
        <w:tc>
          <w:tcPr>
            <w:tcW w:w="3086" w:type="dxa"/>
            <w:shd w:val="clear" w:color="auto" w:fill="F7CAAC"/>
          </w:tcPr>
          <w:p w14:paraId="52E89B9E" w14:textId="77777777" w:rsidR="0095232B" w:rsidRDefault="0095232B" w:rsidP="0095232B">
            <w:pPr>
              <w:jc w:val="both"/>
              <w:rPr>
                <w:b/>
              </w:rPr>
            </w:pPr>
            <w:r>
              <w:rPr>
                <w:b/>
              </w:rPr>
              <w:t>Stručná anotace předmětu</w:t>
            </w:r>
          </w:p>
        </w:tc>
        <w:tc>
          <w:tcPr>
            <w:tcW w:w="6769" w:type="dxa"/>
            <w:gridSpan w:val="7"/>
            <w:tcBorders>
              <w:bottom w:val="nil"/>
            </w:tcBorders>
          </w:tcPr>
          <w:p w14:paraId="40A6CC33" w14:textId="77777777" w:rsidR="0095232B" w:rsidRDefault="0095232B" w:rsidP="0095232B">
            <w:pPr>
              <w:jc w:val="both"/>
            </w:pPr>
          </w:p>
        </w:tc>
      </w:tr>
      <w:tr w:rsidR="0095232B" w14:paraId="256B9765" w14:textId="77777777" w:rsidTr="00AB4B55">
        <w:trPr>
          <w:trHeight w:val="3938"/>
        </w:trPr>
        <w:tc>
          <w:tcPr>
            <w:tcW w:w="9855" w:type="dxa"/>
            <w:gridSpan w:val="8"/>
            <w:tcBorders>
              <w:top w:val="nil"/>
              <w:bottom w:val="single" w:sz="12" w:space="0" w:color="auto"/>
            </w:tcBorders>
          </w:tcPr>
          <w:p w14:paraId="4FEEF5BF" w14:textId="77777777" w:rsidR="00316A40" w:rsidRDefault="00316A40" w:rsidP="0095232B">
            <w:pPr>
              <w:jc w:val="both"/>
            </w:pPr>
          </w:p>
          <w:p w14:paraId="14A55E6C" w14:textId="0C08FD6D" w:rsidR="0095232B" w:rsidRPr="00761B9B" w:rsidRDefault="0095232B" w:rsidP="0095232B">
            <w:pPr>
              <w:jc w:val="both"/>
            </w:pPr>
            <w:r w:rsidRPr="00761B9B">
              <w:t xml:space="preserve">Cílem tohoto předmětu je vztahovat se k filmu v kontextu filmové metodologie, teorie, technologie a společenských věd: film ve filosofických, historických, každodenních, mediálních, politických, sociálních, sociologických, technologických souvislostech. A to vše s přihlédnutím k tématům a formám studentských filmových i psaných děl, na kterých budou v rámci magisterského studia pracovat. </w:t>
            </w:r>
          </w:p>
          <w:p w14:paraId="2724179F" w14:textId="77777777" w:rsidR="0095232B" w:rsidRPr="00761B9B" w:rsidRDefault="0095232B" w:rsidP="0095232B">
            <w:pPr>
              <w:jc w:val="both"/>
            </w:pPr>
          </w:p>
          <w:p w14:paraId="2EAB060E" w14:textId="77777777" w:rsidR="0095232B" w:rsidRPr="00D438EC" w:rsidRDefault="0095232B" w:rsidP="0095232B">
            <w:pPr>
              <w:jc w:val="both"/>
            </w:pPr>
            <w:r w:rsidRPr="00D438EC">
              <w:t xml:space="preserve">Rámec: </w:t>
            </w:r>
          </w:p>
          <w:p w14:paraId="72141203" w14:textId="77777777" w:rsidR="0095232B" w:rsidRPr="00D438EC" w:rsidRDefault="0095232B" w:rsidP="0095232B">
            <w:pPr>
              <w:jc w:val="both"/>
            </w:pPr>
            <w:r w:rsidRPr="00D438EC">
              <w:t xml:space="preserve">Nová filmová historie – pokračování </w:t>
            </w:r>
          </w:p>
          <w:p w14:paraId="0703EF82" w14:textId="77777777" w:rsidR="0095232B" w:rsidRPr="00761B9B" w:rsidRDefault="0095232B" w:rsidP="0095232B">
            <w:pPr>
              <w:jc w:val="both"/>
            </w:pPr>
            <w:r w:rsidRPr="00761B9B">
              <w:t xml:space="preserve">Thomas Elsaesser – „Louise Lumiere: první virtualista kinematografie?“ Témata: Virtuální dokumentarismus Louise Lumiera. Lumier jako první filmový </w:t>
            </w:r>
            <w:r w:rsidRPr="00D438EC">
              <w:t>auteur</w:t>
            </w:r>
            <w:r w:rsidRPr="00761B9B">
              <w:t>. Filmy Louise Lumiera jako zdroj principů kinematografie 20. a 21. století.</w:t>
            </w:r>
          </w:p>
          <w:p w14:paraId="3D080FCA" w14:textId="77777777" w:rsidR="0095232B" w:rsidRPr="00D438EC" w:rsidRDefault="0095232B" w:rsidP="0095232B">
            <w:pPr>
              <w:jc w:val="both"/>
            </w:pPr>
            <w:r w:rsidRPr="00D438EC">
              <w:t>Charles Musser – „Éra nickelodeonů začíná. Vytvoření podmínek pro hollywoodský modus reprezentace.“ Témata: sociálně-technologický kontext kinematografie na počátku 20. století a jeho dopad na vývoj filmového jazyka. Hollywoodský narativ jako důsledek zefektivnění produkce, distribuce, uvádění a percepce filmu.</w:t>
            </w:r>
          </w:p>
          <w:p w14:paraId="79528FBF" w14:textId="77777777" w:rsidR="0095232B" w:rsidRPr="00D438EC" w:rsidRDefault="0095232B" w:rsidP="0095232B">
            <w:pPr>
              <w:jc w:val="both"/>
            </w:pPr>
            <w:r w:rsidRPr="00D438EC">
              <w:t>Michéle Lagnyová – „Staveniště filmové historie: sociálně-kulturní praxe.“ Témata: dějiny kinematografie jako politika, sociologie, reprezentace, publikum, distribuce, herec, kritika a tisk.</w:t>
            </w:r>
          </w:p>
          <w:p w14:paraId="6F618AA5" w14:textId="77777777" w:rsidR="0095232B" w:rsidRPr="00D438EC" w:rsidRDefault="0095232B" w:rsidP="0095232B">
            <w:pPr>
              <w:jc w:val="both"/>
            </w:pPr>
          </w:p>
          <w:p w14:paraId="0C10CA50" w14:textId="77777777" w:rsidR="0095232B" w:rsidRPr="00D438EC" w:rsidRDefault="0095232B" w:rsidP="0095232B">
            <w:pPr>
              <w:jc w:val="both"/>
            </w:pPr>
            <w:r w:rsidRPr="00D438EC">
              <w:t xml:space="preserve">Společenské vědy a audiovize – pokračování </w:t>
            </w:r>
          </w:p>
          <w:p w14:paraId="7B2E27F7" w14:textId="77777777" w:rsidR="0095232B" w:rsidRPr="00761B9B" w:rsidRDefault="0095232B" w:rsidP="0095232B">
            <w:pPr>
              <w:jc w:val="both"/>
            </w:pPr>
            <w:r w:rsidRPr="00761B9B">
              <w:t>Kendall L. Walton: „Strach z fikce.“ Témata: Fikce a realita. Herec a neherec. Prožít stav.</w:t>
            </w:r>
          </w:p>
          <w:p w14:paraId="34C024D2" w14:textId="77777777" w:rsidR="0095232B" w:rsidRPr="00761B9B" w:rsidRDefault="0095232B" w:rsidP="0095232B">
            <w:pPr>
              <w:jc w:val="both"/>
            </w:pPr>
            <w:r w:rsidRPr="00761B9B">
              <w:t>Pierre Bourdie – „Úvod ke knize Distinkce: sociální kritika soudnosti.“ Témata: Vkus. Vysoká a nízká kultura. Moc vědění.</w:t>
            </w:r>
          </w:p>
          <w:p w14:paraId="4A5149F4" w14:textId="77777777" w:rsidR="0095232B" w:rsidRPr="00761B9B" w:rsidRDefault="0095232B" w:rsidP="0095232B">
            <w:pPr>
              <w:jc w:val="both"/>
            </w:pPr>
            <w:r w:rsidRPr="00761B9B">
              <w:t xml:space="preserve">Victor Turner: „Rámec, plynutí a reflexe: rituál a drama jakožto veřejná liminalita.“ Témata: </w:t>
            </w:r>
          </w:p>
          <w:p w14:paraId="2B8F024A" w14:textId="77777777" w:rsidR="0095232B" w:rsidRPr="00761B9B" w:rsidRDefault="0095232B" w:rsidP="0095232B">
            <w:pPr>
              <w:jc w:val="both"/>
            </w:pPr>
            <w:r w:rsidRPr="00761B9B">
              <w:t>Rituály moderní společnosti. Sociální role. Subverze.</w:t>
            </w:r>
          </w:p>
          <w:p w14:paraId="285792E5" w14:textId="77777777" w:rsidR="0095232B" w:rsidRPr="00D438EC" w:rsidRDefault="0095232B" w:rsidP="0095232B">
            <w:pPr>
              <w:jc w:val="both"/>
            </w:pPr>
            <w:r w:rsidRPr="00761B9B">
              <w:t>Roland Barthes: „Smrt autora.“ Témata: Autor jako přežitek. Autor jako kontext. Historické proměny statusu autora.</w:t>
            </w:r>
            <w:r w:rsidRPr="00D438EC">
              <w:t xml:space="preserve"> </w:t>
            </w:r>
          </w:p>
          <w:p w14:paraId="42AB3601" w14:textId="77777777" w:rsidR="0095232B" w:rsidRPr="00D438EC" w:rsidRDefault="0095232B" w:rsidP="0095232B">
            <w:pPr>
              <w:jc w:val="both"/>
            </w:pPr>
          </w:p>
          <w:p w14:paraId="3D43A3E6" w14:textId="77777777" w:rsidR="0095232B" w:rsidRPr="00D438EC" w:rsidRDefault="0095232B" w:rsidP="0095232B">
            <w:pPr>
              <w:jc w:val="both"/>
            </w:pPr>
            <w:r w:rsidRPr="00D438EC">
              <w:t>Technologie jako spolautor</w:t>
            </w:r>
          </w:p>
          <w:p w14:paraId="17CFE970" w14:textId="77777777" w:rsidR="0095232B" w:rsidRDefault="0095232B" w:rsidP="0095232B">
            <w:pPr>
              <w:jc w:val="both"/>
              <w:rPr>
                <w:sz w:val="24"/>
                <w:szCs w:val="24"/>
              </w:rPr>
            </w:pPr>
            <w:r w:rsidRPr="00D438EC">
              <w:t>Bruno Latour a fenomén sociálního aktéra.</w:t>
            </w:r>
            <w:r w:rsidRPr="00761B9B">
              <w:rPr>
                <w:sz w:val="24"/>
                <w:szCs w:val="24"/>
              </w:rPr>
              <w:t xml:space="preserve"> </w:t>
            </w:r>
          </w:p>
          <w:p w14:paraId="66F378BB" w14:textId="1D566E3D" w:rsidR="00316A40" w:rsidRDefault="00316A40" w:rsidP="0095232B">
            <w:pPr>
              <w:jc w:val="both"/>
            </w:pPr>
          </w:p>
        </w:tc>
      </w:tr>
      <w:tr w:rsidR="0095232B" w14:paraId="76D77808" w14:textId="77777777" w:rsidTr="00AB4B55">
        <w:trPr>
          <w:trHeight w:val="265"/>
        </w:trPr>
        <w:tc>
          <w:tcPr>
            <w:tcW w:w="3653" w:type="dxa"/>
            <w:gridSpan w:val="2"/>
            <w:tcBorders>
              <w:top w:val="nil"/>
            </w:tcBorders>
            <w:shd w:val="clear" w:color="auto" w:fill="F7CAAC"/>
          </w:tcPr>
          <w:p w14:paraId="2B9BC207" w14:textId="77777777" w:rsidR="0095232B" w:rsidRDefault="0095232B" w:rsidP="0095232B">
            <w:pPr>
              <w:jc w:val="both"/>
            </w:pPr>
            <w:r>
              <w:rPr>
                <w:b/>
              </w:rPr>
              <w:t>Studijní literatura a studijní pomůcky</w:t>
            </w:r>
          </w:p>
        </w:tc>
        <w:tc>
          <w:tcPr>
            <w:tcW w:w="6202" w:type="dxa"/>
            <w:gridSpan w:val="6"/>
            <w:tcBorders>
              <w:top w:val="nil"/>
              <w:bottom w:val="nil"/>
            </w:tcBorders>
          </w:tcPr>
          <w:p w14:paraId="116F5333" w14:textId="77777777" w:rsidR="0095232B" w:rsidRDefault="0095232B" w:rsidP="0095232B">
            <w:pPr>
              <w:jc w:val="both"/>
            </w:pPr>
          </w:p>
        </w:tc>
      </w:tr>
      <w:tr w:rsidR="0095232B" w14:paraId="1B16908C" w14:textId="77777777" w:rsidTr="00AB4B55">
        <w:trPr>
          <w:trHeight w:val="1497"/>
        </w:trPr>
        <w:tc>
          <w:tcPr>
            <w:tcW w:w="9855" w:type="dxa"/>
            <w:gridSpan w:val="8"/>
            <w:tcBorders>
              <w:top w:val="nil"/>
            </w:tcBorders>
          </w:tcPr>
          <w:p w14:paraId="071216DE" w14:textId="77777777" w:rsidR="00AB4B55" w:rsidRDefault="00AB4B55" w:rsidP="0095232B">
            <w:pPr>
              <w:jc w:val="both"/>
            </w:pPr>
          </w:p>
          <w:p w14:paraId="72A7E751" w14:textId="2E61F0F6" w:rsidR="00AB4B55" w:rsidRDefault="00AB4B55" w:rsidP="0095232B">
            <w:pPr>
              <w:jc w:val="both"/>
              <w:rPr>
                <w:b/>
              </w:rPr>
            </w:pPr>
            <w:r w:rsidRPr="00AB4B55">
              <w:rPr>
                <w:b/>
              </w:rPr>
              <w:t>Povinná:</w:t>
            </w:r>
          </w:p>
          <w:p w14:paraId="5B8D0DFF" w14:textId="77777777" w:rsidR="00AB4B55" w:rsidRDefault="00AB4B55" w:rsidP="00AB4B55">
            <w:pPr>
              <w:jc w:val="both"/>
            </w:pPr>
            <w:r>
              <w:t xml:space="preserve">SLOVÁKOVÁ, Andrea. </w:t>
            </w:r>
            <w:r w:rsidRPr="000B4E56">
              <w:rPr>
                <w:i/>
              </w:rPr>
              <w:t>Co je nového ve filmové vědě</w:t>
            </w:r>
            <w:r>
              <w:t>. Nová beseda. ISBN 978-80-906751-1-7</w:t>
            </w:r>
          </w:p>
          <w:p w14:paraId="4D5EDD55" w14:textId="77777777" w:rsidR="00AB4B55" w:rsidRDefault="00AB4B55" w:rsidP="00AB4B55">
            <w:pPr>
              <w:jc w:val="both"/>
              <w:rPr>
                <w:i/>
              </w:rPr>
            </w:pPr>
            <w:r>
              <w:t xml:space="preserve">SZCZEPANIK, Petr (editor). </w:t>
            </w:r>
            <w:r w:rsidRPr="00D915BC">
              <w:rPr>
                <w:i/>
              </w:rPr>
              <w:t xml:space="preserve">Nová filmová historie. Antologie současného myšlení o dějinách kinematografie a audiovizuální kultury. </w:t>
            </w:r>
            <w:r>
              <w:t xml:space="preserve">Herrmann a synové. Praha 2004. ISBN v tiráži neuvedeno. </w:t>
            </w:r>
          </w:p>
          <w:p w14:paraId="7E65C9D5" w14:textId="77777777" w:rsidR="00AB4B55" w:rsidRPr="00AB4B55" w:rsidRDefault="00AB4B55" w:rsidP="0095232B">
            <w:pPr>
              <w:jc w:val="both"/>
              <w:rPr>
                <w:b/>
              </w:rPr>
            </w:pPr>
          </w:p>
          <w:p w14:paraId="4324C710" w14:textId="001CF9CD" w:rsidR="0095232B" w:rsidRPr="00AB4B55" w:rsidRDefault="0095232B" w:rsidP="0095232B">
            <w:pPr>
              <w:jc w:val="both"/>
              <w:rPr>
                <w:b/>
              </w:rPr>
            </w:pPr>
            <w:r w:rsidRPr="00AB4B55">
              <w:rPr>
                <w:b/>
              </w:rPr>
              <w:t>Doporučená:</w:t>
            </w:r>
          </w:p>
          <w:p w14:paraId="74F589E6" w14:textId="77777777" w:rsidR="0095232B" w:rsidRDefault="0095232B" w:rsidP="0095232B">
            <w:pPr>
              <w:jc w:val="both"/>
            </w:pPr>
            <w:r>
              <w:t>AUMONT, Jacques.</w:t>
            </w:r>
            <w:r w:rsidRPr="00173251">
              <w:rPr>
                <w:i/>
              </w:rPr>
              <w:t xml:space="preserve"> Obraz.</w:t>
            </w:r>
            <w:r>
              <w:t xml:space="preserve"> AMU. ISBN 80-7331-045-7</w:t>
            </w:r>
          </w:p>
          <w:p w14:paraId="0AB83BA3" w14:textId="77777777" w:rsidR="0095232B" w:rsidRDefault="0095232B" w:rsidP="0095232B">
            <w:pPr>
              <w:jc w:val="both"/>
            </w:pPr>
            <w:r>
              <w:t>BARTHES, Roland.</w:t>
            </w:r>
            <w:r w:rsidRPr="00173251">
              <w:rPr>
                <w:i/>
              </w:rPr>
              <w:t xml:space="preserve"> Říše znaků.</w:t>
            </w:r>
            <w:r>
              <w:t xml:space="preserve"> Fra. 978-80-87429-25-9</w:t>
            </w:r>
          </w:p>
          <w:p w14:paraId="58D49216" w14:textId="77777777" w:rsidR="0095232B" w:rsidRDefault="0095232B" w:rsidP="0095232B">
            <w:pPr>
              <w:jc w:val="both"/>
            </w:pPr>
            <w:r>
              <w:t xml:space="preserve">BENDOVÁ, Helena. STRNAD, Matěj (editoři). </w:t>
            </w:r>
            <w:r w:rsidRPr="00D915BC">
              <w:rPr>
                <w:i/>
              </w:rPr>
              <w:t>Společenské vědy a audiovize.</w:t>
            </w:r>
            <w:r>
              <w:t xml:space="preserve"> NAMU. ISBN 978-80-7331-313-5</w:t>
            </w:r>
          </w:p>
          <w:p w14:paraId="6DF546D5" w14:textId="77777777" w:rsidR="0095232B" w:rsidRDefault="0095232B" w:rsidP="0095232B">
            <w:pPr>
              <w:jc w:val="both"/>
            </w:pPr>
            <w:r>
              <w:t xml:space="preserve">BRANDO, Marlon. </w:t>
            </w:r>
            <w:r w:rsidRPr="000B4E56">
              <w:rPr>
                <w:i/>
              </w:rPr>
              <w:t>Písně, které mě naučila matka.</w:t>
            </w:r>
            <w:r>
              <w:t xml:space="preserve"> Prostor. Praha. 1996. Bez ISBN </w:t>
            </w:r>
          </w:p>
          <w:p w14:paraId="75AB4858" w14:textId="77777777" w:rsidR="0095232B" w:rsidRDefault="0095232B" w:rsidP="0095232B">
            <w:pPr>
              <w:jc w:val="both"/>
            </w:pPr>
            <w:r>
              <w:lastRenderedPageBreak/>
              <w:t xml:space="preserve">BRESSONOVÁ, Myléne (editorka). </w:t>
            </w:r>
            <w:r w:rsidRPr="00137AF2">
              <w:rPr>
                <w:i/>
              </w:rPr>
              <w:t>Bresson o Bressonovi. Rozhovory (</w:t>
            </w:r>
            <w:proofErr w:type="gramStart"/>
            <w:r w:rsidRPr="00137AF2">
              <w:rPr>
                <w:i/>
              </w:rPr>
              <w:t>1943 – 1983</w:t>
            </w:r>
            <w:proofErr w:type="gramEnd"/>
            <w:r w:rsidRPr="00137AF2">
              <w:rPr>
                <w:i/>
              </w:rPr>
              <w:t>).</w:t>
            </w:r>
            <w:r>
              <w:t xml:space="preserve"> Václav Žák – Casablanca. ISBN 978-80-87292-36-5</w:t>
            </w:r>
          </w:p>
          <w:p w14:paraId="4703589F" w14:textId="77777777" w:rsidR="0095232B" w:rsidRDefault="0095232B" w:rsidP="0095232B">
            <w:pPr>
              <w:jc w:val="both"/>
            </w:pPr>
            <w:r>
              <w:t xml:space="preserve">CASETTI, Francesco. </w:t>
            </w:r>
            <w:r w:rsidRPr="00D915BC">
              <w:rPr>
                <w:i/>
              </w:rPr>
              <w:t xml:space="preserve">Filmové teorie </w:t>
            </w:r>
            <w:proofErr w:type="gramStart"/>
            <w:r w:rsidRPr="00D915BC">
              <w:rPr>
                <w:i/>
              </w:rPr>
              <w:t>1945 – 1990</w:t>
            </w:r>
            <w:proofErr w:type="gramEnd"/>
            <w:r w:rsidRPr="00D915BC">
              <w:rPr>
                <w:i/>
              </w:rPr>
              <w:t>.</w:t>
            </w:r>
            <w:r>
              <w:t xml:space="preserve"> NAMU. ISBN 978-80-7331-143-8</w:t>
            </w:r>
          </w:p>
          <w:p w14:paraId="666BA0F4" w14:textId="77777777" w:rsidR="0095232B" w:rsidRDefault="0095232B" w:rsidP="0095232B">
            <w:pPr>
              <w:jc w:val="both"/>
            </w:pPr>
            <w:r>
              <w:t xml:space="preserve">CIESLAR, Jiří. </w:t>
            </w:r>
            <w:r w:rsidRPr="00D05EA9">
              <w:rPr>
                <w:i/>
              </w:rPr>
              <w:t xml:space="preserve">Filmové zápisky </w:t>
            </w:r>
            <w:proofErr w:type="gramStart"/>
            <w:r w:rsidRPr="00D05EA9">
              <w:rPr>
                <w:i/>
              </w:rPr>
              <w:t>90 – 93</w:t>
            </w:r>
            <w:proofErr w:type="gramEnd"/>
            <w:r>
              <w:t>. Karel Stibral – GRYF. ISBN 80-85829-02-9</w:t>
            </w:r>
          </w:p>
          <w:p w14:paraId="4A0A9EA3" w14:textId="77777777" w:rsidR="0095232B" w:rsidRDefault="0095232B" w:rsidP="0095232B">
            <w:pPr>
              <w:jc w:val="both"/>
            </w:pPr>
            <w:r>
              <w:t>CIESLAR, Jiří.</w:t>
            </w:r>
            <w:r w:rsidRPr="00137AF2">
              <w:rPr>
                <w:i/>
              </w:rPr>
              <w:t xml:space="preserve"> Luis Buňuel. </w:t>
            </w:r>
            <w:r>
              <w:t>Československý filmový ústav. MK ČSR 59-119-86</w:t>
            </w:r>
          </w:p>
          <w:p w14:paraId="14749F92" w14:textId="77777777" w:rsidR="0095232B" w:rsidRDefault="0095232B" w:rsidP="0095232B">
            <w:pPr>
              <w:jc w:val="both"/>
            </w:pPr>
            <w:r>
              <w:t xml:space="preserve">ČENĚK, David. </w:t>
            </w:r>
            <w:r w:rsidRPr="00D05EA9">
              <w:rPr>
                <w:i/>
              </w:rPr>
              <w:t>Chris Marker</w:t>
            </w:r>
            <w:r>
              <w:t>. NAMU a JSAF. ISBN 978-80-7331-242-8</w:t>
            </w:r>
          </w:p>
          <w:p w14:paraId="591A5B09" w14:textId="77777777" w:rsidR="0095232B" w:rsidRDefault="0095232B" w:rsidP="0095232B">
            <w:pPr>
              <w:jc w:val="both"/>
            </w:pPr>
            <w:r>
              <w:t xml:space="preserve">ČIHÁK, Martin. </w:t>
            </w:r>
            <w:r w:rsidRPr="00D915BC">
              <w:rPr>
                <w:i/>
              </w:rPr>
              <w:t xml:space="preserve">Ponorná řeka kinematografie. </w:t>
            </w:r>
            <w:r>
              <w:t>NAMU. ISBN 978-80-</w:t>
            </w:r>
            <w:proofErr w:type="gramStart"/>
            <w:r>
              <w:t>7331- 283</w:t>
            </w:r>
            <w:proofErr w:type="gramEnd"/>
            <w:r>
              <w:t>-1</w:t>
            </w:r>
          </w:p>
          <w:p w14:paraId="63234E8B" w14:textId="77777777" w:rsidR="0095232B" w:rsidRDefault="0095232B" w:rsidP="0095232B">
            <w:pPr>
              <w:jc w:val="both"/>
            </w:pPr>
            <w:r>
              <w:t>DELEUZE, Gilles.</w:t>
            </w:r>
            <w:r w:rsidRPr="00D05EA9">
              <w:rPr>
                <w:i/>
              </w:rPr>
              <w:t xml:space="preserve"> Film 1. Obraz – pohyb.</w:t>
            </w:r>
            <w:r>
              <w:t xml:space="preserve"> NFA. ISBN 80-7004-098-X</w:t>
            </w:r>
          </w:p>
          <w:p w14:paraId="5C892860" w14:textId="77777777" w:rsidR="0095232B" w:rsidRDefault="0095232B" w:rsidP="0095232B">
            <w:pPr>
              <w:jc w:val="both"/>
            </w:pPr>
            <w:r>
              <w:t xml:space="preserve">DELEUZE, Gilles. </w:t>
            </w:r>
            <w:r w:rsidRPr="00D05EA9">
              <w:rPr>
                <w:i/>
              </w:rPr>
              <w:t>Film 2. Obraz – čas.</w:t>
            </w:r>
            <w:r>
              <w:t xml:space="preserve"> NFA. ISBN 80-7004-127-7</w:t>
            </w:r>
          </w:p>
          <w:p w14:paraId="14DECAB6" w14:textId="77777777" w:rsidR="0095232B" w:rsidRDefault="0095232B" w:rsidP="0095232B">
            <w:pPr>
              <w:jc w:val="both"/>
            </w:pPr>
            <w:r>
              <w:t xml:space="preserve">GOGOLA, Jan ml. </w:t>
            </w:r>
            <w:r w:rsidRPr="00D915BC">
              <w:rPr>
                <w:i/>
              </w:rPr>
              <w:t xml:space="preserve">Smrt dokumentárnímu filmu! Od díla k dění! Ať žije </w:t>
            </w:r>
            <w:proofErr w:type="gramStart"/>
            <w:r w:rsidRPr="00D915BC">
              <w:rPr>
                <w:i/>
              </w:rPr>
              <w:t>film!</w:t>
            </w:r>
            <w:r>
              <w:t>.</w:t>
            </w:r>
            <w:proofErr w:type="gramEnd"/>
            <w:r>
              <w:t xml:space="preserve"> FAMU. Diplomová práce. 2001.  </w:t>
            </w:r>
          </w:p>
          <w:p w14:paraId="421367CE" w14:textId="77777777" w:rsidR="0095232B" w:rsidRDefault="0095232B" w:rsidP="0095232B">
            <w:pPr>
              <w:jc w:val="both"/>
            </w:pPr>
            <w:r>
              <w:t xml:space="preserve">KRÁL, Petr. </w:t>
            </w:r>
            <w:r w:rsidRPr="00A76C58">
              <w:rPr>
                <w:i/>
              </w:rPr>
              <w:t>Groteska aneb Morálka šlehačkového dortu.</w:t>
            </w:r>
            <w:r>
              <w:t xml:space="preserve"> NFA. 59-028-98</w:t>
            </w:r>
          </w:p>
          <w:p w14:paraId="7D8232CF" w14:textId="77777777" w:rsidR="0095232B" w:rsidRDefault="0095232B" w:rsidP="0095232B">
            <w:pPr>
              <w:jc w:val="both"/>
            </w:pPr>
            <w:r>
              <w:t>LATOUR, Bruno.</w:t>
            </w:r>
            <w:r w:rsidRPr="00A76C58">
              <w:rPr>
                <w:i/>
              </w:rPr>
              <w:t xml:space="preserve"> Stopovat a skládat svět s Brunem Latourem. Výbor z textů </w:t>
            </w:r>
            <w:proofErr w:type="gramStart"/>
            <w:r w:rsidRPr="00A76C58">
              <w:rPr>
                <w:i/>
              </w:rPr>
              <w:t>1998 – 2013</w:t>
            </w:r>
            <w:proofErr w:type="gramEnd"/>
            <w:r>
              <w:t>. tranzit.cz. ISBN 978-80-87259-37-5</w:t>
            </w:r>
          </w:p>
          <w:p w14:paraId="06E41B66" w14:textId="77777777" w:rsidR="0095232B" w:rsidRDefault="0095232B" w:rsidP="0095232B">
            <w:pPr>
              <w:jc w:val="both"/>
            </w:pPr>
            <w:r>
              <w:t xml:space="preserve">MCLUHAN, Marshall. </w:t>
            </w:r>
            <w:r w:rsidRPr="00A76C58">
              <w:rPr>
                <w:i/>
              </w:rPr>
              <w:t>Jak rozumět médiím</w:t>
            </w:r>
            <w:r>
              <w:t xml:space="preserve">. Odeon. ISBN </w:t>
            </w:r>
            <w:r w:rsidRPr="00A76C58">
              <w:rPr>
                <w:color w:val="000000"/>
                <w:shd w:val="clear" w:color="auto" w:fill="FFFFFF"/>
              </w:rPr>
              <w:t>80-207-0296-2</w:t>
            </w:r>
          </w:p>
          <w:p w14:paraId="77FBD69E" w14:textId="77777777" w:rsidR="0095232B" w:rsidRDefault="0095232B" w:rsidP="0095232B">
            <w:pPr>
              <w:jc w:val="both"/>
            </w:pPr>
            <w:r>
              <w:t>MIŠÍKOVÁ, Katarína.</w:t>
            </w:r>
            <w:r w:rsidRPr="00173251">
              <w:rPr>
                <w:i/>
              </w:rPr>
              <w:t xml:space="preserve"> Mysl a příběh ve filmové fikci. O kognitivistických přístupech k teorii filmové narace.</w:t>
            </w:r>
            <w:r>
              <w:t xml:space="preserve"> NAMU. ISBN 978-80-7331-126-1 </w:t>
            </w:r>
          </w:p>
          <w:p w14:paraId="13655EF1" w14:textId="77777777" w:rsidR="0095232B" w:rsidRDefault="0095232B" w:rsidP="0095232B">
            <w:pPr>
              <w:jc w:val="both"/>
            </w:pPr>
            <w:r>
              <w:t>RENOIR, Jean.</w:t>
            </w:r>
            <w:r w:rsidRPr="000B4E56">
              <w:rPr>
                <w:i/>
              </w:rPr>
              <w:t xml:space="preserve"> Můj život a mé filmy</w:t>
            </w:r>
            <w:r>
              <w:t>. Academia. ISBN 80-200-1228-1</w:t>
            </w:r>
          </w:p>
          <w:p w14:paraId="0A528720" w14:textId="77777777" w:rsidR="0095232B" w:rsidRDefault="0095232B" w:rsidP="00AB4B55">
            <w:pPr>
              <w:jc w:val="both"/>
            </w:pPr>
          </w:p>
        </w:tc>
      </w:tr>
    </w:tbl>
    <w:p w14:paraId="36BCF2B1" w14:textId="429CDD4A" w:rsidR="0095232B" w:rsidRDefault="0095232B" w:rsidP="0095232B"/>
    <w:p w14:paraId="16E2409E" w14:textId="00D5B3FC" w:rsidR="00045046" w:rsidRDefault="00045046" w:rsidP="0095232B"/>
    <w:p w14:paraId="21668212" w14:textId="7498B6DE" w:rsidR="00045046" w:rsidRDefault="00045046" w:rsidP="0095232B"/>
    <w:p w14:paraId="21AC4F2F" w14:textId="6A6688ED" w:rsidR="00045046" w:rsidRDefault="00045046" w:rsidP="0095232B"/>
    <w:p w14:paraId="7A9FD78B" w14:textId="611CDB77" w:rsidR="00045046" w:rsidRDefault="00045046" w:rsidP="0095232B"/>
    <w:p w14:paraId="2B1C5AB2" w14:textId="79D018CE" w:rsidR="00045046" w:rsidRDefault="00045046" w:rsidP="0095232B"/>
    <w:p w14:paraId="3F54953E" w14:textId="2AEE2F7C" w:rsidR="00045046" w:rsidRDefault="00045046" w:rsidP="0095232B"/>
    <w:p w14:paraId="0EA07839" w14:textId="3D30E3D2" w:rsidR="00045046" w:rsidRDefault="00045046" w:rsidP="0095232B"/>
    <w:p w14:paraId="17A0C336" w14:textId="77777777" w:rsidR="00045046" w:rsidRDefault="00045046" w:rsidP="0095232B"/>
    <w:p w14:paraId="0F542B98" w14:textId="7C49F924" w:rsidR="0095232B" w:rsidRDefault="0095232B" w:rsidP="00830C8E"/>
    <w:p w14:paraId="7D0712D1" w14:textId="1369CB33" w:rsidR="0095232B" w:rsidRDefault="0095232B" w:rsidP="00830C8E"/>
    <w:p w14:paraId="2280526E" w14:textId="77777777" w:rsidR="00FA7CA5" w:rsidRDefault="00FA7C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32B" w14:paraId="5A66C467" w14:textId="77777777" w:rsidTr="00EB0A31">
        <w:tc>
          <w:tcPr>
            <w:tcW w:w="9855" w:type="dxa"/>
            <w:gridSpan w:val="8"/>
            <w:tcBorders>
              <w:bottom w:val="double" w:sz="4" w:space="0" w:color="auto"/>
            </w:tcBorders>
            <w:shd w:val="clear" w:color="auto" w:fill="BDD6EE"/>
          </w:tcPr>
          <w:p w14:paraId="67D7BC7C" w14:textId="3CE7C514" w:rsidR="0095232B" w:rsidRDefault="0095232B" w:rsidP="0095232B">
            <w:pPr>
              <w:jc w:val="both"/>
              <w:rPr>
                <w:b/>
                <w:sz w:val="28"/>
              </w:rPr>
            </w:pPr>
            <w:r>
              <w:lastRenderedPageBreak/>
              <w:br w:type="page"/>
            </w:r>
            <w:r>
              <w:rPr>
                <w:b/>
                <w:sz w:val="28"/>
              </w:rPr>
              <w:t>B-III – Charakteristika studijního předmětu</w:t>
            </w:r>
          </w:p>
        </w:tc>
      </w:tr>
      <w:tr w:rsidR="0095232B" w14:paraId="2C2503C9" w14:textId="77777777" w:rsidTr="00EB0A31">
        <w:tc>
          <w:tcPr>
            <w:tcW w:w="3086" w:type="dxa"/>
            <w:tcBorders>
              <w:top w:val="double" w:sz="4" w:space="0" w:color="auto"/>
            </w:tcBorders>
            <w:shd w:val="clear" w:color="auto" w:fill="F7CAAC"/>
          </w:tcPr>
          <w:p w14:paraId="338977B7" w14:textId="77777777" w:rsidR="0095232B" w:rsidRDefault="0095232B" w:rsidP="0095232B">
            <w:pPr>
              <w:jc w:val="both"/>
              <w:rPr>
                <w:b/>
              </w:rPr>
            </w:pPr>
            <w:r>
              <w:rPr>
                <w:b/>
              </w:rPr>
              <w:t>Název studijního předmětu</w:t>
            </w:r>
          </w:p>
        </w:tc>
        <w:tc>
          <w:tcPr>
            <w:tcW w:w="6769" w:type="dxa"/>
            <w:gridSpan w:val="7"/>
            <w:tcBorders>
              <w:top w:val="double" w:sz="4" w:space="0" w:color="auto"/>
            </w:tcBorders>
          </w:tcPr>
          <w:p w14:paraId="3BC26838" w14:textId="77777777" w:rsidR="0095232B" w:rsidRDefault="0095232B" w:rsidP="0095232B">
            <w:pPr>
              <w:jc w:val="both"/>
            </w:pPr>
            <w:r>
              <w:t>Teorie a technologie</w:t>
            </w:r>
            <w:r w:rsidRPr="00132B26">
              <w:t xml:space="preserve"> </w:t>
            </w:r>
            <w:r w:rsidRPr="006913A4">
              <w:t>Režie a scenáristika</w:t>
            </w:r>
            <w:r>
              <w:t xml:space="preserve"> 9</w:t>
            </w:r>
          </w:p>
        </w:tc>
      </w:tr>
      <w:tr w:rsidR="0095232B" w14:paraId="0256D584" w14:textId="77777777" w:rsidTr="00EB0A31">
        <w:tc>
          <w:tcPr>
            <w:tcW w:w="3086" w:type="dxa"/>
            <w:shd w:val="clear" w:color="auto" w:fill="F7CAAC"/>
          </w:tcPr>
          <w:p w14:paraId="230F0EE3" w14:textId="77777777" w:rsidR="0095232B" w:rsidRDefault="0095232B" w:rsidP="00A779C5">
            <w:pPr>
              <w:rPr>
                <w:b/>
              </w:rPr>
            </w:pPr>
            <w:r>
              <w:rPr>
                <w:b/>
              </w:rPr>
              <w:t>Typ předmětu</w:t>
            </w:r>
          </w:p>
        </w:tc>
        <w:tc>
          <w:tcPr>
            <w:tcW w:w="3406" w:type="dxa"/>
            <w:gridSpan w:val="4"/>
          </w:tcPr>
          <w:p w14:paraId="13BADE47" w14:textId="6FE6905C" w:rsidR="0095232B" w:rsidRDefault="0095232B" w:rsidP="0095232B">
            <w:pPr>
              <w:jc w:val="both"/>
            </w:pPr>
            <w:r>
              <w:t xml:space="preserve">Povinný, </w:t>
            </w:r>
            <w:r w:rsidR="00DF21C6">
              <w:t>PZ</w:t>
            </w:r>
          </w:p>
        </w:tc>
        <w:tc>
          <w:tcPr>
            <w:tcW w:w="2695" w:type="dxa"/>
            <w:gridSpan w:val="2"/>
            <w:shd w:val="clear" w:color="auto" w:fill="F7CAAC"/>
          </w:tcPr>
          <w:p w14:paraId="02EE0C09" w14:textId="77777777" w:rsidR="0095232B" w:rsidRDefault="0095232B" w:rsidP="0095232B">
            <w:pPr>
              <w:jc w:val="both"/>
            </w:pPr>
            <w:r>
              <w:rPr>
                <w:b/>
              </w:rPr>
              <w:t>doporučený ročník / semestr</w:t>
            </w:r>
          </w:p>
        </w:tc>
        <w:tc>
          <w:tcPr>
            <w:tcW w:w="668" w:type="dxa"/>
          </w:tcPr>
          <w:p w14:paraId="01505844" w14:textId="73DDA16B" w:rsidR="0095232B" w:rsidRDefault="00F76019" w:rsidP="0095232B">
            <w:pPr>
              <w:jc w:val="both"/>
            </w:pPr>
            <w:r>
              <w:t>2</w:t>
            </w:r>
            <w:r w:rsidR="0095232B">
              <w:t>/ZS</w:t>
            </w:r>
          </w:p>
        </w:tc>
      </w:tr>
      <w:tr w:rsidR="0095232B" w14:paraId="240D0A62" w14:textId="77777777" w:rsidTr="00EB0A31">
        <w:tc>
          <w:tcPr>
            <w:tcW w:w="3086" w:type="dxa"/>
            <w:shd w:val="clear" w:color="auto" w:fill="F7CAAC"/>
          </w:tcPr>
          <w:p w14:paraId="5849E4E4" w14:textId="77777777" w:rsidR="0095232B" w:rsidRDefault="0095232B" w:rsidP="00A779C5">
            <w:pPr>
              <w:rPr>
                <w:b/>
              </w:rPr>
            </w:pPr>
            <w:r>
              <w:rPr>
                <w:b/>
              </w:rPr>
              <w:t>Rozsah studijního předmětu</w:t>
            </w:r>
          </w:p>
        </w:tc>
        <w:tc>
          <w:tcPr>
            <w:tcW w:w="1701" w:type="dxa"/>
            <w:gridSpan w:val="2"/>
          </w:tcPr>
          <w:p w14:paraId="25DED189" w14:textId="77777777" w:rsidR="0095232B" w:rsidRDefault="0095232B" w:rsidP="0095232B">
            <w:pPr>
              <w:jc w:val="both"/>
            </w:pPr>
            <w:r>
              <w:t>39/semestr</w:t>
            </w:r>
          </w:p>
        </w:tc>
        <w:tc>
          <w:tcPr>
            <w:tcW w:w="889" w:type="dxa"/>
            <w:shd w:val="clear" w:color="auto" w:fill="F7CAAC"/>
          </w:tcPr>
          <w:p w14:paraId="70193521" w14:textId="77777777" w:rsidR="0095232B" w:rsidRDefault="0095232B" w:rsidP="0095232B">
            <w:pPr>
              <w:jc w:val="both"/>
              <w:rPr>
                <w:b/>
              </w:rPr>
            </w:pPr>
            <w:r>
              <w:rPr>
                <w:b/>
              </w:rPr>
              <w:t xml:space="preserve">hod. </w:t>
            </w:r>
          </w:p>
        </w:tc>
        <w:tc>
          <w:tcPr>
            <w:tcW w:w="816" w:type="dxa"/>
          </w:tcPr>
          <w:p w14:paraId="12183451" w14:textId="77777777" w:rsidR="0095232B" w:rsidRDefault="0095232B" w:rsidP="0095232B">
            <w:pPr>
              <w:jc w:val="both"/>
            </w:pPr>
            <w:r>
              <w:t>3/týden</w:t>
            </w:r>
          </w:p>
        </w:tc>
        <w:tc>
          <w:tcPr>
            <w:tcW w:w="2156" w:type="dxa"/>
            <w:shd w:val="clear" w:color="auto" w:fill="F7CAAC"/>
          </w:tcPr>
          <w:p w14:paraId="459BCEAF" w14:textId="77777777" w:rsidR="0095232B" w:rsidRDefault="0095232B" w:rsidP="0095232B">
            <w:pPr>
              <w:jc w:val="both"/>
              <w:rPr>
                <w:b/>
              </w:rPr>
            </w:pPr>
            <w:r>
              <w:rPr>
                <w:b/>
              </w:rPr>
              <w:t>kreditů</w:t>
            </w:r>
          </w:p>
        </w:tc>
        <w:tc>
          <w:tcPr>
            <w:tcW w:w="1207" w:type="dxa"/>
            <w:gridSpan w:val="2"/>
          </w:tcPr>
          <w:p w14:paraId="0554DF74" w14:textId="77777777" w:rsidR="0095232B" w:rsidRDefault="0095232B" w:rsidP="0095232B">
            <w:pPr>
              <w:jc w:val="both"/>
            </w:pPr>
            <w:r>
              <w:t>3</w:t>
            </w:r>
          </w:p>
        </w:tc>
      </w:tr>
      <w:tr w:rsidR="0095232B" w14:paraId="0540A02A" w14:textId="77777777" w:rsidTr="00EB0A31">
        <w:tc>
          <w:tcPr>
            <w:tcW w:w="3086" w:type="dxa"/>
            <w:shd w:val="clear" w:color="auto" w:fill="F7CAAC"/>
          </w:tcPr>
          <w:p w14:paraId="23540FA5" w14:textId="77777777" w:rsidR="0095232B" w:rsidRDefault="0095232B" w:rsidP="00A779C5">
            <w:pPr>
              <w:rPr>
                <w:b/>
                <w:sz w:val="22"/>
              </w:rPr>
            </w:pPr>
            <w:r>
              <w:rPr>
                <w:b/>
              </w:rPr>
              <w:t>Prerekvizity, korekvizity, ekvivalence</w:t>
            </w:r>
          </w:p>
        </w:tc>
        <w:tc>
          <w:tcPr>
            <w:tcW w:w="6769" w:type="dxa"/>
            <w:gridSpan w:val="7"/>
          </w:tcPr>
          <w:p w14:paraId="6AE8EFB3" w14:textId="42309E2C" w:rsidR="0095232B" w:rsidRDefault="0095232B" w:rsidP="0095232B">
            <w:pPr>
              <w:jc w:val="both"/>
            </w:pPr>
            <w:r>
              <w:t>Splněný předmět Teorie a technologie 8</w:t>
            </w:r>
          </w:p>
        </w:tc>
      </w:tr>
      <w:tr w:rsidR="0095232B" w14:paraId="504C90D0" w14:textId="77777777" w:rsidTr="00EB0A31">
        <w:tc>
          <w:tcPr>
            <w:tcW w:w="3086" w:type="dxa"/>
            <w:shd w:val="clear" w:color="auto" w:fill="F7CAAC"/>
          </w:tcPr>
          <w:p w14:paraId="1B4D21BC" w14:textId="77777777" w:rsidR="0095232B" w:rsidRDefault="0095232B" w:rsidP="00A779C5">
            <w:pPr>
              <w:rPr>
                <w:b/>
              </w:rPr>
            </w:pPr>
            <w:r>
              <w:rPr>
                <w:b/>
              </w:rPr>
              <w:t>Způsob ověření studijních výsledků</w:t>
            </w:r>
          </w:p>
        </w:tc>
        <w:tc>
          <w:tcPr>
            <w:tcW w:w="3406" w:type="dxa"/>
            <w:gridSpan w:val="4"/>
          </w:tcPr>
          <w:p w14:paraId="7913DECB" w14:textId="77777777" w:rsidR="0095232B" w:rsidRDefault="0095232B" w:rsidP="0095232B">
            <w:pPr>
              <w:jc w:val="both"/>
            </w:pPr>
            <w:r>
              <w:t>Zkouška</w:t>
            </w:r>
          </w:p>
        </w:tc>
        <w:tc>
          <w:tcPr>
            <w:tcW w:w="2156" w:type="dxa"/>
            <w:shd w:val="clear" w:color="auto" w:fill="F7CAAC"/>
          </w:tcPr>
          <w:p w14:paraId="0A57061D" w14:textId="77777777" w:rsidR="0095232B" w:rsidRDefault="0095232B" w:rsidP="0095232B">
            <w:pPr>
              <w:jc w:val="both"/>
              <w:rPr>
                <w:b/>
              </w:rPr>
            </w:pPr>
            <w:r>
              <w:rPr>
                <w:b/>
              </w:rPr>
              <w:t>Forma výuky</w:t>
            </w:r>
          </w:p>
        </w:tc>
        <w:tc>
          <w:tcPr>
            <w:tcW w:w="1207" w:type="dxa"/>
            <w:gridSpan w:val="2"/>
          </w:tcPr>
          <w:p w14:paraId="47923D75" w14:textId="77777777" w:rsidR="0095232B" w:rsidRDefault="0095232B" w:rsidP="0095232B">
            <w:pPr>
              <w:jc w:val="both"/>
            </w:pPr>
            <w:r>
              <w:t>Přednáška</w:t>
            </w:r>
          </w:p>
        </w:tc>
      </w:tr>
      <w:tr w:rsidR="0095232B" w14:paraId="1ED39320" w14:textId="77777777" w:rsidTr="00EB0A31">
        <w:tc>
          <w:tcPr>
            <w:tcW w:w="3086" w:type="dxa"/>
            <w:shd w:val="clear" w:color="auto" w:fill="F7CAAC"/>
          </w:tcPr>
          <w:p w14:paraId="245C5734" w14:textId="77777777" w:rsidR="0095232B" w:rsidRDefault="0095232B" w:rsidP="00A779C5">
            <w:pPr>
              <w:rPr>
                <w:b/>
              </w:rPr>
            </w:pPr>
            <w:r>
              <w:rPr>
                <w:b/>
              </w:rPr>
              <w:t>Forma způsobu ověření studijních výsledků a další požadavky na studenta</w:t>
            </w:r>
          </w:p>
        </w:tc>
        <w:tc>
          <w:tcPr>
            <w:tcW w:w="6769" w:type="dxa"/>
            <w:gridSpan w:val="7"/>
            <w:tcBorders>
              <w:bottom w:val="nil"/>
            </w:tcBorders>
          </w:tcPr>
          <w:p w14:paraId="058A1EFD" w14:textId="77777777" w:rsidR="0095232B" w:rsidRDefault="0095232B" w:rsidP="0095232B">
            <w:pPr>
              <w:jc w:val="both"/>
            </w:pPr>
            <w:r>
              <w:t xml:space="preserve">Písemná, ústní, odevzdané oborové práce režijních a scenáristických cvičení, powerpointová prezentace, projekce. </w:t>
            </w:r>
          </w:p>
        </w:tc>
      </w:tr>
      <w:tr w:rsidR="0095232B" w14:paraId="1D86A9A5" w14:textId="77777777" w:rsidTr="00EB0A31">
        <w:trPr>
          <w:trHeight w:val="123"/>
        </w:trPr>
        <w:tc>
          <w:tcPr>
            <w:tcW w:w="9855" w:type="dxa"/>
            <w:gridSpan w:val="8"/>
            <w:tcBorders>
              <w:top w:val="nil"/>
            </w:tcBorders>
          </w:tcPr>
          <w:p w14:paraId="35BFE37B" w14:textId="77777777" w:rsidR="0095232B" w:rsidRDefault="0095232B" w:rsidP="00A779C5"/>
        </w:tc>
      </w:tr>
      <w:tr w:rsidR="0095232B" w14:paraId="0FD62E03" w14:textId="77777777" w:rsidTr="00EB0A31">
        <w:trPr>
          <w:trHeight w:val="197"/>
        </w:trPr>
        <w:tc>
          <w:tcPr>
            <w:tcW w:w="3086" w:type="dxa"/>
            <w:tcBorders>
              <w:top w:val="nil"/>
            </w:tcBorders>
            <w:shd w:val="clear" w:color="auto" w:fill="F7CAAC"/>
          </w:tcPr>
          <w:p w14:paraId="5226EF1D" w14:textId="77777777" w:rsidR="0095232B" w:rsidRDefault="0095232B" w:rsidP="00A779C5">
            <w:pPr>
              <w:rPr>
                <w:b/>
              </w:rPr>
            </w:pPr>
            <w:r>
              <w:rPr>
                <w:b/>
              </w:rPr>
              <w:t>Garant předmětu</w:t>
            </w:r>
          </w:p>
        </w:tc>
        <w:tc>
          <w:tcPr>
            <w:tcW w:w="6769" w:type="dxa"/>
            <w:gridSpan w:val="7"/>
            <w:tcBorders>
              <w:top w:val="nil"/>
            </w:tcBorders>
          </w:tcPr>
          <w:p w14:paraId="3AB01303" w14:textId="77777777" w:rsidR="0095232B" w:rsidRDefault="0095232B" w:rsidP="0095232B">
            <w:pPr>
              <w:jc w:val="both"/>
            </w:pPr>
            <w:r>
              <w:t>MgA. Jan Gogola</w:t>
            </w:r>
          </w:p>
        </w:tc>
      </w:tr>
      <w:tr w:rsidR="0095232B" w14:paraId="6E8B6F3A" w14:textId="77777777" w:rsidTr="00EB0A31">
        <w:trPr>
          <w:trHeight w:val="243"/>
        </w:trPr>
        <w:tc>
          <w:tcPr>
            <w:tcW w:w="3086" w:type="dxa"/>
            <w:tcBorders>
              <w:top w:val="nil"/>
            </w:tcBorders>
            <w:shd w:val="clear" w:color="auto" w:fill="F7CAAC"/>
          </w:tcPr>
          <w:p w14:paraId="26AFED5A" w14:textId="77777777" w:rsidR="0095232B" w:rsidRDefault="0095232B" w:rsidP="00A779C5">
            <w:pPr>
              <w:rPr>
                <w:b/>
              </w:rPr>
            </w:pPr>
            <w:r>
              <w:rPr>
                <w:b/>
              </w:rPr>
              <w:t>Zapojení garanta do výuky předmětu</w:t>
            </w:r>
          </w:p>
        </w:tc>
        <w:tc>
          <w:tcPr>
            <w:tcW w:w="6769" w:type="dxa"/>
            <w:gridSpan w:val="7"/>
            <w:tcBorders>
              <w:top w:val="nil"/>
            </w:tcBorders>
          </w:tcPr>
          <w:p w14:paraId="46315B61" w14:textId="77777777" w:rsidR="0095232B" w:rsidRDefault="0095232B" w:rsidP="0095232B">
            <w:pPr>
              <w:jc w:val="both"/>
            </w:pPr>
            <w:r>
              <w:t>100 %</w:t>
            </w:r>
          </w:p>
        </w:tc>
      </w:tr>
      <w:tr w:rsidR="0095232B" w14:paraId="692E2E5C" w14:textId="77777777" w:rsidTr="00EB0A31">
        <w:tc>
          <w:tcPr>
            <w:tcW w:w="3086" w:type="dxa"/>
            <w:shd w:val="clear" w:color="auto" w:fill="F7CAAC"/>
          </w:tcPr>
          <w:p w14:paraId="7636FFD9" w14:textId="77777777" w:rsidR="0095232B" w:rsidRDefault="0095232B" w:rsidP="0095232B">
            <w:pPr>
              <w:jc w:val="both"/>
              <w:rPr>
                <w:b/>
              </w:rPr>
            </w:pPr>
            <w:r>
              <w:rPr>
                <w:b/>
              </w:rPr>
              <w:t>Vyučující</w:t>
            </w:r>
          </w:p>
        </w:tc>
        <w:tc>
          <w:tcPr>
            <w:tcW w:w="6769" w:type="dxa"/>
            <w:gridSpan w:val="7"/>
            <w:tcBorders>
              <w:bottom w:val="nil"/>
            </w:tcBorders>
          </w:tcPr>
          <w:p w14:paraId="37022ABC" w14:textId="77777777" w:rsidR="0095232B" w:rsidRDefault="0095232B" w:rsidP="0095232B">
            <w:pPr>
              <w:jc w:val="both"/>
            </w:pPr>
          </w:p>
        </w:tc>
      </w:tr>
      <w:tr w:rsidR="0095232B" w14:paraId="68EBBCF7" w14:textId="77777777" w:rsidTr="00EB0A31">
        <w:trPr>
          <w:trHeight w:val="158"/>
        </w:trPr>
        <w:tc>
          <w:tcPr>
            <w:tcW w:w="9855" w:type="dxa"/>
            <w:gridSpan w:val="8"/>
            <w:tcBorders>
              <w:top w:val="nil"/>
            </w:tcBorders>
          </w:tcPr>
          <w:p w14:paraId="2BB564E0" w14:textId="77777777" w:rsidR="0095232B" w:rsidRDefault="0095232B" w:rsidP="0095232B">
            <w:pPr>
              <w:jc w:val="both"/>
            </w:pPr>
            <w:r>
              <w:t>MgA. Jan Gogola</w:t>
            </w:r>
          </w:p>
        </w:tc>
      </w:tr>
      <w:tr w:rsidR="0095232B" w14:paraId="5B8E8997" w14:textId="77777777" w:rsidTr="00EB0A31">
        <w:tc>
          <w:tcPr>
            <w:tcW w:w="3086" w:type="dxa"/>
            <w:shd w:val="clear" w:color="auto" w:fill="F7CAAC"/>
          </w:tcPr>
          <w:p w14:paraId="36BD3688" w14:textId="77777777" w:rsidR="0095232B" w:rsidRDefault="0095232B" w:rsidP="0095232B">
            <w:pPr>
              <w:jc w:val="both"/>
              <w:rPr>
                <w:b/>
              </w:rPr>
            </w:pPr>
            <w:r>
              <w:rPr>
                <w:b/>
              </w:rPr>
              <w:t>Stručná anotace předmětu</w:t>
            </w:r>
          </w:p>
        </w:tc>
        <w:tc>
          <w:tcPr>
            <w:tcW w:w="6769" w:type="dxa"/>
            <w:gridSpan w:val="7"/>
            <w:tcBorders>
              <w:bottom w:val="nil"/>
            </w:tcBorders>
          </w:tcPr>
          <w:p w14:paraId="13E1E157" w14:textId="77777777" w:rsidR="0095232B" w:rsidRDefault="0095232B" w:rsidP="0095232B">
            <w:pPr>
              <w:jc w:val="both"/>
            </w:pPr>
          </w:p>
        </w:tc>
      </w:tr>
      <w:tr w:rsidR="0095232B" w14:paraId="53F29239" w14:textId="77777777" w:rsidTr="00EB0A31">
        <w:trPr>
          <w:trHeight w:val="1913"/>
        </w:trPr>
        <w:tc>
          <w:tcPr>
            <w:tcW w:w="9855" w:type="dxa"/>
            <w:gridSpan w:val="8"/>
            <w:tcBorders>
              <w:top w:val="nil"/>
              <w:bottom w:val="single" w:sz="12" w:space="0" w:color="auto"/>
            </w:tcBorders>
          </w:tcPr>
          <w:p w14:paraId="5E76CE4A" w14:textId="77777777" w:rsidR="00316A40" w:rsidRDefault="00316A40" w:rsidP="0095232B">
            <w:pPr>
              <w:jc w:val="both"/>
            </w:pPr>
          </w:p>
          <w:p w14:paraId="06414E89" w14:textId="1E3B27E9" w:rsidR="0095232B" w:rsidRDefault="0095232B" w:rsidP="0095232B">
            <w:pPr>
              <w:jc w:val="both"/>
            </w:pPr>
            <w:r w:rsidRPr="00761B9B">
              <w:t xml:space="preserve">Cílem tohoto předmětu je vztahovat se k filmu v kontextu filmové metodologie, teorie, technologie a společenských věd: film ve filosofických, historických, každodenních, mediálních, politických, sociálních, sociologických, technologických souvislostech. A to vše s přihlédnutím k tématům a formám studentských filmových i psaných děl, na kterých budou v rámci magisterského studia pracovat. </w:t>
            </w:r>
          </w:p>
          <w:p w14:paraId="126E87BC" w14:textId="77777777" w:rsidR="0095232B" w:rsidRPr="00761B9B" w:rsidRDefault="0095232B" w:rsidP="0095232B">
            <w:pPr>
              <w:jc w:val="both"/>
            </w:pPr>
            <w:r>
              <w:t xml:space="preserve">Závěrečný semestr tohoto předmětu bude mít výrazně interaktivní charakter. Každý student si v součinnosti s pedagogem připraví na základě dvou předcházejících semestrů tohoto předmětu prezentaci úvahy společensko-vědního </w:t>
            </w:r>
            <w:proofErr w:type="gramStart"/>
            <w:r>
              <w:t>charakteru</w:t>
            </w:r>
            <w:proofErr w:type="gramEnd"/>
            <w:r>
              <w:t xml:space="preserve"> a to ve vztahu k vlastnímu magisterskému filmu respektive k teoretické magisterské práci. Propojení teorie s praxí jako syntéza úvahového i praktického charakteru. </w:t>
            </w:r>
          </w:p>
          <w:p w14:paraId="3559DFFC" w14:textId="77777777" w:rsidR="0095232B" w:rsidRDefault="0095232B" w:rsidP="0095232B">
            <w:pPr>
              <w:jc w:val="both"/>
            </w:pPr>
          </w:p>
        </w:tc>
      </w:tr>
      <w:tr w:rsidR="0095232B" w14:paraId="6D797F35" w14:textId="77777777" w:rsidTr="00EB0A31">
        <w:trPr>
          <w:trHeight w:val="265"/>
        </w:trPr>
        <w:tc>
          <w:tcPr>
            <w:tcW w:w="3653" w:type="dxa"/>
            <w:gridSpan w:val="2"/>
            <w:tcBorders>
              <w:top w:val="nil"/>
            </w:tcBorders>
            <w:shd w:val="clear" w:color="auto" w:fill="F7CAAC"/>
          </w:tcPr>
          <w:p w14:paraId="1BE08015" w14:textId="77777777" w:rsidR="0095232B" w:rsidRDefault="0095232B" w:rsidP="0095232B">
            <w:pPr>
              <w:jc w:val="both"/>
            </w:pPr>
            <w:r>
              <w:rPr>
                <w:b/>
              </w:rPr>
              <w:t>Studijní literatura a studijní pomůcky</w:t>
            </w:r>
          </w:p>
        </w:tc>
        <w:tc>
          <w:tcPr>
            <w:tcW w:w="6202" w:type="dxa"/>
            <w:gridSpan w:val="6"/>
            <w:tcBorders>
              <w:top w:val="nil"/>
              <w:bottom w:val="nil"/>
            </w:tcBorders>
          </w:tcPr>
          <w:p w14:paraId="0E9E6446" w14:textId="77777777" w:rsidR="0095232B" w:rsidRDefault="0095232B" w:rsidP="0095232B">
            <w:pPr>
              <w:jc w:val="both"/>
            </w:pPr>
          </w:p>
        </w:tc>
      </w:tr>
      <w:tr w:rsidR="0095232B" w14:paraId="41E18BD8" w14:textId="77777777" w:rsidTr="00EB0A31">
        <w:trPr>
          <w:trHeight w:val="1497"/>
        </w:trPr>
        <w:tc>
          <w:tcPr>
            <w:tcW w:w="9855" w:type="dxa"/>
            <w:gridSpan w:val="8"/>
            <w:tcBorders>
              <w:top w:val="nil"/>
            </w:tcBorders>
          </w:tcPr>
          <w:p w14:paraId="6FAA24F1" w14:textId="77777777" w:rsidR="00AB4B55" w:rsidRDefault="00AB4B55" w:rsidP="0095232B">
            <w:pPr>
              <w:jc w:val="both"/>
            </w:pPr>
          </w:p>
          <w:p w14:paraId="691213C8" w14:textId="4A45B7D4" w:rsidR="0095232B" w:rsidRPr="00AB4B55" w:rsidRDefault="0095232B" w:rsidP="0095232B">
            <w:pPr>
              <w:jc w:val="both"/>
              <w:rPr>
                <w:b/>
              </w:rPr>
            </w:pPr>
            <w:r w:rsidRPr="00AB4B55">
              <w:rPr>
                <w:b/>
              </w:rPr>
              <w:t>Doporučená:</w:t>
            </w:r>
          </w:p>
          <w:p w14:paraId="758DBF7D" w14:textId="77777777" w:rsidR="0095232B" w:rsidRDefault="0095232B" w:rsidP="0095232B">
            <w:pPr>
              <w:jc w:val="both"/>
            </w:pPr>
            <w:r>
              <w:t>AUMONT, Jacques.</w:t>
            </w:r>
            <w:r w:rsidRPr="00173251">
              <w:rPr>
                <w:i/>
              </w:rPr>
              <w:t xml:space="preserve"> Obraz.</w:t>
            </w:r>
            <w:r>
              <w:t xml:space="preserve"> AMU. ISBN 80-7331-045-7</w:t>
            </w:r>
          </w:p>
          <w:p w14:paraId="59F80476" w14:textId="77777777" w:rsidR="0095232B" w:rsidRDefault="0095232B" w:rsidP="0095232B">
            <w:pPr>
              <w:jc w:val="both"/>
            </w:pPr>
            <w:r>
              <w:t>BARTHES, Roland.</w:t>
            </w:r>
            <w:r w:rsidRPr="00173251">
              <w:rPr>
                <w:i/>
              </w:rPr>
              <w:t xml:space="preserve"> Říše znaků.</w:t>
            </w:r>
            <w:r>
              <w:t xml:space="preserve"> Fra. 978-80-87429-25-9</w:t>
            </w:r>
          </w:p>
          <w:p w14:paraId="1AD00BFF" w14:textId="77777777" w:rsidR="0095232B" w:rsidRDefault="0095232B" w:rsidP="0095232B">
            <w:pPr>
              <w:jc w:val="both"/>
            </w:pPr>
            <w:r>
              <w:t xml:space="preserve">BENDOVÁ, Helena. STRNAD, Matěj (editoři). </w:t>
            </w:r>
            <w:r w:rsidRPr="00D915BC">
              <w:rPr>
                <w:i/>
              </w:rPr>
              <w:t>Společenské vědy a audiovize.</w:t>
            </w:r>
            <w:r>
              <w:t xml:space="preserve"> NAMU. ISBN 978-80-7331-313-5</w:t>
            </w:r>
          </w:p>
          <w:p w14:paraId="3A68E30B" w14:textId="77777777" w:rsidR="0095232B" w:rsidRDefault="0095232B" w:rsidP="0095232B">
            <w:pPr>
              <w:jc w:val="both"/>
            </w:pPr>
            <w:r>
              <w:t xml:space="preserve">BRANDO, Marlon. </w:t>
            </w:r>
            <w:r w:rsidRPr="000B4E56">
              <w:rPr>
                <w:i/>
              </w:rPr>
              <w:t>Písně, které mě naučila matka.</w:t>
            </w:r>
            <w:r>
              <w:t xml:space="preserve"> Prostor. Praha. 1996. Bez ISBN </w:t>
            </w:r>
          </w:p>
          <w:p w14:paraId="64DAF9AE" w14:textId="77777777" w:rsidR="0095232B" w:rsidRDefault="0095232B" w:rsidP="0095232B">
            <w:pPr>
              <w:jc w:val="both"/>
            </w:pPr>
            <w:r>
              <w:t xml:space="preserve">BRESSONOVÁ, Myléne (editorka). </w:t>
            </w:r>
            <w:r w:rsidRPr="00137AF2">
              <w:rPr>
                <w:i/>
              </w:rPr>
              <w:t>Bresson o Bressonovi. Rozhovory (</w:t>
            </w:r>
            <w:proofErr w:type="gramStart"/>
            <w:r w:rsidRPr="00137AF2">
              <w:rPr>
                <w:i/>
              </w:rPr>
              <w:t>1943 – 1983</w:t>
            </w:r>
            <w:proofErr w:type="gramEnd"/>
            <w:r w:rsidRPr="00137AF2">
              <w:rPr>
                <w:i/>
              </w:rPr>
              <w:t>).</w:t>
            </w:r>
            <w:r>
              <w:t xml:space="preserve"> Václav Žák – Casablanca. ISBN 978-80-87292-36-5</w:t>
            </w:r>
          </w:p>
          <w:p w14:paraId="3FA97C80" w14:textId="77777777" w:rsidR="0095232B" w:rsidRDefault="0095232B" w:rsidP="0095232B">
            <w:pPr>
              <w:jc w:val="both"/>
            </w:pPr>
            <w:r>
              <w:t xml:space="preserve">CASETTI, Francesco. </w:t>
            </w:r>
            <w:r w:rsidRPr="00D915BC">
              <w:rPr>
                <w:i/>
              </w:rPr>
              <w:t xml:space="preserve">Filmové teorie </w:t>
            </w:r>
            <w:proofErr w:type="gramStart"/>
            <w:r w:rsidRPr="00D915BC">
              <w:rPr>
                <w:i/>
              </w:rPr>
              <w:t>1945 – 1990</w:t>
            </w:r>
            <w:proofErr w:type="gramEnd"/>
            <w:r w:rsidRPr="00D915BC">
              <w:rPr>
                <w:i/>
              </w:rPr>
              <w:t>.</w:t>
            </w:r>
            <w:r>
              <w:t xml:space="preserve"> NAMU. ISBN 978-80-7331-143-8</w:t>
            </w:r>
          </w:p>
          <w:p w14:paraId="641A10BE" w14:textId="77777777" w:rsidR="0095232B" w:rsidRDefault="0095232B" w:rsidP="0095232B">
            <w:pPr>
              <w:jc w:val="both"/>
            </w:pPr>
            <w:r>
              <w:t xml:space="preserve">CIESLAR, Jiří. </w:t>
            </w:r>
            <w:r w:rsidRPr="00D05EA9">
              <w:rPr>
                <w:i/>
              </w:rPr>
              <w:t xml:space="preserve">Filmové zápisky </w:t>
            </w:r>
            <w:proofErr w:type="gramStart"/>
            <w:r w:rsidRPr="00D05EA9">
              <w:rPr>
                <w:i/>
              </w:rPr>
              <w:t>90 – 93</w:t>
            </w:r>
            <w:proofErr w:type="gramEnd"/>
            <w:r>
              <w:t>. Karel Stibral – GRYF. ISBN 80-85829-02-9</w:t>
            </w:r>
          </w:p>
          <w:p w14:paraId="5701257C" w14:textId="77777777" w:rsidR="0095232B" w:rsidRDefault="0095232B" w:rsidP="0095232B">
            <w:pPr>
              <w:jc w:val="both"/>
            </w:pPr>
            <w:r>
              <w:t>CIESLAR, Jiří.</w:t>
            </w:r>
            <w:r w:rsidRPr="00137AF2">
              <w:rPr>
                <w:i/>
              </w:rPr>
              <w:t xml:space="preserve"> Luis Buňuel. </w:t>
            </w:r>
            <w:r>
              <w:t>Československý filmový ústav. MK ČSR 59-119-86</w:t>
            </w:r>
          </w:p>
          <w:p w14:paraId="6207E56E" w14:textId="77777777" w:rsidR="0095232B" w:rsidRDefault="0095232B" w:rsidP="0095232B">
            <w:pPr>
              <w:jc w:val="both"/>
            </w:pPr>
            <w:r>
              <w:t xml:space="preserve">ČENĚK, David. </w:t>
            </w:r>
            <w:r w:rsidRPr="00D05EA9">
              <w:rPr>
                <w:i/>
              </w:rPr>
              <w:t>Chris Marker</w:t>
            </w:r>
            <w:r>
              <w:t>. NAMU a JSAF. ISBN 978-80-7331-242-8</w:t>
            </w:r>
          </w:p>
          <w:p w14:paraId="63F98F91" w14:textId="77777777" w:rsidR="0095232B" w:rsidRDefault="0095232B" w:rsidP="0095232B">
            <w:pPr>
              <w:jc w:val="both"/>
            </w:pPr>
            <w:r>
              <w:t xml:space="preserve">ČIHÁK, Martin. </w:t>
            </w:r>
            <w:r w:rsidRPr="00D915BC">
              <w:rPr>
                <w:i/>
              </w:rPr>
              <w:t xml:space="preserve">Ponorná řeka kinematografie. </w:t>
            </w:r>
            <w:r>
              <w:t>NAMU. ISBN 978-80-</w:t>
            </w:r>
            <w:proofErr w:type="gramStart"/>
            <w:r>
              <w:t>7331- 283</w:t>
            </w:r>
            <w:proofErr w:type="gramEnd"/>
            <w:r>
              <w:t>-1</w:t>
            </w:r>
          </w:p>
          <w:p w14:paraId="78058903" w14:textId="77777777" w:rsidR="0095232B" w:rsidRDefault="0095232B" w:rsidP="0095232B">
            <w:pPr>
              <w:jc w:val="both"/>
            </w:pPr>
            <w:r>
              <w:t>DELEUZE, Gilles.</w:t>
            </w:r>
            <w:r w:rsidRPr="00D05EA9">
              <w:rPr>
                <w:i/>
              </w:rPr>
              <w:t xml:space="preserve"> Film 1. Obraz – pohyb.</w:t>
            </w:r>
            <w:r>
              <w:t xml:space="preserve"> NFA. ISBN 80-7004-098-X</w:t>
            </w:r>
          </w:p>
          <w:p w14:paraId="0766220B" w14:textId="77777777" w:rsidR="0095232B" w:rsidRDefault="0095232B" w:rsidP="0095232B">
            <w:pPr>
              <w:jc w:val="both"/>
            </w:pPr>
            <w:r>
              <w:t xml:space="preserve">DELEUZE, Gilles. </w:t>
            </w:r>
            <w:r w:rsidRPr="00D05EA9">
              <w:rPr>
                <w:i/>
              </w:rPr>
              <w:t>Film 2. Obraz – čas.</w:t>
            </w:r>
            <w:r>
              <w:t xml:space="preserve"> NFA. ISBN 80-7004-127-7</w:t>
            </w:r>
          </w:p>
          <w:p w14:paraId="7434AD7A" w14:textId="77777777" w:rsidR="0095232B" w:rsidRDefault="0095232B" w:rsidP="0095232B">
            <w:pPr>
              <w:jc w:val="both"/>
            </w:pPr>
            <w:r>
              <w:t xml:space="preserve">GOGOLA, Jan ml. </w:t>
            </w:r>
            <w:r w:rsidRPr="00D915BC">
              <w:rPr>
                <w:i/>
              </w:rPr>
              <w:t xml:space="preserve">Smrt dokumentárnímu filmu! Od díla k dění! Ať žije </w:t>
            </w:r>
            <w:proofErr w:type="gramStart"/>
            <w:r w:rsidRPr="00D915BC">
              <w:rPr>
                <w:i/>
              </w:rPr>
              <w:t>film!</w:t>
            </w:r>
            <w:r>
              <w:t>.</w:t>
            </w:r>
            <w:proofErr w:type="gramEnd"/>
            <w:r>
              <w:t xml:space="preserve"> FAMU. Diplomová práce. 2001.  </w:t>
            </w:r>
          </w:p>
          <w:p w14:paraId="23F004FA" w14:textId="77777777" w:rsidR="0095232B" w:rsidRDefault="0095232B" w:rsidP="0095232B">
            <w:pPr>
              <w:jc w:val="both"/>
            </w:pPr>
            <w:r>
              <w:t xml:space="preserve">KRÁL, Petr. </w:t>
            </w:r>
            <w:r w:rsidRPr="00A76C58">
              <w:rPr>
                <w:i/>
              </w:rPr>
              <w:t>Groteska aneb Morálka šlehačkového dortu.</w:t>
            </w:r>
            <w:r>
              <w:t xml:space="preserve"> NFA. 59-028-98</w:t>
            </w:r>
          </w:p>
          <w:p w14:paraId="49FBB4C6" w14:textId="77777777" w:rsidR="0095232B" w:rsidRDefault="0095232B" w:rsidP="0095232B">
            <w:pPr>
              <w:jc w:val="both"/>
            </w:pPr>
            <w:r>
              <w:t>LATOUR, Bruno.</w:t>
            </w:r>
            <w:r w:rsidRPr="00A76C58">
              <w:rPr>
                <w:i/>
              </w:rPr>
              <w:t xml:space="preserve"> Stopovat a skládat svět s Brunem Latourem. Výbor z textů </w:t>
            </w:r>
            <w:proofErr w:type="gramStart"/>
            <w:r w:rsidRPr="00A76C58">
              <w:rPr>
                <w:i/>
              </w:rPr>
              <w:t>1998 – 2013</w:t>
            </w:r>
            <w:proofErr w:type="gramEnd"/>
            <w:r>
              <w:t>. tranzit.cz. ISBN 978-80-87259-37-5</w:t>
            </w:r>
          </w:p>
          <w:p w14:paraId="5852F47B" w14:textId="77777777" w:rsidR="0095232B" w:rsidRDefault="0095232B" w:rsidP="0095232B">
            <w:pPr>
              <w:jc w:val="both"/>
            </w:pPr>
            <w:r>
              <w:t xml:space="preserve">MCLUHAN, Marshall. </w:t>
            </w:r>
            <w:r w:rsidRPr="00A76C58">
              <w:rPr>
                <w:i/>
              </w:rPr>
              <w:t>Jak rozumět médiím</w:t>
            </w:r>
            <w:r>
              <w:t xml:space="preserve">. Odeon. ISBN </w:t>
            </w:r>
            <w:r w:rsidRPr="00A76C58">
              <w:rPr>
                <w:color w:val="000000"/>
                <w:shd w:val="clear" w:color="auto" w:fill="FFFFFF"/>
              </w:rPr>
              <w:t>80-207-0296-2</w:t>
            </w:r>
          </w:p>
          <w:p w14:paraId="017A09C0" w14:textId="77777777" w:rsidR="0095232B" w:rsidRDefault="0095232B" w:rsidP="0095232B">
            <w:pPr>
              <w:jc w:val="both"/>
            </w:pPr>
            <w:r>
              <w:t>MIŠÍKOVÁ, Katarína.</w:t>
            </w:r>
            <w:r w:rsidRPr="00173251">
              <w:rPr>
                <w:i/>
              </w:rPr>
              <w:t xml:space="preserve"> Mysl a příběh ve filmové fikci. O kognitivistických přístupech k teorii filmové narace.</w:t>
            </w:r>
            <w:r>
              <w:t xml:space="preserve"> NAMU. ISBN 978-80-7331-126-1 </w:t>
            </w:r>
          </w:p>
          <w:p w14:paraId="41D4AFEA" w14:textId="77777777" w:rsidR="0095232B" w:rsidRDefault="0095232B" w:rsidP="0095232B">
            <w:pPr>
              <w:jc w:val="both"/>
            </w:pPr>
            <w:r>
              <w:t>RENOIR, Jean.</w:t>
            </w:r>
            <w:r w:rsidRPr="000B4E56">
              <w:rPr>
                <w:i/>
              </w:rPr>
              <w:t xml:space="preserve"> Můj život a mé filmy</w:t>
            </w:r>
            <w:r>
              <w:t>. Academia. ISBN 80-200-1228-1</w:t>
            </w:r>
          </w:p>
          <w:p w14:paraId="176D8173" w14:textId="77777777" w:rsidR="0095232B" w:rsidRDefault="0095232B" w:rsidP="0095232B">
            <w:pPr>
              <w:jc w:val="both"/>
            </w:pPr>
            <w:r>
              <w:t xml:space="preserve">SLOVÁKOVÁ, Andrea. </w:t>
            </w:r>
            <w:r w:rsidRPr="000B4E56">
              <w:rPr>
                <w:i/>
              </w:rPr>
              <w:t>Co je nového ve filmové vědě</w:t>
            </w:r>
            <w:r>
              <w:t>. Nová beseda. ISBN 978-80-906751-1-7</w:t>
            </w:r>
          </w:p>
          <w:p w14:paraId="5F0BC4C2" w14:textId="77777777" w:rsidR="0095232B" w:rsidRDefault="0095232B" w:rsidP="0095232B">
            <w:pPr>
              <w:jc w:val="both"/>
              <w:rPr>
                <w:i/>
              </w:rPr>
            </w:pPr>
            <w:r>
              <w:t xml:space="preserve">SZCZEPANIK, Petr (editor). </w:t>
            </w:r>
            <w:r w:rsidRPr="00D915BC">
              <w:rPr>
                <w:i/>
              </w:rPr>
              <w:t xml:space="preserve">Nová filmová historie. Antologie současného myšlení o dějinách kinematografie a audiovizuální kultury. </w:t>
            </w:r>
            <w:r>
              <w:t xml:space="preserve">Herrmann a synové. Praha 2004. ISBN v tiráži neuvedeno. </w:t>
            </w:r>
          </w:p>
          <w:p w14:paraId="61883837" w14:textId="77777777" w:rsidR="0095232B" w:rsidRDefault="0095232B" w:rsidP="0095232B">
            <w:pPr>
              <w:jc w:val="both"/>
            </w:pPr>
          </w:p>
        </w:tc>
      </w:tr>
    </w:tbl>
    <w:p w14:paraId="1A0B0FEF" w14:textId="77777777" w:rsidR="0095232B" w:rsidRDefault="0095232B" w:rsidP="0095232B"/>
    <w:p w14:paraId="40827538" w14:textId="77777777" w:rsidR="0095232B" w:rsidRDefault="0095232B" w:rsidP="00830C8E"/>
    <w:p w14:paraId="0F7EAFF7" w14:textId="0A315992"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448E1E33" w14:textId="77777777" w:rsidTr="00045046">
        <w:tc>
          <w:tcPr>
            <w:tcW w:w="9855" w:type="dxa"/>
            <w:gridSpan w:val="8"/>
            <w:tcBorders>
              <w:bottom w:val="double" w:sz="4" w:space="0" w:color="auto"/>
            </w:tcBorders>
            <w:shd w:val="clear" w:color="auto" w:fill="BDD6EE"/>
          </w:tcPr>
          <w:p w14:paraId="1D4A4036" w14:textId="77777777" w:rsidR="00EB0A31" w:rsidRDefault="00EB0A31" w:rsidP="00002AF6">
            <w:pPr>
              <w:jc w:val="both"/>
              <w:rPr>
                <w:b/>
                <w:sz w:val="28"/>
              </w:rPr>
            </w:pPr>
            <w:r>
              <w:lastRenderedPageBreak/>
              <w:br w:type="page"/>
            </w:r>
            <w:r>
              <w:rPr>
                <w:b/>
                <w:sz w:val="28"/>
              </w:rPr>
              <w:t>B-III – Charakteristika studijního předmětu</w:t>
            </w:r>
          </w:p>
        </w:tc>
      </w:tr>
      <w:tr w:rsidR="00EB0A31" w14:paraId="336A16C7" w14:textId="77777777" w:rsidTr="00045046">
        <w:tc>
          <w:tcPr>
            <w:tcW w:w="3086" w:type="dxa"/>
            <w:tcBorders>
              <w:top w:val="double" w:sz="4" w:space="0" w:color="auto"/>
            </w:tcBorders>
            <w:shd w:val="clear" w:color="auto" w:fill="F7CAAC"/>
          </w:tcPr>
          <w:p w14:paraId="1B29686A" w14:textId="77777777" w:rsidR="00EB0A31" w:rsidRDefault="00EB0A31" w:rsidP="00002AF6">
            <w:pPr>
              <w:jc w:val="both"/>
              <w:rPr>
                <w:b/>
              </w:rPr>
            </w:pPr>
            <w:r>
              <w:rPr>
                <w:b/>
              </w:rPr>
              <w:t>Název studijního předmětu</w:t>
            </w:r>
          </w:p>
        </w:tc>
        <w:tc>
          <w:tcPr>
            <w:tcW w:w="6769" w:type="dxa"/>
            <w:gridSpan w:val="7"/>
            <w:tcBorders>
              <w:top w:val="double" w:sz="4" w:space="0" w:color="auto"/>
            </w:tcBorders>
          </w:tcPr>
          <w:p w14:paraId="1E9774D7" w14:textId="77777777" w:rsidR="00EB0A31" w:rsidRDefault="00EB0A31" w:rsidP="00002AF6">
            <w:pPr>
              <w:jc w:val="both"/>
            </w:pPr>
            <w:r>
              <w:t>Teorie a technologie</w:t>
            </w:r>
            <w:r w:rsidRPr="00132B26">
              <w:t xml:space="preserve"> </w:t>
            </w:r>
            <w:r>
              <w:t>Střihová skladba 7</w:t>
            </w:r>
          </w:p>
        </w:tc>
      </w:tr>
      <w:tr w:rsidR="00EB0A31" w14:paraId="6C9CE4F6" w14:textId="77777777" w:rsidTr="00045046">
        <w:tc>
          <w:tcPr>
            <w:tcW w:w="3086" w:type="dxa"/>
            <w:shd w:val="clear" w:color="auto" w:fill="F7CAAC"/>
          </w:tcPr>
          <w:p w14:paraId="07F88C64" w14:textId="77777777" w:rsidR="00EB0A31" w:rsidRDefault="00EB0A31" w:rsidP="00A779C5">
            <w:pPr>
              <w:rPr>
                <w:b/>
              </w:rPr>
            </w:pPr>
            <w:r>
              <w:rPr>
                <w:b/>
              </w:rPr>
              <w:t>Typ předmětu</w:t>
            </w:r>
          </w:p>
        </w:tc>
        <w:tc>
          <w:tcPr>
            <w:tcW w:w="3406" w:type="dxa"/>
            <w:gridSpan w:val="4"/>
          </w:tcPr>
          <w:p w14:paraId="652E7F5D" w14:textId="31F818F4" w:rsidR="00EB0A31" w:rsidRDefault="00EB0A31" w:rsidP="00002AF6">
            <w:pPr>
              <w:jc w:val="both"/>
            </w:pPr>
            <w:r>
              <w:t xml:space="preserve">Povinný, </w:t>
            </w:r>
            <w:r w:rsidR="00DF21C6">
              <w:t>PZ</w:t>
            </w:r>
          </w:p>
        </w:tc>
        <w:tc>
          <w:tcPr>
            <w:tcW w:w="2695" w:type="dxa"/>
            <w:gridSpan w:val="2"/>
            <w:shd w:val="clear" w:color="auto" w:fill="F7CAAC"/>
          </w:tcPr>
          <w:p w14:paraId="43D904FA" w14:textId="77777777" w:rsidR="00EB0A31" w:rsidRDefault="00EB0A31" w:rsidP="00002AF6">
            <w:pPr>
              <w:jc w:val="both"/>
            </w:pPr>
            <w:r>
              <w:rPr>
                <w:b/>
              </w:rPr>
              <w:t>doporučený ročník / semestr</w:t>
            </w:r>
          </w:p>
        </w:tc>
        <w:tc>
          <w:tcPr>
            <w:tcW w:w="668" w:type="dxa"/>
          </w:tcPr>
          <w:p w14:paraId="77A0BDC3" w14:textId="7BB599F0" w:rsidR="00EB0A31" w:rsidRDefault="00F76019" w:rsidP="00002AF6">
            <w:pPr>
              <w:jc w:val="both"/>
            </w:pPr>
            <w:r>
              <w:t>1</w:t>
            </w:r>
            <w:r w:rsidR="00EB0A31">
              <w:t>/ZS</w:t>
            </w:r>
          </w:p>
        </w:tc>
      </w:tr>
      <w:tr w:rsidR="00EB0A31" w14:paraId="23033887" w14:textId="77777777" w:rsidTr="00045046">
        <w:tc>
          <w:tcPr>
            <w:tcW w:w="3086" w:type="dxa"/>
            <w:shd w:val="clear" w:color="auto" w:fill="F7CAAC"/>
          </w:tcPr>
          <w:p w14:paraId="5A08ACC6" w14:textId="77777777" w:rsidR="00EB0A31" w:rsidRDefault="00EB0A31" w:rsidP="00A779C5">
            <w:pPr>
              <w:rPr>
                <w:b/>
              </w:rPr>
            </w:pPr>
            <w:r>
              <w:rPr>
                <w:b/>
              </w:rPr>
              <w:t>Rozsah studijního předmětu</w:t>
            </w:r>
          </w:p>
        </w:tc>
        <w:tc>
          <w:tcPr>
            <w:tcW w:w="1701" w:type="dxa"/>
            <w:gridSpan w:val="2"/>
          </w:tcPr>
          <w:p w14:paraId="19D90811" w14:textId="77777777" w:rsidR="00EB0A31" w:rsidRDefault="00EB0A31" w:rsidP="00002AF6">
            <w:pPr>
              <w:jc w:val="both"/>
            </w:pPr>
            <w:r>
              <w:t>26/semestr</w:t>
            </w:r>
          </w:p>
        </w:tc>
        <w:tc>
          <w:tcPr>
            <w:tcW w:w="889" w:type="dxa"/>
            <w:shd w:val="clear" w:color="auto" w:fill="F7CAAC"/>
          </w:tcPr>
          <w:p w14:paraId="36172960" w14:textId="77777777" w:rsidR="00EB0A31" w:rsidRDefault="00EB0A31" w:rsidP="00002AF6">
            <w:pPr>
              <w:jc w:val="both"/>
              <w:rPr>
                <w:b/>
              </w:rPr>
            </w:pPr>
            <w:r>
              <w:rPr>
                <w:b/>
              </w:rPr>
              <w:t xml:space="preserve">hod. </w:t>
            </w:r>
          </w:p>
        </w:tc>
        <w:tc>
          <w:tcPr>
            <w:tcW w:w="816" w:type="dxa"/>
          </w:tcPr>
          <w:p w14:paraId="319B205E" w14:textId="77777777" w:rsidR="00EB0A31" w:rsidRDefault="00EB0A31" w:rsidP="00002AF6">
            <w:pPr>
              <w:jc w:val="both"/>
            </w:pPr>
            <w:r>
              <w:t>2/týden</w:t>
            </w:r>
          </w:p>
        </w:tc>
        <w:tc>
          <w:tcPr>
            <w:tcW w:w="2156" w:type="dxa"/>
            <w:shd w:val="clear" w:color="auto" w:fill="F7CAAC"/>
          </w:tcPr>
          <w:p w14:paraId="27357D7B" w14:textId="77777777" w:rsidR="00EB0A31" w:rsidRDefault="00EB0A31" w:rsidP="00002AF6">
            <w:pPr>
              <w:jc w:val="both"/>
              <w:rPr>
                <w:b/>
              </w:rPr>
            </w:pPr>
            <w:r>
              <w:rPr>
                <w:b/>
              </w:rPr>
              <w:t>kreditů</w:t>
            </w:r>
          </w:p>
        </w:tc>
        <w:tc>
          <w:tcPr>
            <w:tcW w:w="1207" w:type="dxa"/>
            <w:gridSpan w:val="2"/>
          </w:tcPr>
          <w:p w14:paraId="4A1BAE86" w14:textId="77777777" w:rsidR="00EB0A31" w:rsidRDefault="00EB0A31" w:rsidP="00002AF6">
            <w:pPr>
              <w:jc w:val="both"/>
            </w:pPr>
            <w:r>
              <w:t>3</w:t>
            </w:r>
          </w:p>
        </w:tc>
      </w:tr>
      <w:tr w:rsidR="00EB0A31" w14:paraId="3FFB8056" w14:textId="77777777" w:rsidTr="00045046">
        <w:tc>
          <w:tcPr>
            <w:tcW w:w="3086" w:type="dxa"/>
            <w:shd w:val="clear" w:color="auto" w:fill="F7CAAC"/>
          </w:tcPr>
          <w:p w14:paraId="4D9C5175" w14:textId="77777777" w:rsidR="00EB0A31" w:rsidRDefault="00EB0A31" w:rsidP="00A779C5">
            <w:pPr>
              <w:rPr>
                <w:b/>
                <w:sz w:val="22"/>
              </w:rPr>
            </w:pPr>
            <w:r>
              <w:rPr>
                <w:b/>
              </w:rPr>
              <w:t>Prerekvizity, korekvizity, ekvivalence</w:t>
            </w:r>
          </w:p>
        </w:tc>
        <w:tc>
          <w:tcPr>
            <w:tcW w:w="6769" w:type="dxa"/>
            <w:gridSpan w:val="7"/>
          </w:tcPr>
          <w:p w14:paraId="00EDDB1C" w14:textId="77777777" w:rsidR="00EB0A31" w:rsidRDefault="00EB0A31" w:rsidP="00002AF6">
            <w:pPr>
              <w:jc w:val="both"/>
            </w:pPr>
          </w:p>
        </w:tc>
      </w:tr>
      <w:tr w:rsidR="00EB0A31" w14:paraId="48918F1D" w14:textId="77777777" w:rsidTr="00045046">
        <w:tc>
          <w:tcPr>
            <w:tcW w:w="3086" w:type="dxa"/>
            <w:shd w:val="clear" w:color="auto" w:fill="F7CAAC"/>
          </w:tcPr>
          <w:p w14:paraId="2E7741CE" w14:textId="77777777" w:rsidR="00EB0A31" w:rsidRDefault="00EB0A31" w:rsidP="00A779C5">
            <w:pPr>
              <w:rPr>
                <w:b/>
              </w:rPr>
            </w:pPr>
            <w:r>
              <w:rPr>
                <w:b/>
              </w:rPr>
              <w:t>Způsob ověření studijních výsledků</w:t>
            </w:r>
          </w:p>
        </w:tc>
        <w:tc>
          <w:tcPr>
            <w:tcW w:w="3406" w:type="dxa"/>
            <w:gridSpan w:val="4"/>
          </w:tcPr>
          <w:p w14:paraId="3024439E" w14:textId="77777777" w:rsidR="00EB0A31" w:rsidRDefault="00EB0A31" w:rsidP="00002AF6">
            <w:pPr>
              <w:jc w:val="both"/>
            </w:pPr>
            <w:r>
              <w:t>Zkouška</w:t>
            </w:r>
          </w:p>
        </w:tc>
        <w:tc>
          <w:tcPr>
            <w:tcW w:w="2156" w:type="dxa"/>
            <w:shd w:val="clear" w:color="auto" w:fill="F7CAAC"/>
          </w:tcPr>
          <w:p w14:paraId="7A42DEAF" w14:textId="77777777" w:rsidR="00EB0A31" w:rsidRDefault="00EB0A31" w:rsidP="00002AF6">
            <w:pPr>
              <w:jc w:val="both"/>
              <w:rPr>
                <w:b/>
              </w:rPr>
            </w:pPr>
            <w:r>
              <w:rPr>
                <w:b/>
              </w:rPr>
              <w:t>Forma výuky</w:t>
            </w:r>
          </w:p>
        </w:tc>
        <w:tc>
          <w:tcPr>
            <w:tcW w:w="1207" w:type="dxa"/>
            <w:gridSpan w:val="2"/>
          </w:tcPr>
          <w:p w14:paraId="7265DB0E" w14:textId="77777777" w:rsidR="00EB0A31" w:rsidRDefault="00EB0A31" w:rsidP="00002AF6">
            <w:pPr>
              <w:jc w:val="both"/>
            </w:pPr>
            <w:r>
              <w:t>Přednáška</w:t>
            </w:r>
          </w:p>
        </w:tc>
      </w:tr>
      <w:tr w:rsidR="00EB0A31" w14:paraId="68661D54" w14:textId="77777777" w:rsidTr="00045046">
        <w:tc>
          <w:tcPr>
            <w:tcW w:w="3086" w:type="dxa"/>
            <w:shd w:val="clear" w:color="auto" w:fill="F7CAAC"/>
          </w:tcPr>
          <w:p w14:paraId="132C1C16"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1E3E3596" w14:textId="77777777" w:rsidR="00EB0A31" w:rsidRDefault="00EB0A31" w:rsidP="00002AF6">
            <w:pPr>
              <w:jc w:val="both"/>
            </w:pPr>
            <w:r>
              <w:t>Účast na seminářích s kontrolovanou docházkou, povolena maximálně jedna omluvená neúčast.</w:t>
            </w:r>
          </w:p>
          <w:p w14:paraId="539A7ACE" w14:textId="77777777" w:rsidR="00EB0A31" w:rsidRDefault="00EB0A31" w:rsidP="00002AF6">
            <w:pPr>
              <w:jc w:val="both"/>
            </w:pPr>
            <w:r>
              <w:t>Aktivita při práci na projektech, v termínu odevzdaná všechna zadaná cvičení, průběžné písemné testy.</w:t>
            </w:r>
          </w:p>
        </w:tc>
      </w:tr>
      <w:tr w:rsidR="00EB0A31" w14:paraId="3E64A67B" w14:textId="77777777" w:rsidTr="00045046">
        <w:trPr>
          <w:trHeight w:val="554"/>
        </w:trPr>
        <w:tc>
          <w:tcPr>
            <w:tcW w:w="9855" w:type="dxa"/>
            <w:gridSpan w:val="8"/>
            <w:tcBorders>
              <w:top w:val="nil"/>
            </w:tcBorders>
          </w:tcPr>
          <w:p w14:paraId="30802052" w14:textId="77777777" w:rsidR="00EB0A31" w:rsidRDefault="00EB0A31" w:rsidP="00A779C5"/>
        </w:tc>
      </w:tr>
      <w:tr w:rsidR="00EB0A31" w14:paraId="0DB7F6DF" w14:textId="77777777" w:rsidTr="00045046">
        <w:trPr>
          <w:trHeight w:val="197"/>
        </w:trPr>
        <w:tc>
          <w:tcPr>
            <w:tcW w:w="3086" w:type="dxa"/>
            <w:tcBorders>
              <w:top w:val="nil"/>
            </w:tcBorders>
            <w:shd w:val="clear" w:color="auto" w:fill="F7CAAC"/>
          </w:tcPr>
          <w:p w14:paraId="36539B78" w14:textId="77777777" w:rsidR="00EB0A31" w:rsidRDefault="00EB0A31" w:rsidP="00A779C5">
            <w:pPr>
              <w:rPr>
                <w:b/>
              </w:rPr>
            </w:pPr>
            <w:r>
              <w:rPr>
                <w:b/>
              </w:rPr>
              <w:t>Garant předmětu</w:t>
            </w:r>
          </w:p>
        </w:tc>
        <w:tc>
          <w:tcPr>
            <w:tcW w:w="6769" w:type="dxa"/>
            <w:gridSpan w:val="7"/>
            <w:tcBorders>
              <w:top w:val="nil"/>
            </w:tcBorders>
          </w:tcPr>
          <w:p w14:paraId="40801BD1" w14:textId="77777777" w:rsidR="00EB0A31" w:rsidRDefault="00EB0A31" w:rsidP="00002AF6">
            <w:pPr>
              <w:jc w:val="both"/>
            </w:pPr>
            <w:r>
              <w:t>doc. MgA. Libor Nemeškal, Ph.D.</w:t>
            </w:r>
          </w:p>
        </w:tc>
      </w:tr>
      <w:tr w:rsidR="00EB0A31" w14:paraId="0AB9F6E3" w14:textId="77777777" w:rsidTr="00045046">
        <w:trPr>
          <w:trHeight w:val="243"/>
        </w:trPr>
        <w:tc>
          <w:tcPr>
            <w:tcW w:w="3086" w:type="dxa"/>
            <w:tcBorders>
              <w:top w:val="nil"/>
            </w:tcBorders>
            <w:shd w:val="clear" w:color="auto" w:fill="F7CAAC"/>
          </w:tcPr>
          <w:p w14:paraId="65868999" w14:textId="77777777" w:rsidR="00EB0A31" w:rsidRDefault="00EB0A31" w:rsidP="00A779C5">
            <w:pPr>
              <w:rPr>
                <w:b/>
              </w:rPr>
            </w:pPr>
            <w:r>
              <w:rPr>
                <w:b/>
              </w:rPr>
              <w:t>Zapojení garanta do výuky předmětu</w:t>
            </w:r>
          </w:p>
        </w:tc>
        <w:tc>
          <w:tcPr>
            <w:tcW w:w="6769" w:type="dxa"/>
            <w:gridSpan w:val="7"/>
            <w:tcBorders>
              <w:top w:val="nil"/>
            </w:tcBorders>
          </w:tcPr>
          <w:p w14:paraId="7559A272" w14:textId="77777777" w:rsidR="00EB0A31" w:rsidRDefault="00EB0A31" w:rsidP="00002AF6">
            <w:pPr>
              <w:jc w:val="both"/>
            </w:pPr>
            <w:r>
              <w:t>100 %</w:t>
            </w:r>
          </w:p>
        </w:tc>
      </w:tr>
      <w:tr w:rsidR="00EB0A31" w14:paraId="7626BD5A" w14:textId="77777777" w:rsidTr="00045046">
        <w:tc>
          <w:tcPr>
            <w:tcW w:w="3086" w:type="dxa"/>
            <w:shd w:val="clear" w:color="auto" w:fill="F7CAAC"/>
          </w:tcPr>
          <w:p w14:paraId="1B412587" w14:textId="77777777" w:rsidR="00EB0A31" w:rsidRDefault="00EB0A31" w:rsidP="00002AF6">
            <w:pPr>
              <w:jc w:val="both"/>
              <w:rPr>
                <w:b/>
              </w:rPr>
            </w:pPr>
            <w:r>
              <w:rPr>
                <w:b/>
              </w:rPr>
              <w:t>Vyučující</w:t>
            </w:r>
          </w:p>
        </w:tc>
        <w:tc>
          <w:tcPr>
            <w:tcW w:w="6769" w:type="dxa"/>
            <w:gridSpan w:val="7"/>
            <w:tcBorders>
              <w:bottom w:val="nil"/>
            </w:tcBorders>
          </w:tcPr>
          <w:p w14:paraId="2D497553" w14:textId="77777777" w:rsidR="00EB0A31" w:rsidRDefault="00EB0A31" w:rsidP="00002AF6">
            <w:pPr>
              <w:jc w:val="both"/>
            </w:pPr>
          </w:p>
        </w:tc>
      </w:tr>
      <w:tr w:rsidR="00EB0A31" w14:paraId="419A2C34" w14:textId="77777777" w:rsidTr="00045046">
        <w:trPr>
          <w:trHeight w:val="554"/>
        </w:trPr>
        <w:tc>
          <w:tcPr>
            <w:tcW w:w="9855" w:type="dxa"/>
            <w:gridSpan w:val="8"/>
            <w:tcBorders>
              <w:top w:val="nil"/>
            </w:tcBorders>
          </w:tcPr>
          <w:p w14:paraId="473B1B7C" w14:textId="77777777" w:rsidR="00EB0A31" w:rsidRDefault="00EB0A31" w:rsidP="00002AF6">
            <w:pPr>
              <w:jc w:val="both"/>
            </w:pPr>
            <w:r>
              <w:t xml:space="preserve">doc. MgA. Libor Nemeškal, Ph.D. </w:t>
            </w:r>
          </w:p>
        </w:tc>
      </w:tr>
      <w:tr w:rsidR="00EB0A31" w14:paraId="3A48D92E" w14:textId="77777777" w:rsidTr="00045046">
        <w:tc>
          <w:tcPr>
            <w:tcW w:w="3086" w:type="dxa"/>
            <w:shd w:val="clear" w:color="auto" w:fill="F7CAAC"/>
          </w:tcPr>
          <w:p w14:paraId="529E9DA8" w14:textId="77777777" w:rsidR="00EB0A31" w:rsidRDefault="00EB0A31" w:rsidP="00002AF6">
            <w:pPr>
              <w:jc w:val="both"/>
              <w:rPr>
                <w:b/>
              </w:rPr>
            </w:pPr>
            <w:r>
              <w:rPr>
                <w:b/>
              </w:rPr>
              <w:t>Stručná anotace předmětu</w:t>
            </w:r>
          </w:p>
        </w:tc>
        <w:tc>
          <w:tcPr>
            <w:tcW w:w="6769" w:type="dxa"/>
            <w:gridSpan w:val="7"/>
            <w:tcBorders>
              <w:bottom w:val="nil"/>
            </w:tcBorders>
          </w:tcPr>
          <w:p w14:paraId="2A131CE9" w14:textId="77777777" w:rsidR="00EB0A31" w:rsidRDefault="00EB0A31" w:rsidP="00002AF6">
            <w:pPr>
              <w:jc w:val="both"/>
            </w:pPr>
          </w:p>
        </w:tc>
      </w:tr>
      <w:tr w:rsidR="00EB0A31" w14:paraId="5C49C282" w14:textId="77777777" w:rsidTr="00045046">
        <w:trPr>
          <w:trHeight w:val="2490"/>
        </w:trPr>
        <w:tc>
          <w:tcPr>
            <w:tcW w:w="9855" w:type="dxa"/>
            <w:gridSpan w:val="8"/>
            <w:tcBorders>
              <w:top w:val="nil"/>
              <w:bottom w:val="single" w:sz="12" w:space="0" w:color="auto"/>
            </w:tcBorders>
          </w:tcPr>
          <w:p w14:paraId="17C09EF1" w14:textId="77777777" w:rsidR="00EB0A31" w:rsidRDefault="00EB0A31" w:rsidP="00002AF6">
            <w:pPr>
              <w:jc w:val="both"/>
            </w:pPr>
          </w:p>
          <w:p w14:paraId="539E463C" w14:textId="77777777" w:rsidR="00EB0A31" w:rsidRDefault="00EB0A31" w:rsidP="00002AF6">
            <w:pPr>
              <w:jc w:val="both"/>
            </w:pPr>
            <w:r>
              <w:t xml:space="preserve">Předmět vede k rozšiřování znalostí v oblasti střihové skladby. V přímé návaznosti na praktická zadání jsou studenti seznámeni s dějinami a současností střihových technologií a se specifiky střihové skladby v dokumentárním filmu. Součástí předmětu je zároveň elementární příprava studentů v oblasti pedagogiky audiovize. </w:t>
            </w:r>
          </w:p>
          <w:p w14:paraId="79F95EF5" w14:textId="77777777" w:rsidR="00EB0A31" w:rsidRDefault="00EB0A31" w:rsidP="00002AF6">
            <w:pPr>
              <w:jc w:val="both"/>
            </w:pPr>
          </w:p>
          <w:p w14:paraId="6EBCE42C" w14:textId="77777777" w:rsidR="00EB0A31" w:rsidRPr="009B4679" w:rsidRDefault="00EB0A31" w:rsidP="00002AF6">
            <w:pPr>
              <w:jc w:val="both"/>
              <w:rPr>
                <w:u w:val="single"/>
              </w:rPr>
            </w:pPr>
            <w:r w:rsidRPr="009B4679">
              <w:rPr>
                <w:u w:val="single"/>
              </w:rPr>
              <w:t>Konkrétní témata:</w:t>
            </w:r>
          </w:p>
          <w:p w14:paraId="5F8A5FE6" w14:textId="77777777" w:rsidR="00EB0A31" w:rsidRPr="00B07BDC" w:rsidRDefault="00EB0A31" w:rsidP="009305FD">
            <w:pPr>
              <w:numPr>
                <w:ilvl w:val="0"/>
                <w:numId w:val="19"/>
              </w:numPr>
              <w:jc w:val="both"/>
              <w:rPr>
                <w:lang w:val="en-US"/>
              </w:rPr>
            </w:pPr>
            <w:r w:rsidRPr="00B07BDC">
              <w:t>Střihová skladba v dokumentárním filmu.</w:t>
            </w:r>
          </w:p>
          <w:p w14:paraId="5A8DD464" w14:textId="77777777" w:rsidR="00EB0A31" w:rsidRPr="00BB3B63" w:rsidRDefault="00EB0A31" w:rsidP="009305FD">
            <w:pPr>
              <w:numPr>
                <w:ilvl w:val="0"/>
                <w:numId w:val="19"/>
              </w:numPr>
              <w:jc w:val="both"/>
              <w:rPr>
                <w:lang w:val="en-US"/>
              </w:rPr>
            </w:pPr>
            <w:r w:rsidRPr="00B07BDC">
              <w:t>Dějiny technologií střihu</w:t>
            </w:r>
            <w:r>
              <w:t>: Filmová surovina.</w:t>
            </w:r>
          </w:p>
          <w:p w14:paraId="0E19F85E" w14:textId="77777777" w:rsidR="00EB0A31" w:rsidRPr="00BB3B63" w:rsidRDefault="00EB0A31" w:rsidP="009305FD">
            <w:pPr>
              <w:numPr>
                <w:ilvl w:val="0"/>
                <w:numId w:val="19"/>
              </w:numPr>
              <w:jc w:val="both"/>
              <w:rPr>
                <w:lang w:val="en-US"/>
              </w:rPr>
            </w:pPr>
            <w:r w:rsidRPr="00B07BDC">
              <w:t>Dějiny technologií střihu</w:t>
            </w:r>
            <w:r>
              <w:t>: V</w:t>
            </w:r>
            <w:r w:rsidRPr="00B07BDC">
              <w:t>ideo</w:t>
            </w:r>
            <w:r>
              <w:t>.</w:t>
            </w:r>
          </w:p>
          <w:p w14:paraId="1559E12D" w14:textId="77777777" w:rsidR="00EB0A31" w:rsidRPr="00BB3B63" w:rsidRDefault="00EB0A31" w:rsidP="009305FD">
            <w:pPr>
              <w:numPr>
                <w:ilvl w:val="0"/>
                <w:numId w:val="19"/>
              </w:numPr>
              <w:jc w:val="both"/>
              <w:rPr>
                <w:lang w:val="en-US"/>
              </w:rPr>
            </w:pPr>
            <w:r w:rsidRPr="00B07BDC">
              <w:t>Dějiny technologií střihu</w:t>
            </w:r>
            <w:r>
              <w:t>: D</w:t>
            </w:r>
            <w:r w:rsidRPr="00B07BDC">
              <w:t>igitální éra.</w:t>
            </w:r>
          </w:p>
          <w:p w14:paraId="34204993" w14:textId="77777777" w:rsidR="00EB0A31" w:rsidRPr="00B07BDC" w:rsidRDefault="00EB0A31" w:rsidP="009305FD">
            <w:pPr>
              <w:numPr>
                <w:ilvl w:val="0"/>
                <w:numId w:val="19"/>
              </w:numPr>
              <w:jc w:val="both"/>
              <w:rPr>
                <w:lang w:val="en-US"/>
              </w:rPr>
            </w:pPr>
            <w:r w:rsidRPr="00B07BDC">
              <w:t>Pedagogické minimum 1 (příprava semináře).</w:t>
            </w:r>
          </w:p>
          <w:p w14:paraId="55B35827" w14:textId="77777777" w:rsidR="00EB0A31" w:rsidRDefault="00EB0A31" w:rsidP="00002AF6">
            <w:pPr>
              <w:jc w:val="both"/>
            </w:pPr>
          </w:p>
        </w:tc>
      </w:tr>
      <w:tr w:rsidR="00EB0A31" w14:paraId="1E8F8FF2" w14:textId="77777777" w:rsidTr="00045046">
        <w:trPr>
          <w:trHeight w:val="265"/>
        </w:trPr>
        <w:tc>
          <w:tcPr>
            <w:tcW w:w="3653" w:type="dxa"/>
            <w:gridSpan w:val="2"/>
            <w:tcBorders>
              <w:top w:val="nil"/>
            </w:tcBorders>
            <w:shd w:val="clear" w:color="auto" w:fill="F7CAAC"/>
          </w:tcPr>
          <w:p w14:paraId="14B7D61D"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6B9DC4B0" w14:textId="77777777" w:rsidR="00EB0A31" w:rsidRDefault="00EB0A31" w:rsidP="00002AF6">
            <w:pPr>
              <w:jc w:val="both"/>
            </w:pPr>
          </w:p>
        </w:tc>
      </w:tr>
      <w:tr w:rsidR="00EB0A31" w14:paraId="6C3A4DE3" w14:textId="77777777" w:rsidTr="00045046">
        <w:trPr>
          <w:trHeight w:val="1497"/>
        </w:trPr>
        <w:tc>
          <w:tcPr>
            <w:tcW w:w="9855" w:type="dxa"/>
            <w:gridSpan w:val="8"/>
            <w:tcBorders>
              <w:top w:val="nil"/>
            </w:tcBorders>
          </w:tcPr>
          <w:p w14:paraId="15AFE3AC" w14:textId="77777777" w:rsidR="00316A40" w:rsidRDefault="00316A40" w:rsidP="00002AF6">
            <w:pPr>
              <w:jc w:val="both"/>
              <w:rPr>
                <w:b/>
              </w:rPr>
            </w:pPr>
          </w:p>
          <w:p w14:paraId="04920212" w14:textId="0ED4D303" w:rsidR="00EB0A31" w:rsidRPr="00AB4B55" w:rsidRDefault="00EB0A31" w:rsidP="00002AF6">
            <w:pPr>
              <w:jc w:val="both"/>
              <w:rPr>
                <w:b/>
              </w:rPr>
            </w:pPr>
            <w:r w:rsidRPr="00AB4B55">
              <w:rPr>
                <w:b/>
              </w:rPr>
              <w:t>Povinná:</w:t>
            </w:r>
          </w:p>
          <w:p w14:paraId="70662721" w14:textId="77777777" w:rsidR="00EB0A31" w:rsidRDefault="00EB0A31" w:rsidP="00002AF6">
            <w:pPr>
              <w:jc w:val="both"/>
            </w:pPr>
            <w:r>
              <w:t xml:space="preserve">BURDER, John. </w:t>
            </w:r>
            <w:proofErr w:type="gramStart"/>
            <w:r>
              <w:rPr>
                <w:i/>
                <w:iCs/>
              </w:rPr>
              <w:t>16mm</w:t>
            </w:r>
            <w:proofErr w:type="gramEnd"/>
            <w:r>
              <w:rPr>
                <w:i/>
                <w:iCs/>
              </w:rPr>
              <w:t xml:space="preserve"> film cutting</w:t>
            </w:r>
            <w:r>
              <w:t>. New York: Focal Press, 1975. ISBN 978-0240508573.</w:t>
            </w:r>
          </w:p>
          <w:p w14:paraId="19F81ED7" w14:textId="77777777" w:rsidR="00EB0A31" w:rsidRDefault="00EB0A31" w:rsidP="00002AF6">
            <w:pPr>
              <w:jc w:val="both"/>
            </w:pPr>
            <w:r>
              <w:t xml:space="preserve">PEŠEK, Josef. </w:t>
            </w:r>
            <w:r>
              <w:rPr>
                <w:i/>
                <w:iCs/>
              </w:rPr>
              <w:t>Technické aspekty sestřihu televizních pořadů na magnetických nosičích</w:t>
            </w:r>
            <w:r>
              <w:t>. V Praze: Akademie múzických umění, Filmová a televizní fakulta, Katedra střihové skladby, 2006, 117 s. ISBN 80-7331-046-5.</w:t>
            </w:r>
          </w:p>
          <w:p w14:paraId="5EC3EFB3" w14:textId="77777777" w:rsidR="00EB0A31" w:rsidRDefault="00EB0A31" w:rsidP="00002AF6">
            <w:pPr>
              <w:jc w:val="both"/>
            </w:pPr>
            <w:r>
              <w:t xml:space="preserve">SÝKORA, Jakub. </w:t>
            </w:r>
            <w:r>
              <w:rPr>
                <w:i/>
                <w:iCs/>
              </w:rPr>
              <w:t>Střih v digitální kinematografii</w:t>
            </w:r>
            <w:r>
              <w:t>. Praha, 2009.</w:t>
            </w:r>
          </w:p>
          <w:p w14:paraId="1DCF9ED0" w14:textId="77777777" w:rsidR="00EB0A31" w:rsidRDefault="00EB0A31" w:rsidP="00002AF6">
            <w:pPr>
              <w:jc w:val="both"/>
            </w:pPr>
            <w:r>
              <w:t xml:space="preserve">ŠTOLL, Martin. </w:t>
            </w:r>
            <w:r>
              <w:rPr>
                <w:i/>
                <w:iCs/>
              </w:rPr>
              <w:t>1.5.1953 - zahájení televizního vysílání: zrození televizního národa</w:t>
            </w:r>
            <w:r>
              <w:t>. Praha: Havran, 2011. Dny, které tvořily české dějiny. ISBN 978-80-87341-06-3.</w:t>
            </w:r>
          </w:p>
          <w:p w14:paraId="410C63E9" w14:textId="77777777" w:rsidR="00EB0A31" w:rsidRDefault="00EB0A31" w:rsidP="00002AF6">
            <w:pPr>
              <w:jc w:val="both"/>
            </w:pPr>
          </w:p>
          <w:p w14:paraId="1361AD07" w14:textId="77777777" w:rsidR="00EB0A31" w:rsidRPr="00AB4B55" w:rsidRDefault="00EB0A31" w:rsidP="00002AF6">
            <w:pPr>
              <w:jc w:val="both"/>
              <w:rPr>
                <w:b/>
              </w:rPr>
            </w:pPr>
            <w:r w:rsidRPr="00AB4B55">
              <w:rPr>
                <w:b/>
              </w:rPr>
              <w:t>Doporučená:</w:t>
            </w:r>
          </w:p>
          <w:p w14:paraId="25378EAE" w14:textId="77777777" w:rsidR="00EB0A31" w:rsidRDefault="00EB0A31" w:rsidP="00002AF6">
            <w:pPr>
              <w:jc w:val="both"/>
            </w:pPr>
            <w:r>
              <w:t xml:space="preserve">GINNIS, Paul. </w:t>
            </w:r>
            <w:r>
              <w:rPr>
                <w:i/>
                <w:iCs/>
              </w:rPr>
              <w:t>Efektivní výukové nástroje pro učitele: strategie pro zvýšení úspěšnosti každého žáka.</w:t>
            </w:r>
            <w:r>
              <w:t xml:space="preserve"> Praha: Euromedia Group, 2019. Universum (Euromedia Group). ISBN 9788076175822.</w:t>
            </w:r>
          </w:p>
          <w:p w14:paraId="5F697855" w14:textId="77777777" w:rsidR="00EB0A31" w:rsidRDefault="00EB0A31" w:rsidP="00002AF6">
            <w:pPr>
              <w:jc w:val="both"/>
            </w:pPr>
          </w:p>
        </w:tc>
      </w:tr>
    </w:tbl>
    <w:p w14:paraId="5810A073" w14:textId="0D6DB2E1" w:rsidR="00EB0A31" w:rsidRDefault="00EB0A31" w:rsidP="00EB0A31"/>
    <w:p w14:paraId="4474276C" w14:textId="3719313A" w:rsidR="00045046" w:rsidRDefault="00045046" w:rsidP="00EB0A31"/>
    <w:p w14:paraId="5C82537D" w14:textId="0EC9BEF3" w:rsidR="00045046" w:rsidRDefault="00045046" w:rsidP="00EB0A31"/>
    <w:p w14:paraId="6CAF3044" w14:textId="17DB7F31" w:rsidR="00045046" w:rsidRDefault="00045046" w:rsidP="00EB0A31"/>
    <w:p w14:paraId="5AAB3039" w14:textId="7465E819" w:rsidR="00045046" w:rsidRDefault="00045046" w:rsidP="00EB0A31"/>
    <w:p w14:paraId="04860EC8" w14:textId="25F1C056" w:rsidR="00045046" w:rsidRDefault="00045046" w:rsidP="00EB0A31"/>
    <w:p w14:paraId="466C6721" w14:textId="47BD2631" w:rsidR="00045046" w:rsidRDefault="00045046" w:rsidP="00EB0A31"/>
    <w:p w14:paraId="3E6F1166" w14:textId="45FB499A" w:rsidR="00045046" w:rsidRDefault="00045046" w:rsidP="00EB0A31"/>
    <w:p w14:paraId="544360BA" w14:textId="37E299DC" w:rsidR="00045046" w:rsidRDefault="00045046" w:rsidP="00EB0A31"/>
    <w:p w14:paraId="0B35620B" w14:textId="19FF00A9" w:rsidR="00045046" w:rsidRDefault="00045046" w:rsidP="00EB0A31"/>
    <w:p w14:paraId="7E15343E" w14:textId="77777777" w:rsidR="0034061C" w:rsidRDefault="0034061C" w:rsidP="00EB0A3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4C467AFC" w14:textId="77777777" w:rsidTr="00045046">
        <w:tc>
          <w:tcPr>
            <w:tcW w:w="9855" w:type="dxa"/>
            <w:gridSpan w:val="8"/>
            <w:tcBorders>
              <w:bottom w:val="double" w:sz="4" w:space="0" w:color="auto"/>
            </w:tcBorders>
            <w:shd w:val="clear" w:color="auto" w:fill="BDD6EE"/>
          </w:tcPr>
          <w:p w14:paraId="0F22FCBC" w14:textId="77777777" w:rsidR="00EB0A31" w:rsidRDefault="00EB0A31" w:rsidP="00002AF6">
            <w:pPr>
              <w:jc w:val="both"/>
              <w:rPr>
                <w:b/>
                <w:sz w:val="28"/>
              </w:rPr>
            </w:pPr>
            <w:r>
              <w:lastRenderedPageBreak/>
              <w:br w:type="page"/>
            </w:r>
            <w:r>
              <w:rPr>
                <w:b/>
                <w:sz w:val="28"/>
              </w:rPr>
              <w:t>B-III – Charakteristika studijního předmětu</w:t>
            </w:r>
          </w:p>
        </w:tc>
      </w:tr>
      <w:tr w:rsidR="00EB0A31" w14:paraId="11759FA2" w14:textId="77777777" w:rsidTr="00045046">
        <w:tc>
          <w:tcPr>
            <w:tcW w:w="3086" w:type="dxa"/>
            <w:tcBorders>
              <w:top w:val="double" w:sz="4" w:space="0" w:color="auto"/>
            </w:tcBorders>
            <w:shd w:val="clear" w:color="auto" w:fill="F7CAAC"/>
          </w:tcPr>
          <w:p w14:paraId="46E8E259" w14:textId="77777777" w:rsidR="00EB0A31" w:rsidRDefault="00EB0A31" w:rsidP="00002AF6">
            <w:pPr>
              <w:jc w:val="both"/>
              <w:rPr>
                <w:b/>
              </w:rPr>
            </w:pPr>
            <w:r>
              <w:rPr>
                <w:b/>
              </w:rPr>
              <w:t>Název studijního předmětu</w:t>
            </w:r>
          </w:p>
        </w:tc>
        <w:tc>
          <w:tcPr>
            <w:tcW w:w="6769" w:type="dxa"/>
            <w:gridSpan w:val="7"/>
            <w:tcBorders>
              <w:top w:val="double" w:sz="4" w:space="0" w:color="auto"/>
            </w:tcBorders>
          </w:tcPr>
          <w:p w14:paraId="6F405123" w14:textId="77777777" w:rsidR="00EB0A31" w:rsidRDefault="00EB0A31" w:rsidP="00002AF6">
            <w:pPr>
              <w:jc w:val="both"/>
            </w:pPr>
            <w:r>
              <w:t>Teorie a technologie</w:t>
            </w:r>
            <w:r w:rsidRPr="00132B26">
              <w:t xml:space="preserve"> </w:t>
            </w:r>
            <w:r>
              <w:t>Střihová skladba 8</w:t>
            </w:r>
          </w:p>
        </w:tc>
      </w:tr>
      <w:tr w:rsidR="00EB0A31" w14:paraId="1B64AC47" w14:textId="77777777" w:rsidTr="00045046">
        <w:tc>
          <w:tcPr>
            <w:tcW w:w="3086" w:type="dxa"/>
            <w:shd w:val="clear" w:color="auto" w:fill="F7CAAC"/>
          </w:tcPr>
          <w:p w14:paraId="6879BD53" w14:textId="77777777" w:rsidR="00EB0A31" w:rsidRDefault="00EB0A31" w:rsidP="00A779C5">
            <w:pPr>
              <w:rPr>
                <w:b/>
              </w:rPr>
            </w:pPr>
            <w:r>
              <w:rPr>
                <w:b/>
              </w:rPr>
              <w:t>Typ předmětu</w:t>
            </w:r>
          </w:p>
        </w:tc>
        <w:tc>
          <w:tcPr>
            <w:tcW w:w="3406" w:type="dxa"/>
            <w:gridSpan w:val="4"/>
          </w:tcPr>
          <w:p w14:paraId="21611131" w14:textId="097EE6E2" w:rsidR="00EB0A31" w:rsidRDefault="00EB0A31" w:rsidP="00002AF6">
            <w:pPr>
              <w:jc w:val="both"/>
            </w:pPr>
            <w:r>
              <w:t xml:space="preserve">Povinný, </w:t>
            </w:r>
            <w:r w:rsidR="00DF21C6">
              <w:t>PZ</w:t>
            </w:r>
          </w:p>
        </w:tc>
        <w:tc>
          <w:tcPr>
            <w:tcW w:w="2695" w:type="dxa"/>
            <w:gridSpan w:val="2"/>
            <w:shd w:val="clear" w:color="auto" w:fill="F7CAAC"/>
          </w:tcPr>
          <w:p w14:paraId="23DD37D4" w14:textId="77777777" w:rsidR="00EB0A31" w:rsidRDefault="00EB0A31" w:rsidP="00002AF6">
            <w:pPr>
              <w:jc w:val="both"/>
            </w:pPr>
            <w:r>
              <w:rPr>
                <w:b/>
              </w:rPr>
              <w:t>doporučený ročník / semestr</w:t>
            </w:r>
          </w:p>
        </w:tc>
        <w:tc>
          <w:tcPr>
            <w:tcW w:w="668" w:type="dxa"/>
          </w:tcPr>
          <w:p w14:paraId="78B38E3D" w14:textId="1C80F9D6" w:rsidR="00EB0A31" w:rsidRDefault="00F76019" w:rsidP="00002AF6">
            <w:pPr>
              <w:jc w:val="both"/>
            </w:pPr>
            <w:r>
              <w:t>1</w:t>
            </w:r>
            <w:r w:rsidR="00EB0A31">
              <w:t>/LS</w:t>
            </w:r>
          </w:p>
        </w:tc>
      </w:tr>
      <w:tr w:rsidR="00EB0A31" w14:paraId="7631B77E" w14:textId="77777777" w:rsidTr="00045046">
        <w:tc>
          <w:tcPr>
            <w:tcW w:w="3086" w:type="dxa"/>
            <w:shd w:val="clear" w:color="auto" w:fill="F7CAAC"/>
          </w:tcPr>
          <w:p w14:paraId="0031EBD9" w14:textId="77777777" w:rsidR="00EB0A31" w:rsidRDefault="00EB0A31" w:rsidP="00A779C5">
            <w:pPr>
              <w:rPr>
                <w:b/>
              </w:rPr>
            </w:pPr>
            <w:r>
              <w:rPr>
                <w:b/>
              </w:rPr>
              <w:t>Rozsah studijního předmětu</w:t>
            </w:r>
          </w:p>
        </w:tc>
        <w:tc>
          <w:tcPr>
            <w:tcW w:w="1701" w:type="dxa"/>
            <w:gridSpan w:val="2"/>
          </w:tcPr>
          <w:p w14:paraId="1631A552" w14:textId="77777777" w:rsidR="00EB0A31" w:rsidRDefault="00EB0A31" w:rsidP="00002AF6">
            <w:pPr>
              <w:jc w:val="both"/>
            </w:pPr>
            <w:r>
              <w:t>26/semestr</w:t>
            </w:r>
          </w:p>
        </w:tc>
        <w:tc>
          <w:tcPr>
            <w:tcW w:w="889" w:type="dxa"/>
            <w:shd w:val="clear" w:color="auto" w:fill="F7CAAC"/>
          </w:tcPr>
          <w:p w14:paraId="09A00B31" w14:textId="77777777" w:rsidR="00EB0A31" w:rsidRDefault="00EB0A31" w:rsidP="00002AF6">
            <w:pPr>
              <w:jc w:val="both"/>
              <w:rPr>
                <w:b/>
              </w:rPr>
            </w:pPr>
            <w:r>
              <w:rPr>
                <w:b/>
              </w:rPr>
              <w:t xml:space="preserve">hod. </w:t>
            </w:r>
          </w:p>
        </w:tc>
        <w:tc>
          <w:tcPr>
            <w:tcW w:w="816" w:type="dxa"/>
          </w:tcPr>
          <w:p w14:paraId="5BDA14D2" w14:textId="77777777" w:rsidR="00EB0A31" w:rsidRDefault="00EB0A31" w:rsidP="00002AF6">
            <w:pPr>
              <w:jc w:val="both"/>
            </w:pPr>
            <w:r>
              <w:t>2/týden</w:t>
            </w:r>
          </w:p>
        </w:tc>
        <w:tc>
          <w:tcPr>
            <w:tcW w:w="2156" w:type="dxa"/>
            <w:shd w:val="clear" w:color="auto" w:fill="F7CAAC"/>
          </w:tcPr>
          <w:p w14:paraId="585DAD43" w14:textId="77777777" w:rsidR="00EB0A31" w:rsidRDefault="00EB0A31" w:rsidP="00002AF6">
            <w:pPr>
              <w:jc w:val="both"/>
              <w:rPr>
                <w:b/>
              </w:rPr>
            </w:pPr>
            <w:r>
              <w:rPr>
                <w:b/>
              </w:rPr>
              <w:t>kreditů</w:t>
            </w:r>
          </w:p>
        </w:tc>
        <w:tc>
          <w:tcPr>
            <w:tcW w:w="1207" w:type="dxa"/>
            <w:gridSpan w:val="2"/>
          </w:tcPr>
          <w:p w14:paraId="1CCCC1C1" w14:textId="77777777" w:rsidR="00EB0A31" w:rsidRDefault="00EB0A31" w:rsidP="00002AF6">
            <w:pPr>
              <w:jc w:val="both"/>
            </w:pPr>
            <w:r>
              <w:t>3</w:t>
            </w:r>
          </w:p>
        </w:tc>
      </w:tr>
      <w:tr w:rsidR="00EB0A31" w14:paraId="24B15494" w14:textId="77777777" w:rsidTr="00045046">
        <w:tc>
          <w:tcPr>
            <w:tcW w:w="3086" w:type="dxa"/>
            <w:shd w:val="clear" w:color="auto" w:fill="F7CAAC"/>
          </w:tcPr>
          <w:p w14:paraId="6C594752" w14:textId="77777777" w:rsidR="00EB0A31" w:rsidRDefault="00EB0A31" w:rsidP="00A779C5">
            <w:pPr>
              <w:rPr>
                <w:b/>
                <w:sz w:val="22"/>
              </w:rPr>
            </w:pPr>
            <w:r>
              <w:rPr>
                <w:b/>
              </w:rPr>
              <w:t>Prerekvizity, korekvizity, ekvivalence</w:t>
            </w:r>
          </w:p>
        </w:tc>
        <w:tc>
          <w:tcPr>
            <w:tcW w:w="6769" w:type="dxa"/>
            <w:gridSpan w:val="7"/>
          </w:tcPr>
          <w:p w14:paraId="3811FA05" w14:textId="77777777" w:rsidR="00EB0A31" w:rsidRDefault="00EB0A31" w:rsidP="00002AF6">
            <w:pPr>
              <w:jc w:val="both"/>
            </w:pPr>
            <w:r>
              <w:t>Splněný předmět Teorie a technologie 7</w:t>
            </w:r>
          </w:p>
        </w:tc>
      </w:tr>
      <w:tr w:rsidR="00EB0A31" w14:paraId="59D3805A" w14:textId="77777777" w:rsidTr="00045046">
        <w:tc>
          <w:tcPr>
            <w:tcW w:w="3086" w:type="dxa"/>
            <w:shd w:val="clear" w:color="auto" w:fill="F7CAAC"/>
          </w:tcPr>
          <w:p w14:paraId="42068589" w14:textId="77777777" w:rsidR="00EB0A31" w:rsidRDefault="00EB0A31" w:rsidP="00A779C5">
            <w:pPr>
              <w:rPr>
                <w:b/>
              </w:rPr>
            </w:pPr>
            <w:r>
              <w:rPr>
                <w:b/>
              </w:rPr>
              <w:t>Způsob ověření studijních výsledků</w:t>
            </w:r>
          </w:p>
        </w:tc>
        <w:tc>
          <w:tcPr>
            <w:tcW w:w="3406" w:type="dxa"/>
            <w:gridSpan w:val="4"/>
          </w:tcPr>
          <w:p w14:paraId="0F3DB576" w14:textId="77777777" w:rsidR="00EB0A31" w:rsidRDefault="00EB0A31" w:rsidP="00002AF6">
            <w:pPr>
              <w:jc w:val="both"/>
            </w:pPr>
            <w:r>
              <w:t>Zkouška</w:t>
            </w:r>
          </w:p>
        </w:tc>
        <w:tc>
          <w:tcPr>
            <w:tcW w:w="2156" w:type="dxa"/>
            <w:shd w:val="clear" w:color="auto" w:fill="F7CAAC"/>
          </w:tcPr>
          <w:p w14:paraId="4D67176E" w14:textId="77777777" w:rsidR="00EB0A31" w:rsidRDefault="00EB0A31" w:rsidP="00002AF6">
            <w:pPr>
              <w:jc w:val="both"/>
              <w:rPr>
                <w:b/>
              </w:rPr>
            </w:pPr>
            <w:r>
              <w:rPr>
                <w:b/>
              </w:rPr>
              <w:t>Forma výuky</w:t>
            </w:r>
          </w:p>
        </w:tc>
        <w:tc>
          <w:tcPr>
            <w:tcW w:w="1207" w:type="dxa"/>
            <w:gridSpan w:val="2"/>
          </w:tcPr>
          <w:p w14:paraId="06FAAD35" w14:textId="77777777" w:rsidR="00EB0A31" w:rsidRDefault="00EB0A31" w:rsidP="00002AF6">
            <w:pPr>
              <w:jc w:val="both"/>
            </w:pPr>
            <w:r>
              <w:t>Přednáška</w:t>
            </w:r>
          </w:p>
        </w:tc>
      </w:tr>
      <w:tr w:rsidR="00EB0A31" w14:paraId="1271A349" w14:textId="77777777" w:rsidTr="00045046">
        <w:tc>
          <w:tcPr>
            <w:tcW w:w="3086" w:type="dxa"/>
            <w:shd w:val="clear" w:color="auto" w:fill="F7CAAC"/>
          </w:tcPr>
          <w:p w14:paraId="21EFDC15"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09DACDE0" w14:textId="77777777" w:rsidR="00EB0A31" w:rsidRDefault="00EB0A31" w:rsidP="00002AF6">
            <w:pPr>
              <w:jc w:val="both"/>
            </w:pPr>
            <w:r>
              <w:t>Účast na seminářích s kontrolovanou docházkou, povolena maximálně jedna omluvená neúčast.</w:t>
            </w:r>
          </w:p>
          <w:p w14:paraId="2A18BF5A" w14:textId="77777777" w:rsidR="00EB0A31" w:rsidRDefault="00EB0A31" w:rsidP="00002AF6">
            <w:pPr>
              <w:jc w:val="both"/>
            </w:pPr>
            <w:r>
              <w:t>Aktivita při práci na projektech, v termínu odevzdaná všechna zadaná cvičení, průběžné písemné testy.</w:t>
            </w:r>
          </w:p>
        </w:tc>
      </w:tr>
      <w:tr w:rsidR="00EB0A31" w14:paraId="719F84E9" w14:textId="77777777" w:rsidTr="00045046">
        <w:trPr>
          <w:trHeight w:val="554"/>
        </w:trPr>
        <w:tc>
          <w:tcPr>
            <w:tcW w:w="9855" w:type="dxa"/>
            <w:gridSpan w:val="8"/>
            <w:tcBorders>
              <w:top w:val="nil"/>
            </w:tcBorders>
          </w:tcPr>
          <w:p w14:paraId="2C91D4DA" w14:textId="77777777" w:rsidR="00EB0A31" w:rsidRDefault="00EB0A31" w:rsidP="00A779C5"/>
        </w:tc>
      </w:tr>
      <w:tr w:rsidR="00EB0A31" w14:paraId="5A62957E" w14:textId="77777777" w:rsidTr="00045046">
        <w:trPr>
          <w:trHeight w:val="197"/>
        </w:trPr>
        <w:tc>
          <w:tcPr>
            <w:tcW w:w="3086" w:type="dxa"/>
            <w:tcBorders>
              <w:top w:val="nil"/>
            </w:tcBorders>
            <w:shd w:val="clear" w:color="auto" w:fill="F7CAAC"/>
          </w:tcPr>
          <w:p w14:paraId="0FBAD70F" w14:textId="77777777" w:rsidR="00EB0A31" w:rsidRDefault="00EB0A31" w:rsidP="00A779C5">
            <w:pPr>
              <w:rPr>
                <w:b/>
              </w:rPr>
            </w:pPr>
            <w:r>
              <w:rPr>
                <w:b/>
              </w:rPr>
              <w:t>Garant předmětu</w:t>
            </w:r>
          </w:p>
        </w:tc>
        <w:tc>
          <w:tcPr>
            <w:tcW w:w="6769" w:type="dxa"/>
            <w:gridSpan w:val="7"/>
            <w:tcBorders>
              <w:top w:val="nil"/>
            </w:tcBorders>
          </w:tcPr>
          <w:p w14:paraId="0DD90A08" w14:textId="77777777" w:rsidR="00EB0A31" w:rsidRDefault="00EB0A31" w:rsidP="00002AF6">
            <w:pPr>
              <w:jc w:val="both"/>
            </w:pPr>
            <w:r>
              <w:t>doc. MgA. Libor Nemeškal, Ph.D.</w:t>
            </w:r>
          </w:p>
        </w:tc>
      </w:tr>
      <w:tr w:rsidR="00EB0A31" w14:paraId="569748FF" w14:textId="77777777" w:rsidTr="00045046">
        <w:trPr>
          <w:trHeight w:val="243"/>
        </w:trPr>
        <w:tc>
          <w:tcPr>
            <w:tcW w:w="3086" w:type="dxa"/>
            <w:tcBorders>
              <w:top w:val="nil"/>
            </w:tcBorders>
            <w:shd w:val="clear" w:color="auto" w:fill="F7CAAC"/>
          </w:tcPr>
          <w:p w14:paraId="130DF2A5" w14:textId="77777777" w:rsidR="00EB0A31" w:rsidRDefault="00EB0A31" w:rsidP="00A779C5">
            <w:pPr>
              <w:rPr>
                <w:b/>
              </w:rPr>
            </w:pPr>
            <w:r>
              <w:rPr>
                <w:b/>
              </w:rPr>
              <w:t>Zapojení garanta do výuky předmětu</w:t>
            </w:r>
          </w:p>
        </w:tc>
        <w:tc>
          <w:tcPr>
            <w:tcW w:w="6769" w:type="dxa"/>
            <w:gridSpan w:val="7"/>
            <w:tcBorders>
              <w:top w:val="nil"/>
            </w:tcBorders>
          </w:tcPr>
          <w:p w14:paraId="19225EB0" w14:textId="77777777" w:rsidR="00EB0A31" w:rsidRDefault="00EB0A31" w:rsidP="00002AF6">
            <w:pPr>
              <w:jc w:val="both"/>
            </w:pPr>
            <w:r>
              <w:t>100 %</w:t>
            </w:r>
          </w:p>
        </w:tc>
      </w:tr>
      <w:tr w:rsidR="00EB0A31" w14:paraId="245B54D9" w14:textId="77777777" w:rsidTr="00045046">
        <w:tc>
          <w:tcPr>
            <w:tcW w:w="3086" w:type="dxa"/>
            <w:shd w:val="clear" w:color="auto" w:fill="F7CAAC"/>
          </w:tcPr>
          <w:p w14:paraId="04D84E49" w14:textId="77777777" w:rsidR="00EB0A31" w:rsidRDefault="00EB0A31" w:rsidP="00002AF6">
            <w:pPr>
              <w:jc w:val="both"/>
              <w:rPr>
                <w:b/>
              </w:rPr>
            </w:pPr>
            <w:r>
              <w:rPr>
                <w:b/>
              </w:rPr>
              <w:t>Vyučující</w:t>
            </w:r>
          </w:p>
        </w:tc>
        <w:tc>
          <w:tcPr>
            <w:tcW w:w="6769" w:type="dxa"/>
            <w:gridSpan w:val="7"/>
            <w:tcBorders>
              <w:bottom w:val="nil"/>
            </w:tcBorders>
          </w:tcPr>
          <w:p w14:paraId="793FEC5B" w14:textId="77777777" w:rsidR="00EB0A31" w:rsidRDefault="00EB0A31" w:rsidP="00002AF6">
            <w:pPr>
              <w:jc w:val="both"/>
            </w:pPr>
          </w:p>
        </w:tc>
      </w:tr>
      <w:tr w:rsidR="00EB0A31" w14:paraId="58A850AD" w14:textId="77777777" w:rsidTr="00045046">
        <w:trPr>
          <w:trHeight w:val="554"/>
        </w:trPr>
        <w:tc>
          <w:tcPr>
            <w:tcW w:w="9855" w:type="dxa"/>
            <w:gridSpan w:val="8"/>
            <w:tcBorders>
              <w:top w:val="nil"/>
            </w:tcBorders>
          </w:tcPr>
          <w:p w14:paraId="5ED2D0FD" w14:textId="77777777" w:rsidR="00EB0A31" w:rsidRDefault="00EB0A31" w:rsidP="00002AF6">
            <w:pPr>
              <w:jc w:val="both"/>
            </w:pPr>
            <w:r>
              <w:t xml:space="preserve">doc. MgA. Libor Nemeškal, Ph.D. </w:t>
            </w:r>
          </w:p>
        </w:tc>
      </w:tr>
      <w:tr w:rsidR="00EB0A31" w14:paraId="12EC060A" w14:textId="77777777" w:rsidTr="00045046">
        <w:tc>
          <w:tcPr>
            <w:tcW w:w="3086" w:type="dxa"/>
            <w:shd w:val="clear" w:color="auto" w:fill="F7CAAC"/>
          </w:tcPr>
          <w:p w14:paraId="4C2BE3B9" w14:textId="77777777" w:rsidR="00EB0A31" w:rsidRDefault="00EB0A31" w:rsidP="00002AF6">
            <w:pPr>
              <w:jc w:val="both"/>
              <w:rPr>
                <w:b/>
              </w:rPr>
            </w:pPr>
            <w:r>
              <w:rPr>
                <w:b/>
              </w:rPr>
              <w:t>Stručná anotace předmětu</w:t>
            </w:r>
          </w:p>
        </w:tc>
        <w:tc>
          <w:tcPr>
            <w:tcW w:w="6769" w:type="dxa"/>
            <w:gridSpan w:val="7"/>
            <w:tcBorders>
              <w:bottom w:val="nil"/>
            </w:tcBorders>
          </w:tcPr>
          <w:p w14:paraId="4ACC191B" w14:textId="77777777" w:rsidR="00EB0A31" w:rsidRDefault="00EB0A31" w:rsidP="00002AF6">
            <w:pPr>
              <w:jc w:val="both"/>
            </w:pPr>
          </w:p>
        </w:tc>
      </w:tr>
      <w:tr w:rsidR="00EB0A31" w14:paraId="0E804792" w14:textId="77777777" w:rsidTr="00045046">
        <w:trPr>
          <w:trHeight w:val="2809"/>
        </w:trPr>
        <w:tc>
          <w:tcPr>
            <w:tcW w:w="9855" w:type="dxa"/>
            <w:gridSpan w:val="8"/>
            <w:tcBorders>
              <w:top w:val="nil"/>
              <w:bottom w:val="single" w:sz="12" w:space="0" w:color="auto"/>
            </w:tcBorders>
          </w:tcPr>
          <w:p w14:paraId="03B07053" w14:textId="77777777" w:rsidR="00EB0A31" w:rsidRDefault="00EB0A31" w:rsidP="00002AF6">
            <w:pPr>
              <w:jc w:val="both"/>
            </w:pPr>
          </w:p>
          <w:p w14:paraId="22D1C698" w14:textId="77777777" w:rsidR="00EB0A31" w:rsidRDefault="00EB0A31" w:rsidP="00002AF6">
            <w:pPr>
              <w:jc w:val="both"/>
            </w:pPr>
            <w:r>
              <w:t xml:space="preserve">Předmět vede k rozšiřování znalostí v oblasti historie a estetiky střihové skladby. V přímé návaznosti na praktická zadání jsou studenti seznámeni se specifiky střihové skladby v animovaném a trikovém filmu. Součástí předmětu je zároveň pokračující příprava studentů v oblasti pedagogiky audiovize. </w:t>
            </w:r>
          </w:p>
          <w:p w14:paraId="64BC6FA9" w14:textId="77777777" w:rsidR="00EB0A31" w:rsidRDefault="00EB0A31" w:rsidP="00002AF6">
            <w:pPr>
              <w:jc w:val="both"/>
            </w:pPr>
          </w:p>
          <w:p w14:paraId="2C149A4F" w14:textId="77777777" w:rsidR="00EB0A31" w:rsidRPr="009B4679" w:rsidRDefault="00EB0A31" w:rsidP="00002AF6">
            <w:pPr>
              <w:jc w:val="both"/>
              <w:rPr>
                <w:u w:val="single"/>
              </w:rPr>
            </w:pPr>
            <w:r w:rsidRPr="009B4679">
              <w:rPr>
                <w:u w:val="single"/>
              </w:rPr>
              <w:t>Konkrétní témata:</w:t>
            </w:r>
          </w:p>
          <w:p w14:paraId="2D70A277" w14:textId="77777777" w:rsidR="00EB0A31" w:rsidRPr="007234F6" w:rsidRDefault="00EB0A31" w:rsidP="009305FD">
            <w:pPr>
              <w:pStyle w:val="Odstavecseseznamem"/>
              <w:numPr>
                <w:ilvl w:val="0"/>
                <w:numId w:val="21"/>
              </w:numPr>
              <w:jc w:val="both"/>
              <w:rPr>
                <w:lang w:val="en-US"/>
              </w:rPr>
            </w:pPr>
            <w:r w:rsidRPr="007234F6">
              <w:t>Střih animovaného filmu.</w:t>
            </w:r>
          </w:p>
          <w:p w14:paraId="551579EF" w14:textId="77777777" w:rsidR="00EB0A31" w:rsidRPr="007234F6" w:rsidRDefault="00EB0A31" w:rsidP="009305FD">
            <w:pPr>
              <w:pStyle w:val="Odstavecseseznamem"/>
              <w:numPr>
                <w:ilvl w:val="0"/>
                <w:numId w:val="21"/>
              </w:numPr>
              <w:jc w:val="both"/>
              <w:rPr>
                <w:lang w:val="en-US"/>
              </w:rPr>
            </w:pPr>
            <w:r w:rsidRPr="007234F6">
              <w:t>Historie střihové skladby (</w:t>
            </w:r>
            <w:proofErr w:type="gramStart"/>
            <w:r w:rsidRPr="007234F6">
              <w:t>1898-současnost</w:t>
            </w:r>
            <w:proofErr w:type="gramEnd"/>
            <w:r w:rsidRPr="007234F6">
              <w:t>).</w:t>
            </w:r>
          </w:p>
          <w:p w14:paraId="33F3A356" w14:textId="77777777" w:rsidR="00EB0A31" w:rsidRPr="007234F6" w:rsidRDefault="00EB0A31" w:rsidP="009305FD">
            <w:pPr>
              <w:pStyle w:val="Odstavecseseznamem"/>
              <w:numPr>
                <w:ilvl w:val="0"/>
                <w:numId w:val="21"/>
              </w:numPr>
              <w:jc w:val="both"/>
              <w:rPr>
                <w:lang w:val="en-US"/>
              </w:rPr>
            </w:pPr>
            <w:r w:rsidRPr="007234F6">
              <w:t>Prezentace: Osobnost střih</w:t>
            </w:r>
            <w:r>
              <w:t>ové skladby.</w:t>
            </w:r>
          </w:p>
          <w:p w14:paraId="24CDE818" w14:textId="77777777" w:rsidR="00EB0A31" w:rsidRPr="007234F6" w:rsidRDefault="00EB0A31" w:rsidP="009305FD">
            <w:pPr>
              <w:pStyle w:val="Odstavecseseznamem"/>
              <w:numPr>
                <w:ilvl w:val="0"/>
                <w:numId w:val="21"/>
              </w:numPr>
              <w:jc w:val="both"/>
              <w:rPr>
                <w:lang w:val="en-US"/>
              </w:rPr>
            </w:pPr>
            <w:r w:rsidRPr="007234F6">
              <w:t>Pedagogické minimum 2 (příprava workshopu).</w:t>
            </w:r>
          </w:p>
          <w:p w14:paraId="0A4DAFFF" w14:textId="77777777" w:rsidR="00EB0A31" w:rsidRDefault="00EB0A31" w:rsidP="009305FD">
            <w:pPr>
              <w:pStyle w:val="Odstavecseseznamem"/>
              <w:numPr>
                <w:ilvl w:val="0"/>
                <w:numId w:val="20"/>
              </w:numPr>
              <w:jc w:val="both"/>
            </w:pPr>
            <w:r>
              <w:t xml:space="preserve"> </w:t>
            </w:r>
          </w:p>
          <w:p w14:paraId="616583DB" w14:textId="77777777" w:rsidR="00EB0A31" w:rsidRDefault="00EB0A31" w:rsidP="00002AF6">
            <w:pPr>
              <w:jc w:val="both"/>
            </w:pPr>
          </w:p>
        </w:tc>
      </w:tr>
      <w:tr w:rsidR="00EB0A31" w14:paraId="3831D596" w14:textId="77777777" w:rsidTr="00045046">
        <w:trPr>
          <w:trHeight w:val="265"/>
        </w:trPr>
        <w:tc>
          <w:tcPr>
            <w:tcW w:w="3653" w:type="dxa"/>
            <w:gridSpan w:val="2"/>
            <w:tcBorders>
              <w:top w:val="nil"/>
            </w:tcBorders>
            <w:shd w:val="clear" w:color="auto" w:fill="F7CAAC"/>
          </w:tcPr>
          <w:p w14:paraId="6A466BCD"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2AA2876B" w14:textId="77777777" w:rsidR="00EB0A31" w:rsidRDefault="00EB0A31" w:rsidP="00002AF6">
            <w:pPr>
              <w:jc w:val="both"/>
            </w:pPr>
          </w:p>
        </w:tc>
      </w:tr>
      <w:tr w:rsidR="00EB0A31" w14:paraId="0613F40C" w14:textId="77777777" w:rsidTr="00045046">
        <w:trPr>
          <w:trHeight w:val="1497"/>
        </w:trPr>
        <w:tc>
          <w:tcPr>
            <w:tcW w:w="9855" w:type="dxa"/>
            <w:gridSpan w:val="8"/>
            <w:tcBorders>
              <w:top w:val="nil"/>
            </w:tcBorders>
          </w:tcPr>
          <w:p w14:paraId="6993C0CA" w14:textId="77777777" w:rsidR="00AB4B55" w:rsidRDefault="00AB4B55" w:rsidP="00002AF6">
            <w:pPr>
              <w:jc w:val="both"/>
              <w:rPr>
                <w:b/>
              </w:rPr>
            </w:pPr>
          </w:p>
          <w:p w14:paraId="6ADB9A6E" w14:textId="6D582516" w:rsidR="00EB0A31" w:rsidRPr="00AB4B55" w:rsidRDefault="00EB0A31" w:rsidP="00002AF6">
            <w:pPr>
              <w:jc w:val="both"/>
              <w:rPr>
                <w:b/>
              </w:rPr>
            </w:pPr>
            <w:r w:rsidRPr="00AB4B55">
              <w:rPr>
                <w:b/>
              </w:rPr>
              <w:t>Povinná:</w:t>
            </w:r>
          </w:p>
          <w:p w14:paraId="05C05DFC" w14:textId="77777777" w:rsidR="00EB0A31" w:rsidRDefault="00EB0A31" w:rsidP="00002AF6">
            <w:pPr>
              <w:jc w:val="both"/>
            </w:pPr>
            <w:r w:rsidRPr="00C2346D">
              <w:t xml:space="preserve">BEGLEITER, Marcie. </w:t>
            </w:r>
            <w:r w:rsidRPr="00C5551E">
              <w:rPr>
                <w:i/>
                <w:iCs/>
              </w:rPr>
              <w:t>From Word to Image.</w:t>
            </w:r>
            <w:r w:rsidRPr="00C2346D">
              <w:t xml:space="preserve"> CA: Michael Wiese Productions, 2010. ISBN 978-1-932907-67-4.</w:t>
            </w:r>
          </w:p>
          <w:p w14:paraId="3FE22EF0" w14:textId="77777777" w:rsidR="00EB0A31" w:rsidRDefault="00EB0A31" w:rsidP="00002AF6">
            <w:pPr>
              <w:jc w:val="both"/>
            </w:pPr>
            <w:r w:rsidRPr="00C5551E">
              <w:t xml:space="preserve">CRITTENDEN, Roger. </w:t>
            </w:r>
            <w:r w:rsidRPr="00C5551E">
              <w:rPr>
                <w:i/>
                <w:iCs/>
              </w:rPr>
              <w:t>Fine Cuts. The Art of European Film Editing</w:t>
            </w:r>
            <w:r w:rsidRPr="00C5551E">
              <w:t>. MA: Focal Press, 2006. ISBN 978-0-240-51684-4.</w:t>
            </w:r>
          </w:p>
          <w:p w14:paraId="632F9556" w14:textId="77777777" w:rsidR="00EB0A31" w:rsidRDefault="00EB0A31" w:rsidP="00002AF6">
            <w:pPr>
              <w:jc w:val="both"/>
            </w:pPr>
            <w:r w:rsidRPr="00C2346D">
              <w:t xml:space="preserve">DANCYGER, Ken. </w:t>
            </w:r>
            <w:r w:rsidRPr="00C5551E">
              <w:rPr>
                <w:i/>
                <w:iCs/>
              </w:rPr>
              <w:t>The technique of film and video editing: history, theory, and practice.</w:t>
            </w:r>
            <w:r w:rsidRPr="00C2346D">
              <w:t xml:space="preserve"> Vybrané kapitoly.</w:t>
            </w:r>
          </w:p>
          <w:p w14:paraId="3380F084" w14:textId="77777777" w:rsidR="00EB0A31" w:rsidRDefault="00EB0A31" w:rsidP="00002AF6">
            <w:pPr>
              <w:jc w:val="both"/>
            </w:pPr>
            <w:r w:rsidRPr="00B4679F">
              <w:t xml:space="preserve">CHANG, Justin. </w:t>
            </w:r>
            <w:r w:rsidRPr="00B4679F">
              <w:rPr>
                <w:i/>
                <w:iCs/>
              </w:rPr>
              <w:t>Editing</w:t>
            </w:r>
            <w:r w:rsidRPr="00B4679F">
              <w:t>. Vybrané kapitoly. Lewes: Ilex, 2012, 192 p. Filmcraft series. ISBN 19-075-7956-7.</w:t>
            </w:r>
          </w:p>
          <w:p w14:paraId="7497BD7C" w14:textId="77777777" w:rsidR="00EB0A31" w:rsidRDefault="00EB0A31" w:rsidP="00002AF6">
            <w:pPr>
              <w:jc w:val="both"/>
            </w:pPr>
            <w:r w:rsidRPr="00C2346D">
              <w:t xml:space="preserve">PLAŽEWSKI, Jerzy. Historický vývoj střihové skladby. </w:t>
            </w:r>
            <w:r w:rsidRPr="00C5551E">
              <w:rPr>
                <w:i/>
                <w:iCs/>
              </w:rPr>
              <w:t>Filmová řeč.</w:t>
            </w:r>
            <w:r w:rsidRPr="00C2346D">
              <w:t xml:space="preserve"> Orbis, Praha, 1967. S. 127-138.</w:t>
            </w:r>
          </w:p>
          <w:p w14:paraId="7C4D2D76" w14:textId="77777777" w:rsidR="00EB0A31" w:rsidRDefault="00EB0A31" w:rsidP="00002AF6">
            <w:pPr>
              <w:jc w:val="both"/>
            </w:pPr>
            <w:r w:rsidRPr="00C2346D">
              <w:t xml:space="preserve">REISZ, Karel a Gavin MILLAR. </w:t>
            </w:r>
            <w:r w:rsidRPr="00C5551E">
              <w:rPr>
                <w:i/>
                <w:iCs/>
              </w:rPr>
              <w:t>The technique of film editing.</w:t>
            </w:r>
            <w:r w:rsidRPr="00C2346D">
              <w:t xml:space="preserve"> Vybrané kapitoly. 2nd ed., reissued.</w:t>
            </w:r>
          </w:p>
          <w:p w14:paraId="37D60BF7" w14:textId="77777777" w:rsidR="00EB0A31" w:rsidRDefault="00EB0A31" w:rsidP="00002AF6">
            <w:pPr>
              <w:jc w:val="both"/>
            </w:pPr>
          </w:p>
          <w:p w14:paraId="2995E590" w14:textId="77777777" w:rsidR="00EB0A31" w:rsidRPr="00AB4B55" w:rsidRDefault="00EB0A31" w:rsidP="00002AF6">
            <w:pPr>
              <w:jc w:val="both"/>
              <w:rPr>
                <w:b/>
              </w:rPr>
            </w:pPr>
            <w:r w:rsidRPr="00AB4B55">
              <w:rPr>
                <w:b/>
              </w:rPr>
              <w:t>Doporučená:</w:t>
            </w:r>
          </w:p>
          <w:p w14:paraId="76948F30" w14:textId="77777777" w:rsidR="00EB0A31" w:rsidRDefault="00EB0A31" w:rsidP="00002AF6">
            <w:pPr>
              <w:jc w:val="both"/>
            </w:pPr>
            <w:r>
              <w:t xml:space="preserve">GINNIS, Paul. </w:t>
            </w:r>
            <w:r>
              <w:rPr>
                <w:i/>
                <w:iCs/>
              </w:rPr>
              <w:t>Efektivní výukové nástroje pro učitele: strategie pro zvýšení úspěšnosti každého žáka.</w:t>
            </w:r>
            <w:r>
              <w:t xml:space="preserve"> Praha: Euromedia Group, 2019. Universum (Euromedia Group). ISBN 9788076175822.</w:t>
            </w:r>
          </w:p>
          <w:p w14:paraId="3C462863" w14:textId="77777777" w:rsidR="00EB0A31" w:rsidRDefault="00EB0A31" w:rsidP="00002AF6">
            <w:pPr>
              <w:jc w:val="both"/>
            </w:pPr>
            <w:r w:rsidRPr="00B4679F">
              <w:t xml:space="preserve">HART, John. </w:t>
            </w:r>
            <w:r w:rsidRPr="00B4679F">
              <w:rPr>
                <w:i/>
                <w:iCs/>
              </w:rPr>
              <w:t xml:space="preserve">The Art of the Storyboard. </w:t>
            </w:r>
            <w:r w:rsidRPr="00B4679F">
              <w:t>Vybrané kapitoly. MA: Focal Press, 2008. ISBN 978-0-240-80960-1.</w:t>
            </w:r>
          </w:p>
          <w:p w14:paraId="6A8832DB" w14:textId="77777777" w:rsidR="00EB0A31" w:rsidRDefault="00EB0A31" w:rsidP="00002AF6">
            <w:pPr>
              <w:jc w:val="both"/>
            </w:pPr>
          </w:p>
        </w:tc>
      </w:tr>
    </w:tbl>
    <w:p w14:paraId="7EC4E7B9" w14:textId="4D71D8A2" w:rsidR="00EB0A31" w:rsidRDefault="00EB0A31" w:rsidP="00EB0A31"/>
    <w:p w14:paraId="2390A8A7" w14:textId="7FA2D46C" w:rsidR="00045046" w:rsidRDefault="00045046" w:rsidP="00EB0A31"/>
    <w:p w14:paraId="24BC378F" w14:textId="63AC3A65" w:rsidR="00045046" w:rsidRDefault="00045046" w:rsidP="00EB0A31"/>
    <w:p w14:paraId="61491F8A" w14:textId="4D4BCBB8" w:rsidR="00045046" w:rsidRDefault="00045046" w:rsidP="00EB0A31"/>
    <w:p w14:paraId="6FD342D5" w14:textId="16B7E24A" w:rsidR="00045046" w:rsidRDefault="00045046" w:rsidP="00EB0A31"/>
    <w:p w14:paraId="2770DC91" w14:textId="2FCA7C8B" w:rsidR="00045046" w:rsidRDefault="00045046" w:rsidP="00EB0A31"/>
    <w:p w14:paraId="0618C07C" w14:textId="77777777" w:rsidR="00045046" w:rsidRDefault="00045046" w:rsidP="00EB0A31"/>
    <w:p w14:paraId="71CA6C85" w14:textId="7DB221F9" w:rsidR="00EB0A31" w:rsidRDefault="00EB0A31" w:rsidP="00830C8E"/>
    <w:p w14:paraId="39CC8AD8" w14:textId="76F75A4E" w:rsidR="00EB0A31" w:rsidRDefault="00EB0A31"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330B73DF" w14:textId="77777777" w:rsidTr="00045046">
        <w:tc>
          <w:tcPr>
            <w:tcW w:w="9855" w:type="dxa"/>
            <w:gridSpan w:val="8"/>
            <w:tcBorders>
              <w:bottom w:val="double" w:sz="4" w:space="0" w:color="auto"/>
            </w:tcBorders>
            <w:shd w:val="clear" w:color="auto" w:fill="BDD6EE"/>
          </w:tcPr>
          <w:p w14:paraId="6D1AAA7D" w14:textId="77777777" w:rsidR="00EB0A31" w:rsidRDefault="00EB0A31" w:rsidP="00002AF6">
            <w:pPr>
              <w:jc w:val="both"/>
              <w:rPr>
                <w:b/>
                <w:sz w:val="28"/>
              </w:rPr>
            </w:pPr>
            <w:r>
              <w:lastRenderedPageBreak/>
              <w:br w:type="page"/>
            </w:r>
            <w:r>
              <w:rPr>
                <w:b/>
                <w:sz w:val="28"/>
              </w:rPr>
              <w:t>B-III – Charakteristika studijního předmětu</w:t>
            </w:r>
          </w:p>
        </w:tc>
      </w:tr>
      <w:tr w:rsidR="00EB0A31" w14:paraId="75760732" w14:textId="77777777" w:rsidTr="00045046">
        <w:tc>
          <w:tcPr>
            <w:tcW w:w="3086" w:type="dxa"/>
            <w:tcBorders>
              <w:top w:val="double" w:sz="4" w:space="0" w:color="auto"/>
            </w:tcBorders>
            <w:shd w:val="clear" w:color="auto" w:fill="F7CAAC"/>
          </w:tcPr>
          <w:p w14:paraId="59691298" w14:textId="77777777" w:rsidR="00EB0A31" w:rsidRDefault="00EB0A31" w:rsidP="00002AF6">
            <w:pPr>
              <w:jc w:val="both"/>
              <w:rPr>
                <w:b/>
              </w:rPr>
            </w:pPr>
            <w:r>
              <w:rPr>
                <w:b/>
              </w:rPr>
              <w:t>Název studijního předmětu</w:t>
            </w:r>
          </w:p>
        </w:tc>
        <w:tc>
          <w:tcPr>
            <w:tcW w:w="6769" w:type="dxa"/>
            <w:gridSpan w:val="7"/>
            <w:tcBorders>
              <w:top w:val="double" w:sz="4" w:space="0" w:color="auto"/>
            </w:tcBorders>
          </w:tcPr>
          <w:p w14:paraId="2EFB303B" w14:textId="77777777" w:rsidR="00EB0A31" w:rsidRDefault="00EB0A31" w:rsidP="00002AF6">
            <w:pPr>
              <w:jc w:val="both"/>
            </w:pPr>
            <w:r>
              <w:t>Teorie a technologie</w:t>
            </w:r>
            <w:r w:rsidRPr="00132B26">
              <w:t xml:space="preserve"> </w:t>
            </w:r>
            <w:r>
              <w:t>Střihová skladba 9</w:t>
            </w:r>
          </w:p>
        </w:tc>
      </w:tr>
      <w:tr w:rsidR="00EB0A31" w14:paraId="5B51D7C6" w14:textId="77777777" w:rsidTr="00045046">
        <w:tc>
          <w:tcPr>
            <w:tcW w:w="3086" w:type="dxa"/>
            <w:shd w:val="clear" w:color="auto" w:fill="F7CAAC"/>
          </w:tcPr>
          <w:p w14:paraId="4BFEF91B" w14:textId="77777777" w:rsidR="00EB0A31" w:rsidRDefault="00EB0A31" w:rsidP="00A779C5">
            <w:pPr>
              <w:rPr>
                <w:b/>
              </w:rPr>
            </w:pPr>
            <w:r>
              <w:rPr>
                <w:b/>
              </w:rPr>
              <w:t>Typ předmětu</w:t>
            </w:r>
          </w:p>
        </w:tc>
        <w:tc>
          <w:tcPr>
            <w:tcW w:w="3406" w:type="dxa"/>
            <w:gridSpan w:val="4"/>
          </w:tcPr>
          <w:p w14:paraId="0FA7690A" w14:textId="2CDF90F5" w:rsidR="00EB0A31" w:rsidRDefault="00EB0A31" w:rsidP="00002AF6">
            <w:pPr>
              <w:jc w:val="both"/>
            </w:pPr>
            <w:r>
              <w:t xml:space="preserve">Povinný, </w:t>
            </w:r>
            <w:r w:rsidR="00DF21C6">
              <w:t>PZ</w:t>
            </w:r>
          </w:p>
        </w:tc>
        <w:tc>
          <w:tcPr>
            <w:tcW w:w="2695" w:type="dxa"/>
            <w:gridSpan w:val="2"/>
            <w:shd w:val="clear" w:color="auto" w:fill="F7CAAC"/>
          </w:tcPr>
          <w:p w14:paraId="24754B26" w14:textId="77777777" w:rsidR="00EB0A31" w:rsidRDefault="00EB0A31" w:rsidP="00002AF6">
            <w:pPr>
              <w:jc w:val="both"/>
            </w:pPr>
            <w:r>
              <w:rPr>
                <w:b/>
              </w:rPr>
              <w:t>doporučený ročník / semestr</w:t>
            </w:r>
          </w:p>
        </w:tc>
        <w:tc>
          <w:tcPr>
            <w:tcW w:w="668" w:type="dxa"/>
          </w:tcPr>
          <w:p w14:paraId="42D0B238" w14:textId="02E84E68" w:rsidR="00EB0A31" w:rsidRDefault="00F76019" w:rsidP="00002AF6">
            <w:pPr>
              <w:jc w:val="both"/>
            </w:pPr>
            <w:r>
              <w:t>2</w:t>
            </w:r>
            <w:r w:rsidR="00EB0A31">
              <w:t>/ZS</w:t>
            </w:r>
          </w:p>
        </w:tc>
      </w:tr>
      <w:tr w:rsidR="00EB0A31" w14:paraId="13AA5AB7" w14:textId="77777777" w:rsidTr="00045046">
        <w:tc>
          <w:tcPr>
            <w:tcW w:w="3086" w:type="dxa"/>
            <w:shd w:val="clear" w:color="auto" w:fill="F7CAAC"/>
          </w:tcPr>
          <w:p w14:paraId="6DCFA111" w14:textId="77777777" w:rsidR="00EB0A31" w:rsidRDefault="00EB0A31" w:rsidP="00A779C5">
            <w:pPr>
              <w:rPr>
                <w:b/>
              </w:rPr>
            </w:pPr>
            <w:r>
              <w:rPr>
                <w:b/>
              </w:rPr>
              <w:t>Rozsah studijního předmětu</w:t>
            </w:r>
          </w:p>
        </w:tc>
        <w:tc>
          <w:tcPr>
            <w:tcW w:w="1701" w:type="dxa"/>
            <w:gridSpan w:val="2"/>
          </w:tcPr>
          <w:p w14:paraId="5162F6B8" w14:textId="1147C05D" w:rsidR="00EB0A31" w:rsidRDefault="00DF21C6" w:rsidP="00002AF6">
            <w:pPr>
              <w:jc w:val="both"/>
            </w:pPr>
            <w:r>
              <w:t>39</w:t>
            </w:r>
            <w:r w:rsidR="00EB0A31">
              <w:t>/semestr</w:t>
            </w:r>
          </w:p>
        </w:tc>
        <w:tc>
          <w:tcPr>
            <w:tcW w:w="889" w:type="dxa"/>
            <w:shd w:val="clear" w:color="auto" w:fill="F7CAAC"/>
          </w:tcPr>
          <w:p w14:paraId="5C9FE043" w14:textId="77777777" w:rsidR="00EB0A31" w:rsidRDefault="00EB0A31" w:rsidP="00002AF6">
            <w:pPr>
              <w:jc w:val="both"/>
              <w:rPr>
                <w:b/>
              </w:rPr>
            </w:pPr>
            <w:r>
              <w:rPr>
                <w:b/>
              </w:rPr>
              <w:t xml:space="preserve">hod. </w:t>
            </w:r>
          </w:p>
        </w:tc>
        <w:tc>
          <w:tcPr>
            <w:tcW w:w="816" w:type="dxa"/>
          </w:tcPr>
          <w:p w14:paraId="7C6B47FF" w14:textId="3056E6AC" w:rsidR="00EB0A31" w:rsidRDefault="00DF21C6" w:rsidP="00002AF6">
            <w:pPr>
              <w:jc w:val="both"/>
            </w:pPr>
            <w:r>
              <w:t>3</w:t>
            </w:r>
            <w:r w:rsidR="00EB0A31">
              <w:t>/týden</w:t>
            </w:r>
          </w:p>
        </w:tc>
        <w:tc>
          <w:tcPr>
            <w:tcW w:w="2156" w:type="dxa"/>
            <w:shd w:val="clear" w:color="auto" w:fill="F7CAAC"/>
          </w:tcPr>
          <w:p w14:paraId="3AB603CA" w14:textId="77777777" w:rsidR="00EB0A31" w:rsidRDefault="00EB0A31" w:rsidP="00002AF6">
            <w:pPr>
              <w:jc w:val="both"/>
              <w:rPr>
                <w:b/>
              </w:rPr>
            </w:pPr>
            <w:r>
              <w:rPr>
                <w:b/>
              </w:rPr>
              <w:t>kreditů</w:t>
            </w:r>
          </w:p>
        </w:tc>
        <w:tc>
          <w:tcPr>
            <w:tcW w:w="1207" w:type="dxa"/>
            <w:gridSpan w:val="2"/>
          </w:tcPr>
          <w:p w14:paraId="73BC237D" w14:textId="77777777" w:rsidR="00EB0A31" w:rsidRDefault="00EB0A31" w:rsidP="00002AF6">
            <w:pPr>
              <w:jc w:val="both"/>
            </w:pPr>
            <w:r>
              <w:t>3</w:t>
            </w:r>
          </w:p>
        </w:tc>
      </w:tr>
      <w:tr w:rsidR="00EB0A31" w14:paraId="195B2FFD" w14:textId="77777777" w:rsidTr="00045046">
        <w:tc>
          <w:tcPr>
            <w:tcW w:w="3086" w:type="dxa"/>
            <w:shd w:val="clear" w:color="auto" w:fill="F7CAAC"/>
          </w:tcPr>
          <w:p w14:paraId="0966CBF7" w14:textId="77777777" w:rsidR="00EB0A31" w:rsidRDefault="00EB0A31" w:rsidP="00A779C5">
            <w:pPr>
              <w:rPr>
                <w:b/>
                <w:sz w:val="22"/>
              </w:rPr>
            </w:pPr>
            <w:r>
              <w:rPr>
                <w:b/>
              </w:rPr>
              <w:t>Prerekvizity, korekvizity, ekvivalence</w:t>
            </w:r>
          </w:p>
        </w:tc>
        <w:tc>
          <w:tcPr>
            <w:tcW w:w="6769" w:type="dxa"/>
            <w:gridSpan w:val="7"/>
          </w:tcPr>
          <w:p w14:paraId="47AB8006" w14:textId="77777777" w:rsidR="00EB0A31" w:rsidRDefault="00EB0A31" w:rsidP="00002AF6">
            <w:pPr>
              <w:jc w:val="both"/>
            </w:pPr>
            <w:r>
              <w:t xml:space="preserve">Splněný předmět Teorie a technologie 8 </w:t>
            </w:r>
          </w:p>
        </w:tc>
      </w:tr>
      <w:tr w:rsidR="00EB0A31" w14:paraId="1CC3F7A8" w14:textId="77777777" w:rsidTr="00045046">
        <w:tc>
          <w:tcPr>
            <w:tcW w:w="3086" w:type="dxa"/>
            <w:shd w:val="clear" w:color="auto" w:fill="F7CAAC"/>
          </w:tcPr>
          <w:p w14:paraId="5A4CAD2A" w14:textId="77777777" w:rsidR="00EB0A31" w:rsidRDefault="00EB0A31" w:rsidP="00A779C5">
            <w:pPr>
              <w:rPr>
                <w:b/>
              </w:rPr>
            </w:pPr>
            <w:r>
              <w:rPr>
                <w:b/>
              </w:rPr>
              <w:t>Způsob ověření studijních výsledků</w:t>
            </w:r>
          </w:p>
        </w:tc>
        <w:tc>
          <w:tcPr>
            <w:tcW w:w="3406" w:type="dxa"/>
            <w:gridSpan w:val="4"/>
          </w:tcPr>
          <w:p w14:paraId="4A9BFD33" w14:textId="77777777" w:rsidR="00EB0A31" w:rsidRDefault="00EB0A31" w:rsidP="00002AF6">
            <w:pPr>
              <w:jc w:val="both"/>
            </w:pPr>
            <w:r>
              <w:t>Zkouška</w:t>
            </w:r>
          </w:p>
        </w:tc>
        <w:tc>
          <w:tcPr>
            <w:tcW w:w="2156" w:type="dxa"/>
            <w:shd w:val="clear" w:color="auto" w:fill="F7CAAC"/>
          </w:tcPr>
          <w:p w14:paraId="5D4D584E" w14:textId="77777777" w:rsidR="00EB0A31" w:rsidRDefault="00EB0A31" w:rsidP="00002AF6">
            <w:pPr>
              <w:jc w:val="both"/>
              <w:rPr>
                <w:b/>
              </w:rPr>
            </w:pPr>
            <w:r>
              <w:rPr>
                <w:b/>
              </w:rPr>
              <w:t>Forma výuky</w:t>
            </w:r>
          </w:p>
        </w:tc>
        <w:tc>
          <w:tcPr>
            <w:tcW w:w="1207" w:type="dxa"/>
            <w:gridSpan w:val="2"/>
          </w:tcPr>
          <w:p w14:paraId="7B418CD0" w14:textId="77777777" w:rsidR="00EB0A31" w:rsidRDefault="00EB0A31" w:rsidP="00002AF6">
            <w:pPr>
              <w:jc w:val="both"/>
            </w:pPr>
            <w:r>
              <w:t>Přednáška</w:t>
            </w:r>
          </w:p>
        </w:tc>
      </w:tr>
      <w:tr w:rsidR="00EB0A31" w14:paraId="24E9A162" w14:textId="77777777" w:rsidTr="00045046">
        <w:tc>
          <w:tcPr>
            <w:tcW w:w="3086" w:type="dxa"/>
            <w:shd w:val="clear" w:color="auto" w:fill="F7CAAC"/>
          </w:tcPr>
          <w:p w14:paraId="2500B7AF"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27936B46" w14:textId="77777777" w:rsidR="00EB0A31" w:rsidRDefault="00EB0A31" w:rsidP="00002AF6">
            <w:pPr>
              <w:jc w:val="both"/>
            </w:pPr>
            <w:r>
              <w:t>Účast na seminářích s kontrolovanou docházkou, povolena maximálně jedna omluvená neúčast.</w:t>
            </w:r>
          </w:p>
          <w:p w14:paraId="5D8726D5" w14:textId="77777777" w:rsidR="00EB0A31" w:rsidRDefault="00EB0A31" w:rsidP="00002AF6">
            <w:pPr>
              <w:jc w:val="both"/>
            </w:pPr>
            <w:r>
              <w:t>Aktivita při práci na projektech, v termínu odevzdaná všechna zadaná cvičení, ústní zkouška.</w:t>
            </w:r>
          </w:p>
        </w:tc>
      </w:tr>
      <w:tr w:rsidR="00EB0A31" w14:paraId="1BADA92E" w14:textId="77777777" w:rsidTr="00045046">
        <w:trPr>
          <w:trHeight w:val="554"/>
        </w:trPr>
        <w:tc>
          <w:tcPr>
            <w:tcW w:w="9855" w:type="dxa"/>
            <w:gridSpan w:val="8"/>
            <w:tcBorders>
              <w:top w:val="nil"/>
            </w:tcBorders>
          </w:tcPr>
          <w:p w14:paraId="31E0E493" w14:textId="77777777" w:rsidR="00EB0A31" w:rsidRDefault="00EB0A31" w:rsidP="00A779C5"/>
        </w:tc>
      </w:tr>
      <w:tr w:rsidR="00EB0A31" w14:paraId="4D45C52A" w14:textId="77777777" w:rsidTr="00045046">
        <w:trPr>
          <w:trHeight w:val="197"/>
        </w:trPr>
        <w:tc>
          <w:tcPr>
            <w:tcW w:w="3086" w:type="dxa"/>
            <w:tcBorders>
              <w:top w:val="nil"/>
            </w:tcBorders>
            <w:shd w:val="clear" w:color="auto" w:fill="F7CAAC"/>
          </w:tcPr>
          <w:p w14:paraId="70401204" w14:textId="77777777" w:rsidR="00EB0A31" w:rsidRDefault="00EB0A31" w:rsidP="00A779C5">
            <w:pPr>
              <w:rPr>
                <w:b/>
              </w:rPr>
            </w:pPr>
            <w:r>
              <w:rPr>
                <w:b/>
              </w:rPr>
              <w:t>Garant předmětu</w:t>
            </w:r>
          </w:p>
        </w:tc>
        <w:tc>
          <w:tcPr>
            <w:tcW w:w="6769" w:type="dxa"/>
            <w:gridSpan w:val="7"/>
            <w:tcBorders>
              <w:top w:val="nil"/>
            </w:tcBorders>
          </w:tcPr>
          <w:p w14:paraId="65000828" w14:textId="77777777" w:rsidR="00EB0A31" w:rsidRDefault="00EB0A31" w:rsidP="00002AF6">
            <w:pPr>
              <w:jc w:val="both"/>
            </w:pPr>
            <w:r>
              <w:t>doc. MgA. Libor Nemeškal, Ph.D.</w:t>
            </w:r>
          </w:p>
        </w:tc>
      </w:tr>
      <w:tr w:rsidR="00EB0A31" w14:paraId="2C35426F" w14:textId="77777777" w:rsidTr="00045046">
        <w:trPr>
          <w:trHeight w:val="243"/>
        </w:trPr>
        <w:tc>
          <w:tcPr>
            <w:tcW w:w="3086" w:type="dxa"/>
            <w:tcBorders>
              <w:top w:val="nil"/>
            </w:tcBorders>
            <w:shd w:val="clear" w:color="auto" w:fill="F7CAAC"/>
          </w:tcPr>
          <w:p w14:paraId="08A9C5E9" w14:textId="77777777" w:rsidR="00EB0A31" w:rsidRDefault="00EB0A31" w:rsidP="00A779C5">
            <w:pPr>
              <w:rPr>
                <w:b/>
              </w:rPr>
            </w:pPr>
            <w:r>
              <w:rPr>
                <w:b/>
              </w:rPr>
              <w:t>Zapojení garanta do výuky předmětu</w:t>
            </w:r>
          </w:p>
        </w:tc>
        <w:tc>
          <w:tcPr>
            <w:tcW w:w="6769" w:type="dxa"/>
            <w:gridSpan w:val="7"/>
            <w:tcBorders>
              <w:top w:val="nil"/>
            </w:tcBorders>
          </w:tcPr>
          <w:p w14:paraId="741A3377" w14:textId="77777777" w:rsidR="00EB0A31" w:rsidRDefault="00EB0A31" w:rsidP="00002AF6">
            <w:pPr>
              <w:jc w:val="both"/>
            </w:pPr>
            <w:r>
              <w:t>100 %</w:t>
            </w:r>
          </w:p>
        </w:tc>
      </w:tr>
      <w:tr w:rsidR="00EB0A31" w14:paraId="4E7B0B68" w14:textId="77777777" w:rsidTr="00045046">
        <w:tc>
          <w:tcPr>
            <w:tcW w:w="3086" w:type="dxa"/>
            <w:shd w:val="clear" w:color="auto" w:fill="F7CAAC"/>
          </w:tcPr>
          <w:p w14:paraId="12426CE0" w14:textId="77777777" w:rsidR="00EB0A31" w:rsidRDefault="00EB0A31" w:rsidP="00002AF6">
            <w:pPr>
              <w:jc w:val="both"/>
              <w:rPr>
                <w:b/>
              </w:rPr>
            </w:pPr>
            <w:r>
              <w:rPr>
                <w:b/>
              </w:rPr>
              <w:t>Vyučující</w:t>
            </w:r>
          </w:p>
        </w:tc>
        <w:tc>
          <w:tcPr>
            <w:tcW w:w="6769" w:type="dxa"/>
            <w:gridSpan w:val="7"/>
            <w:tcBorders>
              <w:bottom w:val="nil"/>
            </w:tcBorders>
          </w:tcPr>
          <w:p w14:paraId="19578AF8" w14:textId="77777777" w:rsidR="00EB0A31" w:rsidRDefault="00EB0A31" w:rsidP="00002AF6">
            <w:pPr>
              <w:jc w:val="both"/>
            </w:pPr>
          </w:p>
        </w:tc>
      </w:tr>
      <w:tr w:rsidR="00EB0A31" w14:paraId="5A795B3B" w14:textId="77777777" w:rsidTr="00045046">
        <w:trPr>
          <w:trHeight w:val="554"/>
        </w:trPr>
        <w:tc>
          <w:tcPr>
            <w:tcW w:w="9855" w:type="dxa"/>
            <w:gridSpan w:val="8"/>
            <w:tcBorders>
              <w:top w:val="nil"/>
            </w:tcBorders>
          </w:tcPr>
          <w:p w14:paraId="61718147" w14:textId="77777777" w:rsidR="00EB0A31" w:rsidRDefault="00EB0A31" w:rsidP="00002AF6">
            <w:pPr>
              <w:jc w:val="both"/>
            </w:pPr>
            <w:r>
              <w:t xml:space="preserve">doc. MgA. Libor Nemeškal, Ph.D. </w:t>
            </w:r>
          </w:p>
        </w:tc>
      </w:tr>
      <w:tr w:rsidR="00EB0A31" w14:paraId="4F431276" w14:textId="77777777" w:rsidTr="00045046">
        <w:tc>
          <w:tcPr>
            <w:tcW w:w="3086" w:type="dxa"/>
            <w:shd w:val="clear" w:color="auto" w:fill="F7CAAC"/>
          </w:tcPr>
          <w:p w14:paraId="7CADC97C" w14:textId="77777777" w:rsidR="00EB0A31" w:rsidRDefault="00EB0A31" w:rsidP="00002AF6">
            <w:pPr>
              <w:jc w:val="both"/>
              <w:rPr>
                <w:b/>
              </w:rPr>
            </w:pPr>
            <w:r>
              <w:rPr>
                <w:b/>
              </w:rPr>
              <w:t>Stručná anotace předmětu</w:t>
            </w:r>
          </w:p>
        </w:tc>
        <w:tc>
          <w:tcPr>
            <w:tcW w:w="6769" w:type="dxa"/>
            <w:gridSpan w:val="7"/>
            <w:tcBorders>
              <w:bottom w:val="nil"/>
            </w:tcBorders>
          </w:tcPr>
          <w:p w14:paraId="32179F32" w14:textId="77777777" w:rsidR="00EB0A31" w:rsidRDefault="00EB0A31" w:rsidP="00002AF6">
            <w:pPr>
              <w:jc w:val="both"/>
            </w:pPr>
          </w:p>
        </w:tc>
      </w:tr>
      <w:tr w:rsidR="00EB0A31" w14:paraId="24F20327" w14:textId="77777777" w:rsidTr="00045046">
        <w:trPr>
          <w:trHeight w:val="3938"/>
        </w:trPr>
        <w:tc>
          <w:tcPr>
            <w:tcW w:w="9855" w:type="dxa"/>
            <w:gridSpan w:val="8"/>
            <w:tcBorders>
              <w:top w:val="nil"/>
              <w:bottom w:val="single" w:sz="12" w:space="0" w:color="auto"/>
            </w:tcBorders>
          </w:tcPr>
          <w:p w14:paraId="5B2815C7" w14:textId="77777777" w:rsidR="00EB0A31" w:rsidRDefault="00EB0A31" w:rsidP="00002AF6">
            <w:pPr>
              <w:jc w:val="both"/>
            </w:pPr>
          </w:p>
          <w:p w14:paraId="2BD85620" w14:textId="77777777" w:rsidR="00EB0A31" w:rsidRDefault="00EB0A31" w:rsidP="00002AF6">
            <w:pPr>
              <w:jc w:val="both"/>
            </w:pPr>
            <w:r>
              <w:t>P</w:t>
            </w:r>
            <w:r w:rsidRPr="008B18F6">
              <w:t>ředmět</w:t>
            </w:r>
            <w:r>
              <w:t xml:space="preserve"> vede k</w:t>
            </w:r>
            <w:r w:rsidRPr="008B18F6">
              <w:t xml:space="preserve">e zhodnocování tvůrčí individuality a prohlubování odborných i všeobecných znalostí v širokém spektru problematiky artikulace filmového kódu. </w:t>
            </w:r>
            <w:r>
              <w:t xml:space="preserve">Studenti jsou seznámeni s dějinami i současností klíčových teoretických konceptů střihové skladby a jsou programově vedeni k reflexi vybraných textů. </w:t>
            </w:r>
            <w:r w:rsidRPr="008B18F6">
              <w:t xml:space="preserve">Současně probíhá systematická příprava k realizaci závěrečné </w:t>
            </w:r>
            <w:r>
              <w:t>teoretické</w:t>
            </w:r>
            <w:r w:rsidRPr="008B18F6">
              <w:t xml:space="preserve"> diplomové práce</w:t>
            </w:r>
            <w:r>
              <w:t>.</w:t>
            </w:r>
          </w:p>
          <w:p w14:paraId="256CD382" w14:textId="77777777" w:rsidR="00EB0A31" w:rsidRDefault="00EB0A31" w:rsidP="00002AF6">
            <w:pPr>
              <w:jc w:val="both"/>
            </w:pPr>
          </w:p>
          <w:p w14:paraId="5AFAD973" w14:textId="77777777" w:rsidR="00EB0A31" w:rsidRPr="009B4679" w:rsidRDefault="00EB0A31" w:rsidP="00002AF6">
            <w:pPr>
              <w:jc w:val="both"/>
              <w:rPr>
                <w:u w:val="single"/>
              </w:rPr>
            </w:pPr>
            <w:r w:rsidRPr="009B4679">
              <w:rPr>
                <w:u w:val="single"/>
              </w:rPr>
              <w:t>Konkrétní témata:</w:t>
            </w:r>
          </w:p>
          <w:p w14:paraId="6474E598" w14:textId="77777777" w:rsidR="00EB0A31" w:rsidRPr="000147B4" w:rsidRDefault="00EB0A31" w:rsidP="009305FD">
            <w:pPr>
              <w:numPr>
                <w:ilvl w:val="0"/>
                <w:numId w:val="22"/>
              </w:numPr>
              <w:tabs>
                <w:tab w:val="clear" w:pos="360"/>
              </w:tabs>
              <w:jc w:val="both"/>
              <w:rPr>
                <w:lang w:val="en-US"/>
              </w:rPr>
            </w:pPr>
            <w:r w:rsidRPr="000147B4">
              <w:t>Metody vědecké práce.</w:t>
            </w:r>
          </w:p>
          <w:p w14:paraId="7398E9BB" w14:textId="77777777" w:rsidR="00EB0A31" w:rsidRPr="000147B4" w:rsidRDefault="00EB0A31" w:rsidP="009305FD">
            <w:pPr>
              <w:numPr>
                <w:ilvl w:val="0"/>
                <w:numId w:val="22"/>
              </w:numPr>
              <w:tabs>
                <w:tab w:val="clear" w:pos="360"/>
              </w:tabs>
              <w:jc w:val="both"/>
              <w:rPr>
                <w:lang w:val="en-US"/>
              </w:rPr>
            </w:pPr>
            <w:r w:rsidRPr="000147B4">
              <w:t>Možnosti střihové analýzy.</w:t>
            </w:r>
          </w:p>
          <w:p w14:paraId="4C4BB241" w14:textId="77777777" w:rsidR="00EB0A31" w:rsidRPr="000147B4" w:rsidRDefault="00EB0A31" w:rsidP="009305FD">
            <w:pPr>
              <w:numPr>
                <w:ilvl w:val="0"/>
                <w:numId w:val="22"/>
              </w:numPr>
              <w:tabs>
                <w:tab w:val="clear" w:pos="360"/>
              </w:tabs>
              <w:jc w:val="both"/>
              <w:rPr>
                <w:lang w:val="en-US"/>
              </w:rPr>
            </w:pPr>
            <w:r w:rsidRPr="000147B4">
              <w:t>Jak napsat magisterskou práci a nezešílet.</w:t>
            </w:r>
          </w:p>
          <w:p w14:paraId="0F024341" w14:textId="77777777" w:rsidR="00EB0A31" w:rsidRPr="000147B4" w:rsidRDefault="00EB0A31" w:rsidP="009305FD">
            <w:pPr>
              <w:numPr>
                <w:ilvl w:val="0"/>
                <w:numId w:val="22"/>
              </w:numPr>
              <w:tabs>
                <w:tab w:val="clear" w:pos="360"/>
              </w:tabs>
              <w:jc w:val="both"/>
              <w:rPr>
                <w:lang w:val="en-US"/>
              </w:rPr>
            </w:pPr>
            <w:r w:rsidRPr="000147B4">
              <w:t>Minimum z dějin střihových teorií.</w:t>
            </w:r>
          </w:p>
          <w:p w14:paraId="64DACDB5" w14:textId="77777777" w:rsidR="00EB0A31" w:rsidRPr="000147B4" w:rsidRDefault="00EB0A31" w:rsidP="009305FD">
            <w:pPr>
              <w:numPr>
                <w:ilvl w:val="0"/>
                <w:numId w:val="22"/>
              </w:numPr>
              <w:jc w:val="both"/>
              <w:rPr>
                <w:lang w:val="en-US"/>
              </w:rPr>
            </w:pPr>
            <w:r w:rsidRPr="000147B4">
              <w:t>Střihovou skladbou k n-té dimenzi.</w:t>
            </w:r>
          </w:p>
          <w:p w14:paraId="39128254" w14:textId="77777777" w:rsidR="00EB0A31" w:rsidRPr="00A21876" w:rsidRDefault="00EB0A31" w:rsidP="009305FD">
            <w:pPr>
              <w:numPr>
                <w:ilvl w:val="0"/>
                <w:numId w:val="22"/>
              </w:numPr>
              <w:jc w:val="both"/>
              <w:rPr>
                <w:lang w:val="en-US"/>
              </w:rPr>
            </w:pPr>
            <w:r w:rsidRPr="00A21876">
              <w:t xml:space="preserve">Teoretická část </w:t>
            </w:r>
            <w:r>
              <w:t>magisterské</w:t>
            </w:r>
            <w:r w:rsidRPr="00A21876">
              <w:t xml:space="preserve"> práce.</w:t>
            </w:r>
          </w:p>
          <w:p w14:paraId="161EA7BC" w14:textId="77777777" w:rsidR="00EB0A31" w:rsidRPr="000147B4" w:rsidRDefault="00EB0A31" w:rsidP="00002AF6">
            <w:pPr>
              <w:ind w:left="360"/>
              <w:jc w:val="both"/>
              <w:rPr>
                <w:lang w:val="en-US"/>
              </w:rPr>
            </w:pPr>
          </w:p>
          <w:p w14:paraId="31159B42" w14:textId="77777777" w:rsidR="00EB0A31" w:rsidRDefault="00EB0A31" w:rsidP="00002AF6">
            <w:pPr>
              <w:jc w:val="both"/>
            </w:pPr>
          </w:p>
        </w:tc>
      </w:tr>
      <w:tr w:rsidR="00EB0A31" w14:paraId="5BB95986" w14:textId="77777777" w:rsidTr="00045046">
        <w:trPr>
          <w:trHeight w:val="265"/>
        </w:trPr>
        <w:tc>
          <w:tcPr>
            <w:tcW w:w="3653" w:type="dxa"/>
            <w:gridSpan w:val="2"/>
            <w:tcBorders>
              <w:top w:val="nil"/>
            </w:tcBorders>
            <w:shd w:val="clear" w:color="auto" w:fill="F7CAAC"/>
          </w:tcPr>
          <w:p w14:paraId="736FB047"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1ECA8E14" w14:textId="77777777" w:rsidR="00EB0A31" w:rsidRDefault="00EB0A31" w:rsidP="00002AF6">
            <w:pPr>
              <w:jc w:val="both"/>
            </w:pPr>
          </w:p>
        </w:tc>
      </w:tr>
      <w:tr w:rsidR="00EB0A31" w14:paraId="0EEDED24" w14:textId="77777777" w:rsidTr="00045046">
        <w:trPr>
          <w:trHeight w:val="1497"/>
        </w:trPr>
        <w:tc>
          <w:tcPr>
            <w:tcW w:w="9855" w:type="dxa"/>
            <w:gridSpan w:val="8"/>
            <w:tcBorders>
              <w:top w:val="nil"/>
            </w:tcBorders>
          </w:tcPr>
          <w:p w14:paraId="1D06BDC2" w14:textId="77777777" w:rsidR="00AB4B55" w:rsidRDefault="00AB4B55" w:rsidP="00002AF6">
            <w:pPr>
              <w:jc w:val="both"/>
              <w:rPr>
                <w:b/>
              </w:rPr>
            </w:pPr>
          </w:p>
          <w:p w14:paraId="70AC55B9" w14:textId="6457F2B4" w:rsidR="00EB0A31" w:rsidRPr="00AB4B55" w:rsidRDefault="00EB0A31" w:rsidP="00002AF6">
            <w:pPr>
              <w:jc w:val="both"/>
              <w:rPr>
                <w:b/>
              </w:rPr>
            </w:pPr>
            <w:r w:rsidRPr="00AB4B55">
              <w:rPr>
                <w:b/>
              </w:rPr>
              <w:t>Povinná:</w:t>
            </w:r>
          </w:p>
          <w:p w14:paraId="1E619790" w14:textId="77777777" w:rsidR="00EB0A31" w:rsidRDefault="00EB0A31" w:rsidP="00002AF6">
            <w:pPr>
              <w:jc w:val="both"/>
            </w:pPr>
            <w:r w:rsidRPr="008B18F6">
              <w:t xml:space="preserve">CASETTI, Francesco. </w:t>
            </w:r>
            <w:r w:rsidRPr="008B18F6">
              <w:rPr>
                <w:i/>
                <w:iCs/>
              </w:rPr>
              <w:t>Filmové teorie 1945-1990.</w:t>
            </w:r>
            <w:r w:rsidRPr="008B18F6">
              <w:t xml:space="preserve"> Vybrané kapitoly.</w:t>
            </w:r>
          </w:p>
          <w:p w14:paraId="210044CF" w14:textId="77777777" w:rsidR="00EB0A31" w:rsidRDefault="00EB0A31" w:rsidP="00002AF6">
            <w:pPr>
              <w:jc w:val="both"/>
            </w:pPr>
            <w:r>
              <w:t xml:space="preserve">ČIHÁK, Martin, Andran ABRAMJAN, Darja ČERNJAK, et al. </w:t>
            </w:r>
            <w:r>
              <w:rPr>
                <w:i/>
                <w:iCs/>
              </w:rPr>
              <w:t>Distanční montáž Artavazda Pelešjana</w:t>
            </w:r>
            <w:r>
              <w:t>. Praha: Akademie múzických umění v Praze (Nakladatelství AMU), 2016. ISBN 978-80-7331-423-1.</w:t>
            </w:r>
          </w:p>
          <w:p w14:paraId="225C7658" w14:textId="77777777" w:rsidR="00EB0A31" w:rsidRDefault="00EB0A31" w:rsidP="00002AF6">
            <w:pPr>
              <w:jc w:val="both"/>
            </w:pPr>
            <w:r>
              <w:t xml:space="preserve">KOKEŠ, Radomír D. </w:t>
            </w:r>
            <w:r>
              <w:rPr>
                <w:i/>
                <w:iCs/>
              </w:rPr>
              <w:t>Rozbor filmu</w:t>
            </w:r>
            <w:r>
              <w:t>. Brno: Filozofická fakulta Masarykovy univerzity, 2015. ISBN 978-80-210-7756-0.</w:t>
            </w:r>
          </w:p>
          <w:p w14:paraId="5034C9D6" w14:textId="77777777" w:rsidR="00EB0A31" w:rsidRDefault="00EB0A31" w:rsidP="00002AF6">
            <w:pPr>
              <w:jc w:val="both"/>
            </w:pPr>
            <w:r w:rsidRPr="008B18F6">
              <w:t xml:space="preserve">VALUŠIAK, Josef. </w:t>
            </w:r>
            <w:r w:rsidRPr="008B18F6">
              <w:rPr>
                <w:i/>
                <w:iCs/>
              </w:rPr>
              <w:t>Střihovou skladbou k n-té dimenzi.</w:t>
            </w:r>
            <w:r w:rsidRPr="008B18F6">
              <w:t xml:space="preserve"> 2., opr. vyd. Praha: Akademie múzických umění, 2000, 59 s. Studijní texty (Akademie múzických umění). ISBN 80-858-8358-9.</w:t>
            </w:r>
          </w:p>
          <w:p w14:paraId="142FF59B" w14:textId="77777777" w:rsidR="00EB0A31" w:rsidRDefault="00EB0A31" w:rsidP="00002AF6">
            <w:pPr>
              <w:jc w:val="both"/>
            </w:pPr>
          </w:p>
        </w:tc>
      </w:tr>
    </w:tbl>
    <w:p w14:paraId="0F76F494" w14:textId="7E9CFC4E" w:rsidR="00EB0A31" w:rsidRDefault="00EB0A31" w:rsidP="00EB0A31"/>
    <w:p w14:paraId="6788436E" w14:textId="718FBFFB" w:rsidR="00045046" w:rsidRDefault="00045046" w:rsidP="00EB0A31"/>
    <w:p w14:paraId="32C4E50A" w14:textId="469376FE" w:rsidR="00045046" w:rsidRDefault="00045046" w:rsidP="00EB0A31"/>
    <w:p w14:paraId="2248B741" w14:textId="5AAB0F4E" w:rsidR="00045046" w:rsidRDefault="00045046" w:rsidP="00EB0A31"/>
    <w:p w14:paraId="6F77033E" w14:textId="43C44E8B" w:rsidR="00045046" w:rsidRDefault="00045046" w:rsidP="00EB0A31"/>
    <w:p w14:paraId="5D060F6C" w14:textId="4C8A95C6" w:rsidR="00045046" w:rsidRDefault="00045046" w:rsidP="00EB0A31"/>
    <w:p w14:paraId="7BA0AA36" w14:textId="5DAEDF4A" w:rsidR="00045046" w:rsidRDefault="00045046" w:rsidP="00EB0A31"/>
    <w:p w14:paraId="18B8F586" w14:textId="0AAFCEC7" w:rsidR="00045046" w:rsidRDefault="00045046" w:rsidP="00EB0A31"/>
    <w:p w14:paraId="159C6B82" w14:textId="77777777" w:rsidR="00045046" w:rsidRDefault="00045046" w:rsidP="00EB0A3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67F93B3D" w14:textId="77777777" w:rsidTr="00045046">
        <w:tc>
          <w:tcPr>
            <w:tcW w:w="9855" w:type="dxa"/>
            <w:gridSpan w:val="8"/>
            <w:tcBorders>
              <w:bottom w:val="double" w:sz="4" w:space="0" w:color="auto"/>
            </w:tcBorders>
            <w:shd w:val="clear" w:color="auto" w:fill="BDD6EE"/>
          </w:tcPr>
          <w:p w14:paraId="596A8EE8" w14:textId="77777777" w:rsidR="00EB0A31" w:rsidRDefault="00EB0A31" w:rsidP="00002AF6">
            <w:pPr>
              <w:jc w:val="both"/>
              <w:rPr>
                <w:b/>
                <w:sz w:val="28"/>
              </w:rPr>
            </w:pPr>
            <w:r>
              <w:lastRenderedPageBreak/>
              <w:br w:type="page"/>
            </w:r>
            <w:r>
              <w:rPr>
                <w:b/>
                <w:sz w:val="28"/>
              </w:rPr>
              <w:t>B-III – Charakteristika studijního předmětu</w:t>
            </w:r>
          </w:p>
        </w:tc>
      </w:tr>
      <w:tr w:rsidR="00EB0A31" w14:paraId="31A23B78" w14:textId="77777777" w:rsidTr="00045046">
        <w:tc>
          <w:tcPr>
            <w:tcW w:w="3086" w:type="dxa"/>
            <w:tcBorders>
              <w:top w:val="double" w:sz="4" w:space="0" w:color="auto"/>
            </w:tcBorders>
            <w:shd w:val="clear" w:color="auto" w:fill="F7CAAC"/>
          </w:tcPr>
          <w:p w14:paraId="5F626EA5" w14:textId="77777777" w:rsidR="00EB0A31" w:rsidRDefault="00EB0A31" w:rsidP="00002AF6">
            <w:pPr>
              <w:jc w:val="both"/>
              <w:rPr>
                <w:b/>
              </w:rPr>
            </w:pPr>
            <w:r>
              <w:rPr>
                <w:b/>
              </w:rPr>
              <w:t>Název studijního předmětu</w:t>
            </w:r>
          </w:p>
        </w:tc>
        <w:tc>
          <w:tcPr>
            <w:tcW w:w="6769" w:type="dxa"/>
            <w:gridSpan w:val="7"/>
            <w:tcBorders>
              <w:top w:val="double" w:sz="4" w:space="0" w:color="auto"/>
            </w:tcBorders>
          </w:tcPr>
          <w:p w14:paraId="5E3BA7D3" w14:textId="77777777" w:rsidR="00EB0A31" w:rsidRDefault="00EB0A31" w:rsidP="00002AF6">
            <w:pPr>
              <w:jc w:val="both"/>
            </w:pPr>
            <w:r>
              <w:t>Teorie a technologie</w:t>
            </w:r>
            <w:r w:rsidRPr="00132B26">
              <w:t xml:space="preserve"> </w:t>
            </w:r>
            <w:r>
              <w:t>Vizuální efekty 7</w:t>
            </w:r>
          </w:p>
        </w:tc>
      </w:tr>
      <w:tr w:rsidR="00EB0A31" w14:paraId="7FFEFAB6" w14:textId="77777777" w:rsidTr="00045046">
        <w:tc>
          <w:tcPr>
            <w:tcW w:w="3086" w:type="dxa"/>
            <w:shd w:val="clear" w:color="auto" w:fill="F7CAAC"/>
          </w:tcPr>
          <w:p w14:paraId="37D04110" w14:textId="77777777" w:rsidR="00EB0A31" w:rsidRDefault="00EB0A31" w:rsidP="00A779C5">
            <w:pPr>
              <w:rPr>
                <w:b/>
              </w:rPr>
            </w:pPr>
            <w:r>
              <w:rPr>
                <w:b/>
              </w:rPr>
              <w:t>Typ předmětu</w:t>
            </w:r>
          </w:p>
        </w:tc>
        <w:tc>
          <w:tcPr>
            <w:tcW w:w="3406" w:type="dxa"/>
            <w:gridSpan w:val="4"/>
          </w:tcPr>
          <w:p w14:paraId="4B5CCDD1" w14:textId="7824B4D9" w:rsidR="00EB0A31" w:rsidRDefault="00EB0A31" w:rsidP="00002AF6">
            <w:pPr>
              <w:jc w:val="both"/>
            </w:pPr>
            <w:r>
              <w:t xml:space="preserve">Povinný, </w:t>
            </w:r>
            <w:r w:rsidR="00DF21C6">
              <w:t>PZ</w:t>
            </w:r>
          </w:p>
        </w:tc>
        <w:tc>
          <w:tcPr>
            <w:tcW w:w="2695" w:type="dxa"/>
            <w:gridSpan w:val="2"/>
            <w:shd w:val="clear" w:color="auto" w:fill="F7CAAC"/>
          </w:tcPr>
          <w:p w14:paraId="42509DF2" w14:textId="77777777" w:rsidR="00EB0A31" w:rsidRDefault="00EB0A31" w:rsidP="00002AF6">
            <w:pPr>
              <w:jc w:val="both"/>
            </w:pPr>
            <w:r>
              <w:rPr>
                <w:b/>
              </w:rPr>
              <w:t>doporučený ročník / semestr</w:t>
            </w:r>
          </w:p>
        </w:tc>
        <w:tc>
          <w:tcPr>
            <w:tcW w:w="668" w:type="dxa"/>
          </w:tcPr>
          <w:p w14:paraId="29C830A5" w14:textId="2089871C" w:rsidR="00EB0A31" w:rsidRDefault="00F76019" w:rsidP="00002AF6">
            <w:pPr>
              <w:jc w:val="both"/>
            </w:pPr>
            <w:r>
              <w:t>1</w:t>
            </w:r>
            <w:r w:rsidR="00EB0A31">
              <w:t>/ZS</w:t>
            </w:r>
          </w:p>
        </w:tc>
      </w:tr>
      <w:tr w:rsidR="00EB0A31" w14:paraId="4CA49364" w14:textId="77777777" w:rsidTr="00045046">
        <w:tc>
          <w:tcPr>
            <w:tcW w:w="3086" w:type="dxa"/>
            <w:shd w:val="clear" w:color="auto" w:fill="F7CAAC"/>
          </w:tcPr>
          <w:p w14:paraId="73E510F9" w14:textId="77777777" w:rsidR="00EB0A31" w:rsidRDefault="00EB0A31" w:rsidP="00A779C5">
            <w:pPr>
              <w:rPr>
                <w:b/>
              </w:rPr>
            </w:pPr>
            <w:r>
              <w:rPr>
                <w:b/>
              </w:rPr>
              <w:t>Rozsah studijního předmětu</w:t>
            </w:r>
          </w:p>
        </w:tc>
        <w:tc>
          <w:tcPr>
            <w:tcW w:w="1701" w:type="dxa"/>
            <w:gridSpan w:val="2"/>
          </w:tcPr>
          <w:p w14:paraId="35C92036" w14:textId="77777777" w:rsidR="00EB0A31" w:rsidRDefault="00EB0A31" w:rsidP="00002AF6">
            <w:pPr>
              <w:jc w:val="both"/>
            </w:pPr>
            <w:r>
              <w:t>26/semestr</w:t>
            </w:r>
          </w:p>
        </w:tc>
        <w:tc>
          <w:tcPr>
            <w:tcW w:w="889" w:type="dxa"/>
            <w:shd w:val="clear" w:color="auto" w:fill="F7CAAC"/>
          </w:tcPr>
          <w:p w14:paraId="7FE585EA" w14:textId="77777777" w:rsidR="00EB0A31" w:rsidRDefault="00EB0A31" w:rsidP="00002AF6">
            <w:pPr>
              <w:jc w:val="both"/>
              <w:rPr>
                <w:b/>
              </w:rPr>
            </w:pPr>
            <w:r>
              <w:rPr>
                <w:b/>
              </w:rPr>
              <w:t xml:space="preserve">hod. </w:t>
            </w:r>
          </w:p>
        </w:tc>
        <w:tc>
          <w:tcPr>
            <w:tcW w:w="816" w:type="dxa"/>
          </w:tcPr>
          <w:p w14:paraId="234F5B18" w14:textId="77777777" w:rsidR="00EB0A31" w:rsidRDefault="00EB0A31" w:rsidP="00002AF6">
            <w:pPr>
              <w:jc w:val="both"/>
            </w:pPr>
            <w:r>
              <w:t>2/týden</w:t>
            </w:r>
          </w:p>
        </w:tc>
        <w:tc>
          <w:tcPr>
            <w:tcW w:w="2156" w:type="dxa"/>
            <w:shd w:val="clear" w:color="auto" w:fill="F7CAAC"/>
          </w:tcPr>
          <w:p w14:paraId="36666F93" w14:textId="77777777" w:rsidR="00EB0A31" w:rsidRDefault="00EB0A31" w:rsidP="00002AF6">
            <w:pPr>
              <w:jc w:val="both"/>
              <w:rPr>
                <w:b/>
              </w:rPr>
            </w:pPr>
            <w:r>
              <w:rPr>
                <w:b/>
              </w:rPr>
              <w:t>kreditů</w:t>
            </w:r>
          </w:p>
        </w:tc>
        <w:tc>
          <w:tcPr>
            <w:tcW w:w="1207" w:type="dxa"/>
            <w:gridSpan w:val="2"/>
          </w:tcPr>
          <w:p w14:paraId="12D33BAA" w14:textId="77777777" w:rsidR="00EB0A31" w:rsidRDefault="00EB0A31" w:rsidP="00002AF6">
            <w:pPr>
              <w:jc w:val="both"/>
            </w:pPr>
            <w:r>
              <w:t>3</w:t>
            </w:r>
          </w:p>
        </w:tc>
      </w:tr>
      <w:tr w:rsidR="00EB0A31" w14:paraId="7FBA30D8" w14:textId="77777777" w:rsidTr="00045046">
        <w:tc>
          <w:tcPr>
            <w:tcW w:w="3086" w:type="dxa"/>
            <w:shd w:val="clear" w:color="auto" w:fill="F7CAAC"/>
          </w:tcPr>
          <w:p w14:paraId="60B74ABA" w14:textId="77777777" w:rsidR="00EB0A31" w:rsidRDefault="00EB0A31" w:rsidP="00A779C5">
            <w:pPr>
              <w:rPr>
                <w:b/>
                <w:sz w:val="22"/>
              </w:rPr>
            </w:pPr>
            <w:r>
              <w:rPr>
                <w:b/>
              </w:rPr>
              <w:t>Prerekvizity, korekvizity, ekvivalence</w:t>
            </w:r>
          </w:p>
        </w:tc>
        <w:tc>
          <w:tcPr>
            <w:tcW w:w="6769" w:type="dxa"/>
            <w:gridSpan w:val="7"/>
          </w:tcPr>
          <w:p w14:paraId="72BAB4E2" w14:textId="333AE30B" w:rsidR="00EB0A31" w:rsidRDefault="00EB0A31" w:rsidP="00002AF6">
            <w:pPr>
              <w:jc w:val="both"/>
            </w:pPr>
          </w:p>
        </w:tc>
      </w:tr>
      <w:tr w:rsidR="00EB0A31" w14:paraId="6FFBB8F5" w14:textId="77777777" w:rsidTr="00045046">
        <w:tc>
          <w:tcPr>
            <w:tcW w:w="3086" w:type="dxa"/>
            <w:shd w:val="clear" w:color="auto" w:fill="F7CAAC"/>
          </w:tcPr>
          <w:p w14:paraId="24F0BA4B" w14:textId="77777777" w:rsidR="00EB0A31" w:rsidRDefault="00EB0A31" w:rsidP="00A779C5">
            <w:pPr>
              <w:rPr>
                <w:b/>
              </w:rPr>
            </w:pPr>
            <w:r>
              <w:rPr>
                <w:b/>
              </w:rPr>
              <w:t>Způsob ověření studijních výsledků</w:t>
            </w:r>
          </w:p>
        </w:tc>
        <w:tc>
          <w:tcPr>
            <w:tcW w:w="3406" w:type="dxa"/>
            <w:gridSpan w:val="4"/>
          </w:tcPr>
          <w:p w14:paraId="42279168" w14:textId="77777777" w:rsidR="00EB0A31" w:rsidRDefault="00EB0A31" w:rsidP="00002AF6">
            <w:pPr>
              <w:jc w:val="both"/>
            </w:pPr>
            <w:r>
              <w:t>Zkouška</w:t>
            </w:r>
          </w:p>
        </w:tc>
        <w:tc>
          <w:tcPr>
            <w:tcW w:w="2156" w:type="dxa"/>
            <w:shd w:val="clear" w:color="auto" w:fill="F7CAAC"/>
          </w:tcPr>
          <w:p w14:paraId="03022B89" w14:textId="77777777" w:rsidR="00EB0A31" w:rsidRDefault="00EB0A31" w:rsidP="00002AF6">
            <w:pPr>
              <w:jc w:val="both"/>
              <w:rPr>
                <w:b/>
              </w:rPr>
            </w:pPr>
            <w:r>
              <w:rPr>
                <w:b/>
              </w:rPr>
              <w:t>Forma výuky</w:t>
            </w:r>
          </w:p>
        </w:tc>
        <w:tc>
          <w:tcPr>
            <w:tcW w:w="1207" w:type="dxa"/>
            <w:gridSpan w:val="2"/>
          </w:tcPr>
          <w:p w14:paraId="054CD7B4" w14:textId="77777777" w:rsidR="00EB0A31" w:rsidRDefault="00EB0A31" w:rsidP="00002AF6">
            <w:pPr>
              <w:jc w:val="both"/>
            </w:pPr>
            <w:r>
              <w:t>Přednáška</w:t>
            </w:r>
          </w:p>
        </w:tc>
      </w:tr>
      <w:tr w:rsidR="00EB0A31" w14:paraId="7E921592" w14:textId="77777777" w:rsidTr="00045046">
        <w:tc>
          <w:tcPr>
            <w:tcW w:w="3086" w:type="dxa"/>
            <w:shd w:val="clear" w:color="auto" w:fill="F7CAAC"/>
          </w:tcPr>
          <w:p w14:paraId="26F3720D"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646B2C5F" w14:textId="77777777" w:rsidR="00EB0A31" w:rsidRDefault="00EB0A31" w:rsidP="00002AF6">
            <w:pPr>
              <w:jc w:val="both"/>
            </w:pPr>
            <w:r>
              <w:t>Realizace oborového úkolu</w:t>
            </w:r>
          </w:p>
        </w:tc>
      </w:tr>
      <w:tr w:rsidR="00EB0A31" w14:paraId="070B30EA" w14:textId="77777777" w:rsidTr="00045046">
        <w:trPr>
          <w:trHeight w:val="554"/>
        </w:trPr>
        <w:tc>
          <w:tcPr>
            <w:tcW w:w="9855" w:type="dxa"/>
            <w:gridSpan w:val="8"/>
            <w:tcBorders>
              <w:top w:val="nil"/>
            </w:tcBorders>
          </w:tcPr>
          <w:p w14:paraId="455272CE" w14:textId="77777777" w:rsidR="00EB0A31" w:rsidRDefault="00EB0A31" w:rsidP="00A779C5"/>
        </w:tc>
      </w:tr>
      <w:tr w:rsidR="00EB0A31" w14:paraId="4FB69781" w14:textId="77777777" w:rsidTr="00045046">
        <w:trPr>
          <w:trHeight w:val="197"/>
        </w:trPr>
        <w:tc>
          <w:tcPr>
            <w:tcW w:w="3086" w:type="dxa"/>
            <w:tcBorders>
              <w:top w:val="nil"/>
            </w:tcBorders>
            <w:shd w:val="clear" w:color="auto" w:fill="F7CAAC"/>
          </w:tcPr>
          <w:p w14:paraId="53603FF2" w14:textId="77777777" w:rsidR="00EB0A31" w:rsidRDefault="00EB0A31" w:rsidP="00A779C5">
            <w:pPr>
              <w:rPr>
                <w:b/>
              </w:rPr>
            </w:pPr>
            <w:r>
              <w:rPr>
                <w:b/>
              </w:rPr>
              <w:t>Garant předmětu</w:t>
            </w:r>
          </w:p>
        </w:tc>
        <w:tc>
          <w:tcPr>
            <w:tcW w:w="6769" w:type="dxa"/>
            <w:gridSpan w:val="7"/>
            <w:tcBorders>
              <w:top w:val="nil"/>
            </w:tcBorders>
          </w:tcPr>
          <w:p w14:paraId="2E8216EF" w14:textId="77777777" w:rsidR="00EB0A31" w:rsidRDefault="00EB0A31" w:rsidP="00002AF6">
            <w:pPr>
              <w:jc w:val="both"/>
            </w:pPr>
            <w:r>
              <w:t>MgA. Boris Masník</w:t>
            </w:r>
          </w:p>
        </w:tc>
      </w:tr>
      <w:tr w:rsidR="00EB0A31" w14:paraId="215D987D" w14:textId="77777777" w:rsidTr="00045046">
        <w:trPr>
          <w:trHeight w:val="243"/>
        </w:trPr>
        <w:tc>
          <w:tcPr>
            <w:tcW w:w="3086" w:type="dxa"/>
            <w:tcBorders>
              <w:top w:val="nil"/>
            </w:tcBorders>
            <w:shd w:val="clear" w:color="auto" w:fill="F7CAAC"/>
          </w:tcPr>
          <w:p w14:paraId="2ADF110C" w14:textId="77777777" w:rsidR="00EB0A31" w:rsidRDefault="00EB0A31" w:rsidP="00A779C5">
            <w:pPr>
              <w:rPr>
                <w:b/>
              </w:rPr>
            </w:pPr>
            <w:r>
              <w:rPr>
                <w:b/>
              </w:rPr>
              <w:t>Zapojení garanta do výuky předmětu</w:t>
            </w:r>
          </w:p>
        </w:tc>
        <w:tc>
          <w:tcPr>
            <w:tcW w:w="6769" w:type="dxa"/>
            <w:gridSpan w:val="7"/>
            <w:tcBorders>
              <w:top w:val="nil"/>
            </w:tcBorders>
          </w:tcPr>
          <w:p w14:paraId="4A9DC363" w14:textId="32C24468" w:rsidR="00EB0A31" w:rsidRDefault="00917682" w:rsidP="00002AF6">
            <w:pPr>
              <w:jc w:val="both"/>
            </w:pPr>
            <w:ins w:id="656" w:author="Ponížilová Hana" w:date="2020-02-13T17:00:00Z">
              <w:r>
                <w:t>10</w:t>
              </w:r>
            </w:ins>
            <w:del w:id="657" w:author="Ponížilová Hana" w:date="2020-02-13T17:00:00Z">
              <w:r w:rsidR="00EB0A31" w:rsidDel="00917682">
                <w:delText>5</w:delText>
              </w:r>
            </w:del>
            <w:r w:rsidR="00EB0A31">
              <w:t>0 %</w:t>
            </w:r>
          </w:p>
        </w:tc>
      </w:tr>
      <w:tr w:rsidR="00EB0A31" w14:paraId="5C75BD7A" w14:textId="77777777" w:rsidTr="00045046">
        <w:tc>
          <w:tcPr>
            <w:tcW w:w="3086" w:type="dxa"/>
            <w:shd w:val="clear" w:color="auto" w:fill="F7CAAC"/>
          </w:tcPr>
          <w:p w14:paraId="1EAFBFFD" w14:textId="77777777" w:rsidR="00EB0A31" w:rsidRDefault="00EB0A31" w:rsidP="00002AF6">
            <w:pPr>
              <w:jc w:val="both"/>
              <w:rPr>
                <w:b/>
              </w:rPr>
            </w:pPr>
            <w:r>
              <w:rPr>
                <w:b/>
              </w:rPr>
              <w:t>Vyučující</w:t>
            </w:r>
          </w:p>
        </w:tc>
        <w:tc>
          <w:tcPr>
            <w:tcW w:w="6769" w:type="dxa"/>
            <w:gridSpan w:val="7"/>
            <w:tcBorders>
              <w:bottom w:val="nil"/>
            </w:tcBorders>
          </w:tcPr>
          <w:p w14:paraId="576518D0" w14:textId="77777777" w:rsidR="00EB0A31" w:rsidRDefault="00EB0A31" w:rsidP="00002AF6">
            <w:pPr>
              <w:jc w:val="both"/>
            </w:pPr>
          </w:p>
        </w:tc>
      </w:tr>
      <w:tr w:rsidR="00EB0A31" w14:paraId="1C3AB7A3" w14:textId="77777777" w:rsidTr="00045046">
        <w:trPr>
          <w:trHeight w:val="554"/>
        </w:trPr>
        <w:tc>
          <w:tcPr>
            <w:tcW w:w="9855" w:type="dxa"/>
            <w:gridSpan w:val="8"/>
            <w:tcBorders>
              <w:top w:val="nil"/>
            </w:tcBorders>
          </w:tcPr>
          <w:p w14:paraId="2BF2C9F6" w14:textId="4666466D" w:rsidR="00EB0A31" w:rsidRDefault="00EB0A31" w:rsidP="00002AF6">
            <w:pPr>
              <w:jc w:val="both"/>
            </w:pPr>
            <w:r>
              <w:t>MgA. Boris Masník</w:t>
            </w:r>
          </w:p>
        </w:tc>
      </w:tr>
      <w:tr w:rsidR="00EB0A31" w14:paraId="18DC3445" w14:textId="77777777" w:rsidTr="00045046">
        <w:tc>
          <w:tcPr>
            <w:tcW w:w="3086" w:type="dxa"/>
            <w:shd w:val="clear" w:color="auto" w:fill="F7CAAC"/>
          </w:tcPr>
          <w:p w14:paraId="13A3B6D1" w14:textId="77777777" w:rsidR="00EB0A31" w:rsidRDefault="00EB0A31" w:rsidP="00002AF6">
            <w:pPr>
              <w:jc w:val="both"/>
              <w:rPr>
                <w:b/>
              </w:rPr>
            </w:pPr>
            <w:r>
              <w:rPr>
                <w:b/>
              </w:rPr>
              <w:t>Stručná anotace předmětu</w:t>
            </w:r>
          </w:p>
        </w:tc>
        <w:tc>
          <w:tcPr>
            <w:tcW w:w="6769" w:type="dxa"/>
            <w:gridSpan w:val="7"/>
            <w:tcBorders>
              <w:bottom w:val="nil"/>
            </w:tcBorders>
          </w:tcPr>
          <w:p w14:paraId="0AA93829" w14:textId="77777777" w:rsidR="00EB0A31" w:rsidRDefault="00EB0A31" w:rsidP="00002AF6">
            <w:pPr>
              <w:jc w:val="both"/>
            </w:pPr>
          </w:p>
        </w:tc>
      </w:tr>
      <w:tr w:rsidR="00EB0A31" w14:paraId="429B2CC7" w14:textId="77777777" w:rsidTr="00316A40">
        <w:trPr>
          <w:trHeight w:val="2323"/>
        </w:trPr>
        <w:tc>
          <w:tcPr>
            <w:tcW w:w="9855" w:type="dxa"/>
            <w:gridSpan w:val="8"/>
            <w:tcBorders>
              <w:top w:val="nil"/>
              <w:bottom w:val="single" w:sz="12" w:space="0" w:color="auto"/>
            </w:tcBorders>
          </w:tcPr>
          <w:p w14:paraId="6EF40677" w14:textId="77777777" w:rsidR="00316A40" w:rsidRDefault="00316A40" w:rsidP="00002AF6">
            <w:pPr>
              <w:jc w:val="both"/>
            </w:pPr>
          </w:p>
          <w:p w14:paraId="52CDF775" w14:textId="17BDFF33" w:rsidR="00EB0A31" w:rsidRDefault="00EB0A31" w:rsidP="00002AF6">
            <w:pPr>
              <w:jc w:val="both"/>
            </w:pPr>
            <w:r w:rsidRPr="00140D2D">
              <w:t xml:space="preserve">Posluchači si rozšíří a </w:t>
            </w:r>
            <w:proofErr w:type="gramStart"/>
            <w:r w:rsidRPr="00140D2D">
              <w:t>zdokonalí  znalosti</w:t>
            </w:r>
            <w:proofErr w:type="gramEnd"/>
            <w:r w:rsidRPr="00140D2D">
              <w:t xml:space="preserve"> v oblasti simulací fyzikálních jevů a částicových systémů v programech Houdini i Maya s cílem maximální věrohodnosti výsledku ve spojení s filmovým obrazem.  Seznámí se s možnostmi a postupy při optimalizaci postprodukčního </w:t>
            </w:r>
            <w:proofErr w:type="gramStart"/>
            <w:r w:rsidRPr="00140D2D">
              <w:t>workflow.Získají</w:t>
            </w:r>
            <w:proofErr w:type="gramEnd"/>
            <w:r w:rsidRPr="00140D2D">
              <w:t xml:space="preserve"> informace o vytvář</w:t>
            </w:r>
            <w:r>
              <w:t>e</w:t>
            </w:r>
            <w:r w:rsidRPr="00140D2D">
              <w:t>ní dav</w:t>
            </w:r>
            <w:r>
              <w:t>ov</w:t>
            </w:r>
            <w:r w:rsidRPr="00140D2D">
              <w:t>ých scén v programu Massive.</w:t>
            </w:r>
          </w:p>
        </w:tc>
      </w:tr>
      <w:tr w:rsidR="00EB0A31" w14:paraId="49121817" w14:textId="77777777" w:rsidTr="00045046">
        <w:trPr>
          <w:trHeight w:val="265"/>
        </w:trPr>
        <w:tc>
          <w:tcPr>
            <w:tcW w:w="3653" w:type="dxa"/>
            <w:gridSpan w:val="2"/>
            <w:tcBorders>
              <w:top w:val="nil"/>
            </w:tcBorders>
            <w:shd w:val="clear" w:color="auto" w:fill="F7CAAC"/>
          </w:tcPr>
          <w:p w14:paraId="5611B000"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7F99C471" w14:textId="77777777" w:rsidR="00EB0A31" w:rsidRDefault="00EB0A31" w:rsidP="00002AF6">
            <w:pPr>
              <w:jc w:val="both"/>
            </w:pPr>
          </w:p>
        </w:tc>
      </w:tr>
      <w:tr w:rsidR="00EB0A31" w14:paraId="7CA255F0" w14:textId="77777777" w:rsidTr="00045046">
        <w:trPr>
          <w:trHeight w:val="1497"/>
        </w:trPr>
        <w:tc>
          <w:tcPr>
            <w:tcW w:w="9855" w:type="dxa"/>
            <w:gridSpan w:val="8"/>
            <w:tcBorders>
              <w:top w:val="nil"/>
            </w:tcBorders>
          </w:tcPr>
          <w:p w14:paraId="73C5946E" w14:textId="77777777" w:rsidR="00AB4B55" w:rsidRDefault="00AB4B55" w:rsidP="00002AF6">
            <w:pPr>
              <w:jc w:val="both"/>
            </w:pPr>
          </w:p>
          <w:p w14:paraId="3BE7CB27" w14:textId="77777777" w:rsidR="00AB4B55" w:rsidRPr="00AB4B55" w:rsidRDefault="00AB4B55" w:rsidP="00002AF6">
            <w:pPr>
              <w:jc w:val="both"/>
              <w:rPr>
                <w:b/>
              </w:rPr>
            </w:pPr>
            <w:r w:rsidRPr="00AB4B55">
              <w:rPr>
                <w:b/>
              </w:rPr>
              <w:t>Povinná:</w:t>
            </w:r>
          </w:p>
          <w:p w14:paraId="5632F9B4" w14:textId="2AE55B2E" w:rsidR="00EB0A31" w:rsidRDefault="00EB0A31" w:rsidP="00002AF6">
            <w:pPr>
              <w:jc w:val="both"/>
            </w:pPr>
            <w:r w:rsidRPr="00130C87">
              <w:t>OKUN, Jeffre., ZWERMAN, Susan</w:t>
            </w:r>
            <w:proofErr w:type="gramStart"/>
            <w:r w:rsidRPr="00130C87">
              <w:t>.,  RAFFERTY</w:t>
            </w:r>
            <w:proofErr w:type="gramEnd"/>
            <w:r w:rsidRPr="00130C87">
              <w:t xml:space="preserve">, Kevin., SQUIRES, Scott., A.The VES handbook of visual effects : industry standard VFX practices and procedures., 2015, Focal Press, Taylor &amp; Francis Group, ISBN 9780240825182  </w:t>
            </w:r>
          </w:p>
        </w:tc>
      </w:tr>
    </w:tbl>
    <w:p w14:paraId="43698836" w14:textId="2CD50B15" w:rsidR="00EB0A31" w:rsidRDefault="00EB0A31" w:rsidP="00EB0A31"/>
    <w:p w14:paraId="0416E898" w14:textId="7DE5B906" w:rsidR="00045046" w:rsidRDefault="00045046" w:rsidP="00EB0A31"/>
    <w:p w14:paraId="70F82904" w14:textId="7B4A78CF" w:rsidR="00045046" w:rsidRDefault="00045046" w:rsidP="00EB0A31"/>
    <w:p w14:paraId="73098EDD" w14:textId="50BAA341" w:rsidR="00045046" w:rsidRDefault="00045046" w:rsidP="00EB0A31"/>
    <w:p w14:paraId="2315CEE7" w14:textId="16AF490A" w:rsidR="00045046" w:rsidRDefault="00045046" w:rsidP="00EB0A31"/>
    <w:p w14:paraId="5D91C54B" w14:textId="3C4AC515" w:rsidR="00045046" w:rsidRDefault="00045046" w:rsidP="00EB0A31"/>
    <w:p w14:paraId="1B77939E" w14:textId="5566D7D5" w:rsidR="00045046" w:rsidRDefault="00045046" w:rsidP="00EB0A31"/>
    <w:p w14:paraId="6572F280" w14:textId="05CDF677" w:rsidR="00045046" w:rsidRDefault="00045046" w:rsidP="00EB0A31"/>
    <w:p w14:paraId="4974DE2A" w14:textId="237BCE2C" w:rsidR="00045046" w:rsidRDefault="00045046" w:rsidP="00EB0A31"/>
    <w:p w14:paraId="5FA12A73" w14:textId="77777777" w:rsidR="00045046" w:rsidRDefault="00045046" w:rsidP="00EB0A31"/>
    <w:p w14:paraId="0A505A60" w14:textId="47A7C80D" w:rsidR="00EB0A31" w:rsidRDefault="00EB0A31" w:rsidP="00830C8E"/>
    <w:p w14:paraId="0AB276E3" w14:textId="7B87A5F9" w:rsidR="00EB0A31" w:rsidRDefault="00EB0A31" w:rsidP="00830C8E"/>
    <w:p w14:paraId="1DF7348D" w14:textId="2FA7B8B3" w:rsidR="00EB0A31" w:rsidRDefault="00EB0A31" w:rsidP="00830C8E"/>
    <w:p w14:paraId="4E7FDBE4" w14:textId="77777777" w:rsidR="00316A40" w:rsidRDefault="00316A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58F338A2" w14:textId="77777777" w:rsidTr="00045046">
        <w:tc>
          <w:tcPr>
            <w:tcW w:w="9855" w:type="dxa"/>
            <w:gridSpan w:val="8"/>
            <w:tcBorders>
              <w:bottom w:val="double" w:sz="4" w:space="0" w:color="auto"/>
            </w:tcBorders>
            <w:shd w:val="clear" w:color="auto" w:fill="BDD6EE"/>
          </w:tcPr>
          <w:p w14:paraId="2991C9B0" w14:textId="088AC3A2" w:rsidR="00EB0A31" w:rsidRDefault="00EB0A31" w:rsidP="00002AF6">
            <w:pPr>
              <w:jc w:val="both"/>
              <w:rPr>
                <w:b/>
                <w:sz w:val="28"/>
              </w:rPr>
            </w:pPr>
            <w:r>
              <w:lastRenderedPageBreak/>
              <w:br w:type="page"/>
            </w:r>
            <w:r>
              <w:rPr>
                <w:b/>
                <w:sz w:val="28"/>
              </w:rPr>
              <w:t>B-III – Charakteristika studijního předmětu</w:t>
            </w:r>
          </w:p>
        </w:tc>
      </w:tr>
      <w:tr w:rsidR="00EB0A31" w14:paraId="1F8C3CDD" w14:textId="77777777" w:rsidTr="00045046">
        <w:tc>
          <w:tcPr>
            <w:tcW w:w="3086" w:type="dxa"/>
            <w:tcBorders>
              <w:top w:val="double" w:sz="4" w:space="0" w:color="auto"/>
            </w:tcBorders>
            <w:shd w:val="clear" w:color="auto" w:fill="F7CAAC"/>
          </w:tcPr>
          <w:p w14:paraId="05D07493" w14:textId="77777777" w:rsidR="00EB0A31" w:rsidRDefault="00EB0A31" w:rsidP="00A779C5">
            <w:pPr>
              <w:rPr>
                <w:b/>
              </w:rPr>
            </w:pPr>
            <w:r>
              <w:rPr>
                <w:b/>
              </w:rPr>
              <w:t>Název studijního předmětu</w:t>
            </w:r>
          </w:p>
        </w:tc>
        <w:tc>
          <w:tcPr>
            <w:tcW w:w="6769" w:type="dxa"/>
            <w:gridSpan w:val="7"/>
            <w:tcBorders>
              <w:top w:val="double" w:sz="4" w:space="0" w:color="auto"/>
            </w:tcBorders>
          </w:tcPr>
          <w:p w14:paraId="2914D716" w14:textId="77777777" w:rsidR="00EB0A31" w:rsidRDefault="00EB0A31" w:rsidP="00002AF6">
            <w:pPr>
              <w:jc w:val="both"/>
            </w:pPr>
            <w:r>
              <w:t>Teorie a technologie</w:t>
            </w:r>
            <w:r w:rsidRPr="00132B26">
              <w:t xml:space="preserve"> </w:t>
            </w:r>
            <w:r>
              <w:t>Vizuální efekty 8</w:t>
            </w:r>
          </w:p>
        </w:tc>
      </w:tr>
      <w:tr w:rsidR="00EB0A31" w14:paraId="3A6A8C28" w14:textId="77777777" w:rsidTr="00045046">
        <w:tc>
          <w:tcPr>
            <w:tcW w:w="3086" w:type="dxa"/>
            <w:shd w:val="clear" w:color="auto" w:fill="F7CAAC"/>
          </w:tcPr>
          <w:p w14:paraId="6207A3E7" w14:textId="77777777" w:rsidR="00EB0A31" w:rsidRDefault="00EB0A31" w:rsidP="00A779C5">
            <w:pPr>
              <w:rPr>
                <w:b/>
              </w:rPr>
            </w:pPr>
            <w:r>
              <w:rPr>
                <w:b/>
              </w:rPr>
              <w:t>Typ předmětu</w:t>
            </w:r>
          </w:p>
        </w:tc>
        <w:tc>
          <w:tcPr>
            <w:tcW w:w="3406" w:type="dxa"/>
            <w:gridSpan w:val="4"/>
          </w:tcPr>
          <w:p w14:paraId="5A27C8E8" w14:textId="3EBE5441" w:rsidR="00EB0A31" w:rsidRDefault="00EB0A31" w:rsidP="00002AF6">
            <w:pPr>
              <w:jc w:val="both"/>
            </w:pPr>
            <w:r>
              <w:t xml:space="preserve">Povinný, </w:t>
            </w:r>
            <w:r w:rsidR="00DF21C6">
              <w:t>PZ</w:t>
            </w:r>
          </w:p>
        </w:tc>
        <w:tc>
          <w:tcPr>
            <w:tcW w:w="2695" w:type="dxa"/>
            <w:gridSpan w:val="2"/>
            <w:shd w:val="clear" w:color="auto" w:fill="F7CAAC"/>
          </w:tcPr>
          <w:p w14:paraId="43534D04" w14:textId="77777777" w:rsidR="00EB0A31" w:rsidRDefault="00EB0A31" w:rsidP="00002AF6">
            <w:pPr>
              <w:jc w:val="both"/>
            </w:pPr>
            <w:r>
              <w:rPr>
                <w:b/>
              </w:rPr>
              <w:t>doporučený ročník / semestr</w:t>
            </w:r>
          </w:p>
        </w:tc>
        <w:tc>
          <w:tcPr>
            <w:tcW w:w="668" w:type="dxa"/>
          </w:tcPr>
          <w:p w14:paraId="6DBE5908" w14:textId="4224986F" w:rsidR="00EB0A31" w:rsidRDefault="00F76019" w:rsidP="00002AF6">
            <w:pPr>
              <w:jc w:val="both"/>
            </w:pPr>
            <w:r>
              <w:t>1</w:t>
            </w:r>
            <w:r w:rsidR="00EB0A31">
              <w:t>/LS</w:t>
            </w:r>
          </w:p>
        </w:tc>
      </w:tr>
      <w:tr w:rsidR="00EB0A31" w14:paraId="5F1135B4" w14:textId="77777777" w:rsidTr="00045046">
        <w:tc>
          <w:tcPr>
            <w:tcW w:w="3086" w:type="dxa"/>
            <w:shd w:val="clear" w:color="auto" w:fill="F7CAAC"/>
          </w:tcPr>
          <w:p w14:paraId="248FA4F0" w14:textId="77777777" w:rsidR="00EB0A31" w:rsidRDefault="00EB0A31" w:rsidP="00A779C5">
            <w:pPr>
              <w:rPr>
                <w:b/>
              </w:rPr>
            </w:pPr>
            <w:r>
              <w:rPr>
                <w:b/>
              </w:rPr>
              <w:t>Rozsah studijního předmětu</w:t>
            </w:r>
          </w:p>
        </w:tc>
        <w:tc>
          <w:tcPr>
            <w:tcW w:w="1701" w:type="dxa"/>
            <w:gridSpan w:val="2"/>
          </w:tcPr>
          <w:p w14:paraId="35B74CD3" w14:textId="77777777" w:rsidR="00EB0A31" w:rsidRDefault="00EB0A31" w:rsidP="00002AF6">
            <w:pPr>
              <w:jc w:val="both"/>
            </w:pPr>
            <w:r>
              <w:t>26/semestr</w:t>
            </w:r>
          </w:p>
        </w:tc>
        <w:tc>
          <w:tcPr>
            <w:tcW w:w="889" w:type="dxa"/>
            <w:shd w:val="clear" w:color="auto" w:fill="F7CAAC"/>
          </w:tcPr>
          <w:p w14:paraId="540B18FC" w14:textId="77777777" w:rsidR="00EB0A31" w:rsidRDefault="00EB0A31" w:rsidP="00002AF6">
            <w:pPr>
              <w:jc w:val="both"/>
              <w:rPr>
                <w:b/>
              </w:rPr>
            </w:pPr>
            <w:r>
              <w:rPr>
                <w:b/>
              </w:rPr>
              <w:t xml:space="preserve">hod. </w:t>
            </w:r>
          </w:p>
        </w:tc>
        <w:tc>
          <w:tcPr>
            <w:tcW w:w="816" w:type="dxa"/>
          </w:tcPr>
          <w:p w14:paraId="48CA6FAF" w14:textId="77777777" w:rsidR="00EB0A31" w:rsidRDefault="00EB0A31" w:rsidP="00002AF6">
            <w:pPr>
              <w:jc w:val="both"/>
            </w:pPr>
            <w:r>
              <w:t>2/týden</w:t>
            </w:r>
          </w:p>
        </w:tc>
        <w:tc>
          <w:tcPr>
            <w:tcW w:w="2156" w:type="dxa"/>
            <w:shd w:val="clear" w:color="auto" w:fill="F7CAAC"/>
          </w:tcPr>
          <w:p w14:paraId="192B7B3F" w14:textId="77777777" w:rsidR="00EB0A31" w:rsidRDefault="00EB0A31" w:rsidP="00002AF6">
            <w:pPr>
              <w:jc w:val="both"/>
              <w:rPr>
                <w:b/>
              </w:rPr>
            </w:pPr>
            <w:r>
              <w:rPr>
                <w:b/>
              </w:rPr>
              <w:t>kreditů</w:t>
            </w:r>
          </w:p>
        </w:tc>
        <w:tc>
          <w:tcPr>
            <w:tcW w:w="1207" w:type="dxa"/>
            <w:gridSpan w:val="2"/>
          </w:tcPr>
          <w:p w14:paraId="3423DE3A" w14:textId="77777777" w:rsidR="00EB0A31" w:rsidRDefault="00EB0A31" w:rsidP="00002AF6">
            <w:pPr>
              <w:jc w:val="both"/>
            </w:pPr>
            <w:r>
              <w:t>3</w:t>
            </w:r>
          </w:p>
        </w:tc>
      </w:tr>
      <w:tr w:rsidR="00EB0A31" w14:paraId="2ED84521" w14:textId="77777777" w:rsidTr="00045046">
        <w:tc>
          <w:tcPr>
            <w:tcW w:w="3086" w:type="dxa"/>
            <w:shd w:val="clear" w:color="auto" w:fill="F7CAAC"/>
          </w:tcPr>
          <w:p w14:paraId="3246240A" w14:textId="77777777" w:rsidR="00EB0A31" w:rsidRDefault="00EB0A31" w:rsidP="00A779C5">
            <w:pPr>
              <w:rPr>
                <w:b/>
                <w:sz w:val="22"/>
              </w:rPr>
            </w:pPr>
            <w:r>
              <w:rPr>
                <w:b/>
              </w:rPr>
              <w:t>Prerekvizity, korekvizity, ekvivalence</w:t>
            </w:r>
          </w:p>
        </w:tc>
        <w:tc>
          <w:tcPr>
            <w:tcW w:w="6769" w:type="dxa"/>
            <w:gridSpan w:val="7"/>
          </w:tcPr>
          <w:p w14:paraId="47E171D1" w14:textId="77777777" w:rsidR="00EB0A31" w:rsidRDefault="00EB0A31" w:rsidP="00002AF6">
            <w:pPr>
              <w:jc w:val="both"/>
            </w:pPr>
            <w:r>
              <w:t>Splněný předmět Teorie a technologie 7</w:t>
            </w:r>
          </w:p>
        </w:tc>
      </w:tr>
      <w:tr w:rsidR="00EB0A31" w14:paraId="08599D7D" w14:textId="77777777" w:rsidTr="00045046">
        <w:tc>
          <w:tcPr>
            <w:tcW w:w="3086" w:type="dxa"/>
            <w:shd w:val="clear" w:color="auto" w:fill="F7CAAC"/>
          </w:tcPr>
          <w:p w14:paraId="39E0D389" w14:textId="77777777" w:rsidR="00EB0A31" w:rsidRDefault="00EB0A31" w:rsidP="00A779C5">
            <w:pPr>
              <w:rPr>
                <w:b/>
              </w:rPr>
            </w:pPr>
            <w:r>
              <w:rPr>
                <w:b/>
              </w:rPr>
              <w:t>Způsob ověření studijních výsledků</w:t>
            </w:r>
          </w:p>
        </w:tc>
        <w:tc>
          <w:tcPr>
            <w:tcW w:w="3406" w:type="dxa"/>
            <w:gridSpan w:val="4"/>
          </w:tcPr>
          <w:p w14:paraId="012012BA" w14:textId="77777777" w:rsidR="00EB0A31" w:rsidRDefault="00EB0A31" w:rsidP="00002AF6">
            <w:pPr>
              <w:jc w:val="both"/>
            </w:pPr>
            <w:r>
              <w:t>Zkouška</w:t>
            </w:r>
          </w:p>
        </w:tc>
        <w:tc>
          <w:tcPr>
            <w:tcW w:w="2156" w:type="dxa"/>
            <w:shd w:val="clear" w:color="auto" w:fill="F7CAAC"/>
          </w:tcPr>
          <w:p w14:paraId="467B28E2" w14:textId="77777777" w:rsidR="00EB0A31" w:rsidRDefault="00EB0A31" w:rsidP="00002AF6">
            <w:pPr>
              <w:jc w:val="both"/>
              <w:rPr>
                <w:b/>
              </w:rPr>
            </w:pPr>
            <w:r>
              <w:rPr>
                <w:b/>
              </w:rPr>
              <w:t>Forma výuky</w:t>
            </w:r>
          </w:p>
        </w:tc>
        <w:tc>
          <w:tcPr>
            <w:tcW w:w="1207" w:type="dxa"/>
            <w:gridSpan w:val="2"/>
          </w:tcPr>
          <w:p w14:paraId="7DDC5298" w14:textId="77777777" w:rsidR="00EB0A31" w:rsidRDefault="00EB0A31" w:rsidP="00002AF6">
            <w:pPr>
              <w:jc w:val="both"/>
            </w:pPr>
            <w:r>
              <w:t>Přednáška</w:t>
            </w:r>
          </w:p>
        </w:tc>
      </w:tr>
      <w:tr w:rsidR="00EB0A31" w14:paraId="788BE380" w14:textId="77777777" w:rsidTr="00045046">
        <w:tc>
          <w:tcPr>
            <w:tcW w:w="3086" w:type="dxa"/>
            <w:shd w:val="clear" w:color="auto" w:fill="F7CAAC"/>
          </w:tcPr>
          <w:p w14:paraId="70FB7915"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7A610F10" w14:textId="77777777" w:rsidR="00EB0A31" w:rsidRDefault="00EB0A31" w:rsidP="00002AF6">
            <w:pPr>
              <w:jc w:val="both"/>
            </w:pPr>
            <w:r>
              <w:t>Písemná, ústní.</w:t>
            </w:r>
          </w:p>
        </w:tc>
      </w:tr>
      <w:tr w:rsidR="00EB0A31" w14:paraId="075AADA8" w14:textId="77777777" w:rsidTr="00045046">
        <w:trPr>
          <w:trHeight w:val="554"/>
        </w:trPr>
        <w:tc>
          <w:tcPr>
            <w:tcW w:w="9855" w:type="dxa"/>
            <w:gridSpan w:val="8"/>
            <w:tcBorders>
              <w:top w:val="nil"/>
            </w:tcBorders>
          </w:tcPr>
          <w:p w14:paraId="29A3AE19" w14:textId="77777777" w:rsidR="00EB0A31" w:rsidRDefault="00EB0A31" w:rsidP="00A779C5"/>
        </w:tc>
      </w:tr>
      <w:tr w:rsidR="00EB0A31" w14:paraId="50C48C2E" w14:textId="77777777" w:rsidTr="00045046">
        <w:trPr>
          <w:trHeight w:val="197"/>
        </w:trPr>
        <w:tc>
          <w:tcPr>
            <w:tcW w:w="3086" w:type="dxa"/>
            <w:tcBorders>
              <w:top w:val="nil"/>
            </w:tcBorders>
            <w:shd w:val="clear" w:color="auto" w:fill="F7CAAC"/>
          </w:tcPr>
          <w:p w14:paraId="3CC4BED4" w14:textId="77777777" w:rsidR="00EB0A31" w:rsidRDefault="00EB0A31" w:rsidP="00A779C5">
            <w:pPr>
              <w:rPr>
                <w:b/>
              </w:rPr>
            </w:pPr>
            <w:r>
              <w:rPr>
                <w:b/>
              </w:rPr>
              <w:t>Garant předmětu</w:t>
            </w:r>
          </w:p>
        </w:tc>
        <w:tc>
          <w:tcPr>
            <w:tcW w:w="6769" w:type="dxa"/>
            <w:gridSpan w:val="7"/>
            <w:tcBorders>
              <w:top w:val="nil"/>
            </w:tcBorders>
          </w:tcPr>
          <w:p w14:paraId="62D998B7" w14:textId="77777777" w:rsidR="00EB0A31" w:rsidRDefault="00EB0A31" w:rsidP="00002AF6">
            <w:pPr>
              <w:jc w:val="both"/>
            </w:pPr>
            <w:r>
              <w:t>MgA. Boris Masník</w:t>
            </w:r>
          </w:p>
        </w:tc>
      </w:tr>
      <w:tr w:rsidR="00EB0A31" w14:paraId="446FB8B7" w14:textId="77777777" w:rsidTr="00045046">
        <w:trPr>
          <w:trHeight w:val="243"/>
        </w:trPr>
        <w:tc>
          <w:tcPr>
            <w:tcW w:w="3086" w:type="dxa"/>
            <w:tcBorders>
              <w:top w:val="nil"/>
            </w:tcBorders>
            <w:shd w:val="clear" w:color="auto" w:fill="F7CAAC"/>
          </w:tcPr>
          <w:p w14:paraId="1F42A98A" w14:textId="77777777" w:rsidR="00EB0A31" w:rsidRDefault="00EB0A31" w:rsidP="00A779C5">
            <w:pPr>
              <w:rPr>
                <w:b/>
              </w:rPr>
            </w:pPr>
            <w:r>
              <w:rPr>
                <w:b/>
              </w:rPr>
              <w:t>Zapojení garanta do výuky předmětu</w:t>
            </w:r>
          </w:p>
        </w:tc>
        <w:tc>
          <w:tcPr>
            <w:tcW w:w="6769" w:type="dxa"/>
            <w:gridSpan w:val="7"/>
            <w:tcBorders>
              <w:top w:val="nil"/>
            </w:tcBorders>
          </w:tcPr>
          <w:p w14:paraId="5B6ECB07" w14:textId="77777777" w:rsidR="00EB0A31" w:rsidRDefault="00EB0A31" w:rsidP="00002AF6">
            <w:pPr>
              <w:jc w:val="both"/>
            </w:pPr>
            <w:r>
              <w:t>50 %</w:t>
            </w:r>
          </w:p>
        </w:tc>
      </w:tr>
      <w:tr w:rsidR="00EB0A31" w14:paraId="203EDAD5" w14:textId="77777777" w:rsidTr="00045046">
        <w:tc>
          <w:tcPr>
            <w:tcW w:w="3086" w:type="dxa"/>
            <w:shd w:val="clear" w:color="auto" w:fill="F7CAAC"/>
          </w:tcPr>
          <w:p w14:paraId="0D0E10E9" w14:textId="77777777" w:rsidR="00EB0A31" w:rsidRDefault="00EB0A31" w:rsidP="00002AF6">
            <w:pPr>
              <w:jc w:val="both"/>
              <w:rPr>
                <w:b/>
              </w:rPr>
            </w:pPr>
            <w:r>
              <w:rPr>
                <w:b/>
              </w:rPr>
              <w:t>Vyučující</w:t>
            </w:r>
          </w:p>
        </w:tc>
        <w:tc>
          <w:tcPr>
            <w:tcW w:w="6769" w:type="dxa"/>
            <w:gridSpan w:val="7"/>
            <w:tcBorders>
              <w:bottom w:val="nil"/>
            </w:tcBorders>
          </w:tcPr>
          <w:p w14:paraId="6FAB789C" w14:textId="77777777" w:rsidR="00EB0A31" w:rsidRDefault="00EB0A31" w:rsidP="00002AF6">
            <w:pPr>
              <w:jc w:val="both"/>
            </w:pPr>
          </w:p>
        </w:tc>
      </w:tr>
      <w:tr w:rsidR="00EB0A31" w14:paraId="77DD3655" w14:textId="77777777" w:rsidTr="00045046">
        <w:trPr>
          <w:trHeight w:val="554"/>
        </w:trPr>
        <w:tc>
          <w:tcPr>
            <w:tcW w:w="9855" w:type="dxa"/>
            <w:gridSpan w:val="8"/>
            <w:tcBorders>
              <w:top w:val="nil"/>
            </w:tcBorders>
          </w:tcPr>
          <w:p w14:paraId="265DCF0F" w14:textId="77777777" w:rsidR="00EB0A31" w:rsidRDefault="00EB0A31" w:rsidP="00002AF6">
            <w:pPr>
              <w:jc w:val="both"/>
            </w:pPr>
            <w:r>
              <w:t>MgA. Boris Masník, Mgr. Marcel Legindi</w:t>
            </w:r>
          </w:p>
        </w:tc>
      </w:tr>
      <w:tr w:rsidR="00EB0A31" w14:paraId="23C29D95" w14:textId="77777777" w:rsidTr="00045046">
        <w:tc>
          <w:tcPr>
            <w:tcW w:w="3086" w:type="dxa"/>
            <w:shd w:val="clear" w:color="auto" w:fill="F7CAAC"/>
          </w:tcPr>
          <w:p w14:paraId="7C7A4A72" w14:textId="77777777" w:rsidR="00EB0A31" w:rsidRDefault="00EB0A31" w:rsidP="00002AF6">
            <w:pPr>
              <w:jc w:val="both"/>
              <w:rPr>
                <w:b/>
              </w:rPr>
            </w:pPr>
            <w:r>
              <w:rPr>
                <w:b/>
              </w:rPr>
              <w:t>Stručná anotace předmětu</w:t>
            </w:r>
          </w:p>
        </w:tc>
        <w:tc>
          <w:tcPr>
            <w:tcW w:w="6769" w:type="dxa"/>
            <w:gridSpan w:val="7"/>
            <w:tcBorders>
              <w:bottom w:val="nil"/>
            </w:tcBorders>
          </w:tcPr>
          <w:p w14:paraId="7A86E315" w14:textId="77777777" w:rsidR="00EB0A31" w:rsidRDefault="00EB0A31" w:rsidP="00002AF6">
            <w:pPr>
              <w:jc w:val="both"/>
            </w:pPr>
          </w:p>
        </w:tc>
      </w:tr>
      <w:tr w:rsidR="00EB0A31" w14:paraId="1218F3E4" w14:textId="77777777" w:rsidTr="00316A40">
        <w:trPr>
          <w:trHeight w:val="2040"/>
        </w:trPr>
        <w:tc>
          <w:tcPr>
            <w:tcW w:w="9855" w:type="dxa"/>
            <w:gridSpan w:val="8"/>
            <w:tcBorders>
              <w:top w:val="nil"/>
              <w:bottom w:val="single" w:sz="12" w:space="0" w:color="auto"/>
            </w:tcBorders>
          </w:tcPr>
          <w:p w14:paraId="4688A701" w14:textId="77777777" w:rsidR="00316A40" w:rsidRDefault="00316A40" w:rsidP="00002AF6">
            <w:pPr>
              <w:jc w:val="both"/>
            </w:pPr>
          </w:p>
          <w:p w14:paraId="7C2427D4" w14:textId="22A8F340" w:rsidR="00EB0A31" w:rsidRDefault="00EB0A31" w:rsidP="00002AF6">
            <w:pPr>
              <w:jc w:val="both"/>
            </w:pPr>
            <w:r w:rsidRPr="002671E1">
              <w:t>Posluchači získají informace o aktuálních trendech v oboru, jako je Virtuální realita a využití AI. Seznámí se s možnostmi realtime efektů pro filmovou i herní praxi.</w:t>
            </w:r>
          </w:p>
        </w:tc>
      </w:tr>
      <w:tr w:rsidR="00EB0A31" w14:paraId="6C1906A1" w14:textId="77777777" w:rsidTr="00045046">
        <w:trPr>
          <w:trHeight w:val="265"/>
        </w:trPr>
        <w:tc>
          <w:tcPr>
            <w:tcW w:w="3653" w:type="dxa"/>
            <w:gridSpan w:val="2"/>
            <w:tcBorders>
              <w:top w:val="nil"/>
            </w:tcBorders>
            <w:shd w:val="clear" w:color="auto" w:fill="F7CAAC"/>
          </w:tcPr>
          <w:p w14:paraId="62513FAD"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6204C57C" w14:textId="77777777" w:rsidR="00EB0A31" w:rsidRDefault="00EB0A31" w:rsidP="00002AF6">
            <w:pPr>
              <w:jc w:val="both"/>
            </w:pPr>
          </w:p>
        </w:tc>
      </w:tr>
      <w:tr w:rsidR="00EB0A31" w14:paraId="487E4744" w14:textId="77777777" w:rsidTr="00045046">
        <w:trPr>
          <w:trHeight w:val="1497"/>
        </w:trPr>
        <w:tc>
          <w:tcPr>
            <w:tcW w:w="9855" w:type="dxa"/>
            <w:gridSpan w:val="8"/>
            <w:tcBorders>
              <w:top w:val="nil"/>
            </w:tcBorders>
          </w:tcPr>
          <w:p w14:paraId="55FBCD14" w14:textId="77777777" w:rsidR="00AB4B55" w:rsidRDefault="00AB4B55" w:rsidP="00002AF6">
            <w:pPr>
              <w:jc w:val="both"/>
            </w:pPr>
          </w:p>
          <w:p w14:paraId="284BEE01" w14:textId="1131AD64" w:rsidR="00AB4B55" w:rsidRPr="00AB4B55" w:rsidRDefault="00AB4B55" w:rsidP="00002AF6">
            <w:pPr>
              <w:jc w:val="both"/>
              <w:rPr>
                <w:b/>
              </w:rPr>
            </w:pPr>
            <w:r w:rsidRPr="00AB4B55">
              <w:rPr>
                <w:b/>
              </w:rPr>
              <w:t>Povinná:</w:t>
            </w:r>
          </w:p>
          <w:p w14:paraId="17202D80" w14:textId="37F760DE" w:rsidR="00EB0A31" w:rsidRDefault="00EB0A31" w:rsidP="00002AF6">
            <w:pPr>
              <w:jc w:val="both"/>
            </w:pPr>
            <w:r w:rsidRPr="00381998">
              <w:t>https://www.boldbusiness.com/digital/artificial-intelligence-film-making/</w:t>
            </w:r>
          </w:p>
        </w:tc>
      </w:tr>
    </w:tbl>
    <w:p w14:paraId="102F5F98" w14:textId="44E66E05" w:rsidR="00EB0A31" w:rsidRDefault="00EB0A31" w:rsidP="00EB0A31"/>
    <w:p w14:paraId="57179367" w14:textId="3E7EAB3D" w:rsidR="00045046" w:rsidRDefault="00045046" w:rsidP="00EB0A31"/>
    <w:p w14:paraId="1C7C0E51" w14:textId="5E3DF405" w:rsidR="00045046" w:rsidRDefault="00045046" w:rsidP="00EB0A31"/>
    <w:p w14:paraId="09C73F4F" w14:textId="3BD464DC" w:rsidR="00045046" w:rsidRDefault="00045046" w:rsidP="00EB0A31"/>
    <w:p w14:paraId="5E2E1760" w14:textId="29439458" w:rsidR="00045046" w:rsidRDefault="00045046" w:rsidP="00EB0A31"/>
    <w:p w14:paraId="209EBEF9" w14:textId="0511297B" w:rsidR="00045046" w:rsidRDefault="00045046" w:rsidP="00EB0A31"/>
    <w:p w14:paraId="7E71110C" w14:textId="52A7F07F" w:rsidR="00045046" w:rsidRDefault="00045046" w:rsidP="00EB0A31"/>
    <w:p w14:paraId="0FC20AC9" w14:textId="222481E9" w:rsidR="00045046" w:rsidRDefault="00045046" w:rsidP="00EB0A31"/>
    <w:p w14:paraId="6D9886A8" w14:textId="77777777" w:rsidR="00045046" w:rsidRDefault="00045046" w:rsidP="00EB0A31"/>
    <w:p w14:paraId="50657CB3" w14:textId="606DB86A" w:rsidR="00EB0A31" w:rsidRDefault="00EB0A31" w:rsidP="00830C8E"/>
    <w:p w14:paraId="6C48AF18" w14:textId="4F0FA89D" w:rsidR="00EB0A31" w:rsidRDefault="00EB0A31" w:rsidP="00830C8E"/>
    <w:p w14:paraId="26C48127" w14:textId="77777777" w:rsidR="00F168C4" w:rsidRDefault="00F168C4" w:rsidP="00830C8E"/>
    <w:p w14:paraId="23EF66CC" w14:textId="32476199" w:rsidR="00EB0A31" w:rsidRDefault="00EB0A31" w:rsidP="00830C8E"/>
    <w:p w14:paraId="1E2CB3F1" w14:textId="77777777" w:rsidR="00316A40" w:rsidRDefault="00316A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B0A31" w14:paraId="1632929B" w14:textId="77777777" w:rsidTr="00045046">
        <w:tc>
          <w:tcPr>
            <w:tcW w:w="9855" w:type="dxa"/>
            <w:gridSpan w:val="8"/>
            <w:tcBorders>
              <w:bottom w:val="double" w:sz="4" w:space="0" w:color="auto"/>
            </w:tcBorders>
            <w:shd w:val="clear" w:color="auto" w:fill="BDD6EE"/>
          </w:tcPr>
          <w:p w14:paraId="57FCBEDA" w14:textId="1EC8F35B" w:rsidR="00EB0A31" w:rsidRDefault="00EB0A31" w:rsidP="00002AF6">
            <w:pPr>
              <w:jc w:val="both"/>
              <w:rPr>
                <w:b/>
                <w:sz w:val="28"/>
              </w:rPr>
            </w:pPr>
            <w:r>
              <w:lastRenderedPageBreak/>
              <w:br w:type="page"/>
            </w:r>
            <w:r>
              <w:rPr>
                <w:b/>
                <w:sz w:val="28"/>
              </w:rPr>
              <w:t>B-III – Charakteristika studijního předmětu</w:t>
            </w:r>
          </w:p>
        </w:tc>
      </w:tr>
      <w:tr w:rsidR="00EB0A31" w14:paraId="51C09BB0" w14:textId="77777777" w:rsidTr="00045046">
        <w:tc>
          <w:tcPr>
            <w:tcW w:w="3086" w:type="dxa"/>
            <w:tcBorders>
              <w:top w:val="double" w:sz="4" w:space="0" w:color="auto"/>
            </w:tcBorders>
            <w:shd w:val="clear" w:color="auto" w:fill="F7CAAC"/>
          </w:tcPr>
          <w:p w14:paraId="2D2F13E2" w14:textId="77777777" w:rsidR="00EB0A31" w:rsidRDefault="00EB0A31" w:rsidP="00002AF6">
            <w:pPr>
              <w:jc w:val="both"/>
              <w:rPr>
                <w:b/>
              </w:rPr>
            </w:pPr>
            <w:r>
              <w:rPr>
                <w:b/>
              </w:rPr>
              <w:t>Název studijního předmětu</w:t>
            </w:r>
          </w:p>
        </w:tc>
        <w:tc>
          <w:tcPr>
            <w:tcW w:w="6769" w:type="dxa"/>
            <w:gridSpan w:val="7"/>
            <w:tcBorders>
              <w:top w:val="double" w:sz="4" w:space="0" w:color="auto"/>
            </w:tcBorders>
          </w:tcPr>
          <w:p w14:paraId="021A9B33" w14:textId="77777777" w:rsidR="00EB0A31" w:rsidRDefault="00EB0A31" w:rsidP="00002AF6">
            <w:pPr>
              <w:jc w:val="both"/>
            </w:pPr>
            <w:r>
              <w:t>Teorie a technologie</w:t>
            </w:r>
            <w:r w:rsidRPr="00132B26">
              <w:t xml:space="preserve"> </w:t>
            </w:r>
            <w:r>
              <w:t>Vizuální efekty 9</w:t>
            </w:r>
          </w:p>
        </w:tc>
      </w:tr>
      <w:tr w:rsidR="00EB0A31" w14:paraId="0B3C0450" w14:textId="77777777" w:rsidTr="00045046">
        <w:tc>
          <w:tcPr>
            <w:tcW w:w="3086" w:type="dxa"/>
            <w:shd w:val="clear" w:color="auto" w:fill="F7CAAC"/>
          </w:tcPr>
          <w:p w14:paraId="65219690" w14:textId="77777777" w:rsidR="00EB0A31" w:rsidRDefault="00EB0A31" w:rsidP="00A779C5">
            <w:pPr>
              <w:rPr>
                <w:b/>
              </w:rPr>
            </w:pPr>
            <w:r>
              <w:rPr>
                <w:b/>
              </w:rPr>
              <w:t>Typ předmětu</w:t>
            </w:r>
          </w:p>
        </w:tc>
        <w:tc>
          <w:tcPr>
            <w:tcW w:w="3406" w:type="dxa"/>
            <w:gridSpan w:val="4"/>
          </w:tcPr>
          <w:p w14:paraId="549A0B2C" w14:textId="035D2C22" w:rsidR="00EB0A31" w:rsidRDefault="00EB0A31" w:rsidP="00002AF6">
            <w:pPr>
              <w:jc w:val="both"/>
            </w:pPr>
            <w:r>
              <w:t xml:space="preserve">Povinný, </w:t>
            </w:r>
            <w:r w:rsidR="00DF21C6">
              <w:t>PZ</w:t>
            </w:r>
          </w:p>
        </w:tc>
        <w:tc>
          <w:tcPr>
            <w:tcW w:w="2695" w:type="dxa"/>
            <w:gridSpan w:val="2"/>
            <w:shd w:val="clear" w:color="auto" w:fill="F7CAAC"/>
          </w:tcPr>
          <w:p w14:paraId="34AB704D" w14:textId="77777777" w:rsidR="00EB0A31" w:rsidRDefault="00EB0A31" w:rsidP="00002AF6">
            <w:pPr>
              <w:jc w:val="both"/>
            </w:pPr>
            <w:r>
              <w:rPr>
                <w:b/>
              </w:rPr>
              <w:t>doporučený ročník / semestr</w:t>
            </w:r>
          </w:p>
        </w:tc>
        <w:tc>
          <w:tcPr>
            <w:tcW w:w="668" w:type="dxa"/>
          </w:tcPr>
          <w:p w14:paraId="3000013B" w14:textId="31B40EF4" w:rsidR="00EB0A31" w:rsidRDefault="00F76019" w:rsidP="00002AF6">
            <w:pPr>
              <w:jc w:val="both"/>
            </w:pPr>
            <w:r>
              <w:t>2</w:t>
            </w:r>
            <w:r w:rsidR="00EB0A31">
              <w:t>/ZS</w:t>
            </w:r>
          </w:p>
        </w:tc>
      </w:tr>
      <w:tr w:rsidR="00EB0A31" w14:paraId="28202AC3" w14:textId="77777777" w:rsidTr="00045046">
        <w:tc>
          <w:tcPr>
            <w:tcW w:w="3086" w:type="dxa"/>
            <w:shd w:val="clear" w:color="auto" w:fill="F7CAAC"/>
          </w:tcPr>
          <w:p w14:paraId="187E164E" w14:textId="77777777" w:rsidR="00EB0A31" w:rsidRDefault="00EB0A31" w:rsidP="00A779C5">
            <w:pPr>
              <w:rPr>
                <w:b/>
              </w:rPr>
            </w:pPr>
            <w:r>
              <w:rPr>
                <w:b/>
              </w:rPr>
              <w:t>Rozsah studijního předmětu</w:t>
            </w:r>
          </w:p>
        </w:tc>
        <w:tc>
          <w:tcPr>
            <w:tcW w:w="1701" w:type="dxa"/>
            <w:gridSpan w:val="2"/>
          </w:tcPr>
          <w:p w14:paraId="382A6C61" w14:textId="77777777" w:rsidR="00EB0A31" w:rsidRDefault="00EB0A31" w:rsidP="00002AF6">
            <w:pPr>
              <w:jc w:val="both"/>
            </w:pPr>
            <w:r>
              <w:t>39/semestr</w:t>
            </w:r>
          </w:p>
        </w:tc>
        <w:tc>
          <w:tcPr>
            <w:tcW w:w="889" w:type="dxa"/>
            <w:shd w:val="clear" w:color="auto" w:fill="F7CAAC"/>
          </w:tcPr>
          <w:p w14:paraId="4E8C8800" w14:textId="77777777" w:rsidR="00EB0A31" w:rsidRDefault="00EB0A31" w:rsidP="00002AF6">
            <w:pPr>
              <w:jc w:val="both"/>
              <w:rPr>
                <w:b/>
              </w:rPr>
            </w:pPr>
            <w:r>
              <w:rPr>
                <w:b/>
              </w:rPr>
              <w:t xml:space="preserve">hod. </w:t>
            </w:r>
          </w:p>
        </w:tc>
        <w:tc>
          <w:tcPr>
            <w:tcW w:w="816" w:type="dxa"/>
          </w:tcPr>
          <w:p w14:paraId="004A3BC6" w14:textId="77777777" w:rsidR="00EB0A31" w:rsidRDefault="00EB0A31" w:rsidP="00002AF6">
            <w:pPr>
              <w:jc w:val="both"/>
            </w:pPr>
            <w:r>
              <w:t>3/týden</w:t>
            </w:r>
          </w:p>
        </w:tc>
        <w:tc>
          <w:tcPr>
            <w:tcW w:w="2156" w:type="dxa"/>
            <w:shd w:val="clear" w:color="auto" w:fill="F7CAAC"/>
          </w:tcPr>
          <w:p w14:paraId="3AE3D141" w14:textId="77777777" w:rsidR="00EB0A31" w:rsidRDefault="00EB0A31" w:rsidP="00002AF6">
            <w:pPr>
              <w:jc w:val="both"/>
              <w:rPr>
                <w:b/>
              </w:rPr>
            </w:pPr>
            <w:r>
              <w:rPr>
                <w:b/>
              </w:rPr>
              <w:t>kreditů</w:t>
            </w:r>
          </w:p>
        </w:tc>
        <w:tc>
          <w:tcPr>
            <w:tcW w:w="1207" w:type="dxa"/>
            <w:gridSpan w:val="2"/>
          </w:tcPr>
          <w:p w14:paraId="50DF788A" w14:textId="77777777" w:rsidR="00EB0A31" w:rsidRDefault="00EB0A31" w:rsidP="00002AF6">
            <w:pPr>
              <w:jc w:val="both"/>
            </w:pPr>
            <w:r>
              <w:t>3</w:t>
            </w:r>
          </w:p>
        </w:tc>
      </w:tr>
      <w:tr w:rsidR="00EB0A31" w14:paraId="18F080BD" w14:textId="77777777" w:rsidTr="00045046">
        <w:tc>
          <w:tcPr>
            <w:tcW w:w="3086" w:type="dxa"/>
            <w:shd w:val="clear" w:color="auto" w:fill="F7CAAC"/>
          </w:tcPr>
          <w:p w14:paraId="75155281" w14:textId="77777777" w:rsidR="00EB0A31" w:rsidRDefault="00EB0A31" w:rsidP="00A779C5">
            <w:pPr>
              <w:rPr>
                <w:b/>
                <w:sz w:val="22"/>
              </w:rPr>
            </w:pPr>
            <w:r>
              <w:rPr>
                <w:b/>
              </w:rPr>
              <w:t>Prerekvizity, korekvizity, ekvivalence</w:t>
            </w:r>
          </w:p>
        </w:tc>
        <w:tc>
          <w:tcPr>
            <w:tcW w:w="6769" w:type="dxa"/>
            <w:gridSpan w:val="7"/>
          </w:tcPr>
          <w:p w14:paraId="4E0B0CA2" w14:textId="77777777" w:rsidR="00EB0A31" w:rsidRDefault="00EB0A31" w:rsidP="00002AF6">
            <w:pPr>
              <w:jc w:val="both"/>
            </w:pPr>
            <w:r>
              <w:t xml:space="preserve">Splněný předmět Teorie a technologie 8 </w:t>
            </w:r>
          </w:p>
        </w:tc>
      </w:tr>
      <w:tr w:rsidR="00EB0A31" w14:paraId="06717DE5" w14:textId="77777777" w:rsidTr="00045046">
        <w:tc>
          <w:tcPr>
            <w:tcW w:w="3086" w:type="dxa"/>
            <w:shd w:val="clear" w:color="auto" w:fill="F7CAAC"/>
          </w:tcPr>
          <w:p w14:paraId="5D879CFD" w14:textId="77777777" w:rsidR="00EB0A31" w:rsidRDefault="00EB0A31" w:rsidP="00A779C5">
            <w:pPr>
              <w:rPr>
                <w:b/>
              </w:rPr>
            </w:pPr>
            <w:r>
              <w:rPr>
                <w:b/>
              </w:rPr>
              <w:t>Způsob ověření studijních výsledků</w:t>
            </w:r>
          </w:p>
        </w:tc>
        <w:tc>
          <w:tcPr>
            <w:tcW w:w="3406" w:type="dxa"/>
            <w:gridSpan w:val="4"/>
          </w:tcPr>
          <w:p w14:paraId="369E76F1" w14:textId="77777777" w:rsidR="00EB0A31" w:rsidRDefault="00EB0A31" w:rsidP="00002AF6">
            <w:pPr>
              <w:jc w:val="both"/>
            </w:pPr>
            <w:r>
              <w:t>Zkouška</w:t>
            </w:r>
          </w:p>
        </w:tc>
        <w:tc>
          <w:tcPr>
            <w:tcW w:w="2156" w:type="dxa"/>
            <w:shd w:val="clear" w:color="auto" w:fill="F7CAAC"/>
          </w:tcPr>
          <w:p w14:paraId="7845DE01" w14:textId="77777777" w:rsidR="00EB0A31" w:rsidRDefault="00EB0A31" w:rsidP="00002AF6">
            <w:pPr>
              <w:jc w:val="both"/>
              <w:rPr>
                <w:b/>
              </w:rPr>
            </w:pPr>
            <w:r>
              <w:rPr>
                <w:b/>
              </w:rPr>
              <w:t>Forma výuky</w:t>
            </w:r>
          </w:p>
        </w:tc>
        <w:tc>
          <w:tcPr>
            <w:tcW w:w="1207" w:type="dxa"/>
            <w:gridSpan w:val="2"/>
          </w:tcPr>
          <w:p w14:paraId="2B62C021" w14:textId="77777777" w:rsidR="00EB0A31" w:rsidRDefault="00EB0A31" w:rsidP="00002AF6">
            <w:pPr>
              <w:jc w:val="both"/>
            </w:pPr>
            <w:r>
              <w:t>Přednáška</w:t>
            </w:r>
          </w:p>
        </w:tc>
      </w:tr>
      <w:tr w:rsidR="00EB0A31" w14:paraId="75EC5106" w14:textId="77777777" w:rsidTr="00045046">
        <w:tc>
          <w:tcPr>
            <w:tcW w:w="3086" w:type="dxa"/>
            <w:shd w:val="clear" w:color="auto" w:fill="F7CAAC"/>
          </w:tcPr>
          <w:p w14:paraId="4AF76DBE" w14:textId="77777777" w:rsidR="00EB0A31" w:rsidRDefault="00EB0A31" w:rsidP="00A779C5">
            <w:pPr>
              <w:rPr>
                <w:b/>
              </w:rPr>
            </w:pPr>
            <w:r>
              <w:rPr>
                <w:b/>
              </w:rPr>
              <w:t>Forma způsobu ověření studijních výsledků a další požadavky na studenta</w:t>
            </w:r>
          </w:p>
        </w:tc>
        <w:tc>
          <w:tcPr>
            <w:tcW w:w="6769" w:type="dxa"/>
            <w:gridSpan w:val="7"/>
            <w:tcBorders>
              <w:bottom w:val="nil"/>
            </w:tcBorders>
          </w:tcPr>
          <w:p w14:paraId="1139EAAB" w14:textId="77777777" w:rsidR="00EB0A31" w:rsidRDefault="00EB0A31" w:rsidP="00002AF6">
            <w:pPr>
              <w:jc w:val="both"/>
            </w:pPr>
            <w:r>
              <w:t>Písemná, ústní.</w:t>
            </w:r>
          </w:p>
        </w:tc>
      </w:tr>
      <w:tr w:rsidR="00EB0A31" w14:paraId="7AF57BBE" w14:textId="77777777" w:rsidTr="00045046">
        <w:trPr>
          <w:trHeight w:val="554"/>
        </w:trPr>
        <w:tc>
          <w:tcPr>
            <w:tcW w:w="9855" w:type="dxa"/>
            <w:gridSpan w:val="8"/>
            <w:tcBorders>
              <w:top w:val="nil"/>
            </w:tcBorders>
          </w:tcPr>
          <w:p w14:paraId="05ED4826" w14:textId="77777777" w:rsidR="00EB0A31" w:rsidRDefault="00EB0A31" w:rsidP="00A779C5"/>
        </w:tc>
      </w:tr>
      <w:tr w:rsidR="00EB0A31" w14:paraId="61EFEE8F" w14:textId="77777777" w:rsidTr="00045046">
        <w:trPr>
          <w:trHeight w:val="197"/>
        </w:trPr>
        <w:tc>
          <w:tcPr>
            <w:tcW w:w="3086" w:type="dxa"/>
            <w:tcBorders>
              <w:top w:val="nil"/>
            </w:tcBorders>
            <w:shd w:val="clear" w:color="auto" w:fill="F7CAAC"/>
          </w:tcPr>
          <w:p w14:paraId="36993317" w14:textId="77777777" w:rsidR="00EB0A31" w:rsidRDefault="00EB0A31" w:rsidP="00A779C5">
            <w:pPr>
              <w:rPr>
                <w:b/>
              </w:rPr>
            </w:pPr>
            <w:r>
              <w:rPr>
                <w:b/>
              </w:rPr>
              <w:t>Garant předmětu</w:t>
            </w:r>
          </w:p>
        </w:tc>
        <w:tc>
          <w:tcPr>
            <w:tcW w:w="6769" w:type="dxa"/>
            <w:gridSpan w:val="7"/>
            <w:tcBorders>
              <w:top w:val="nil"/>
            </w:tcBorders>
          </w:tcPr>
          <w:p w14:paraId="2E49D7FE" w14:textId="77777777" w:rsidR="00EB0A31" w:rsidRDefault="00EB0A31" w:rsidP="00002AF6">
            <w:pPr>
              <w:jc w:val="both"/>
            </w:pPr>
            <w:r>
              <w:t>MgA. Boris Masník</w:t>
            </w:r>
          </w:p>
        </w:tc>
      </w:tr>
      <w:tr w:rsidR="00EB0A31" w14:paraId="7608B022" w14:textId="77777777" w:rsidTr="00045046">
        <w:trPr>
          <w:trHeight w:val="243"/>
        </w:trPr>
        <w:tc>
          <w:tcPr>
            <w:tcW w:w="3086" w:type="dxa"/>
            <w:tcBorders>
              <w:top w:val="nil"/>
            </w:tcBorders>
            <w:shd w:val="clear" w:color="auto" w:fill="F7CAAC"/>
          </w:tcPr>
          <w:p w14:paraId="4C9FC222" w14:textId="77777777" w:rsidR="00EB0A31" w:rsidRDefault="00EB0A31" w:rsidP="00A779C5">
            <w:pPr>
              <w:rPr>
                <w:b/>
              </w:rPr>
            </w:pPr>
            <w:r>
              <w:rPr>
                <w:b/>
              </w:rPr>
              <w:t>Zapojení garanta do výuky předmětu</w:t>
            </w:r>
          </w:p>
        </w:tc>
        <w:tc>
          <w:tcPr>
            <w:tcW w:w="6769" w:type="dxa"/>
            <w:gridSpan w:val="7"/>
            <w:tcBorders>
              <w:top w:val="nil"/>
            </w:tcBorders>
          </w:tcPr>
          <w:p w14:paraId="27E7788E" w14:textId="77777777" w:rsidR="00EB0A31" w:rsidRDefault="00EB0A31" w:rsidP="00002AF6">
            <w:pPr>
              <w:jc w:val="both"/>
            </w:pPr>
            <w:r>
              <w:t>100 %</w:t>
            </w:r>
          </w:p>
        </w:tc>
      </w:tr>
      <w:tr w:rsidR="00EB0A31" w14:paraId="4D1BE954" w14:textId="77777777" w:rsidTr="00045046">
        <w:tc>
          <w:tcPr>
            <w:tcW w:w="3086" w:type="dxa"/>
            <w:shd w:val="clear" w:color="auto" w:fill="F7CAAC"/>
          </w:tcPr>
          <w:p w14:paraId="4659EC4E" w14:textId="77777777" w:rsidR="00EB0A31" w:rsidRDefault="00EB0A31" w:rsidP="00002AF6">
            <w:pPr>
              <w:jc w:val="both"/>
              <w:rPr>
                <w:b/>
              </w:rPr>
            </w:pPr>
            <w:r>
              <w:rPr>
                <w:b/>
              </w:rPr>
              <w:t>Vyučující</w:t>
            </w:r>
          </w:p>
        </w:tc>
        <w:tc>
          <w:tcPr>
            <w:tcW w:w="6769" w:type="dxa"/>
            <w:gridSpan w:val="7"/>
            <w:tcBorders>
              <w:bottom w:val="nil"/>
            </w:tcBorders>
          </w:tcPr>
          <w:p w14:paraId="02CB522B" w14:textId="77777777" w:rsidR="00EB0A31" w:rsidRDefault="00EB0A31" w:rsidP="00002AF6">
            <w:pPr>
              <w:jc w:val="both"/>
            </w:pPr>
          </w:p>
        </w:tc>
      </w:tr>
      <w:tr w:rsidR="00EB0A31" w14:paraId="35C1F9ED" w14:textId="77777777" w:rsidTr="00045046">
        <w:trPr>
          <w:trHeight w:val="554"/>
        </w:trPr>
        <w:tc>
          <w:tcPr>
            <w:tcW w:w="9855" w:type="dxa"/>
            <w:gridSpan w:val="8"/>
            <w:tcBorders>
              <w:top w:val="nil"/>
            </w:tcBorders>
          </w:tcPr>
          <w:p w14:paraId="42D30DB7" w14:textId="77777777" w:rsidR="00EB0A31" w:rsidRDefault="00EB0A31" w:rsidP="00002AF6">
            <w:pPr>
              <w:jc w:val="both"/>
            </w:pPr>
            <w:r>
              <w:t>MgA. Boris Masník</w:t>
            </w:r>
          </w:p>
        </w:tc>
      </w:tr>
      <w:tr w:rsidR="00EB0A31" w14:paraId="4D8EB9AD" w14:textId="77777777" w:rsidTr="00045046">
        <w:tc>
          <w:tcPr>
            <w:tcW w:w="3086" w:type="dxa"/>
            <w:shd w:val="clear" w:color="auto" w:fill="F7CAAC"/>
          </w:tcPr>
          <w:p w14:paraId="6D9DC7C5" w14:textId="77777777" w:rsidR="00EB0A31" w:rsidRDefault="00EB0A31" w:rsidP="00002AF6">
            <w:pPr>
              <w:jc w:val="both"/>
              <w:rPr>
                <w:b/>
              </w:rPr>
            </w:pPr>
            <w:r>
              <w:rPr>
                <w:b/>
              </w:rPr>
              <w:t>Stručná anotace předmětu</w:t>
            </w:r>
          </w:p>
        </w:tc>
        <w:tc>
          <w:tcPr>
            <w:tcW w:w="6769" w:type="dxa"/>
            <w:gridSpan w:val="7"/>
            <w:tcBorders>
              <w:bottom w:val="nil"/>
            </w:tcBorders>
          </w:tcPr>
          <w:p w14:paraId="5905C621" w14:textId="77777777" w:rsidR="00EB0A31" w:rsidRDefault="00EB0A31" w:rsidP="00002AF6">
            <w:pPr>
              <w:jc w:val="both"/>
            </w:pPr>
          </w:p>
        </w:tc>
      </w:tr>
      <w:tr w:rsidR="00EB0A31" w14:paraId="06B5248D" w14:textId="77777777" w:rsidTr="00316A40">
        <w:trPr>
          <w:trHeight w:val="2040"/>
        </w:trPr>
        <w:tc>
          <w:tcPr>
            <w:tcW w:w="9855" w:type="dxa"/>
            <w:gridSpan w:val="8"/>
            <w:tcBorders>
              <w:top w:val="nil"/>
              <w:bottom w:val="single" w:sz="12" w:space="0" w:color="auto"/>
            </w:tcBorders>
          </w:tcPr>
          <w:p w14:paraId="3C88C2DD" w14:textId="77777777" w:rsidR="00316A40" w:rsidRDefault="00316A40" w:rsidP="00002AF6">
            <w:pPr>
              <w:jc w:val="both"/>
            </w:pPr>
          </w:p>
          <w:p w14:paraId="77760BF1" w14:textId="037BB985" w:rsidR="00EB0A31" w:rsidRDefault="00EB0A31" w:rsidP="00002AF6">
            <w:pPr>
              <w:jc w:val="both"/>
            </w:pPr>
            <w:r w:rsidRPr="00AA4E8E">
              <w:t xml:space="preserve">Prohloubení znalostí a dovedností potřebných k realizaci absolventské práce podle konkrétní použité </w:t>
            </w:r>
            <w:proofErr w:type="gramStart"/>
            <w:r w:rsidRPr="00AA4E8E">
              <w:t>technologie .</w:t>
            </w:r>
            <w:proofErr w:type="gramEnd"/>
            <w:r w:rsidRPr="00AA4E8E">
              <w:t xml:space="preserve"> Důraz na kvalitu výstupu, tj. odpovídající color grading, render a vygenerování finálního media (DCP, HD-</w:t>
            </w:r>
            <w:proofErr w:type="gramStart"/>
            <w:r w:rsidRPr="00AA4E8E">
              <w:t>master..</w:t>
            </w:r>
            <w:proofErr w:type="gramEnd"/>
            <w:r w:rsidRPr="00AA4E8E">
              <w:t>).</w:t>
            </w:r>
          </w:p>
        </w:tc>
      </w:tr>
      <w:tr w:rsidR="00EB0A31" w14:paraId="7A87927F" w14:textId="77777777" w:rsidTr="00045046">
        <w:trPr>
          <w:trHeight w:val="265"/>
        </w:trPr>
        <w:tc>
          <w:tcPr>
            <w:tcW w:w="3653" w:type="dxa"/>
            <w:gridSpan w:val="2"/>
            <w:tcBorders>
              <w:top w:val="nil"/>
            </w:tcBorders>
            <w:shd w:val="clear" w:color="auto" w:fill="F7CAAC"/>
          </w:tcPr>
          <w:p w14:paraId="6E47DC68" w14:textId="77777777" w:rsidR="00EB0A31" w:rsidRDefault="00EB0A31" w:rsidP="00002AF6">
            <w:pPr>
              <w:jc w:val="both"/>
            </w:pPr>
            <w:r>
              <w:rPr>
                <w:b/>
              </w:rPr>
              <w:t>Studijní literatura a studijní pomůcky</w:t>
            </w:r>
          </w:p>
        </w:tc>
        <w:tc>
          <w:tcPr>
            <w:tcW w:w="6202" w:type="dxa"/>
            <w:gridSpan w:val="6"/>
            <w:tcBorders>
              <w:top w:val="nil"/>
              <w:bottom w:val="nil"/>
            </w:tcBorders>
          </w:tcPr>
          <w:p w14:paraId="55DF81E8" w14:textId="77777777" w:rsidR="00EB0A31" w:rsidRDefault="00EB0A31" w:rsidP="00002AF6">
            <w:pPr>
              <w:jc w:val="both"/>
            </w:pPr>
          </w:p>
        </w:tc>
      </w:tr>
      <w:tr w:rsidR="00EB0A31" w14:paraId="6D0C293F" w14:textId="77777777" w:rsidTr="00045046">
        <w:trPr>
          <w:trHeight w:val="1497"/>
        </w:trPr>
        <w:tc>
          <w:tcPr>
            <w:tcW w:w="9855" w:type="dxa"/>
            <w:gridSpan w:val="8"/>
            <w:tcBorders>
              <w:top w:val="nil"/>
            </w:tcBorders>
          </w:tcPr>
          <w:p w14:paraId="4EC325F5" w14:textId="77777777" w:rsidR="00AB4B55" w:rsidRDefault="00AB4B55" w:rsidP="00002AF6">
            <w:pPr>
              <w:jc w:val="both"/>
            </w:pPr>
          </w:p>
          <w:p w14:paraId="5D034289" w14:textId="552AFA34" w:rsidR="00AB4B55" w:rsidRPr="00AB4B55" w:rsidRDefault="00AB4B55" w:rsidP="00002AF6">
            <w:pPr>
              <w:jc w:val="both"/>
              <w:rPr>
                <w:b/>
              </w:rPr>
            </w:pPr>
            <w:r w:rsidRPr="00AB4B55">
              <w:rPr>
                <w:b/>
              </w:rPr>
              <w:t>Povinná:</w:t>
            </w:r>
          </w:p>
          <w:p w14:paraId="20FF2F01" w14:textId="4EF7B209" w:rsidR="00EB0A31" w:rsidRPr="00163A3A" w:rsidRDefault="006C071B" w:rsidP="00002AF6">
            <w:pPr>
              <w:jc w:val="both"/>
            </w:pPr>
            <w:hyperlink r:id="rId44" w:history="1">
              <w:r w:rsidR="006A48BD" w:rsidRPr="00163A3A">
                <w:rPr>
                  <w:rStyle w:val="Hypertextovodkaz"/>
                  <w:color w:val="auto"/>
                  <w:u w:val="none"/>
                </w:rPr>
                <w:t>https://www.boldbusiness.com/digital/artificial-intelligence-film-making/</w:t>
              </w:r>
            </w:hyperlink>
          </w:p>
          <w:p w14:paraId="2679996E" w14:textId="77777777" w:rsidR="00163A3A" w:rsidRDefault="00163A3A" w:rsidP="00002AF6">
            <w:pPr>
              <w:jc w:val="both"/>
            </w:pPr>
          </w:p>
          <w:p w14:paraId="3E0BFD96" w14:textId="185F98E7" w:rsidR="006A48BD" w:rsidRDefault="006A48BD" w:rsidP="00002AF6">
            <w:pPr>
              <w:jc w:val="both"/>
            </w:pPr>
            <w:r>
              <w:t>P</w:t>
            </w:r>
            <w:r w:rsidR="00163A3A">
              <w:t>racoviště VFX</w:t>
            </w:r>
          </w:p>
        </w:tc>
      </w:tr>
    </w:tbl>
    <w:p w14:paraId="0FFA4126" w14:textId="0F72D205" w:rsidR="00EB0A31" w:rsidRDefault="00EB0A31" w:rsidP="00EB0A31"/>
    <w:p w14:paraId="42EFCE60" w14:textId="04CD1A70" w:rsidR="00045046" w:rsidRDefault="00045046" w:rsidP="00EB0A31"/>
    <w:p w14:paraId="4B7BDAD5" w14:textId="6986F44B" w:rsidR="00045046" w:rsidRDefault="00045046" w:rsidP="00EB0A31"/>
    <w:p w14:paraId="7956D60E" w14:textId="135EDE1C" w:rsidR="00045046" w:rsidRDefault="00045046" w:rsidP="00EB0A31"/>
    <w:p w14:paraId="397B97F0" w14:textId="55809BC4" w:rsidR="00045046" w:rsidRDefault="00045046" w:rsidP="00EB0A31"/>
    <w:p w14:paraId="41E49647" w14:textId="45DD228C" w:rsidR="00045046" w:rsidRDefault="00045046" w:rsidP="00EB0A31"/>
    <w:p w14:paraId="4F831FF0" w14:textId="77777777" w:rsidR="00045046" w:rsidRDefault="00045046" w:rsidP="00EB0A31"/>
    <w:p w14:paraId="5A2B13BC" w14:textId="41A1026A" w:rsidR="00045046" w:rsidRDefault="00045046" w:rsidP="00EB0A31"/>
    <w:p w14:paraId="58E684A8" w14:textId="77777777" w:rsidR="00045046" w:rsidRDefault="00045046" w:rsidP="00EB0A31"/>
    <w:p w14:paraId="7777FAFA" w14:textId="50E44533" w:rsidR="00EB0A31" w:rsidRDefault="00EB0A31" w:rsidP="00830C8E"/>
    <w:p w14:paraId="603FA372" w14:textId="046E382A" w:rsidR="00EB0A31" w:rsidRDefault="00EB0A31" w:rsidP="00830C8E"/>
    <w:p w14:paraId="136D5E61" w14:textId="65CA6EC7" w:rsidR="00EB0A31" w:rsidRDefault="00EB0A31" w:rsidP="00830C8E"/>
    <w:p w14:paraId="2208A355" w14:textId="406EC1F4" w:rsidR="00EB0A31" w:rsidRDefault="00EB0A31" w:rsidP="00830C8E"/>
    <w:p w14:paraId="445F56CE" w14:textId="77777777" w:rsidR="00316A40" w:rsidRDefault="00316A40">
      <w:r>
        <w:br w:type="page"/>
      </w:r>
    </w:p>
    <w:tbl>
      <w:tblPr>
        <w:tblW w:w="9706" w:type="dxa"/>
        <w:tblInd w:w="70" w:type="dxa"/>
        <w:tblCellMar>
          <w:left w:w="10" w:type="dxa"/>
          <w:right w:w="10" w:type="dxa"/>
        </w:tblCellMar>
        <w:tblLook w:val="04A0" w:firstRow="1" w:lastRow="0" w:firstColumn="1" w:lastColumn="0" w:noHBand="0" w:noVBand="1"/>
      </w:tblPr>
      <w:tblGrid>
        <w:gridCol w:w="2681"/>
        <w:gridCol w:w="752"/>
        <w:gridCol w:w="797"/>
        <w:gridCol w:w="807"/>
        <w:gridCol w:w="740"/>
        <w:gridCol w:w="2076"/>
        <w:gridCol w:w="492"/>
        <w:gridCol w:w="1361"/>
      </w:tblGrid>
      <w:tr w:rsidR="00BA4C59" w14:paraId="27F5FFBA" w14:textId="77777777" w:rsidTr="00045046">
        <w:trPr>
          <w:trHeight w:val="425"/>
        </w:trPr>
        <w:tc>
          <w:tcPr>
            <w:tcW w:w="9706" w:type="dxa"/>
            <w:gridSpan w:val="8"/>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7B528645" w14:textId="643AF1E9" w:rsidR="00BA4C59" w:rsidRDefault="00BA4C59" w:rsidP="00002AF6">
            <w:pPr>
              <w:jc w:val="both"/>
            </w:pPr>
            <w:r>
              <w:rPr>
                <w:b/>
                <w:sz w:val="28"/>
              </w:rPr>
              <w:lastRenderedPageBreak/>
              <w:t>B-III – Charakteristika studijního předmětu</w:t>
            </w:r>
          </w:p>
        </w:tc>
      </w:tr>
      <w:tr w:rsidR="00BA4C59" w14:paraId="602F78D5"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3604363" w14:textId="77777777" w:rsidR="00BA4C59" w:rsidRDefault="00BA4C59" w:rsidP="00002AF6">
            <w:pPr>
              <w:jc w:val="both"/>
            </w:pPr>
            <w:r>
              <w:rPr>
                <w:b/>
              </w:rPr>
              <w:t>Název studijního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F05E503" w14:textId="77777777" w:rsidR="00BA4C59" w:rsidRDefault="00BA4C59" w:rsidP="00002AF6">
            <w:pPr>
              <w:jc w:val="both"/>
            </w:pPr>
            <w:r>
              <w:t>Teorie a technologie Zvuková skladba 7</w:t>
            </w:r>
          </w:p>
        </w:tc>
      </w:tr>
      <w:tr w:rsidR="00BA4C59" w14:paraId="14688CB5"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83B6DEE" w14:textId="77777777" w:rsidR="00BA4C59" w:rsidRDefault="00BA4C59" w:rsidP="00A779C5">
            <w:r>
              <w:rPr>
                <w:b/>
              </w:rPr>
              <w:t>Typ předmětu</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AF5022D" w14:textId="54A1D14D" w:rsidR="00BA4C59" w:rsidRDefault="00BA4C59" w:rsidP="00002AF6">
            <w:pPr>
              <w:jc w:val="both"/>
            </w:pPr>
            <w:r>
              <w:t xml:space="preserve">Povinný, </w:t>
            </w:r>
            <w:r w:rsidR="00DF21C6">
              <w:t>PZ</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4615375" w14:textId="77777777" w:rsidR="00BA4C59" w:rsidRDefault="00BA4C59" w:rsidP="00002AF6">
            <w:pPr>
              <w:jc w:val="both"/>
            </w:pPr>
            <w:r>
              <w:rPr>
                <w:b/>
              </w:rPr>
              <w:t>doporučený ročník / semestr</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4CBAAEA" w14:textId="38D71C9B" w:rsidR="00BA4C59" w:rsidRDefault="00F76019" w:rsidP="00002AF6">
            <w:pPr>
              <w:jc w:val="both"/>
            </w:pPr>
            <w:r>
              <w:t>1</w:t>
            </w:r>
            <w:r w:rsidR="00BA4C59">
              <w:t>/ZS</w:t>
            </w:r>
          </w:p>
        </w:tc>
      </w:tr>
      <w:tr w:rsidR="00BA4C59" w14:paraId="38188A32"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09EAA9FD" w14:textId="77777777" w:rsidR="00BA4C59" w:rsidRDefault="00BA4C59" w:rsidP="00A779C5">
            <w:r>
              <w:rPr>
                <w:b/>
              </w:rPr>
              <w:t>Rozsah studijního předmětu</w:t>
            </w:r>
          </w:p>
        </w:tc>
        <w:tc>
          <w:tcPr>
            <w:tcW w:w="1561"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A880529" w14:textId="77777777" w:rsidR="00BA4C59" w:rsidRDefault="00BA4C59" w:rsidP="00002AF6">
            <w:pPr>
              <w:jc w:val="both"/>
            </w:pPr>
            <w:r>
              <w:t>26/semestr</w:t>
            </w:r>
          </w:p>
        </w:tc>
        <w:tc>
          <w:tcPr>
            <w:tcW w:w="813"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F3ABCDB" w14:textId="77777777" w:rsidR="00BA4C59" w:rsidRDefault="00BA4C59" w:rsidP="00002AF6">
            <w:pPr>
              <w:jc w:val="both"/>
            </w:pPr>
            <w:r>
              <w:rPr>
                <w:b/>
              </w:rPr>
              <w:t xml:space="preserve">hod. </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B6BD18F" w14:textId="77777777" w:rsidR="00BA4C59" w:rsidRDefault="00BA4C59" w:rsidP="00002AF6">
            <w:pPr>
              <w:jc w:val="both"/>
            </w:pPr>
            <w:r>
              <w:t>2/týden</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2533709" w14:textId="77777777" w:rsidR="00BA4C59" w:rsidRDefault="00BA4C59" w:rsidP="00002AF6">
            <w:pPr>
              <w:jc w:val="both"/>
            </w:pPr>
            <w:r>
              <w:rPr>
                <w:b/>
              </w:rPr>
              <w:t>kreditů</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D73372D" w14:textId="77777777" w:rsidR="00BA4C59" w:rsidRDefault="00BA4C59" w:rsidP="00002AF6">
            <w:pPr>
              <w:jc w:val="both"/>
            </w:pPr>
            <w:r>
              <w:t>3</w:t>
            </w:r>
          </w:p>
        </w:tc>
      </w:tr>
      <w:tr w:rsidR="00BA4C59" w14:paraId="26700335"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07A79A1" w14:textId="77777777" w:rsidR="00BA4C59" w:rsidRDefault="00BA4C59" w:rsidP="00A779C5">
            <w:r>
              <w:rPr>
                <w:b/>
              </w:rPr>
              <w:t>Prerekvizity, korekvizity, ekvivalence</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598EAAF" w14:textId="5EE7650A" w:rsidR="00BA4C59" w:rsidRDefault="00BA4C59" w:rsidP="00002AF6">
            <w:pPr>
              <w:jc w:val="both"/>
            </w:pPr>
          </w:p>
        </w:tc>
      </w:tr>
      <w:tr w:rsidR="00BA4C59" w14:paraId="01D41DE0"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237D49B" w14:textId="77777777" w:rsidR="00BA4C59" w:rsidRDefault="00BA4C59" w:rsidP="00A779C5">
            <w:r>
              <w:rPr>
                <w:b/>
              </w:rPr>
              <w:t>Způsob ověření studijních výsledků</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2E41BAC" w14:textId="77777777" w:rsidR="00BA4C59" w:rsidRDefault="00BA4C59" w:rsidP="00002AF6">
            <w:pPr>
              <w:jc w:val="both"/>
            </w:pPr>
            <w:r>
              <w:t>Zkouška</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4065566" w14:textId="77777777" w:rsidR="00BA4C59" w:rsidRDefault="00BA4C59" w:rsidP="00002AF6">
            <w:pPr>
              <w:jc w:val="both"/>
            </w:pPr>
            <w:r>
              <w:rPr>
                <w:b/>
              </w:rPr>
              <w:t>Forma výuky</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2070193" w14:textId="77777777" w:rsidR="00BA4C59" w:rsidRPr="002B6FF6" w:rsidRDefault="00BA4C59" w:rsidP="00002AF6">
            <w:pPr>
              <w:jc w:val="both"/>
            </w:pPr>
            <w:r w:rsidRPr="002B6FF6">
              <w:t>Přednáška</w:t>
            </w:r>
          </w:p>
        </w:tc>
      </w:tr>
      <w:tr w:rsidR="00BA4C59" w14:paraId="5445A238"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18ADA10" w14:textId="77777777" w:rsidR="00BA4C59" w:rsidRDefault="00BA4C59" w:rsidP="00A779C5">
            <w:r>
              <w:rPr>
                <w:b/>
              </w:rPr>
              <w:t>Forma způsobu ověření studijních výsledků a další požadavky na studenta</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6DC80CB" w14:textId="77777777" w:rsidR="00BA4C59" w:rsidRDefault="00BA4C59" w:rsidP="00002AF6">
            <w:pPr>
              <w:jc w:val="both"/>
            </w:pPr>
            <w:r>
              <w:t>Písemná, ústní.</w:t>
            </w:r>
          </w:p>
        </w:tc>
      </w:tr>
      <w:tr w:rsidR="00BA4C59" w14:paraId="0A933142" w14:textId="77777777" w:rsidTr="00045046">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E6D1A36" w14:textId="77777777" w:rsidR="00BA4C59" w:rsidRDefault="00BA4C59" w:rsidP="00A779C5">
            <w:pPr>
              <w:rPr>
                <w:rFonts w:ascii="Calibri" w:eastAsia="Calibri" w:hAnsi="Calibri" w:cs="Calibri"/>
              </w:rPr>
            </w:pPr>
          </w:p>
        </w:tc>
      </w:tr>
      <w:tr w:rsidR="00BA4C59" w14:paraId="0476AD09"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BD567D3" w14:textId="77777777" w:rsidR="00BA4C59" w:rsidRDefault="00BA4C59" w:rsidP="00A779C5">
            <w:r>
              <w:rPr>
                <w:b/>
              </w:rPr>
              <w:t>Garant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4FCE1FE" w14:textId="29ED89FD" w:rsidR="00BA4C59" w:rsidRDefault="00917682" w:rsidP="00002AF6">
            <w:pPr>
              <w:jc w:val="both"/>
            </w:pPr>
            <w:r>
              <w:t>prof. Ing. Jan Grečnár, ArtD.</w:t>
            </w:r>
          </w:p>
        </w:tc>
      </w:tr>
      <w:tr w:rsidR="00BA4C59" w14:paraId="3C80E730"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7D8EAFD" w14:textId="77777777" w:rsidR="00BA4C59" w:rsidRDefault="00BA4C59" w:rsidP="00A779C5">
            <w:r>
              <w:rPr>
                <w:b/>
              </w:rPr>
              <w:t>Zapojení garanta do výuky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7BBD902" w14:textId="77777777" w:rsidR="00BA4C59" w:rsidRDefault="00BA4C59" w:rsidP="00002AF6">
            <w:pPr>
              <w:jc w:val="both"/>
            </w:pPr>
            <w:r>
              <w:t>100 %</w:t>
            </w:r>
          </w:p>
        </w:tc>
      </w:tr>
      <w:tr w:rsidR="00BA4C59" w14:paraId="6CA93647"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831DE86" w14:textId="77777777" w:rsidR="00BA4C59" w:rsidRDefault="00BA4C59" w:rsidP="00002AF6">
            <w:pPr>
              <w:jc w:val="both"/>
            </w:pPr>
            <w:r>
              <w:rPr>
                <w:b/>
              </w:rPr>
              <w:t>Vyučující</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C329C75" w14:textId="77777777" w:rsidR="00BA4C59" w:rsidRDefault="00BA4C59" w:rsidP="00002AF6">
            <w:pPr>
              <w:jc w:val="both"/>
              <w:rPr>
                <w:rFonts w:ascii="Calibri" w:eastAsia="Calibri" w:hAnsi="Calibri" w:cs="Calibri"/>
              </w:rPr>
            </w:pPr>
          </w:p>
        </w:tc>
      </w:tr>
      <w:tr w:rsidR="00BA4C59" w14:paraId="7A6A3FC3" w14:textId="77777777" w:rsidTr="00045046">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29432B6" w14:textId="086B42BC" w:rsidR="00BA4C59" w:rsidRDefault="00917682" w:rsidP="00002AF6">
            <w:pPr>
              <w:jc w:val="both"/>
            </w:pPr>
            <w:r>
              <w:t>prof. Ing. Jan Grečnár, ArtD.</w:t>
            </w:r>
          </w:p>
        </w:tc>
      </w:tr>
      <w:tr w:rsidR="00BA4C59" w14:paraId="7472398C"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91D1F43" w14:textId="77777777" w:rsidR="00BA4C59" w:rsidRDefault="00BA4C59" w:rsidP="00002AF6">
            <w:pPr>
              <w:jc w:val="both"/>
            </w:pPr>
            <w:r>
              <w:rPr>
                <w:b/>
              </w:rPr>
              <w:t>Stručná anotace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D453E42" w14:textId="77777777" w:rsidR="00BA4C59" w:rsidRDefault="00BA4C59" w:rsidP="00002AF6">
            <w:pPr>
              <w:jc w:val="both"/>
              <w:rPr>
                <w:rFonts w:ascii="Calibri" w:eastAsia="Calibri" w:hAnsi="Calibri" w:cs="Calibri"/>
              </w:rPr>
            </w:pPr>
          </w:p>
        </w:tc>
      </w:tr>
      <w:tr w:rsidR="00BA4C59" w14:paraId="50AE0123" w14:textId="77777777" w:rsidTr="00045046">
        <w:trPr>
          <w:trHeight w:val="4157"/>
        </w:trPr>
        <w:tc>
          <w:tcPr>
            <w:tcW w:w="9706" w:type="dxa"/>
            <w:gridSpan w:val="8"/>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5D16AC50" w14:textId="77777777" w:rsidR="00BA4C59" w:rsidRDefault="00BA4C59" w:rsidP="00002AF6">
            <w:r>
              <w:t xml:space="preserve">obsah seminárov nadväzuje na predchádzajúci semester. Rieši problematiku tvorby TV programov, technologické postupy a jednotlivé spôsoby </w:t>
            </w:r>
            <w:proofErr w:type="gramStart"/>
            <w:r>
              <w:t>spracovania  zvukovej</w:t>
            </w:r>
            <w:proofErr w:type="gramEnd"/>
            <w:r>
              <w:t xml:space="preserve"> zložky v dlhometrážnom hranom filme. Dramaturgické princípy a zákonitosti, pochopenie myšlienkovej látky diela a jej stvárnenie zvukovými prostriedkami, na štylistiku a symboliku v oblasti zvuku a na zvukovú skladbu.</w:t>
            </w:r>
          </w:p>
          <w:p w14:paraId="49DD6E06" w14:textId="77777777" w:rsidR="00BA4C59" w:rsidRDefault="00BA4C59" w:rsidP="00002AF6"/>
          <w:p w14:paraId="4ED2CAC6" w14:textId="77777777" w:rsidR="00BA4C59" w:rsidRDefault="00BA4C59" w:rsidP="00002AF6"/>
          <w:p w14:paraId="07B9EBAB" w14:textId="77777777" w:rsidR="00BA4C59" w:rsidRDefault="00BA4C59" w:rsidP="00002AF6">
            <w:pPr>
              <w:rPr>
                <w:b/>
              </w:rPr>
            </w:pPr>
            <w:r>
              <w:rPr>
                <w:b/>
              </w:rPr>
              <w:t>Prehľad preberanej látky:</w:t>
            </w:r>
          </w:p>
          <w:p w14:paraId="0292BB84" w14:textId="77777777" w:rsidR="00BA4C59" w:rsidRDefault="00BA4C59" w:rsidP="00002AF6">
            <w:pPr>
              <w:rPr>
                <w:b/>
              </w:rPr>
            </w:pPr>
          </w:p>
          <w:p w14:paraId="523079DD" w14:textId="77777777" w:rsidR="00BA4C59" w:rsidRDefault="00BA4C59" w:rsidP="009305FD">
            <w:pPr>
              <w:numPr>
                <w:ilvl w:val="0"/>
                <w:numId w:val="23"/>
              </w:numPr>
              <w:tabs>
                <w:tab w:val="left" w:pos="720"/>
              </w:tabs>
              <w:ind w:left="720" w:hanging="360"/>
            </w:pPr>
            <w:r>
              <w:t>Technologické postupy pri nakrúcaní dlhometrážneho hraného filmu a TV programov v reálnych priestoroch</w:t>
            </w:r>
          </w:p>
          <w:p w14:paraId="28BFF4FF" w14:textId="77777777" w:rsidR="00BA4C59" w:rsidRDefault="00BA4C59" w:rsidP="009305FD">
            <w:pPr>
              <w:numPr>
                <w:ilvl w:val="0"/>
                <w:numId w:val="23"/>
              </w:numPr>
              <w:tabs>
                <w:tab w:val="left" w:pos="720"/>
              </w:tabs>
              <w:ind w:left="720" w:hanging="360"/>
            </w:pPr>
            <w:r>
              <w:t>Snímanie zvuku v ateliéroch a TV štúdiu</w:t>
            </w:r>
          </w:p>
          <w:p w14:paraId="67269FB8" w14:textId="77777777" w:rsidR="00BA4C59" w:rsidRDefault="00BA4C59" w:rsidP="009305FD">
            <w:pPr>
              <w:numPr>
                <w:ilvl w:val="0"/>
                <w:numId w:val="23"/>
              </w:numPr>
              <w:tabs>
                <w:tab w:val="left" w:pos="720"/>
              </w:tabs>
              <w:ind w:left="720" w:hanging="360"/>
            </w:pPr>
            <w:r>
              <w:t xml:space="preserve">Zásady práce zvukového </w:t>
            </w:r>
            <w:proofErr w:type="gramStart"/>
            <w:r>
              <w:t>majstra  pri</w:t>
            </w:r>
            <w:proofErr w:type="gramEnd"/>
            <w:r>
              <w:t xml:space="preserve"> realizácii hudobno-zábavných, publicistických, dokumentárnych programov</w:t>
            </w:r>
          </w:p>
          <w:p w14:paraId="4FCA41D1" w14:textId="77777777" w:rsidR="00BA4C59" w:rsidRDefault="00BA4C59" w:rsidP="009305FD">
            <w:pPr>
              <w:numPr>
                <w:ilvl w:val="0"/>
                <w:numId w:val="23"/>
              </w:numPr>
              <w:tabs>
                <w:tab w:val="left" w:pos="720"/>
              </w:tabs>
              <w:ind w:left="720" w:hanging="360"/>
            </w:pPr>
            <w:r>
              <w:t>Rozdiely medzi Tv programom – videofilmom a filmovým projektom</w:t>
            </w:r>
          </w:p>
          <w:p w14:paraId="1D4BBEF4" w14:textId="77777777" w:rsidR="00BA4C59" w:rsidRDefault="00BA4C59" w:rsidP="009305FD">
            <w:pPr>
              <w:numPr>
                <w:ilvl w:val="0"/>
                <w:numId w:val="23"/>
              </w:numPr>
              <w:tabs>
                <w:tab w:val="left" w:pos="720"/>
              </w:tabs>
              <w:ind w:left="720" w:hanging="360"/>
            </w:pPr>
            <w:r>
              <w:t>Hovorené slovo v jednotlivých žánroch filmovej a televíznej tvorby</w:t>
            </w:r>
          </w:p>
          <w:p w14:paraId="7DE949D0" w14:textId="77777777" w:rsidR="00BA4C59" w:rsidRDefault="00BA4C59" w:rsidP="009305FD">
            <w:pPr>
              <w:numPr>
                <w:ilvl w:val="0"/>
                <w:numId w:val="23"/>
              </w:numPr>
              <w:tabs>
                <w:tab w:val="left" w:pos="720"/>
              </w:tabs>
              <w:ind w:left="720" w:hanging="360"/>
            </w:pPr>
            <w:r>
              <w:t>Práca herca s hovoreným slovom, práca pre mikrofónom, práca zvukového majstra.</w:t>
            </w:r>
          </w:p>
          <w:p w14:paraId="2D68395E" w14:textId="2035A605" w:rsidR="00BA4C59" w:rsidRDefault="00BA4C59" w:rsidP="009305FD">
            <w:pPr>
              <w:numPr>
                <w:ilvl w:val="0"/>
                <w:numId w:val="23"/>
              </w:numPr>
              <w:tabs>
                <w:tab w:val="left" w:pos="720"/>
              </w:tabs>
              <w:ind w:left="360" w:hanging="360"/>
            </w:pPr>
            <w:r>
              <w:t>Spracovanie hovoreného slova – zvukovej zložky – technická realizácia umeleckého zámeru</w:t>
            </w:r>
          </w:p>
          <w:p w14:paraId="126D999A" w14:textId="77777777" w:rsidR="00BA4C59" w:rsidRDefault="00BA4C59" w:rsidP="00002AF6">
            <w:pPr>
              <w:ind w:left="360"/>
            </w:pPr>
          </w:p>
          <w:p w14:paraId="11AA633E" w14:textId="77777777" w:rsidR="00BA4C59" w:rsidRDefault="00BA4C59" w:rsidP="00002AF6"/>
        </w:tc>
      </w:tr>
      <w:tr w:rsidR="00BA4C59" w14:paraId="5645C572" w14:textId="77777777" w:rsidTr="00A779C5">
        <w:tc>
          <w:tcPr>
            <w:tcW w:w="34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E6E7DB9" w14:textId="77777777" w:rsidR="00BA4C59" w:rsidRDefault="00BA4C59" w:rsidP="00002AF6">
            <w:pPr>
              <w:jc w:val="both"/>
            </w:pPr>
            <w:r>
              <w:rPr>
                <w:b/>
              </w:rPr>
              <w:t>Studijní literatura a studijní pomůcky</w:t>
            </w:r>
          </w:p>
        </w:tc>
        <w:tc>
          <w:tcPr>
            <w:tcW w:w="6237" w:type="dxa"/>
            <w:gridSpan w:val="6"/>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FD9EC2A" w14:textId="77777777" w:rsidR="00BA4C59" w:rsidRDefault="00BA4C59" w:rsidP="00002AF6">
            <w:pPr>
              <w:jc w:val="both"/>
              <w:rPr>
                <w:rFonts w:ascii="Calibri" w:eastAsia="Calibri" w:hAnsi="Calibri" w:cs="Calibri"/>
              </w:rPr>
            </w:pPr>
          </w:p>
        </w:tc>
      </w:tr>
      <w:tr w:rsidR="00BA4C59" w14:paraId="424AAD9D" w14:textId="77777777" w:rsidTr="00316A40">
        <w:trPr>
          <w:trHeight w:val="2708"/>
        </w:trPr>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DB49D79" w14:textId="77777777" w:rsidR="00BA4C59" w:rsidRDefault="00BA4C59" w:rsidP="00002AF6">
            <w:pPr>
              <w:ind w:left="360"/>
            </w:pPr>
          </w:p>
          <w:p w14:paraId="250A1CDA" w14:textId="77777777" w:rsidR="00BA4C59" w:rsidRDefault="00BA4C59" w:rsidP="00403C26">
            <w:r w:rsidRPr="00AB4B55">
              <w:rPr>
                <w:b/>
              </w:rPr>
              <w:t>Povinná</w:t>
            </w:r>
            <w:r>
              <w:t>:</w:t>
            </w:r>
          </w:p>
          <w:p w14:paraId="10018E45" w14:textId="77777777" w:rsidR="00BA4C59" w:rsidRDefault="00BA4C59" w:rsidP="00403C26">
            <w:r>
              <w:t>LEWIS, David:</w:t>
            </w:r>
            <w:r>
              <w:rPr>
                <w:b/>
              </w:rPr>
              <w:t xml:space="preserve"> </w:t>
            </w:r>
            <w:r w:rsidRPr="006E2883">
              <w:rPr>
                <w:i/>
              </w:rPr>
              <w:t>Practical Art of Motio Picture Sound</w:t>
            </w:r>
            <w:r>
              <w:t>, Yewdall, Focal Press, 2003, ISBN: 0-240-80525-9</w:t>
            </w:r>
          </w:p>
          <w:p w14:paraId="26BBB3F3" w14:textId="77777777" w:rsidR="00BA4C59" w:rsidRDefault="00BA4C59" w:rsidP="00403C26">
            <w:r>
              <w:t>RAYBURN, Ray A.:</w:t>
            </w:r>
            <w:r w:rsidRPr="006E2883">
              <w:rPr>
                <w:i/>
              </w:rPr>
              <w:t xml:space="preserve"> Eargle´s Microphone Book</w:t>
            </w:r>
            <w:proofErr w:type="gramStart"/>
            <w:r>
              <w:t>, ,</w:t>
            </w:r>
            <w:proofErr w:type="gramEnd"/>
            <w:r>
              <w:t xml:space="preserve"> Focal Press 2013, ISBN 13:978-0-240-82075-0</w:t>
            </w:r>
          </w:p>
          <w:p w14:paraId="09F344AD" w14:textId="77777777" w:rsidR="00BA4C59" w:rsidRDefault="00BA4C59" w:rsidP="00403C26">
            <w:r>
              <w:t>HOLMAN, Tomlinson:</w:t>
            </w:r>
            <w:r>
              <w:rPr>
                <w:b/>
              </w:rPr>
              <w:t xml:space="preserve"> </w:t>
            </w:r>
            <w:r w:rsidRPr="006E2883">
              <w:rPr>
                <w:i/>
              </w:rPr>
              <w:t>Sound for Film and Television</w:t>
            </w:r>
            <w:proofErr w:type="gramStart"/>
            <w:r w:rsidRPr="006E2883">
              <w:rPr>
                <w:i/>
              </w:rPr>
              <w:t>,</w:t>
            </w:r>
            <w:r>
              <w:t xml:space="preserve"> ,</w:t>
            </w:r>
            <w:proofErr w:type="gramEnd"/>
            <w:r>
              <w:t xml:space="preserve"> Focal Press 2002, ISBN: 0-240-80453-8 </w:t>
            </w:r>
          </w:p>
          <w:p w14:paraId="549E5AB1" w14:textId="77777777" w:rsidR="00BA4C59" w:rsidRDefault="00BA4C59" w:rsidP="00002AF6">
            <w:pPr>
              <w:ind w:left="360"/>
            </w:pPr>
          </w:p>
          <w:p w14:paraId="5A0A1AD5" w14:textId="77777777" w:rsidR="00BA4C59" w:rsidRPr="00AB4B55" w:rsidRDefault="00BA4C59" w:rsidP="00403C26">
            <w:pPr>
              <w:rPr>
                <w:b/>
              </w:rPr>
            </w:pPr>
            <w:r w:rsidRPr="00AB4B55">
              <w:rPr>
                <w:b/>
              </w:rPr>
              <w:t>Doporučená:</w:t>
            </w:r>
          </w:p>
          <w:p w14:paraId="50B431BF" w14:textId="77777777" w:rsidR="00BA4C59" w:rsidRDefault="00BA4C59" w:rsidP="00403C26">
            <w:r>
              <w:t>MILLERSON, Gerald:</w:t>
            </w:r>
            <w:r>
              <w:rPr>
                <w:b/>
              </w:rPr>
              <w:t xml:space="preserve"> </w:t>
            </w:r>
            <w:r w:rsidRPr="006E2883">
              <w:rPr>
                <w:i/>
              </w:rPr>
              <w:t>Television Production</w:t>
            </w:r>
            <w:proofErr w:type="gramStart"/>
            <w:r w:rsidRPr="006E2883">
              <w:rPr>
                <w:i/>
              </w:rPr>
              <w:t>,</w:t>
            </w:r>
            <w:r>
              <w:t xml:space="preserve"> ,</w:t>
            </w:r>
            <w:proofErr w:type="gramEnd"/>
            <w:r>
              <w:t xml:space="preserve"> Focal Press 2007, ISBN-10:0-240-51492-0</w:t>
            </w:r>
          </w:p>
          <w:p w14:paraId="2BE55A75" w14:textId="6CCD76CD" w:rsidR="00BA4C59" w:rsidRDefault="00BA4C59" w:rsidP="00403C26">
            <w:r>
              <w:t>BARLET, Bruce, BARLET Jenny:</w:t>
            </w:r>
            <w:r>
              <w:rPr>
                <w:b/>
              </w:rPr>
              <w:t xml:space="preserve"> </w:t>
            </w:r>
            <w:r w:rsidRPr="006E2883">
              <w:rPr>
                <w:i/>
              </w:rPr>
              <w:t>On-Location Recording Techniques</w:t>
            </w:r>
            <w:proofErr w:type="gramStart"/>
            <w:r>
              <w:t>, ,</w:t>
            </w:r>
            <w:proofErr w:type="gramEnd"/>
            <w:r>
              <w:t xml:space="preserve"> Focal Press 1999, ISBN 0-240-80379-5</w:t>
            </w:r>
          </w:p>
          <w:p w14:paraId="18CC0DD4" w14:textId="77777777" w:rsidR="00BA4C59" w:rsidRDefault="00BA4C59" w:rsidP="00403C26">
            <w:r>
              <w:t xml:space="preserve">COLLINS, Mike: </w:t>
            </w:r>
            <w:r w:rsidRPr="006E2883">
              <w:rPr>
                <w:i/>
              </w:rPr>
              <w:t>Pro Tools for Music Production</w:t>
            </w:r>
            <w:r>
              <w:t xml:space="preserve">, Focal Press 2002, ISBN 0-240-51640-0 </w:t>
            </w:r>
          </w:p>
          <w:p w14:paraId="673B30E4" w14:textId="77777777" w:rsidR="00BA4C59" w:rsidRDefault="00BA4C59" w:rsidP="00002AF6">
            <w:pPr>
              <w:ind w:left="360"/>
            </w:pPr>
          </w:p>
          <w:p w14:paraId="64CF817A" w14:textId="77777777" w:rsidR="00BA4C59" w:rsidRDefault="00BA4C59" w:rsidP="00002AF6">
            <w:pPr>
              <w:ind w:left="360"/>
            </w:pPr>
          </w:p>
          <w:p w14:paraId="07A71FAF" w14:textId="77777777" w:rsidR="00BA4C59" w:rsidRDefault="00BA4C59" w:rsidP="00002AF6">
            <w:pPr>
              <w:ind w:left="360"/>
            </w:pPr>
          </w:p>
          <w:p w14:paraId="31772171" w14:textId="77777777" w:rsidR="00BA4C59" w:rsidRDefault="00BA4C59" w:rsidP="00002AF6"/>
        </w:tc>
      </w:tr>
    </w:tbl>
    <w:p w14:paraId="6D83B452" w14:textId="746D142C" w:rsidR="00BA4C59" w:rsidRDefault="00BA4C59" w:rsidP="00BA4C59"/>
    <w:p w14:paraId="17ABE1F5" w14:textId="38084527" w:rsidR="00045046" w:rsidRDefault="00045046" w:rsidP="00BA4C59"/>
    <w:p w14:paraId="3051B825" w14:textId="4A122826" w:rsidR="00045046" w:rsidRDefault="00045046" w:rsidP="00BA4C59"/>
    <w:p w14:paraId="359B294D" w14:textId="5E53D21D" w:rsidR="00045046" w:rsidRDefault="00045046" w:rsidP="00BA4C59"/>
    <w:p w14:paraId="50B08AE9" w14:textId="77777777" w:rsidR="00045046" w:rsidRDefault="00045046" w:rsidP="00BA4C59"/>
    <w:p w14:paraId="4CCDD1FD" w14:textId="77777777" w:rsidR="00A779C5" w:rsidRDefault="00A779C5">
      <w:r>
        <w:br w:type="page"/>
      </w:r>
    </w:p>
    <w:tbl>
      <w:tblPr>
        <w:tblW w:w="9706" w:type="dxa"/>
        <w:tblInd w:w="70" w:type="dxa"/>
        <w:tblCellMar>
          <w:left w:w="10" w:type="dxa"/>
          <w:right w:w="10" w:type="dxa"/>
        </w:tblCellMar>
        <w:tblLook w:val="0000" w:firstRow="0" w:lastRow="0" w:firstColumn="0" w:lastColumn="0" w:noHBand="0" w:noVBand="0"/>
      </w:tblPr>
      <w:tblGrid>
        <w:gridCol w:w="2681"/>
        <w:gridCol w:w="752"/>
        <w:gridCol w:w="797"/>
        <w:gridCol w:w="807"/>
        <w:gridCol w:w="740"/>
        <w:gridCol w:w="2076"/>
        <w:gridCol w:w="492"/>
        <w:gridCol w:w="1361"/>
      </w:tblGrid>
      <w:tr w:rsidR="00BA4C59" w14:paraId="7E1A06B3" w14:textId="77777777" w:rsidTr="00045046">
        <w:trPr>
          <w:trHeight w:val="1"/>
        </w:trPr>
        <w:tc>
          <w:tcPr>
            <w:tcW w:w="9706" w:type="dxa"/>
            <w:gridSpan w:val="8"/>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5E51AB00" w14:textId="1B23F07E" w:rsidR="00BA4C59" w:rsidRDefault="00BA4C59" w:rsidP="00002AF6">
            <w:pPr>
              <w:jc w:val="both"/>
            </w:pPr>
            <w:r>
              <w:rPr>
                <w:b/>
                <w:sz w:val="28"/>
              </w:rPr>
              <w:lastRenderedPageBreak/>
              <w:t>B-III – Charakteristika studijního předmětu</w:t>
            </w:r>
          </w:p>
        </w:tc>
      </w:tr>
      <w:tr w:rsidR="00BA4C59" w14:paraId="2674E52F"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77FE9DA" w14:textId="77777777" w:rsidR="00BA4C59" w:rsidRDefault="00BA4C59" w:rsidP="00002AF6">
            <w:pPr>
              <w:jc w:val="both"/>
            </w:pPr>
            <w:r>
              <w:rPr>
                <w:b/>
              </w:rPr>
              <w:t>Název studijního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13B2E89" w14:textId="77777777" w:rsidR="00BA4C59" w:rsidRDefault="00BA4C59" w:rsidP="00002AF6">
            <w:pPr>
              <w:jc w:val="both"/>
            </w:pPr>
            <w:r>
              <w:t>Teorie a technologie Zvuková skladba 8</w:t>
            </w:r>
          </w:p>
        </w:tc>
      </w:tr>
      <w:tr w:rsidR="00BA4C59" w14:paraId="484B7C64"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D890461" w14:textId="77777777" w:rsidR="00BA4C59" w:rsidRDefault="00BA4C59" w:rsidP="00A779C5">
            <w:r>
              <w:rPr>
                <w:b/>
              </w:rPr>
              <w:t>Typ předmětu</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C79E1F1" w14:textId="2C56FE03" w:rsidR="00BA4C59" w:rsidRDefault="00BA4C59" w:rsidP="00002AF6">
            <w:pPr>
              <w:jc w:val="both"/>
            </w:pPr>
            <w:r>
              <w:t xml:space="preserve">Povinný, </w:t>
            </w:r>
            <w:r w:rsidR="00DF21C6">
              <w:t>PZ</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ADDB930" w14:textId="77777777" w:rsidR="00BA4C59" w:rsidRDefault="00BA4C59" w:rsidP="00002AF6">
            <w:pPr>
              <w:jc w:val="both"/>
            </w:pPr>
            <w:r>
              <w:rPr>
                <w:b/>
              </w:rPr>
              <w:t>doporučený ročník / semestr</w:t>
            </w:r>
          </w:p>
        </w:tc>
        <w:tc>
          <w:tcPr>
            <w:tcW w:w="1373"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71629BA" w14:textId="25FBEBE2" w:rsidR="00BA4C59" w:rsidRDefault="00F76019" w:rsidP="00002AF6">
            <w:pPr>
              <w:jc w:val="both"/>
            </w:pPr>
            <w:r>
              <w:t>1</w:t>
            </w:r>
            <w:r w:rsidR="00BA4C59">
              <w:t>/LS</w:t>
            </w:r>
          </w:p>
        </w:tc>
      </w:tr>
      <w:tr w:rsidR="00BA4C59" w14:paraId="740051D1"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2EFEE89" w14:textId="77777777" w:rsidR="00BA4C59" w:rsidRDefault="00BA4C59" w:rsidP="00A779C5">
            <w:r>
              <w:rPr>
                <w:b/>
              </w:rPr>
              <w:t>Rozsah studijního předmětu</w:t>
            </w:r>
          </w:p>
        </w:tc>
        <w:tc>
          <w:tcPr>
            <w:tcW w:w="1561"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99EA7F5" w14:textId="77777777" w:rsidR="00BA4C59" w:rsidRDefault="00BA4C59" w:rsidP="00002AF6">
            <w:pPr>
              <w:jc w:val="both"/>
            </w:pPr>
            <w:r>
              <w:t>26/semestr</w:t>
            </w:r>
          </w:p>
        </w:tc>
        <w:tc>
          <w:tcPr>
            <w:tcW w:w="813"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69E1F98" w14:textId="77777777" w:rsidR="00BA4C59" w:rsidRDefault="00BA4C59" w:rsidP="00002AF6">
            <w:pPr>
              <w:jc w:val="both"/>
            </w:pPr>
            <w:r>
              <w:rPr>
                <w:b/>
              </w:rPr>
              <w:t xml:space="preserve">hod. </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B2EEFE6" w14:textId="77777777" w:rsidR="00BA4C59" w:rsidRDefault="00BA4C59" w:rsidP="00002AF6">
            <w:pPr>
              <w:jc w:val="both"/>
            </w:pPr>
            <w:r>
              <w:t>2/týden</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2B610C3" w14:textId="77777777" w:rsidR="00BA4C59" w:rsidRDefault="00BA4C59" w:rsidP="00002AF6">
            <w:pPr>
              <w:jc w:val="both"/>
            </w:pPr>
            <w:r>
              <w:rPr>
                <w:b/>
              </w:rPr>
              <w:t>kreditů</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DADEA3F" w14:textId="77777777" w:rsidR="00BA4C59" w:rsidRDefault="00BA4C59" w:rsidP="00002AF6">
            <w:pPr>
              <w:jc w:val="both"/>
            </w:pPr>
            <w:r>
              <w:t>3</w:t>
            </w:r>
          </w:p>
        </w:tc>
      </w:tr>
      <w:tr w:rsidR="00BA4C59" w14:paraId="2BB918C4"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B4FC473" w14:textId="77777777" w:rsidR="00BA4C59" w:rsidRDefault="00BA4C59" w:rsidP="00A779C5">
            <w:r>
              <w:rPr>
                <w:b/>
              </w:rPr>
              <w:t>Prerekvizity, korekvizity, ekvivalence</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E303DA1" w14:textId="77777777" w:rsidR="00BA4C59" w:rsidRDefault="00BA4C59" w:rsidP="00002AF6">
            <w:pPr>
              <w:jc w:val="both"/>
            </w:pPr>
            <w:r>
              <w:t>Splněný předmět Teorie a technologie 7</w:t>
            </w:r>
          </w:p>
        </w:tc>
      </w:tr>
      <w:tr w:rsidR="00BA4C59" w:rsidRPr="00C427FD" w14:paraId="44787FF6"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6F7D16B" w14:textId="77777777" w:rsidR="00BA4C59" w:rsidRDefault="00BA4C59" w:rsidP="00A779C5">
            <w:r>
              <w:rPr>
                <w:b/>
              </w:rPr>
              <w:t>Způsob ověření studijních výsledků</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C29FB3F" w14:textId="77777777" w:rsidR="00BA4C59" w:rsidRDefault="00BA4C59" w:rsidP="00002AF6">
            <w:pPr>
              <w:jc w:val="both"/>
            </w:pPr>
            <w:r>
              <w:t>Zkouška</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1985FA7" w14:textId="77777777" w:rsidR="00BA4C59" w:rsidRDefault="00BA4C59" w:rsidP="00002AF6">
            <w:pPr>
              <w:jc w:val="both"/>
            </w:pPr>
            <w:r>
              <w:rPr>
                <w:b/>
              </w:rPr>
              <w:t>Forma výuky</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D9A5340" w14:textId="77777777" w:rsidR="00BA4C59" w:rsidRPr="00C427FD" w:rsidRDefault="00BA4C59" w:rsidP="00002AF6">
            <w:pPr>
              <w:jc w:val="both"/>
            </w:pPr>
            <w:r w:rsidRPr="00C427FD">
              <w:t>Přednáška</w:t>
            </w:r>
          </w:p>
        </w:tc>
      </w:tr>
      <w:tr w:rsidR="00BA4C59" w14:paraId="2C524AC3"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DD1E5AB" w14:textId="77777777" w:rsidR="00BA4C59" w:rsidRDefault="00BA4C59" w:rsidP="00A779C5">
            <w:r>
              <w:rPr>
                <w:b/>
              </w:rPr>
              <w:t>Forma způsobu ověření studijních výsledků a další požadavky na studenta</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864C123" w14:textId="77777777" w:rsidR="00BA4C59" w:rsidRDefault="00BA4C59" w:rsidP="00002AF6">
            <w:pPr>
              <w:jc w:val="both"/>
            </w:pPr>
            <w:r>
              <w:t>Písemná, ústní.</w:t>
            </w:r>
          </w:p>
        </w:tc>
      </w:tr>
      <w:tr w:rsidR="00BA4C59" w14:paraId="76B37E6C" w14:textId="77777777" w:rsidTr="00045046">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C0AD5A8" w14:textId="77777777" w:rsidR="00BA4C59" w:rsidRDefault="00BA4C59" w:rsidP="00A779C5">
            <w:pPr>
              <w:rPr>
                <w:rFonts w:ascii="Calibri" w:eastAsia="Calibri" w:hAnsi="Calibri" w:cs="Calibri"/>
              </w:rPr>
            </w:pPr>
          </w:p>
        </w:tc>
      </w:tr>
      <w:tr w:rsidR="00BA4C59" w14:paraId="425EA7DC"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F05E0C1" w14:textId="77777777" w:rsidR="00BA4C59" w:rsidRDefault="00BA4C59" w:rsidP="00A779C5">
            <w:r>
              <w:rPr>
                <w:b/>
              </w:rPr>
              <w:t>Garant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F8C3F20" w14:textId="77777777" w:rsidR="00BA4C59" w:rsidRDefault="00BA4C59" w:rsidP="00002AF6">
            <w:pPr>
              <w:jc w:val="both"/>
            </w:pPr>
            <w:r>
              <w:t>prof. Ján Grečnár</w:t>
            </w:r>
          </w:p>
        </w:tc>
      </w:tr>
      <w:tr w:rsidR="00BA4C59" w14:paraId="4D2BF6AA"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45A78DD" w14:textId="77777777" w:rsidR="00BA4C59" w:rsidRDefault="00BA4C59" w:rsidP="00A779C5">
            <w:r>
              <w:rPr>
                <w:b/>
              </w:rPr>
              <w:t>Zapojení garanta do výuky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DDB9D3C" w14:textId="77777777" w:rsidR="00BA4C59" w:rsidRDefault="00BA4C59" w:rsidP="00002AF6">
            <w:pPr>
              <w:jc w:val="both"/>
            </w:pPr>
            <w:r>
              <w:t>100 %</w:t>
            </w:r>
          </w:p>
        </w:tc>
      </w:tr>
      <w:tr w:rsidR="00BA4C59" w14:paraId="33851266"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AA2B8DE" w14:textId="77777777" w:rsidR="00BA4C59" w:rsidRDefault="00BA4C59" w:rsidP="00A779C5">
            <w:r>
              <w:rPr>
                <w:b/>
              </w:rPr>
              <w:t>Vyučující</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F9ADFB6" w14:textId="77777777" w:rsidR="00BA4C59" w:rsidRDefault="00BA4C59" w:rsidP="00002AF6">
            <w:pPr>
              <w:jc w:val="both"/>
              <w:rPr>
                <w:rFonts w:ascii="Calibri" w:eastAsia="Calibri" w:hAnsi="Calibri" w:cs="Calibri"/>
              </w:rPr>
            </w:pPr>
          </w:p>
        </w:tc>
      </w:tr>
      <w:tr w:rsidR="00BA4C59" w14:paraId="3F2D7667" w14:textId="77777777" w:rsidTr="00045046">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31F9F43" w14:textId="77777777" w:rsidR="00BA4C59" w:rsidRDefault="00BA4C59" w:rsidP="00002AF6">
            <w:pPr>
              <w:jc w:val="both"/>
            </w:pPr>
            <w:r>
              <w:t>prof. Ján Grečnár</w:t>
            </w:r>
          </w:p>
        </w:tc>
      </w:tr>
      <w:tr w:rsidR="00BA4C59" w14:paraId="4C877B7F"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E241593" w14:textId="77777777" w:rsidR="00BA4C59" w:rsidRDefault="00BA4C59" w:rsidP="00002AF6">
            <w:pPr>
              <w:jc w:val="both"/>
            </w:pPr>
            <w:r>
              <w:rPr>
                <w:b/>
              </w:rPr>
              <w:t>Stručná anotace předmětu</w:t>
            </w:r>
          </w:p>
        </w:tc>
        <w:tc>
          <w:tcPr>
            <w:tcW w:w="6992"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95C7F2B" w14:textId="77777777" w:rsidR="00BA4C59" w:rsidRDefault="00BA4C59" w:rsidP="00002AF6">
            <w:pPr>
              <w:jc w:val="both"/>
              <w:rPr>
                <w:rFonts w:ascii="Calibri" w:eastAsia="Calibri" w:hAnsi="Calibri" w:cs="Calibri"/>
              </w:rPr>
            </w:pPr>
          </w:p>
        </w:tc>
      </w:tr>
      <w:tr w:rsidR="00BA4C59" w14:paraId="2306F046" w14:textId="77777777" w:rsidTr="00045046">
        <w:tc>
          <w:tcPr>
            <w:tcW w:w="9706" w:type="dxa"/>
            <w:gridSpan w:val="8"/>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0499A00A" w14:textId="77777777" w:rsidR="00BA4C59" w:rsidRDefault="00BA4C59" w:rsidP="00002AF6">
            <w:r>
              <w:t xml:space="preserve">obsah seminárov nadväzuje na predchádzajúci semester. Rieši problematiku tvorby TV programov, technologické postupy a jednotlivé spôsoby </w:t>
            </w:r>
            <w:proofErr w:type="gramStart"/>
            <w:r>
              <w:t>spracovania  zvukovej</w:t>
            </w:r>
            <w:proofErr w:type="gramEnd"/>
            <w:r>
              <w:t xml:space="preserve"> zložky v dlhometrážnom hranom filme. Oboznamovanie sa </w:t>
            </w:r>
            <w:proofErr w:type="gramStart"/>
            <w:r>
              <w:t>s  atribútmi</w:t>
            </w:r>
            <w:proofErr w:type="gramEnd"/>
            <w:r>
              <w:t xml:space="preserve"> zvuku, s jeho fyzikálnymi a technickými parametrami a výrazovými charakteristikami, možnosťami jeho modelovania, skladby a štylizácie. Nadobúdanie poznatkov o možnostiach najnovších technológii a trendoch ich vývoja, a tiež poznatky z dejín estetiky filmu a príbuzných umení. Získavanie remeselných návykov pri ovládaní zvukovej techniky. Rozvíjajú sa umelecké tvorivé myslenie a študenti sú vychovávaní k tvorivému partnerstvu so spolupracovníkmi filmového alebo televízneho štábu.</w:t>
            </w:r>
          </w:p>
          <w:p w14:paraId="149D5E80" w14:textId="77777777" w:rsidR="00BA4C59" w:rsidRDefault="00BA4C59" w:rsidP="00002AF6"/>
          <w:p w14:paraId="743F172F" w14:textId="77777777" w:rsidR="00BA4C59" w:rsidRDefault="00BA4C59" w:rsidP="00002AF6"/>
          <w:p w14:paraId="3369593D" w14:textId="77777777" w:rsidR="00BA4C59" w:rsidRDefault="00BA4C59" w:rsidP="00002AF6">
            <w:pPr>
              <w:rPr>
                <w:b/>
              </w:rPr>
            </w:pPr>
            <w:r>
              <w:rPr>
                <w:b/>
              </w:rPr>
              <w:t>Prehľad preberanej látky:</w:t>
            </w:r>
          </w:p>
          <w:p w14:paraId="6B915A0A" w14:textId="77777777" w:rsidR="00BA4C59" w:rsidRDefault="00BA4C59" w:rsidP="00002AF6">
            <w:pPr>
              <w:rPr>
                <w:b/>
              </w:rPr>
            </w:pPr>
          </w:p>
          <w:p w14:paraId="42382C84" w14:textId="77777777" w:rsidR="00BA4C59" w:rsidRDefault="00BA4C59" w:rsidP="009305FD">
            <w:pPr>
              <w:numPr>
                <w:ilvl w:val="0"/>
                <w:numId w:val="24"/>
              </w:numPr>
              <w:tabs>
                <w:tab w:val="left" w:pos="720"/>
              </w:tabs>
              <w:ind w:left="720" w:hanging="360"/>
            </w:pPr>
            <w:r>
              <w:t>Spracovanie hovoreného slova – zvukovej zložky – technická realizácia umeleckého zámeru</w:t>
            </w:r>
          </w:p>
          <w:p w14:paraId="0010999A" w14:textId="77777777" w:rsidR="00BA4C59" w:rsidRDefault="00BA4C59" w:rsidP="009305FD">
            <w:pPr>
              <w:numPr>
                <w:ilvl w:val="0"/>
                <w:numId w:val="24"/>
              </w:numPr>
              <w:tabs>
                <w:tab w:val="left" w:pos="720"/>
              </w:tabs>
              <w:ind w:left="720" w:hanging="360"/>
            </w:pPr>
            <w:r>
              <w:t xml:space="preserve">Frekvenčné a dynamické úpravy </w:t>
            </w:r>
          </w:p>
          <w:p w14:paraId="17E14DAA" w14:textId="77777777" w:rsidR="00BA4C59" w:rsidRDefault="00BA4C59" w:rsidP="009305FD">
            <w:pPr>
              <w:numPr>
                <w:ilvl w:val="0"/>
                <w:numId w:val="24"/>
              </w:numPr>
              <w:tabs>
                <w:tab w:val="left" w:pos="720"/>
              </w:tabs>
              <w:ind w:left="720" w:hanging="360"/>
            </w:pPr>
            <w:r>
              <w:t>Vzťah ruchovej a hudobnej zložky AV diela k hovorenému slovu</w:t>
            </w:r>
          </w:p>
          <w:p w14:paraId="396D2663" w14:textId="77777777" w:rsidR="00BA4C59" w:rsidRDefault="00BA4C59" w:rsidP="009305FD">
            <w:pPr>
              <w:numPr>
                <w:ilvl w:val="0"/>
                <w:numId w:val="24"/>
              </w:numPr>
              <w:tabs>
                <w:tab w:val="left" w:pos="720"/>
              </w:tabs>
              <w:ind w:left="720" w:hanging="360"/>
            </w:pPr>
            <w:r>
              <w:t>Možnosti spracovania zvukového materiálu</w:t>
            </w:r>
          </w:p>
          <w:p w14:paraId="2B666ADE" w14:textId="77777777" w:rsidR="00BA4C59" w:rsidRDefault="00BA4C59" w:rsidP="009305FD">
            <w:pPr>
              <w:numPr>
                <w:ilvl w:val="0"/>
                <w:numId w:val="24"/>
              </w:numPr>
              <w:tabs>
                <w:tab w:val="left" w:pos="720"/>
              </w:tabs>
              <w:ind w:left="720" w:hanging="360"/>
            </w:pPr>
            <w:r>
              <w:t xml:space="preserve">Priestorovosť zvuku, vzťah </w:t>
            </w:r>
            <w:proofErr w:type="gramStart"/>
            <w:r>
              <w:t>obraz - zvuk</w:t>
            </w:r>
            <w:proofErr w:type="gramEnd"/>
            <w:r>
              <w:t xml:space="preserve"> </w:t>
            </w:r>
          </w:p>
          <w:p w14:paraId="131E922E" w14:textId="77777777" w:rsidR="00BA4C59" w:rsidRDefault="00BA4C59" w:rsidP="009305FD">
            <w:pPr>
              <w:numPr>
                <w:ilvl w:val="0"/>
                <w:numId w:val="24"/>
              </w:numPr>
              <w:tabs>
                <w:tab w:val="left" w:pos="720"/>
              </w:tabs>
              <w:ind w:left="720" w:hanging="360"/>
            </w:pPr>
            <w:r>
              <w:t>Efektové a priestorové úpravy zvukovej modulácie, špeciálne efekty</w:t>
            </w:r>
          </w:p>
          <w:p w14:paraId="16DAA5C9" w14:textId="77777777" w:rsidR="00BA4C59" w:rsidRDefault="00BA4C59" w:rsidP="009305FD">
            <w:pPr>
              <w:numPr>
                <w:ilvl w:val="0"/>
                <w:numId w:val="24"/>
              </w:numPr>
              <w:tabs>
                <w:tab w:val="left" w:pos="720"/>
              </w:tabs>
              <w:ind w:left="720" w:hanging="360"/>
            </w:pPr>
            <w:r>
              <w:t xml:space="preserve">Súčasné zvukové postprodukčné technológie </w:t>
            </w:r>
          </w:p>
          <w:p w14:paraId="5D16D6E6" w14:textId="77777777" w:rsidR="00BA4C59" w:rsidRDefault="00BA4C59" w:rsidP="009305FD">
            <w:pPr>
              <w:numPr>
                <w:ilvl w:val="0"/>
                <w:numId w:val="24"/>
              </w:numPr>
              <w:tabs>
                <w:tab w:val="left" w:pos="720"/>
              </w:tabs>
              <w:ind w:left="720" w:hanging="360"/>
            </w:pPr>
            <w:r>
              <w:t>Výsledná zvuková mixáž – kreativita zvukového majstra</w:t>
            </w:r>
          </w:p>
          <w:p w14:paraId="503F2F50" w14:textId="77777777" w:rsidR="00BA4C59" w:rsidRDefault="00BA4C59" w:rsidP="00002AF6"/>
        </w:tc>
      </w:tr>
      <w:tr w:rsidR="00BA4C59" w14:paraId="21C7E659" w14:textId="77777777" w:rsidTr="00A779C5">
        <w:tc>
          <w:tcPr>
            <w:tcW w:w="3469"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C3C6999" w14:textId="77777777" w:rsidR="00BA4C59" w:rsidRDefault="00BA4C59" w:rsidP="00002AF6">
            <w:pPr>
              <w:jc w:val="both"/>
            </w:pPr>
            <w:r>
              <w:rPr>
                <w:b/>
              </w:rPr>
              <w:t>Studijní literatura a studijní pomůcky</w:t>
            </w:r>
          </w:p>
        </w:tc>
        <w:tc>
          <w:tcPr>
            <w:tcW w:w="6237" w:type="dxa"/>
            <w:gridSpan w:val="6"/>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4ABE6F4" w14:textId="77777777" w:rsidR="00BA4C59" w:rsidRDefault="00BA4C59" w:rsidP="00002AF6">
            <w:pPr>
              <w:jc w:val="both"/>
              <w:rPr>
                <w:rFonts w:ascii="Calibri" w:eastAsia="Calibri" w:hAnsi="Calibri" w:cs="Calibri"/>
              </w:rPr>
            </w:pPr>
          </w:p>
        </w:tc>
      </w:tr>
      <w:tr w:rsidR="00BA4C59" w14:paraId="375DCF6D" w14:textId="77777777" w:rsidTr="00045046">
        <w:tc>
          <w:tcPr>
            <w:tcW w:w="9706"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E9A3EAA" w14:textId="77777777" w:rsidR="00AB4B55" w:rsidRDefault="00AB4B55" w:rsidP="00002AF6">
            <w:pPr>
              <w:ind w:left="360"/>
              <w:rPr>
                <w:b/>
              </w:rPr>
            </w:pPr>
          </w:p>
          <w:p w14:paraId="0CDCB7A8" w14:textId="2153957A" w:rsidR="00BA4C59" w:rsidRPr="00AB4B55" w:rsidRDefault="00BA4C59" w:rsidP="00403C26">
            <w:pPr>
              <w:rPr>
                <w:b/>
              </w:rPr>
            </w:pPr>
            <w:r w:rsidRPr="00AB4B55">
              <w:rPr>
                <w:b/>
              </w:rPr>
              <w:t>Povinná:</w:t>
            </w:r>
          </w:p>
          <w:p w14:paraId="0A7E5AE9" w14:textId="77777777" w:rsidR="00BA4C59" w:rsidRDefault="00BA4C59" w:rsidP="00403C26">
            <w:r>
              <w:t>LEWIS, David:</w:t>
            </w:r>
            <w:r>
              <w:rPr>
                <w:b/>
              </w:rPr>
              <w:t xml:space="preserve"> </w:t>
            </w:r>
            <w:r w:rsidRPr="006E2883">
              <w:rPr>
                <w:i/>
              </w:rPr>
              <w:t>Practical Art of Motio Picture Sound</w:t>
            </w:r>
            <w:r>
              <w:t>, Yewdall, Focal Press, 2003, ISBN: 0-240-80525-9</w:t>
            </w:r>
          </w:p>
          <w:p w14:paraId="2C725CEF" w14:textId="77777777" w:rsidR="00BA4C59" w:rsidRDefault="00BA4C59" w:rsidP="00403C26">
            <w:r>
              <w:t>RAYBURN, Ray A.:</w:t>
            </w:r>
            <w:r w:rsidRPr="006E2883">
              <w:rPr>
                <w:i/>
              </w:rPr>
              <w:t xml:space="preserve"> Eargle´s Microphone Book</w:t>
            </w:r>
            <w:proofErr w:type="gramStart"/>
            <w:r>
              <w:t>, ,</w:t>
            </w:r>
            <w:proofErr w:type="gramEnd"/>
            <w:r>
              <w:t xml:space="preserve"> Focal Press 2013, ISBN 13:978-0-240-82075-0</w:t>
            </w:r>
          </w:p>
          <w:p w14:paraId="3A6410D2" w14:textId="77777777" w:rsidR="00BA4C59" w:rsidRDefault="00BA4C59" w:rsidP="00403C26">
            <w:r>
              <w:t>HOLMAN, Tomlinson:</w:t>
            </w:r>
            <w:r>
              <w:rPr>
                <w:b/>
              </w:rPr>
              <w:t xml:space="preserve"> </w:t>
            </w:r>
            <w:r w:rsidRPr="006E2883">
              <w:rPr>
                <w:i/>
              </w:rPr>
              <w:t>Sound for Film and Television</w:t>
            </w:r>
            <w:proofErr w:type="gramStart"/>
            <w:r w:rsidRPr="006E2883">
              <w:rPr>
                <w:i/>
              </w:rPr>
              <w:t>,</w:t>
            </w:r>
            <w:r>
              <w:t xml:space="preserve"> ,</w:t>
            </w:r>
            <w:proofErr w:type="gramEnd"/>
            <w:r>
              <w:t xml:space="preserve"> Focal Press 2002, ISBN: 0-240-80453-8 </w:t>
            </w:r>
          </w:p>
          <w:p w14:paraId="2BE61385" w14:textId="77777777" w:rsidR="00BA4C59" w:rsidRDefault="00BA4C59" w:rsidP="00002AF6">
            <w:pPr>
              <w:ind w:left="360"/>
            </w:pPr>
          </w:p>
          <w:p w14:paraId="348796E1" w14:textId="77777777" w:rsidR="00BA4C59" w:rsidRPr="00AB4B55" w:rsidRDefault="00BA4C59" w:rsidP="00403C26">
            <w:pPr>
              <w:rPr>
                <w:b/>
              </w:rPr>
            </w:pPr>
            <w:r w:rsidRPr="00AB4B55">
              <w:rPr>
                <w:b/>
              </w:rPr>
              <w:t>Doporučená:</w:t>
            </w:r>
          </w:p>
          <w:p w14:paraId="50B40D1B" w14:textId="77777777" w:rsidR="00BA4C59" w:rsidRDefault="00BA4C59" w:rsidP="00403C26">
            <w:r>
              <w:t>MILLERSON, Gerald:</w:t>
            </w:r>
            <w:r>
              <w:rPr>
                <w:b/>
              </w:rPr>
              <w:t xml:space="preserve"> </w:t>
            </w:r>
            <w:r w:rsidRPr="006E2883">
              <w:rPr>
                <w:i/>
              </w:rPr>
              <w:t>Television Production</w:t>
            </w:r>
            <w:proofErr w:type="gramStart"/>
            <w:r w:rsidRPr="006E2883">
              <w:rPr>
                <w:i/>
              </w:rPr>
              <w:t>,</w:t>
            </w:r>
            <w:r>
              <w:t xml:space="preserve"> ,</w:t>
            </w:r>
            <w:proofErr w:type="gramEnd"/>
            <w:r>
              <w:t xml:space="preserve"> Focal Press 2007, ISBN-10:0-240-51492-0</w:t>
            </w:r>
          </w:p>
          <w:p w14:paraId="266796B5" w14:textId="77777777" w:rsidR="00BA4C59" w:rsidRDefault="00BA4C59" w:rsidP="00403C26">
            <w:r>
              <w:t>BARLET, Bruce, BARLET Jenny:</w:t>
            </w:r>
            <w:r>
              <w:rPr>
                <w:b/>
              </w:rPr>
              <w:t xml:space="preserve"> </w:t>
            </w:r>
            <w:r w:rsidRPr="006E2883">
              <w:rPr>
                <w:i/>
              </w:rPr>
              <w:t>On-Location Recording Techniques</w:t>
            </w:r>
            <w:proofErr w:type="gramStart"/>
            <w:r>
              <w:t>, ,</w:t>
            </w:r>
            <w:proofErr w:type="gramEnd"/>
            <w:r>
              <w:t xml:space="preserve"> Focal Press 1999, ISBN 0-240-80379-5</w:t>
            </w:r>
          </w:p>
          <w:p w14:paraId="6F0D65AF" w14:textId="77777777" w:rsidR="00BA4C59" w:rsidRDefault="00BA4C59" w:rsidP="00403C26">
            <w:r>
              <w:t xml:space="preserve">COLLINS, Mike: </w:t>
            </w:r>
            <w:r w:rsidRPr="006E2883">
              <w:rPr>
                <w:i/>
              </w:rPr>
              <w:t>Pro Tools for Music Production</w:t>
            </w:r>
            <w:r>
              <w:t xml:space="preserve">, Focal Press 2002, ISBN 0-240-51640-0 </w:t>
            </w:r>
          </w:p>
          <w:p w14:paraId="7002D2CC" w14:textId="77777777" w:rsidR="00BA4C59" w:rsidRDefault="00BA4C59" w:rsidP="00002AF6">
            <w:pPr>
              <w:ind w:left="360"/>
            </w:pPr>
          </w:p>
        </w:tc>
      </w:tr>
    </w:tbl>
    <w:p w14:paraId="3D46D5A4" w14:textId="5CEDEB39" w:rsidR="00BA4C59" w:rsidRDefault="00BA4C59" w:rsidP="00BA4C59"/>
    <w:p w14:paraId="2E65C007" w14:textId="1084899D" w:rsidR="00F40649" w:rsidRDefault="00F40649" w:rsidP="00BA4C59"/>
    <w:p w14:paraId="47A000EF" w14:textId="6050B3CE" w:rsidR="00F40649" w:rsidRDefault="00F40649" w:rsidP="00BA4C59"/>
    <w:p w14:paraId="130EBDA8" w14:textId="72D44DBA" w:rsidR="00F40649" w:rsidRDefault="00F40649" w:rsidP="00BA4C59"/>
    <w:p w14:paraId="55B6CB96" w14:textId="60AD0C70" w:rsidR="00045046" w:rsidRDefault="00045046" w:rsidP="00BA4C59"/>
    <w:p w14:paraId="69C30172" w14:textId="77777777" w:rsidR="00045046" w:rsidRDefault="00045046" w:rsidP="00BA4C59"/>
    <w:p w14:paraId="5ACB6CE7" w14:textId="77777777" w:rsidR="00A779C5" w:rsidRDefault="00A779C5">
      <w:r>
        <w:br w:type="page"/>
      </w:r>
    </w:p>
    <w:tbl>
      <w:tblPr>
        <w:tblW w:w="9747" w:type="dxa"/>
        <w:tblInd w:w="70" w:type="dxa"/>
        <w:tblCellMar>
          <w:left w:w="10" w:type="dxa"/>
          <w:right w:w="10" w:type="dxa"/>
        </w:tblCellMar>
        <w:tblLook w:val="04A0" w:firstRow="1" w:lastRow="0" w:firstColumn="1" w:lastColumn="0" w:noHBand="0" w:noVBand="1"/>
      </w:tblPr>
      <w:tblGrid>
        <w:gridCol w:w="2682"/>
        <w:gridCol w:w="893"/>
        <w:gridCol w:w="656"/>
        <w:gridCol w:w="807"/>
        <w:gridCol w:w="740"/>
        <w:gridCol w:w="2076"/>
        <w:gridCol w:w="492"/>
        <w:gridCol w:w="1401"/>
      </w:tblGrid>
      <w:tr w:rsidR="00BA4C59" w14:paraId="59EAD389" w14:textId="77777777" w:rsidTr="00045046">
        <w:trPr>
          <w:trHeight w:val="1"/>
        </w:trPr>
        <w:tc>
          <w:tcPr>
            <w:tcW w:w="9747" w:type="dxa"/>
            <w:gridSpan w:val="8"/>
            <w:tcBorders>
              <w:top w:val="single" w:sz="4" w:space="0" w:color="000000"/>
              <w:left w:val="single" w:sz="4" w:space="0" w:color="000000"/>
              <w:bottom w:val="single" w:sz="4" w:space="0" w:color="000000"/>
              <w:right w:val="single" w:sz="4" w:space="0" w:color="000000"/>
            </w:tcBorders>
            <w:shd w:val="clear" w:color="auto" w:fill="BDD6EE"/>
            <w:tcMar>
              <w:left w:w="70" w:type="dxa"/>
              <w:right w:w="70" w:type="dxa"/>
            </w:tcMar>
          </w:tcPr>
          <w:p w14:paraId="16B5DCF8" w14:textId="18AA5D56" w:rsidR="00BA4C59" w:rsidRDefault="00BA4C59" w:rsidP="00002AF6">
            <w:pPr>
              <w:jc w:val="both"/>
            </w:pPr>
            <w:r>
              <w:rPr>
                <w:b/>
                <w:sz w:val="28"/>
              </w:rPr>
              <w:lastRenderedPageBreak/>
              <w:t>B-III – Charakteristika studijního předmětu</w:t>
            </w:r>
          </w:p>
        </w:tc>
      </w:tr>
      <w:tr w:rsidR="00BA4C59" w14:paraId="3738E66C"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0C20683" w14:textId="77777777" w:rsidR="00BA4C59" w:rsidRDefault="00BA4C59" w:rsidP="00002AF6">
            <w:pPr>
              <w:jc w:val="both"/>
            </w:pPr>
            <w:r>
              <w:rPr>
                <w:b/>
              </w:rPr>
              <w:t>Název studijního předmětu</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E809DF7" w14:textId="77777777" w:rsidR="00BA4C59" w:rsidRDefault="00BA4C59" w:rsidP="00002AF6">
            <w:pPr>
              <w:jc w:val="both"/>
            </w:pPr>
            <w:r>
              <w:t>Teorie a technologie Zvuková skladba 9</w:t>
            </w:r>
          </w:p>
        </w:tc>
      </w:tr>
      <w:tr w:rsidR="00BA4C59" w14:paraId="7ECC1C5A"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CEC80F9" w14:textId="77777777" w:rsidR="00BA4C59" w:rsidRDefault="00BA4C59" w:rsidP="00A779C5">
            <w:r>
              <w:rPr>
                <w:b/>
              </w:rPr>
              <w:t>Typ předmětu</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81C8BBA" w14:textId="0C64B7A3" w:rsidR="00BA4C59" w:rsidRDefault="00BA4C59" w:rsidP="00002AF6">
            <w:pPr>
              <w:jc w:val="both"/>
            </w:pPr>
            <w:r>
              <w:t xml:space="preserve">Povinný, </w:t>
            </w:r>
            <w:r w:rsidR="00DF21C6">
              <w:t>PZ</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3A292C0C" w14:textId="77777777" w:rsidR="00BA4C59" w:rsidRDefault="00BA4C59" w:rsidP="00002AF6">
            <w:pPr>
              <w:jc w:val="both"/>
            </w:pPr>
            <w:r>
              <w:rPr>
                <w:b/>
              </w:rPr>
              <w:t>doporučený ročník / semestr</w:t>
            </w:r>
          </w:p>
        </w:tc>
        <w:tc>
          <w:tcPr>
            <w:tcW w:w="141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88B9B27" w14:textId="69B196AA" w:rsidR="00BA4C59" w:rsidRDefault="00F40649" w:rsidP="00002AF6">
            <w:pPr>
              <w:jc w:val="both"/>
            </w:pPr>
            <w:r>
              <w:t>2</w:t>
            </w:r>
            <w:r w:rsidR="00BA4C59">
              <w:t>/ZS</w:t>
            </w:r>
          </w:p>
        </w:tc>
      </w:tr>
      <w:tr w:rsidR="00BA4C59" w14:paraId="5C5F67B9"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7768AC31" w14:textId="77777777" w:rsidR="00BA4C59" w:rsidRDefault="00BA4C59" w:rsidP="00A779C5">
            <w:r>
              <w:rPr>
                <w:b/>
              </w:rPr>
              <w:t>Rozsah studijního předmětu</w:t>
            </w:r>
          </w:p>
        </w:tc>
        <w:tc>
          <w:tcPr>
            <w:tcW w:w="1561"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5A2CB9D" w14:textId="77777777" w:rsidR="00BA4C59" w:rsidRDefault="00BA4C59" w:rsidP="00002AF6">
            <w:pPr>
              <w:jc w:val="both"/>
            </w:pPr>
            <w:r>
              <w:t>39/semestr</w:t>
            </w:r>
          </w:p>
        </w:tc>
        <w:tc>
          <w:tcPr>
            <w:tcW w:w="813"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16A0A98" w14:textId="77777777" w:rsidR="00BA4C59" w:rsidRDefault="00BA4C59" w:rsidP="00002AF6">
            <w:pPr>
              <w:jc w:val="both"/>
            </w:pPr>
            <w:r>
              <w:rPr>
                <w:b/>
              </w:rPr>
              <w:t xml:space="preserve">hod. </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C254AC6" w14:textId="77777777" w:rsidR="00BA4C59" w:rsidRDefault="00BA4C59" w:rsidP="00002AF6">
            <w:pPr>
              <w:jc w:val="both"/>
            </w:pPr>
            <w:r>
              <w:t>3/týden</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6DB27ACC" w14:textId="77777777" w:rsidR="00BA4C59" w:rsidRDefault="00BA4C59" w:rsidP="00002AF6">
            <w:pPr>
              <w:jc w:val="both"/>
            </w:pPr>
            <w:r>
              <w:rPr>
                <w:b/>
              </w:rPr>
              <w:t>kreditů</w:t>
            </w:r>
          </w:p>
        </w:tc>
        <w:tc>
          <w:tcPr>
            <w:tcW w:w="1913"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31DE176" w14:textId="77777777" w:rsidR="00BA4C59" w:rsidRDefault="00BA4C59" w:rsidP="00002AF6">
            <w:pPr>
              <w:jc w:val="both"/>
            </w:pPr>
            <w:r>
              <w:t>3</w:t>
            </w:r>
          </w:p>
        </w:tc>
      </w:tr>
      <w:tr w:rsidR="00BA4C59" w14:paraId="4A4AA615"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531B07C9" w14:textId="77777777" w:rsidR="00BA4C59" w:rsidRDefault="00BA4C59" w:rsidP="00A779C5">
            <w:r>
              <w:rPr>
                <w:b/>
              </w:rPr>
              <w:t>Prerekvizity, korekvizity, ekvivalence</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F069338" w14:textId="77777777" w:rsidR="00BA4C59" w:rsidRDefault="00BA4C59" w:rsidP="00002AF6">
            <w:pPr>
              <w:jc w:val="both"/>
            </w:pPr>
            <w:r>
              <w:t xml:space="preserve">Splněný předmět Teorie a technologie 8 </w:t>
            </w:r>
          </w:p>
        </w:tc>
      </w:tr>
      <w:tr w:rsidR="00BA4C59" w14:paraId="0F828866" w14:textId="77777777" w:rsidTr="00DF21C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2CD24C32" w14:textId="77777777" w:rsidR="00BA4C59" w:rsidRDefault="00BA4C59" w:rsidP="00A779C5">
            <w:r>
              <w:rPr>
                <w:b/>
              </w:rPr>
              <w:t>Způsob ověření studijních výsledků</w:t>
            </w:r>
          </w:p>
        </w:tc>
        <w:tc>
          <w:tcPr>
            <w:tcW w:w="3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AC1E877" w14:textId="77777777" w:rsidR="00BA4C59" w:rsidRDefault="00BA4C59" w:rsidP="00002AF6">
            <w:pPr>
              <w:jc w:val="both"/>
            </w:pPr>
            <w:r>
              <w:t>Zkouška</w:t>
            </w:r>
          </w:p>
        </w:tc>
        <w:tc>
          <w:tcPr>
            <w:tcW w:w="2097"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BFFEFF4" w14:textId="77777777" w:rsidR="00BA4C59" w:rsidRDefault="00BA4C59" w:rsidP="00002AF6">
            <w:pPr>
              <w:jc w:val="both"/>
            </w:pPr>
            <w:r>
              <w:rPr>
                <w:b/>
              </w:rPr>
              <w:t>Forma výuky</w:t>
            </w:r>
          </w:p>
        </w:tc>
        <w:tc>
          <w:tcPr>
            <w:tcW w:w="1913" w:type="dxa"/>
            <w:gridSpan w:val="2"/>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4A52B7F" w14:textId="77777777" w:rsidR="00BA4C59" w:rsidRPr="00923DD8" w:rsidRDefault="00BA4C59" w:rsidP="00002AF6">
            <w:pPr>
              <w:jc w:val="both"/>
            </w:pPr>
            <w:r w:rsidRPr="00923DD8">
              <w:t>Přednáška</w:t>
            </w:r>
          </w:p>
        </w:tc>
      </w:tr>
      <w:tr w:rsidR="00BA4C59" w14:paraId="650E148E"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DB75BB1" w14:textId="77777777" w:rsidR="00BA4C59" w:rsidRDefault="00BA4C59" w:rsidP="00A779C5">
            <w:r>
              <w:rPr>
                <w:b/>
              </w:rPr>
              <w:t>Forma způsobu ověření studijních výsledků a další požadavky na studenta</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E455657" w14:textId="77777777" w:rsidR="00BA4C59" w:rsidRDefault="00BA4C59" w:rsidP="00002AF6">
            <w:pPr>
              <w:jc w:val="both"/>
            </w:pPr>
            <w:r>
              <w:t>Písemná, ústní.</w:t>
            </w:r>
          </w:p>
        </w:tc>
      </w:tr>
      <w:tr w:rsidR="00BA4C59" w14:paraId="335CD430" w14:textId="77777777" w:rsidTr="00045046">
        <w:tc>
          <w:tcPr>
            <w:tcW w:w="9747"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8377A54" w14:textId="77777777" w:rsidR="00BA4C59" w:rsidRDefault="00BA4C59" w:rsidP="00A779C5">
            <w:pPr>
              <w:rPr>
                <w:rFonts w:ascii="Calibri" w:eastAsia="Calibri" w:hAnsi="Calibri" w:cs="Calibri"/>
              </w:rPr>
            </w:pPr>
          </w:p>
        </w:tc>
      </w:tr>
      <w:tr w:rsidR="00BA4C59" w14:paraId="54C7AFA3"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0B450FF4" w14:textId="77777777" w:rsidR="00BA4C59" w:rsidRDefault="00BA4C59" w:rsidP="00A779C5">
            <w:r>
              <w:rPr>
                <w:b/>
              </w:rPr>
              <w:t>Garant předmětu</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381C74C" w14:textId="77777777" w:rsidR="00BA4C59" w:rsidRDefault="00BA4C59" w:rsidP="00002AF6">
            <w:pPr>
              <w:jc w:val="both"/>
            </w:pPr>
            <w:r>
              <w:t>prof. Ján Grečnár</w:t>
            </w:r>
          </w:p>
        </w:tc>
      </w:tr>
      <w:tr w:rsidR="00BA4C59" w14:paraId="54EA6BAC" w14:textId="77777777" w:rsidTr="00045046">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0BA9D1F7" w14:textId="77777777" w:rsidR="00BA4C59" w:rsidRDefault="00BA4C59" w:rsidP="00A779C5">
            <w:r>
              <w:rPr>
                <w:b/>
              </w:rPr>
              <w:t>Zapojení garanta do výuky předmětu</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CE8AABA" w14:textId="77777777" w:rsidR="00BA4C59" w:rsidRDefault="00BA4C59" w:rsidP="00002AF6">
            <w:pPr>
              <w:jc w:val="both"/>
            </w:pPr>
            <w:r>
              <w:t>100 %</w:t>
            </w:r>
          </w:p>
        </w:tc>
      </w:tr>
      <w:tr w:rsidR="00BA4C59" w14:paraId="1E1CE213"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03197FA" w14:textId="77777777" w:rsidR="00BA4C59" w:rsidRDefault="00BA4C59" w:rsidP="00A779C5">
            <w:r>
              <w:rPr>
                <w:b/>
              </w:rPr>
              <w:t>Vyučující</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9A01A47" w14:textId="77777777" w:rsidR="00BA4C59" w:rsidRDefault="00BA4C59" w:rsidP="00002AF6">
            <w:pPr>
              <w:jc w:val="both"/>
              <w:rPr>
                <w:rFonts w:ascii="Calibri" w:eastAsia="Calibri" w:hAnsi="Calibri" w:cs="Calibri"/>
              </w:rPr>
            </w:pPr>
          </w:p>
        </w:tc>
      </w:tr>
      <w:tr w:rsidR="00BA4C59" w14:paraId="538C6EDC" w14:textId="77777777" w:rsidTr="00045046">
        <w:tc>
          <w:tcPr>
            <w:tcW w:w="9747"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519A2EE" w14:textId="77777777" w:rsidR="00BA4C59" w:rsidRDefault="00BA4C59" w:rsidP="00002AF6">
            <w:pPr>
              <w:jc w:val="both"/>
            </w:pPr>
            <w:r>
              <w:t>prof. Ján Grečnár</w:t>
            </w:r>
          </w:p>
        </w:tc>
      </w:tr>
      <w:tr w:rsidR="00BA4C59" w14:paraId="4FEF77EA" w14:textId="77777777" w:rsidTr="00045046">
        <w:trPr>
          <w:trHeight w:val="1"/>
        </w:trPr>
        <w:tc>
          <w:tcPr>
            <w:tcW w:w="2714" w:type="dxa"/>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4D85C510" w14:textId="77777777" w:rsidR="00BA4C59" w:rsidRDefault="00BA4C59" w:rsidP="00002AF6">
            <w:pPr>
              <w:jc w:val="both"/>
            </w:pPr>
            <w:r>
              <w:rPr>
                <w:b/>
              </w:rPr>
              <w:t>Stručná anotace předmětu</w:t>
            </w:r>
          </w:p>
        </w:tc>
        <w:tc>
          <w:tcPr>
            <w:tcW w:w="7033" w:type="dxa"/>
            <w:gridSpan w:val="7"/>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FE5DA2B" w14:textId="77777777" w:rsidR="00BA4C59" w:rsidRDefault="00BA4C59" w:rsidP="00002AF6">
            <w:pPr>
              <w:jc w:val="both"/>
              <w:rPr>
                <w:rFonts w:ascii="Calibri" w:eastAsia="Calibri" w:hAnsi="Calibri" w:cs="Calibri"/>
              </w:rPr>
            </w:pPr>
          </w:p>
        </w:tc>
      </w:tr>
      <w:tr w:rsidR="00BA4C59" w14:paraId="638F8215" w14:textId="77777777" w:rsidTr="00045046">
        <w:trPr>
          <w:trHeight w:val="3873"/>
        </w:trPr>
        <w:tc>
          <w:tcPr>
            <w:tcW w:w="9747" w:type="dxa"/>
            <w:gridSpan w:val="8"/>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14:paraId="568BBF86" w14:textId="77777777" w:rsidR="00316A40" w:rsidRDefault="00316A40" w:rsidP="00002AF6">
            <w:pPr>
              <w:rPr>
                <w:b/>
              </w:rPr>
            </w:pPr>
          </w:p>
          <w:p w14:paraId="30D8331C" w14:textId="5BC959ED" w:rsidR="00BA4C59" w:rsidRDefault="00BA4C59" w:rsidP="00002AF6">
            <w:pPr>
              <w:rPr>
                <w:b/>
              </w:rPr>
            </w:pPr>
            <w:r>
              <w:rPr>
                <w:b/>
              </w:rPr>
              <w:t>Anotácia:</w:t>
            </w:r>
          </w:p>
          <w:p w14:paraId="7C11AFE6" w14:textId="77777777" w:rsidR="00BA4C59" w:rsidRDefault="00BA4C59" w:rsidP="00002AF6">
            <w:r>
              <w:t>obsah seminárov rieši problematiku tvorby AV programov vo viackanálovom zvukovom formáte. Rozvíjajú sa individuálne tvorivé schopnosti študentov pri samostatných náročných projektoch a zároveň dochádza k prehlbovaniu teoretických vedomostí.</w:t>
            </w:r>
          </w:p>
          <w:p w14:paraId="4D95F4E1" w14:textId="77777777" w:rsidR="00BA4C59" w:rsidRDefault="00BA4C59" w:rsidP="00002AF6"/>
          <w:p w14:paraId="33A3F013" w14:textId="77777777" w:rsidR="00BA4C59" w:rsidRDefault="00BA4C59" w:rsidP="00002AF6">
            <w:pPr>
              <w:rPr>
                <w:b/>
              </w:rPr>
            </w:pPr>
            <w:r>
              <w:rPr>
                <w:b/>
              </w:rPr>
              <w:t>Prehľad preberanej látky:</w:t>
            </w:r>
          </w:p>
          <w:p w14:paraId="333DCD8A" w14:textId="77777777" w:rsidR="00BA4C59" w:rsidRDefault="00BA4C59" w:rsidP="00002AF6">
            <w:pPr>
              <w:rPr>
                <w:b/>
              </w:rPr>
            </w:pPr>
          </w:p>
          <w:p w14:paraId="6502E94B" w14:textId="77777777" w:rsidR="00BA4C59" w:rsidRDefault="00BA4C59" w:rsidP="009305FD">
            <w:pPr>
              <w:numPr>
                <w:ilvl w:val="0"/>
                <w:numId w:val="25"/>
              </w:numPr>
              <w:tabs>
                <w:tab w:val="left" w:pos="720"/>
              </w:tabs>
              <w:ind w:left="720" w:hanging="360"/>
            </w:pPr>
            <w:r>
              <w:t>Historické korene viackanálového zvuku</w:t>
            </w:r>
          </w:p>
          <w:p w14:paraId="3BBCCAFF" w14:textId="77777777" w:rsidR="00BA4C59" w:rsidRDefault="00BA4C59" w:rsidP="009305FD">
            <w:pPr>
              <w:numPr>
                <w:ilvl w:val="0"/>
                <w:numId w:val="25"/>
              </w:numPr>
              <w:tabs>
                <w:tab w:val="left" w:pos="720"/>
              </w:tabs>
              <w:ind w:left="720" w:hanging="360"/>
            </w:pPr>
            <w:r>
              <w:t>Monitorovanie viackanálového zvuku, požiadavky na réžiu, požiadavky na posluchové monitory</w:t>
            </w:r>
          </w:p>
          <w:p w14:paraId="54C46FED" w14:textId="77777777" w:rsidR="00BA4C59" w:rsidRDefault="00BA4C59" w:rsidP="009305FD">
            <w:pPr>
              <w:numPr>
                <w:ilvl w:val="0"/>
                <w:numId w:val="25"/>
              </w:numPr>
              <w:tabs>
                <w:tab w:val="left" w:pos="720"/>
              </w:tabs>
              <w:ind w:left="720" w:hanging="360"/>
            </w:pPr>
            <w:r>
              <w:t>Mikrofóne techniky snímania zvuku pre stereo a viackanálové aplikácie</w:t>
            </w:r>
          </w:p>
          <w:p w14:paraId="0F06C864" w14:textId="77777777" w:rsidR="00BA4C59" w:rsidRDefault="00BA4C59" w:rsidP="009305FD">
            <w:pPr>
              <w:numPr>
                <w:ilvl w:val="0"/>
                <w:numId w:val="25"/>
              </w:numPr>
              <w:tabs>
                <w:tab w:val="left" w:pos="720"/>
              </w:tabs>
              <w:ind w:left="720" w:hanging="360"/>
            </w:pPr>
            <w:r>
              <w:t>Viackanálová mixáž zvuku</w:t>
            </w:r>
          </w:p>
          <w:p w14:paraId="12427062" w14:textId="77777777" w:rsidR="00BA4C59" w:rsidRDefault="00BA4C59" w:rsidP="009305FD">
            <w:pPr>
              <w:numPr>
                <w:ilvl w:val="0"/>
                <w:numId w:val="25"/>
              </w:numPr>
              <w:tabs>
                <w:tab w:val="left" w:pos="720"/>
              </w:tabs>
              <w:ind w:left="720" w:hanging="360"/>
            </w:pPr>
            <w:r>
              <w:t>Formáty viackanálovej produkcie, analógové, digitálne</w:t>
            </w:r>
          </w:p>
          <w:p w14:paraId="19DE2117" w14:textId="77777777" w:rsidR="00BA4C59" w:rsidRDefault="00BA4C59" w:rsidP="009305FD">
            <w:pPr>
              <w:numPr>
                <w:ilvl w:val="0"/>
                <w:numId w:val="25"/>
              </w:numPr>
              <w:tabs>
                <w:tab w:val="left" w:pos="720"/>
              </w:tabs>
              <w:ind w:left="720" w:hanging="360"/>
            </w:pPr>
            <w:r>
              <w:t>Dolby E</w:t>
            </w:r>
          </w:p>
          <w:p w14:paraId="3C4C4007" w14:textId="77777777" w:rsidR="00BA4C59" w:rsidRDefault="00BA4C59" w:rsidP="00002AF6">
            <w:pPr>
              <w:ind w:left="360"/>
            </w:pPr>
          </w:p>
          <w:p w14:paraId="54412E06" w14:textId="77777777" w:rsidR="00BA4C59" w:rsidRDefault="00BA4C59" w:rsidP="00002AF6">
            <w:pPr>
              <w:ind w:left="360"/>
            </w:pPr>
          </w:p>
        </w:tc>
      </w:tr>
      <w:tr w:rsidR="00BA4C59" w14:paraId="714BE257" w14:textId="77777777" w:rsidTr="00A779C5">
        <w:tc>
          <w:tcPr>
            <w:tcW w:w="3611" w:type="dxa"/>
            <w:gridSpan w:val="2"/>
            <w:tcBorders>
              <w:top w:val="single" w:sz="4" w:space="0" w:color="000000"/>
              <w:left w:val="single" w:sz="4" w:space="0" w:color="000000"/>
              <w:bottom w:val="single" w:sz="4" w:space="0" w:color="000000"/>
              <w:right w:val="single" w:sz="4" w:space="0" w:color="000000"/>
            </w:tcBorders>
            <w:shd w:val="clear" w:color="auto" w:fill="F7CAAC"/>
            <w:tcMar>
              <w:left w:w="70" w:type="dxa"/>
              <w:right w:w="70" w:type="dxa"/>
            </w:tcMar>
          </w:tcPr>
          <w:p w14:paraId="137E3AAB" w14:textId="77777777" w:rsidR="00BA4C59" w:rsidRDefault="00BA4C59" w:rsidP="00002AF6">
            <w:pPr>
              <w:jc w:val="both"/>
            </w:pPr>
            <w:r>
              <w:rPr>
                <w:b/>
              </w:rPr>
              <w:t>Studijní literatura a studijní pomůcky</w:t>
            </w:r>
          </w:p>
        </w:tc>
        <w:tc>
          <w:tcPr>
            <w:tcW w:w="6136" w:type="dxa"/>
            <w:gridSpan w:val="6"/>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C9D8032" w14:textId="77777777" w:rsidR="00BA4C59" w:rsidRDefault="00BA4C59" w:rsidP="00002AF6">
            <w:pPr>
              <w:jc w:val="both"/>
              <w:rPr>
                <w:rFonts w:ascii="Calibri" w:eastAsia="Calibri" w:hAnsi="Calibri" w:cs="Calibri"/>
              </w:rPr>
            </w:pPr>
          </w:p>
        </w:tc>
      </w:tr>
      <w:tr w:rsidR="00BA4C59" w14:paraId="2270F3A7" w14:textId="77777777" w:rsidTr="00045046">
        <w:tc>
          <w:tcPr>
            <w:tcW w:w="9747" w:type="dxa"/>
            <w:gridSpan w:val="8"/>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09EBBA0" w14:textId="77777777" w:rsidR="00AB4B55" w:rsidRDefault="00AB4B55" w:rsidP="00002AF6">
            <w:pPr>
              <w:ind w:left="360"/>
              <w:rPr>
                <w:b/>
              </w:rPr>
            </w:pPr>
          </w:p>
          <w:p w14:paraId="07371E44" w14:textId="1E62D554" w:rsidR="00BA4C59" w:rsidRDefault="00BA4C59" w:rsidP="00AB4B55">
            <w:r w:rsidRPr="00AB4B55">
              <w:rPr>
                <w:b/>
              </w:rPr>
              <w:t>Povinná</w:t>
            </w:r>
            <w:r>
              <w:t>:</w:t>
            </w:r>
          </w:p>
          <w:p w14:paraId="6890D784" w14:textId="77777777" w:rsidR="00BA4C59" w:rsidRDefault="00BA4C59" w:rsidP="00AB4B55">
            <w:r>
              <w:t>LEWIS, David:</w:t>
            </w:r>
            <w:r>
              <w:rPr>
                <w:b/>
              </w:rPr>
              <w:t xml:space="preserve"> </w:t>
            </w:r>
            <w:r>
              <w:rPr>
                <w:i/>
              </w:rPr>
              <w:t>Practical Art of Motio Picture Sound</w:t>
            </w:r>
            <w:r>
              <w:t>, Yewdall, Focal Press, 2003, ISBN: 0-240-80525-9</w:t>
            </w:r>
          </w:p>
          <w:p w14:paraId="17A8C15E" w14:textId="77777777" w:rsidR="00BA4C59" w:rsidRDefault="00BA4C59" w:rsidP="00AB4B55">
            <w:r>
              <w:t>RAYBURN, Ray A.:</w:t>
            </w:r>
            <w:r>
              <w:rPr>
                <w:i/>
              </w:rPr>
              <w:t xml:space="preserve"> Eargle´s Microphone Book</w:t>
            </w:r>
            <w:proofErr w:type="gramStart"/>
            <w:r>
              <w:t>, ,</w:t>
            </w:r>
            <w:proofErr w:type="gramEnd"/>
            <w:r>
              <w:t xml:space="preserve"> Focal Press 2013, ISBN 13:978-0-240-82075-0</w:t>
            </w:r>
          </w:p>
          <w:p w14:paraId="400EE188" w14:textId="77777777" w:rsidR="00BA4C59" w:rsidRDefault="00BA4C59" w:rsidP="00AB4B55">
            <w:r>
              <w:t>HOLMAN, Tomlinson:</w:t>
            </w:r>
            <w:r>
              <w:rPr>
                <w:b/>
              </w:rPr>
              <w:t xml:space="preserve"> </w:t>
            </w:r>
            <w:r>
              <w:rPr>
                <w:i/>
              </w:rPr>
              <w:t>Sound for Film and Television</w:t>
            </w:r>
            <w:proofErr w:type="gramStart"/>
            <w:r>
              <w:rPr>
                <w:i/>
              </w:rPr>
              <w:t>,</w:t>
            </w:r>
            <w:r>
              <w:t xml:space="preserve"> ,</w:t>
            </w:r>
            <w:proofErr w:type="gramEnd"/>
            <w:r>
              <w:t xml:space="preserve"> Focal Press 2002, ISBN: 0-240-80453-8 </w:t>
            </w:r>
          </w:p>
          <w:p w14:paraId="15EEE298" w14:textId="77777777" w:rsidR="00BA4C59" w:rsidRDefault="00BA4C59" w:rsidP="00002AF6">
            <w:pPr>
              <w:ind w:left="360"/>
            </w:pPr>
          </w:p>
          <w:p w14:paraId="08779FF0" w14:textId="77777777" w:rsidR="00BA4C59" w:rsidRPr="00AB4B55" w:rsidRDefault="00BA4C59" w:rsidP="00AB4B55">
            <w:pPr>
              <w:rPr>
                <w:b/>
              </w:rPr>
            </w:pPr>
            <w:r w:rsidRPr="00AB4B55">
              <w:rPr>
                <w:b/>
              </w:rPr>
              <w:t>Doporučená:</w:t>
            </w:r>
          </w:p>
          <w:p w14:paraId="703F6EEF" w14:textId="77777777" w:rsidR="00BA4C59" w:rsidRDefault="00BA4C59" w:rsidP="00AB4B55">
            <w:r>
              <w:t>MILLERSON, Gerald:</w:t>
            </w:r>
            <w:r>
              <w:rPr>
                <w:b/>
              </w:rPr>
              <w:t xml:space="preserve"> </w:t>
            </w:r>
            <w:r>
              <w:rPr>
                <w:i/>
              </w:rPr>
              <w:t>Television Production</w:t>
            </w:r>
            <w:proofErr w:type="gramStart"/>
            <w:r>
              <w:rPr>
                <w:i/>
              </w:rPr>
              <w:t>,</w:t>
            </w:r>
            <w:r>
              <w:t xml:space="preserve"> ,</w:t>
            </w:r>
            <w:proofErr w:type="gramEnd"/>
            <w:r>
              <w:t xml:space="preserve"> Focal Press 2007, ISBN-10:0-240-51492-0</w:t>
            </w:r>
          </w:p>
          <w:p w14:paraId="4C8FC23B" w14:textId="77777777" w:rsidR="00BA4C59" w:rsidRDefault="00BA4C59" w:rsidP="00AB4B55">
            <w:r>
              <w:t xml:space="preserve">BARLET, </w:t>
            </w:r>
            <w:proofErr w:type="gramStart"/>
            <w:r>
              <w:t>Bruce,  BARLET</w:t>
            </w:r>
            <w:proofErr w:type="gramEnd"/>
            <w:r>
              <w:t xml:space="preserve"> Jenny:</w:t>
            </w:r>
            <w:r>
              <w:rPr>
                <w:b/>
              </w:rPr>
              <w:t xml:space="preserve"> </w:t>
            </w:r>
            <w:r>
              <w:rPr>
                <w:i/>
              </w:rPr>
              <w:t>On-Location Recording Techniques</w:t>
            </w:r>
            <w:r>
              <w:t>, , Focal Press 1999, ISBN 0-240-80379-5</w:t>
            </w:r>
          </w:p>
          <w:p w14:paraId="421B3191" w14:textId="77777777" w:rsidR="00BA4C59" w:rsidRDefault="00BA4C59" w:rsidP="00AB4B55">
            <w:r>
              <w:t xml:space="preserve">COLLINS, Mike: </w:t>
            </w:r>
            <w:r>
              <w:rPr>
                <w:i/>
              </w:rPr>
              <w:t>Pro Tools for Music Production</w:t>
            </w:r>
            <w:r>
              <w:t xml:space="preserve">, Focal Press 2002, ISBN 0-240-51640-0 </w:t>
            </w:r>
          </w:p>
          <w:p w14:paraId="2849633D" w14:textId="77777777" w:rsidR="00BA4C59" w:rsidRDefault="00BA4C59" w:rsidP="00002AF6"/>
        </w:tc>
      </w:tr>
    </w:tbl>
    <w:p w14:paraId="3FB62259" w14:textId="77777777" w:rsidR="00045046" w:rsidRDefault="00045046">
      <w:r>
        <w:br w:type="page"/>
      </w:r>
    </w:p>
    <w:tbl>
      <w:tblPr>
        <w:tblW w:w="96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911"/>
        <w:gridCol w:w="567"/>
        <w:gridCol w:w="1134"/>
        <w:gridCol w:w="889"/>
        <w:gridCol w:w="816"/>
        <w:gridCol w:w="2156"/>
        <w:gridCol w:w="539"/>
        <w:gridCol w:w="668"/>
      </w:tblGrid>
      <w:tr w:rsidR="00933110" w14:paraId="192A68CA" w14:textId="77777777" w:rsidTr="00045046">
        <w:tc>
          <w:tcPr>
            <w:tcW w:w="9680" w:type="dxa"/>
            <w:gridSpan w:val="8"/>
            <w:tcBorders>
              <w:bottom w:val="double" w:sz="4" w:space="0" w:color="auto"/>
            </w:tcBorders>
            <w:shd w:val="clear" w:color="auto" w:fill="BDD6EE"/>
          </w:tcPr>
          <w:p w14:paraId="5ED7D59A" w14:textId="3D354573" w:rsidR="00933110" w:rsidRDefault="00933110" w:rsidP="00002AF6">
            <w:pPr>
              <w:jc w:val="both"/>
              <w:rPr>
                <w:b/>
                <w:sz w:val="28"/>
              </w:rPr>
            </w:pPr>
            <w:r>
              <w:lastRenderedPageBreak/>
              <w:br w:type="page"/>
            </w:r>
            <w:r>
              <w:rPr>
                <w:b/>
                <w:sz w:val="28"/>
              </w:rPr>
              <w:t>B-III – Charakteristika studijního předmětu</w:t>
            </w:r>
          </w:p>
        </w:tc>
      </w:tr>
      <w:tr w:rsidR="00933110" w14:paraId="35A983E3" w14:textId="77777777" w:rsidTr="00045046">
        <w:tc>
          <w:tcPr>
            <w:tcW w:w="2911" w:type="dxa"/>
            <w:tcBorders>
              <w:top w:val="double" w:sz="4" w:space="0" w:color="auto"/>
            </w:tcBorders>
            <w:shd w:val="clear" w:color="auto" w:fill="F7CAAC"/>
          </w:tcPr>
          <w:p w14:paraId="0B02B9D2" w14:textId="77777777" w:rsidR="00933110" w:rsidRDefault="00933110" w:rsidP="00002AF6">
            <w:pPr>
              <w:jc w:val="both"/>
              <w:rPr>
                <w:b/>
              </w:rPr>
            </w:pPr>
            <w:r>
              <w:rPr>
                <w:b/>
              </w:rPr>
              <w:t>Název studijního předmětu</w:t>
            </w:r>
          </w:p>
        </w:tc>
        <w:tc>
          <w:tcPr>
            <w:tcW w:w="6769" w:type="dxa"/>
            <w:gridSpan w:val="7"/>
            <w:tcBorders>
              <w:top w:val="double" w:sz="4" w:space="0" w:color="auto"/>
            </w:tcBorders>
          </w:tcPr>
          <w:p w14:paraId="029F55C1" w14:textId="77777777" w:rsidR="00933110" w:rsidRDefault="00933110" w:rsidP="00002AF6">
            <w:pPr>
              <w:jc w:val="both"/>
            </w:pPr>
            <w:r>
              <w:t xml:space="preserve">Výrobní </w:t>
            </w:r>
            <w:r w:rsidRPr="00132B26">
              <w:t xml:space="preserve">praktika </w:t>
            </w:r>
            <w:r>
              <w:t>7</w:t>
            </w:r>
          </w:p>
        </w:tc>
      </w:tr>
      <w:tr w:rsidR="00933110" w14:paraId="297372E1" w14:textId="77777777" w:rsidTr="00045046">
        <w:tc>
          <w:tcPr>
            <w:tcW w:w="2911" w:type="dxa"/>
            <w:shd w:val="clear" w:color="auto" w:fill="F7CAAC"/>
          </w:tcPr>
          <w:p w14:paraId="43356CD7" w14:textId="77777777" w:rsidR="00933110" w:rsidRDefault="00933110" w:rsidP="00A779C5">
            <w:pPr>
              <w:rPr>
                <w:b/>
              </w:rPr>
            </w:pPr>
            <w:r>
              <w:rPr>
                <w:b/>
              </w:rPr>
              <w:t>Typ předmětu</w:t>
            </w:r>
          </w:p>
        </w:tc>
        <w:tc>
          <w:tcPr>
            <w:tcW w:w="3406" w:type="dxa"/>
            <w:gridSpan w:val="4"/>
          </w:tcPr>
          <w:p w14:paraId="739D489F" w14:textId="77777777" w:rsidR="00933110" w:rsidRDefault="00933110" w:rsidP="00002AF6">
            <w:pPr>
              <w:jc w:val="both"/>
            </w:pPr>
            <w:r>
              <w:t>Povinný, PZ</w:t>
            </w:r>
          </w:p>
        </w:tc>
        <w:tc>
          <w:tcPr>
            <w:tcW w:w="2695" w:type="dxa"/>
            <w:gridSpan w:val="2"/>
            <w:shd w:val="clear" w:color="auto" w:fill="F7CAAC"/>
          </w:tcPr>
          <w:p w14:paraId="73F7F7C4" w14:textId="77777777" w:rsidR="00933110" w:rsidRDefault="00933110" w:rsidP="00002AF6">
            <w:pPr>
              <w:jc w:val="both"/>
            </w:pPr>
            <w:r>
              <w:rPr>
                <w:b/>
              </w:rPr>
              <w:t>doporučený ročník / semestr</w:t>
            </w:r>
          </w:p>
        </w:tc>
        <w:tc>
          <w:tcPr>
            <w:tcW w:w="668" w:type="dxa"/>
          </w:tcPr>
          <w:p w14:paraId="0AE90BB9" w14:textId="719199A8" w:rsidR="00933110" w:rsidRDefault="00F40649" w:rsidP="00002AF6">
            <w:pPr>
              <w:jc w:val="both"/>
            </w:pPr>
            <w:r>
              <w:t>1</w:t>
            </w:r>
            <w:r w:rsidR="00933110">
              <w:t>/ZS</w:t>
            </w:r>
          </w:p>
        </w:tc>
      </w:tr>
      <w:tr w:rsidR="00933110" w14:paraId="6303DC61" w14:textId="77777777" w:rsidTr="00045046">
        <w:tc>
          <w:tcPr>
            <w:tcW w:w="2911" w:type="dxa"/>
            <w:shd w:val="clear" w:color="auto" w:fill="F7CAAC"/>
          </w:tcPr>
          <w:p w14:paraId="4D0ADDD5" w14:textId="77777777" w:rsidR="00933110" w:rsidRDefault="00933110" w:rsidP="00A779C5">
            <w:pPr>
              <w:rPr>
                <w:b/>
              </w:rPr>
            </w:pPr>
            <w:r>
              <w:rPr>
                <w:b/>
              </w:rPr>
              <w:t>Rozsah studijního předmětu</w:t>
            </w:r>
          </w:p>
        </w:tc>
        <w:tc>
          <w:tcPr>
            <w:tcW w:w="1701" w:type="dxa"/>
            <w:gridSpan w:val="2"/>
          </w:tcPr>
          <w:p w14:paraId="34ED01C8" w14:textId="77777777" w:rsidR="00933110" w:rsidRDefault="00933110" w:rsidP="00002AF6">
            <w:pPr>
              <w:jc w:val="both"/>
            </w:pPr>
            <w:r>
              <w:t>39/semestr</w:t>
            </w:r>
          </w:p>
        </w:tc>
        <w:tc>
          <w:tcPr>
            <w:tcW w:w="889" w:type="dxa"/>
            <w:shd w:val="clear" w:color="auto" w:fill="F7CAAC"/>
          </w:tcPr>
          <w:p w14:paraId="036A217D" w14:textId="77777777" w:rsidR="00933110" w:rsidRDefault="00933110" w:rsidP="00002AF6">
            <w:pPr>
              <w:jc w:val="both"/>
              <w:rPr>
                <w:b/>
              </w:rPr>
            </w:pPr>
            <w:r>
              <w:rPr>
                <w:b/>
              </w:rPr>
              <w:t xml:space="preserve">hod. </w:t>
            </w:r>
          </w:p>
        </w:tc>
        <w:tc>
          <w:tcPr>
            <w:tcW w:w="816" w:type="dxa"/>
          </w:tcPr>
          <w:p w14:paraId="199364FF" w14:textId="77777777" w:rsidR="00933110" w:rsidRDefault="00933110" w:rsidP="00002AF6">
            <w:pPr>
              <w:jc w:val="both"/>
            </w:pPr>
            <w:r>
              <w:t>3/týden</w:t>
            </w:r>
          </w:p>
        </w:tc>
        <w:tc>
          <w:tcPr>
            <w:tcW w:w="2156" w:type="dxa"/>
            <w:shd w:val="clear" w:color="auto" w:fill="F7CAAC"/>
          </w:tcPr>
          <w:p w14:paraId="46964109" w14:textId="77777777" w:rsidR="00933110" w:rsidRDefault="00933110" w:rsidP="00002AF6">
            <w:pPr>
              <w:jc w:val="both"/>
              <w:rPr>
                <w:b/>
              </w:rPr>
            </w:pPr>
            <w:r>
              <w:rPr>
                <w:b/>
              </w:rPr>
              <w:t>kreditů</w:t>
            </w:r>
          </w:p>
        </w:tc>
        <w:tc>
          <w:tcPr>
            <w:tcW w:w="1207" w:type="dxa"/>
            <w:gridSpan w:val="2"/>
          </w:tcPr>
          <w:p w14:paraId="0D49CB2B" w14:textId="77777777" w:rsidR="00933110" w:rsidRDefault="00933110" w:rsidP="00002AF6">
            <w:pPr>
              <w:jc w:val="both"/>
            </w:pPr>
            <w:r>
              <w:t>6</w:t>
            </w:r>
          </w:p>
        </w:tc>
      </w:tr>
      <w:tr w:rsidR="00933110" w14:paraId="285AF335" w14:textId="77777777" w:rsidTr="00045046">
        <w:tc>
          <w:tcPr>
            <w:tcW w:w="2911" w:type="dxa"/>
            <w:shd w:val="clear" w:color="auto" w:fill="F7CAAC"/>
          </w:tcPr>
          <w:p w14:paraId="262A5214" w14:textId="77777777" w:rsidR="00933110" w:rsidRDefault="00933110" w:rsidP="00A779C5">
            <w:pPr>
              <w:rPr>
                <w:b/>
                <w:sz w:val="22"/>
              </w:rPr>
            </w:pPr>
            <w:r>
              <w:rPr>
                <w:b/>
              </w:rPr>
              <w:t>Prerekvizity, korekvizity, ekvivalence</w:t>
            </w:r>
          </w:p>
        </w:tc>
        <w:tc>
          <w:tcPr>
            <w:tcW w:w="6769" w:type="dxa"/>
            <w:gridSpan w:val="7"/>
          </w:tcPr>
          <w:p w14:paraId="409B7EC4" w14:textId="77777777" w:rsidR="00933110" w:rsidRDefault="00933110" w:rsidP="00002AF6">
            <w:pPr>
              <w:jc w:val="both"/>
            </w:pPr>
          </w:p>
        </w:tc>
      </w:tr>
      <w:tr w:rsidR="00933110" w14:paraId="0242DAFA" w14:textId="77777777" w:rsidTr="00045046">
        <w:tc>
          <w:tcPr>
            <w:tcW w:w="2911" w:type="dxa"/>
            <w:shd w:val="clear" w:color="auto" w:fill="F7CAAC"/>
          </w:tcPr>
          <w:p w14:paraId="4430EF1A" w14:textId="77777777" w:rsidR="00933110" w:rsidRDefault="00933110" w:rsidP="00A779C5">
            <w:pPr>
              <w:rPr>
                <w:b/>
              </w:rPr>
            </w:pPr>
            <w:r>
              <w:rPr>
                <w:b/>
              </w:rPr>
              <w:t>Způsob ověření studijních výsledků</w:t>
            </w:r>
          </w:p>
        </w:tc>
        <w:tc>
          <w:tcPr>
            <w:tcW w:w="3406" w:type="dxa"/>
            <w:gridSpan w:val="4"/>
          </w:tcPr>
          <w:p w14:paraId="245190CA" w14:textId="77777777" w:rsidR="00933110" w:rsidRDefault="00933110" w:rsidP="00002AF6">
            <w:pPr>
              <w:jc w:val="both"/>
            </w:pPr>
            <w:r>
              <w:t>Zápočet, zkouška</w:t>
            </w:r>
          </w:p>
        </w:tc>
        <w:tc>
          <w:tcPr>
            <w:tcW w:w="2156" w:type="dxa"/>
            <w:shd w:val="clear" w:color="auto" w:fill="F7CAAC"/>
          </w:tcPr>
          <w:p w14:paraId="682C4EC7" w14:textId="77777777" w:rsidR="00933110" w:rsidRDefault="00933110" w:rsidP="00002AF6">
            <w:pPr>
              <w:jc w:val="both"/>
              <w:rPr>
                <w:b/>
              </w:rPr>
            </w:pPr>
            <w:r>
              <w:rPr>
                <w:b/>
              </w:rPr>
              <w:t>Forma výuky</w:t>
            </w:r>
          </w:p>
        </w:tc>
        <w:tc>
          <w:tcPr>
            <w:tcW w:w="1207" w:type="dxa"/>
            <w:gridSpan w:val="2"/>
          </w:tcPr>
          <w:p w14:paraId="06D70761" w14:textId="77777777" w:rsidR="00933110" w:rsidRDefault="00933110" w:rsidP="00002AF6">
            <w:pPr>
              <w:jc w:val="both"/>
            </w:pPr>
            <w:r>
              <w:t>Seminář</w:t>
            </w:r>
          </w:p>
        </w:tc>
      </w:tr>
      <w:tr w:rsidR="00933110" w14:paraId="0CF3B54B" w14:textId="77777777" w:rsidTr="00045046">
        <w:tc>
          <w:tcPr>
            <w:tcW w:w="2911" w:type="dxa"/>
            <w:shd w:val="clear" w:color="auto" w:fill="F7CAAC"/>
          </w:tcPr>
          <w:p w14:paraId="59D747EA" w14:textId="77777777" w:rsidR="00933110" w:rsidRDefault="00933110" w:rsidP="00A779C5">
            <w:pPr>
              <w:rPr>
                <w:b/>
              </w:rPr>
            </w:pPr>
            <w:r>
              <w:rPr>
                <w:b/>
              </w:rPr>
              <w:t>Forma způsobu ověření studijních výsledků a další požadavky na studenta</w:t>
            </w:r>
          </w:p>
        </w:tc>
        <w:tc>
          <w:tcPr>
            <w:tcW w:w="6769" w:type="dxa"/>
            <w:gridSpan w:val="7"/>
            <w:tcBorders>
              <w:bottom w:val="nil"/>
            </w:tcBorders>
          </w:tcPr>
          <w:p w14:paraId="32EEC476" w14:textId="77777777" w:rsidR="00933110" w:rsidRDefault="00933110" w:rsidP="00002AF6">
            <w:pPr>
              <w:jc w:val="both"/>
            </w:pPr>
            <w:r>
              <w:t>Powerpointové prezentace, ústní prezentace</w:t>
            </w:r>
          </w:p>
        </w:tc>
      </w:tr>
      <w:tr w:rsidR="00933110" w14:paraId="225564D0" w14:textId="77777777" w:rsidTr="00045046">
        <w:trPr>
          <w:trHeight w:val="554"/>
        </w:trPr>
        <w:tc>
          <w:tcPr>
            <w:tcW w:w="9680" w:type="dxa"/>
            <w:gridSpan w:val="8"/>
            <w:tcBorders>
              <w:top w:val="nil"/>
            </w:tcBorders>
          </w:tcPr>
          <w:p w14:paraId="7C7EAA3A" w14:textId="77777777" w:rsidR="00933110" w:rsidRDefault="00933110" w:rsidP="00A779C5"/>
        </w:tc>
      </w:tr>
      <w:tr w:rsidR="00933110" w14:paraId="6E9D889D" w14:textId="77777777" w:rsidTr="00045046">
        <w:trPr>
          <w:trHeight w:val="197"/>
        </w:trPr>
        <w:tc>
          <w:tcPr>
            <w:tcW w:w="2911" w:type="dxa"/>
            <w:tcBorders>
              <w:top w:val="nil"/>
            </w:tcBorders>
            <w:shd w:val="clear" w:color="auto" w:fill="F7CAAC"/>
          </w:tcPr>
          <w:p w14:paraId="41094F36" w14:textId="77777777" w:rsidR="00933110" w:rsidRDefault="00933110" w:rsidP="00A779C5">
            <w:pPr>
              <w:rPr>
                <w:b/>
              </w:rPr>
            </w:pPr>
            <w:r>
              <w:rPr>
                <w:b/>
              </w:rPr>
              <w:t>Garant předmětu</w:t>
            </w:r>
          </w:p>
        </w:tc>
        <w:tc>
          <w:tcPr>
            <w:tcW w:w="6769" w:type="dxa"/>
            <w:gridSpan w:val="7"/>
            <w:tcBorders>
              <w:top w:val="nil"/>
            </w:tcBorders>
          </w:tcPr>
          <w:p w14:paraId="1D30A7AE" w14:textId="77777777" w:rsidR="00933110" w:rsidRDefault="00933110" w:rsidP="00002AF6">
            <w:pPr>
              <w:jc w:val="both"/>
            </w:pPr>
            <w:r>
              <w:t>MgA. Irena Kocí</w:t>
            </w:r>
          </w:p>
        </w:tc>
      </w:tr>
      <w:tr w:rsidR="00933110" w14:paraId="6559D215" w14:textId="77777777" w:rsidTr="00045046">
        <w:trPr>
          <w:trHeight w:val="243"/>
        </w:trPr>
        <w:tc>
          <w:tcPr>
            <w:tcW w:w="2911" w:type="dxa"/>
            <w:tcBorders>
              <w:top w:val="nil"/>
            </w:tcBorders>
            <w:shd w:val="clear" w:color="auto" w:fill="F7CAAC"/>
          </w:tcPr>
          <w:p w14:paraId="2C8ED70A" w14:textId="77777777" w:rsidR="00933110" w:rsidRDefault="00933110" w:rsidP="00A779C5">
            <w:pPr>
              <w:rPr>
                <w:b/>
              </w:rPr>
            </w:pPr>
            <w:r>
              <w:rPr>
                <w:b/>
              </w:rPr>
              <w:t>Zapojení garanta do výuky předmětu</w:t>
            </w:r>
          </w:p>
        </w:tc>
        <w:tc>
          <w:tcPr>
            <w:tcW w:w="6769" w:type="dxa"/>
            <w:gridSpan w:val="7"/>
            <w:tcBorders>
              <w:top w:val="nil"/>
            </w:tcBorders>
          </w:tcPr>
          <w:p w14:paraId="7EDC529A" w14:textId="77777777" w:rsidR="00933110" w:rsidRDefault="00933110" w:rsidP="00002AF6">
            <w:pPr>
              <w:jc w:val="both"/>
            </w:pPr>
            <w:proofErr w:type="gramStart"/>
            <w:r>
              <w:t>50%</w:t>
            </w:r>
            <w:proofErr w:type="gramEnd"/>
          </w:p>
        </w:tc>
      </w:tr>
      <w:tr w:rsidR="00933110" w14:paraId="315CA57B" w14:textId="77777777" w:rsidTr="00045046">
        <w:tc>
          <w:tcPr>
            <w:tcW w:w="2911" w:type="dxa"/>
            <w:shd w:val="clear" w:color="auto" w:fill="F7CAAC"/>
          </w:tcPr>
          <w:p w14:paraId="41DD5E73" w14:textId="77777777" w:rsidR="00933110" w:rsidRDefault="00933110" w:rsidP="00002AF6">
            <w:pPr>
              <w:jc w:val="both"/>
              <w:rPr>
                <w:b/>
              </w:rPr>
            </w:pPr>
            <w:r>
              <w:rPr>
                <w:b/>
              </w:rPr>
              <w:t>Vyučující</w:t>
            </w:r>
          </w:p>
        </w:tc>
        <w:tc>
          <w:tcPr>
            <w:tcW w:w="6769" w:type="dxa"/>
            <w:gridSpan w:val="7"/>
            <w:tcBorders>
              <w:bottom w:val="nil"/>
            </w:tcBorders>
          </w:tcPr>
          <w:p w14:paraId="647D2E0D" w14:textId="77777777" w:rsidR="00933110" w:rsidRDefault="00933110" w:rsidP="00002AF6">
            <w:pPr>
              <w:jc w:val="both"/>
            </w:pPr>
          </w:p>
        </w:tc>
      </w:tr>
      <w:tr w:rsidR="00933110" w14:paraId="597820FC" w14:textId="77777777" w:rsidTr="00045046">
        <w:trPr>
          <w:trHeight w:val="554"/>
        </w:trPr>
        <w:tc>
          <w:tcPr>
            <w:tcW w:w="9680" w:type="dxa"/>
            <w:gridSpan w:val="8"/>
            <w:tcBorders>
              <w:top w:val="nil"/>
            </w:tcBorders>
          </w:tcPr>
          <w:p w14:paraId="4A4523B8" w14:textId="77777777" w:rsidR="00933110" w:rsidRDefault="00933110" w:rsidP="00002A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933110" w14:paraId="17E85ECC" w14:textId="77777777" w:rsidTr="00045046">
        <w:tc>
          <w:tcPr>
            <w:tcW w:w="2911" w:type="dxa"/>
            <w:shd w:val="clear" w:color="auto" w:fill="F7CAAC"/>
          </w:tcPr>
          <w:p w14:paraId="709646E6" w14:textId="77777777" w:rsidR="00933110" w:rsidRDefault="00933110" w:rsidP="00002AF6">
            <w:pPr>
              <w:jc w:val="both"/>
              <w:rPr>
                <w:b/>
              </w:rPr>
            </w:pPr>
            <w:r>
              <w:rPr>
                <w:b/>
              </w:rPr>
              <w:t>Stručná anotace předmětu</w:t>
            </w:r>
          </w:p>
        </w:tc>
        <w:tc>
          <w:tcPr>
            <w:tcW w:w="6769" w:type="dxa"/>
            <w:gridSpan w:val="7"/>
            <w:tcBorders>
              <w:bottom w:val="nil"/>
            </w:tcBorders>
          </w:tcPr>
          <w:p w14:paraId="502AE036" w14:textId="77777777" w:rsidR="00933110" w:rsidRDefault="00933110" w:rsidP="00002AF6">
            <w:pPr>
              <w:jc w:val="both"/>
            </w:pPr>
          </w:p>
        </w:tc>
      </w:tr>
      <w:tr w:rsidR="00933110" w14:paraId="006C02BD" w14:textId="77777777" w:rsidTr="00045046">
        <w:trPr>
          <w:trHeight w:val="3938"/>
        </w:trPr>
        <w:tc>
          <w:tcPr>
            <w:tcW w:w="9680" w:type="dxa"/>
            <w:gridSpan w:val="8"/>
            <w:tcBorders>
              <w:top w:val="nil"/>
              <w:bottom w:val="single" w:sz="12" w:space="0" w:color="auto"/>
            </w:tcBorders>
          </w:tcPr>
          <w:p w14:paraId="7BE4B8F0" w14:textId="77777777" w:rsidR="00316A40" w:rsidRDefault="00316A40" w:rsidP="00933110"/>
          <w:p w14:paraId="48897028" w14:textId="4A3F5D22" w:rsidR="00933110" w:rsidRPr="00933110" w:rsidRDefault="00933110" w:rsidP="00933110">
            <w:r w:rsidRPr="00933110">
              <w:t>Předmět je realizován komisionálně před výrobní komisí a je praktickým projevem modelu řízené výroby na AAV, který simuluje reálné prostředí výroby audiovizuálních děl v profesionální praxi.</w:t>
            </w:r>
          </w:p>
          <w:p w14:paraId="5BA08346" w14:textId="77777777" w:rsidR="00933110" w:rsidRPr="00933110" w:rsidRDefault="00933110" w:rsidP="00933110">
            <w:r w:rsidRPr="00933110">
              <w:t>Smyslem předmětu je prohloubení základních profesních návyků a dovedností vlastní oborové specializace v kontextu výroby školních audiovizuálních děl. </w:t>
            </w:r>
          </w:p>
          <w:p w14:paraId="37D8FEFB" w14:textId="77777777" w:rsidR="00933110" w:rsidRPr="00933110" w:rsidRDefault="00933110" w:rsidP="00933110">
            <w:r w:rsidRPr="00933110">
              <w:t>Studenti před komisí prezentují aktuálně řešený projekt v rámci výrobních praktik, a to dokumentární film. Předkládají písemnou explikaci k řešenému projektu o rozsahu 2 normostrany za svoji specializaci. </w:t>
            </w:r>
          </w:p>
          <w:p w14:paraId="1ABAA1E7" w14:textId="77777777" w:rsidR="00933110" w:rsidRPr="00933110" w:rsidRDefault="00933110" w:rsidP="00933110">
            <w:r w:rsidRPr="00933110">
              <w:t>Studenti si prohlubují tyto dovednosti:</w:t>
            </w:r>
          </w:p>
          <w:p w14:paraId="04E1CFAC" w14:textId="77777777" w:rsidR="00933110" w:rsidRPr="00933110" w:rsidRDefault="00933110" w:rsidP="00933110">
            <w:r w:rsidRPr="00933110">
              <w:t>- model řízené výroby audiovizuálního díla na AAV</w:t>
            </w:r>
            <w:r w:rsidRPr="00933110">
              <w:br/>
              <w:t>- Realizace cvičení v natáčecích cyklech </w:t>
            </w:r>
            <w:r w:rsidRPr="00933110">
              <w:br/>
              <w:t>- Explikační a Realizační porady, jejich průběh a náplň </w:t>
            </w:r>
            <w:r w:rsidRPr="00933110">
              <w:br/>
              <w:t>- Pravidla pro půjčování techniky na AAV </w:t>
            </w:r>
            <w:r w:rsidRPr="00933110">
              <w:br/>
              <w:t>- Zodpovědnost při realizaci cvičení AAV </w:t>
            </w:r>
            <w:r w:rsidRPr="00933110">
              <w:br/>
              <w:t>- Technické a formální náležitosti cvičení realizovaných na AAV </w:t>
            </w:r>
          </w:p>
          <w:p w14:paraId="65E8A82A" w14:textId="77777777" w:rsidR="00933110" w:rsidRPr="00933110" w:rsidRDefault="00933110" w:rsidP="00933110"/>
          <w:p w14:paraId="29883351" w14:textId="77777777" w:rsidR="00933110" w:rsidRPr="00933110" w:rsidRDefault="00933110" w:rsidP="00933110">
            <w:r w:rsidRPr="00933110">
              <w:t>Předmět prohlubuje získávání produkčních a profesních návyků a dovedností v rámci realizace školních audiovizuálních děl. </w:t>
            </w:r>
          </w:p>
          <w:p w14:paraId="69257F05" w14:textId="77777777" w:rsidR="00933110" w:rsidRPr="00933110" w:rsidRDefault="00933110" w:rsidP="00933110"/>
          <w:p w14:paraId="5E86BF6D" w14:textId="77777777" w:rsidR="00933110" w:rsidRPr="00933110" w:rsidRDefault="00933110" w:rsidP="00933110">
            <w:r w:rsidRPr="00933110">
              <w:t>Předmět slouží také k prohlubování počítačové gramotnosti studentů (tvorba prezentací, práce s novými softwary v rámci jednotlivých profesí).</w:t>
            </w:r>
          </w:p>
          <w:p w14:paraId="2CED4AA1" w14:textId="77777777" w:rsidR="00933110" w:rsidRDefault="00933110" w:rsidP="00933110">
            <w:r w:rsidRPr="00933110">
              <w:t>Podmínkou úspěšného absolvování je dodržení všech formálních a technických náležitostí při realizaci školních cvičení dle "Výrobní knihy AAV" a dodržení všech zadaných termínů.</w:t>
            </w:r>
          </w:p>
          <w:p w14:paraId="726AA5EA" w14:textId="1097DC5B" w:rsidR="00316A40" w:rsidRDefault="00316A40" w:rsidP="00933110"/>
        </w:tc>
      </w:tr>
      <w:tr w:rsidR="00933110" w14:paraId="08288753" w14:textId="77777777" w:rsidTr="00045046">
        <w:trPr>
          <w:trHeight w:val="265"/>
        </w:trPr>
        <w:tc>
          <w:tcPr>
            <w:tcW w:w="3478" w:type="dxa"/>
            <w:gridSpan w:val="2"/>
            <w:tcBorders>
              <w:top w:val="nil"/>
            </w:tcBorders>
            <w:shd w:val="clear" w:color="auto" w:fill="F7CAAC"/>
          </w:tcPr>
          <w:p w14:paraId="4AB1C289" w14:textId="77777777" w:rsidR="00933110" w:rsidRDefault="00933110" w:rsidP="00002AF6">
            <w:pPr>
              <w:jc w:val="both"/>
            </w:pPr>
            <w:r>
              <w:rPr>
                <w:b/>
              </w:rPr>
              <w:t>Studijní literatura a studijní pomůcky</w:t>
            </w:r>
          </w:p>
        </w:tc>
        <w:tc>
          <w:tcPr>
            <w:tcW w:w="6202" w:type="dxa"/>
            <w:gridSpan w:val="6"/>
            <w:tcBorders>
              <w:top w:val="nil"/>
              <w:bottom w:val="nil"/>
            </w:tcBorders>
          </w:tcPr>
          <w:p w14:paraId="2080CC40" w14:textId="77777777" w:rsidR="00933110" w:rsidRDefault="00933110" w:rsidP="00002AF6">
            <w:pPr>
              <w:jc w:val="both"/>
            </w:pPr>
          </w:p>
        </w:tc>
      </w:tr>
      <w:tr w:rsidR="00933110" w14:paraId="612517AB" w14:textId="77777777" w:rsidTr="00045046">
        <w:trPr>
          <w:trHeight w:val="1497"/>
        </w:trPr>
        <w:tc>
          <w:tcPr>
            <w:tcW w:w="9680" w:type="dxa"/>
            <w:gridSpan w:val="8"/>
            <w:tcBorders>
              <w:top w:val="nil"/>
            </w:tcBorders>
          </w:tcPr>
          <w:p w14:paraId="1D289BA2" w14:textId="77777777" w:rsidR="00316A40" w:rsidRDefault="00316A40" w:rsidP="00002AF6">
            <w:pPr>
              <w:pStyle w:val="Bezmezer"/>
              <w:rPr>
                <w:b/>
              </w:rPr>
            </w:pPr>
          </w:p>
          <w:p w14:paraId="15DC26FD" w14:textId="2654C57A" w:rsidR="00933110" w:rsidRPr="00AB4B55" w:rsidRDefault="00933110" w:rsidP="00002AF6">
            <w:pPr>
              <w:pStyle w:val="Bezmezer"/>
              <w:rPr>
                <w:b/>
              </w:rPr>
            </w:pPr>
            <w:r w:rsidRPr="00AB4B55">
              <w:rPr>
                <w:b/>
              </w:rPr>
              <w:t>Povinná:</w:t>
            </w:r>
          </w:p>
          <w:p w14:paraId="39D0755A" w14:textId="77777777" w:rsidR="00933110" w:rsidRPr="000F15AD" w:rsidRDefault="00933110" w:rsidP="00002AF6">
            <w:pPr>
              <w:pStyle w:val="Bezmezer"/>
              <w:rPr>
                <w:i/>
              </w:rPr>
            </w:pPr>
            <w:r w:rsidRPr="000F15AD">
              <w:rPr>
                <w:i/>
              </w:rPr>
              <w:t>Výrobní kniha ateliéru Audiovizuální tvorba</w:t>
            </w:r>
          </w:p>
          <w:p w14:paraId="0D32D571" w14:textId="77777777" w:rsidR="00933110" w:rsidRDefault="00933110" w:rsidP="00002AF6">
            <w:pPr>
              <w:jc w:val="both"/>
            </w:pPr>
            <w:r>
              <w:t xml:space="preserve">LIGHT-HONTHANER, </w:t>
            </w:r>
            <w:hyperlink r:id="rId45" w:tgtFrame="_blank" w:history="1">
              <w:r w:rsidRPr="00A86B12">
                <w:t>Eve. </w:t>
              </w:r>
              <w:r w:rsidRPr="00A86B12">
                <w:rPr>
                  <w:i/>
                </w:rPr>
                <w:t xml:space="preserve">The Complete Film Production Handbook. </w:t>
              </w:r>
              <w:r w:rsidRPr="00A86B12">
                <w:t>New York, 2010. ISBN 978-0240811505.</w:t>
              </w:r>
            </w:hyperlink>
          </w:p>
          <w:p w14:paraId="7232F80F" w14:textId="77777777" w:rsidR="00933110" w:rsidRDefault="00933110" w:rsidP="00002AF6">
            <w:pPr>
              <w:jc w:val="both"/>
            </w:pPr>
            <w:r>
              <w:t xml:space="preserve">KURZOVÁ </w:t>
            </w:r>
            <w:r w:rsidRPr="000F15AD">
              <w:t xml:space="preserve">Sibylle. </w:t>
            </w:r>
            <w:r w:rsidRPr="00A86B12">
              <w:t>Pitch it!</w:t>
            </w:r>
            <w:r w:rsidRPr="000F15AD">
              <w:t> AMU Praha, 2013. ISBN 978-80-7331-284-8.</w:t>
            </w:r>
          </w:p>
          <w:p w14:paraId="28635781" w14:textId="77777777" w:rsidR="00933110" w:rsidRPr="004943F5" w:rsidRDefault="00933110" w:rsidP="00002AF6">
            <w:pPr>
              <w:jc w:val="both"/>
            </w:pPr>
            <w:r w:rsidRPr="004943F5">
              <w:t>MONACO, James</w:t>
            </w:r>
            <w:r w:rsidRPr="004943F5">
              <w:rPr>
                <w:i/>
              </w:rPr>
              <w:t>. Jak číst film</w:t>
            </w:r>
            <w:r w:rsidRPr="004943F5">
              <w:t>. Albatros, 2004. ISBN 978-80-00-01410-4.</w:t>
            </w:r>
          </w:p>
          <w:p w14:paraId="0620B3AD" w14:textId="77777777" w:rsidR="00933110" w:rsidRDefault="00933110" w:rsidP="00002AF6">
            <w:pPr>
              <w:jc w:val="both"/>
            </w:pPr>
          </w:p>
          <w:p w14:paraId="2F99B616" w14:textId="77777777" w:rsidR="00933110" w:rsidRPr="00AB4B55" w:rsidRDefault="00933110" w:rsidP="00002AF6">
            <w:pPr>
              <w:jc w:val="both"/>
              <w:rPr>
                <w:b/>
              </w:rPr>
            </w:pPr>
            <w:r w:rsidRPr="00AB4B55">
              <w:rPr>
                <w:b/>
              </w:rPr>
              <w:t>Doporučená:</w:t>
            </w:r>
          </w:p>
          <w:p w14:paraId="36EB3359" w14:textId="77777777" w:rsidR="00933110" w:rsidRPr="000F15AD" w:rsidRDefault="00933110" w:rsidP="00002AF6">
            <w:pPr>
              <w:pStyle w:val="Bezmezer"/>
            </w:pPr>
            <w:r>
              <w:t xml:space="preserve">DEFLEUR </w:t>
            </w:r>
            <w:hyperlink r:id="rId46"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781DB080" w14:textId="77777777" w:rsidR="00933110" w:rsidRPr="000F15AD" w:rsidRDefault="00933110" w:rsidP="00002AF6">
            <w:pPr>
              <w:pStyle w:val="Bezmezer"/>
            </w:pPr>
            <w:r>
              <w:t xml:space="preserve">KELLISON </w:t>
            </w:r>
            <w:hyperlink r:id="rId47" w:tgtFrame="_blank" w:history="1">
              <w:r w:rsidRPr="000F15AD">
                <w:t>Cathrine.</w:t>
              </w:r>
              <w:r w:rsidRPr="000F15AD">
                <w:rPr>
                  <w:i/>
                </w:rPr>
                <w:t> Producing for TV and New Media</w:t>
              </w:r>
              <w:r w:rsidRPr="000F15AD">
                <w:t>. New York, 2009. ISBN 9780240810874. </w:t>
              </w:r>
            </w:hyperlink>
          </w:p>
          <w:p w14:paraId="499B2D49" w14:textId="39E7662D" w:rsidR="00933110" w:rsidRPr="00316A40" w:rsidRDefault="00933110" w:rsidP="00316A40">
            <w:pPr>
              <w:shd w:val="clear" w:color="auto" w:fill="FFFFFF"/>
              <w:spacing w:before="100" w:beforeAutospacing="1" w:after="100" w:afterAutospacing="1"/>
              <w:rPr>
                <w:rFonts w:ascii="Tahoma" w:hAnsi="Tahoma" w:cs="Tahoma"/>
                <w:color w:val="000000"/>
                <w:sz w:val="17"/>
                <w:szCs w:val="17"/>
              </w:rPr>
            </w:pPr>
            <w:r w:rsidRPr="00163A3A">
              <w:rPr>
                <w:b/>
              </w:rPr>
              <w:t>Studijní pomůcky</w:t>
            </w:r>
            <w:r>
              <w:t>: projekční místnost; PC / NTB (tvorba prezentací, psaní explikací), flashdisk 777 038 190</w:t>
            </w:r>
            <w:r w:rsidRPr="00BE196A">
              <w:rPr>
                <w:rFonts w:ascii="Tahoma" w:hAnsi="Tahoma" w:cs="Tahoma"/>
                <w:color w:val="000000"/>
                <w:sz w:val="17"/>
                <w:szCs w:val="17"/>
              </w:rPr>
              <w:t xml:space="preserve"> </w:t>
            </w:r>
          </w:p>
        </w:tc>
      </w:tr>
    </w:tbl>
    <w:p w14:paraId="51692645" w14:textId="77777777" w:rsidR="00163A3A" w:rsidRDefault="00163A3A" w:rsidP="0093311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3110" w14:paraId="708B7BD6" w14:textId="77777777" w:rsidTr="00002AF6">
        <w:tc>
          <w:tcPr>
            <w:tcW w:w="9855" w:type="dxa"/>
            <w:gridSpan w:val="8"/>
            <w:tcBorders>
              <w:bottom w:val="double" w:sz="4" w:space="0" w:color="auto"/>
            </w:tcBorders>
            <w:shd w:val="clear" w:color="auto" w:fill="BDD6EE"/>
          </w:tcPr>
          <w:p w14:paraId="1B03817E" w14:textId="77777777" w:rsidR="00933110" w:rsidRDefault="00933110" w:rsidP="00002AF6">
            <w:pPr>
              <w:jc w:val="both"/>
              <w:rPr>
                <w:b/>
                <w:sz w:val="28"/>
              </w:rPr>
            </w:pPr>
            <w:r>
              <w:lastRenderedPageBreak/>
              <w:br w:type="page"/>
            </w:r>
            <w:r>
              <w:rPr>
                <w:b/>
                <w:sz w:val="28"/>
              </w:rPr>
              <w:t>B-III – Charakteristika studijního předmětu</w:t>
            </w:r>
          </w:p>
        </w:tc>
      </w:tr>
      <w:tr w:rsidR="00933110" w14:paraId="4B16508C" w14:textId="77777777" w:rsidTr="00002AF6">
        <w:tc>
          <w:tcPr>
            <w:tcW w:w="3086" w:type="dxa"/>
            <w:tcBorders>
              <w:top w:val="double" w:sz="4" w:space="0" w:color="auto"/>
            </w:tcBorders>
            <w:shd w:val="clear" w:color="auto" w:fill="F7CAAC"/>
          </w:tcPr>
          <w:p w14:paraId="321AC25F" w14:textId="77777777" w:rsidR="00933110" w:rsidRDefault="00933110" w:rsidP="00A779C5">
            <w:pPr>
              <w:rPr>
                <w:b/>
              </w:rPr>
            </w:pPr>
            <w:r>
              <w:rPr>
                <w:b/>
              </w:rPr>
              <w:t>Název studijního předmětu</w:t>
            </w:r>
          </w:p>
        </w:tc>
        <w:tc>
          <w:tcPr>
            <w:tcW w:w="6769" w:type="dxa"/>
            <w:gridSpan w:val="7"/>
            <w:tcBorders>
              <w:top w:val="double" w:sz="4" w:space="0" w:color="auto"/>
            </w:tcBorders>
          </w:tcPr>
          <w:p w14:paraId="479F7347" w14:textId="77777777" w:rsidR="00933110" w:rsidRDefault="00933110" w:rsidP="00002AF6">
            <w:pPr>
              <w:jc w:val="both"/>
            </w:pPr>
            <w:r>
              <w:t xml:space="preserve">Výrobní </w:t>
            </w:r>
            <w:r w:rsidRPr="00132B26">
              <w:t xml:space="preserve">praktika </w:t>
            </w:r>
            <w:r>
              <w:t>8</w:t>
            </w:r>
          </w:p>
        </w:tc>
      </w:tr>
      <w:tr w:rsidR="00933110" w14:paraId="7B00051A" w14:textId="77777777" w:rsidTr="00002AF6">
        <w:tc>
          <w:tcPr>
            <w:tcW w:w="3086" w:type="dxa"/>
            <w:shd w:val="clear" w:color="auto" w:fill="F7CAAC"/>
          </w:tcPr>
          <w:p w14:paraId="321CD7F6" w14:textId="77777777" w:rsidR="00933110" w:rsidRDefault="00933110" w:rsidP="00A779C5">
            <w:pPr>
              <w:rPr>
                <w:b/>
              </w:rPr>
            </w:pPr>
            <w:r>
              <w:rPr>
                <w:b/>
              </w:rPr>
              <w:t>Typ předmětu</w:t>
            </w:r>
          </w:p>
        </w:tc>
        <w:tc>
          <w:tcPr>
            <w:tcW w:w="3406" w:type="dxa"/>
            <w:gridSpan w:val="4"/>
          </w:tcPr>
          <w:p w14:paraId="1795CEB0" w14:textId="77777777" w:rsidR="00933110" w:rsidRDefault="00933110" w:rsidP="00002AF6">
            <w:pPr>
              <w:jc w:val="both"/>
            </w:pPr>
            <w:r>
              <w:t>Povinný, PZ</w:t>
            </w:r>
          </w:p>
        </w:tc>
        <w:tc>
          <w:tcPr>
            <w:tcW w:w="2695" w:type="dxa"/>
            <w:gridSpan w:val="2"/>
            <w:shd w:val="clear" w:color="auto" w:fill="F7CAAC"/>
          </w:tcPr>
          <w:p w14:paraId="6926F300" w14:textId="77777777" w:rsidR="00933110" w:rsidRDefault="00933110" w:rsidP="00002AF6">
            <w:pPr>
              <w:jc w:val="both"/>
            </w:pPr>
            <w:r>
              <w:rPr>
                <w:b/>
              </w:rPr>
              <w:t>doporučený ročník / semestr</w:t>
            </w:r>
          </w:p>
        </w:tc>
        <w:tc>
          <w:tcPr>
            <w:tcW w:w="668" w:type="dxa"/>
          </w:tcPr>
          <w:p w14:paraId="164548A1" w14:textId="6FA6AF0C" w:rsidR="00933110" w:rsidRDefault="00F40649" w:rsidP="00002AF6">
            <w:pPr>
              <w:jc w:val="both"/>
            </w:pPr>
            <w:r>
              <w:t>1</w:t>
            </w:r>
            <w:r w:rsidR="00933110">
              <w:t>/LS</w:t>
            </w:r>
          </w:p>
        </w:tc>
      </w:tr>
      <w:tr w:rsidR="00933110" w14:paraId="3FA97A49" w14:textId="77777777" w:rsidTr="00002AF6">
        <w:tc>
          <w:tcPr>
            <w:tcW w:w="3086" w:type="dxa"/>
            <w:shd w:val="clear" w:color="auto" w:fill="F7CAAC"/>
          </w:tcPr>
          <w:p w14:paraId="4AD0B4A0" w14:textId="77777777" w:rsidR="00933110" w:rsidRDefault="00933110" w:rsidP="00A779C5">
            <w:pPr>
              <w:rPr>
                <w:b/>
              </w:rPr>
            </w:pPr>
            <w:r>
              <w:rPr>
                <w:b/>
              </w:rPr>
              <w:t>Rozsah studijního předmětu</w:t>
            </w:r>
          </w:p>
        </w:tc>
        <w:tc>
          <w:tcPr>
            <w:tcW w:w="1701" w:type="dxa"/>
            <w:gridSpan w:val="2"/>
          </w:tcPr>
          <w:p w14:paraId="43AE3378" w14:textId="77777777" w:rsidR="00933110" w:rsidRDefault="00933110" w:rsidP="00002AF6">
            <w:pPr>
              <w:jc w:val="both"/>
            </w:pPr>
            <w:r>
              <w:t>39/semestr</w:t>
            </w:r>
          </w:p>
        </w:tc>
        <w:tc>
          <w:tcPr>
            <w:tcW w:w="889" w:type="dxa"/>
            <w:shd w:val="clear" w:color="auto" w:fill="F7CAAC"/>
          </w:tcPr>
          <w:p w14:paraId="0CF9582A" w14:textId="77777777" w:rsidR="00933110" w:rsidRDefault="00933110" w:rsidP="00002AF6">
            <w:pPr>
              <w:jc w:val="both"/>
              <w:rPr>
                <w:b/>
              </w:rPr>
            </w:pPr>
            <w:r>
              <w:rPr>
                <w:b/>
              </w:rPr>
              <w:t xml:space="preserve">hod. </w:t>
            </w:r>
          </w:p>
        </w:tc>
        <w:tc>
          <w:tcPr>
            <w:tcW w:w="816" w:type="dxa"/>
          </w:tcPr>
          <w:p w14:paraId="54B8075E" w14:textId="77777777" w:rsidR="00933110" w:rsidRDefault="00933110" w:rsidP="00002AF6">
            <w:pPr>
              <w:jc w:val="both"/>
            </w:pPr>
            <w:r>
              <w:t>3/týden</w:t>
            </w:r>
          </w:p>
        </w:tc>
        <w:tc>
          <w:tcPr>
            <w:tcW w:w="2156" w:type="dxa"/>
            <w:shd w:val="clear" w:color="auto" w:fill="F7CAAC"/>
          </w:tcPr>
          <w:p w14:paraId="32FF7F42" w14:textId="77777777" w:rsidR="00933110" w:rsidRDefault="00933110" w:rsidP="00002AF6">
            <w:pPr>
              <w:jc w:val="both"/>
              <w:rPr>
                <w:b/>
              </w:rPr>
            </w:pPr>
            <w:r>
              <w:rPr>
                <w:b/>
              </w:rPr>
              <w:t>kreditů</w:t>
            </w:r>
          </w:p>
        </w:tc>
        <w:tc>
          <w:tcPr>
            <w:tcW w:w="1207" w:type="dxa"/>
            <w:gridSpan w:val="2"/>
          </w:tcPr>
          <w:p w14:paraId="0EC1E637" w14:textId="77777777" w:rsidR="00933110" w:rsidRDefault="00933110" w:rsidP="00002AF6">
            <w:pPr>
              <w:jc w:val="both"/>
            </w:pPr>
            <w:r>
              <w:t>6</w:t>
            </w:r>
          </w:p>
        </w:tc>
      </w:tr>
      <w:tr w:rsidR="00933110" w14:paraId="25ED82E5" w14:textId="77777777" w:rsidTr="00002AF6">
        <w:tc>
          <w:tcPr>
            <w:tcW w:w="3086" w:type="dxa"/>
            <w:shd w:val="clear" w:color="auto" w:fill="F7CAAC"/>
          </w:tcPr>
          <w:p w14:paraId="63C52619" w14:textId="77777777" w:rsidR="00933110" w:rsidRDefault="00933110" w:rsidP="00A779C5">
            <w:pPr>
              <w:rPr>
                <w:b/>
                <w:sz w:val="22"/>
              </w:rPr>
            </w:pPr>
            <w:r>
              <w:rPr>
                <w:b/>
              </w:rPr>
              <w:t>Prerekvizity, korekvizity, ekvivalence</w:t>
            </w:r>
          </w:p>
        </w:tc>
        <w:tc>
          <w:tcPr>
            <w:tcW w:w="6769" w:type="dxa"/>
            <w:gridSpan w:val="7"/>
          </w:tcPr>
          <w:p w14:paraId="1D537649" w14:textId="7963668D" w:rsidR="00933110" w:rsidRDefault="00933110" w:rsidP="00002AF6">
            <w:pPr>
              <w:jc w:val="both"/>
            </w:pPr>
          </w:p>
        </w:tc>
      </w:tr>
      <w:tr w:rsidR="00933110" w14:paraId="64D1B4F4" w14:textId="77777777" w:rsidTr="00002AF6">
        <w:tc>
          <w:tcPr>
            <w:tcW w:w="3086" w:type="dxa"/>
            <w:shd w:val="clear" w:color="auto" w:fill="F7CAAC"/>
          </w:tcPr>
          <w:p w14:paraId="23C363C2" w14:textId="77777777" w:rsidR="00933110" w:rsidRDefault="00933110" w:rsidP="00A779C5">
            <w:pPr>
              <w:rPr>
                <w:b/>
              </w:rPr>
            </w:pPr>
            <w:r>
              <w:rPr>
                <w:b/>
              </w:rPr>
              <w:t>Způsob ověření studijních výsledků</w:t>
            </w:r>
          </w:p>
        </w:tc>
        <w:tc>
          <w:tcPr>
            <w:tcW w:w="3406" w:type="dxa"/>
            <w:gridSpan w:val="4"/>
          </w:tcPr>
          <w:p w14:paraId="19D6D7C7" w14:textId="77777777" w:rsidR="00933110" w:rsidRDefault="00933110" w:rsidP="00002AF6">
            <w:pPr>
              <w:jc w:val="both"/>
            </w:pPr>
            <w:r>
              <w:t>Zápočet, zkouška</w:t>
            </w:r>
          </w:p>
        </w:tc>
        <w:tc>
          <w:tcPr>
            <w:tcW w:w="2156" w:type="dxa"/>
            <w:shd w:val="clear" w:color="auto" w:fill="F7CAAC"/>
          </w:tcPr>
          <w:p w14:paraId="6220C003" w14:textId="77777777" w:rsidR="00933110" w:rsidRDefault="00933110" w:rsidP="00002AF6">
            <w:pPr>
              <w:jc w:val="both"/>
              <w:rPr>
                <w:b/>
              </w:rPr>
            </w:pPr>
            <w:r>
              <w:rPr>
                <w:b/>
              </w:rPr>
              <w:t>Forma výuky</w:t>
            </w:r>
          </w:p>
        </w:tc>
        <w:tc>
          <w:tcPr>
            <w:tcW w:w="1207" w:type="dxa"/>
            <w:gridSpan w:val="2"/>
          </w:tcPr>
          <w:p w14:paraId="1D732150" w14:textId="77777777" w:rsidR="00933110" w:rsidRDefault="00933110" w:rsidP="00002AF6">
            <w:pPr>
              <w:jc w:val="both"/>
            </w:pPr>
            <w:r>
              <w:t>Seminář</w:t>
            </w:r>
          </w:p>
        </w:tc>
      </w:tr>
      <w:tr w:rsidR="00933110" w14:paraId="42C8CBE5" w14:textId="77777777" w:rsidTr="00002AF6">
        <w:tc>
          <w:tcPr>
            <w:tcW w:w="3086" w:type="dxa"/>
            <w:shd w:val="clear" w:color="auto" w:fill="F7CAAC"/>
          </w:tcPr>
          <w:p w14:paraId="5C17EC00" w14:textId="77777777" w:rsidR="00933110" w:rsidRPr="00DA326B" w:rsidRDefault="00933110" w:rsidP="00A779C5">
            <w:r w:rsidRPr="00DA326B">
              <w:t>Forma způsobu ověření studijních výsledků a další požadavky na studenta</w:t>
            </w:r>
          </w:p>
        </w:tc>
        <w:tc>
          <w:tcPr>
            <w:tcW w:w="6769" w:type="dxa"/>
            <w:gridSpan w:val="7"/>
            <w:tcBorders>
              <w:bottom w:val="nil"/>
            </w:tcBorders>
          </w:tcPr>
          <w:p w14:paraId="651A735E" w14:textId="6451EAC5" w:rsidR="00933110" w:rsidRDefault="00933110" w:rsidP="00F40649">
            <w:pPr>
              <w:shd w:val="clear" w:color="auto" w:fill="FFFFFF"/>
              <w:spacing w:before="100" w:beforeAutospacing="1" w:after="100" w:afterAutospacing="1"/>
              <w:ind w:left="-36"/>
            </w:pPr>
            <w:r w:rsidRPr="00DA326B">
              <w:t>Komisionální posouzení výkonů studentů při osobních prezentacích dokumentárního filmu a cvičení vícekamerového snímání s využití kombinace interiéru a exteriéru před výrobní komisí. Jedná se o praktické procvičování prezentačních dovedností (pitching), realizaci týmové práce studentů ve štábu, řešení situačních problematik - učení se v </w:t>
            </w:r>
            <w:proofErr w:type="gramStart"/>
            <w:r w:rsidRPr="00DA326B">
              <w:t>situacích.Studenti</w:t>
            </w:r>
            <w:proofErr w:type="gramEnd"/>
            <w:r w:rsidRPr="00DA326B">
              <w:t xml:space="preserve"> posílají texty explikace předem emailem, donesou vytištěny na prezentaci. Pravidelně konzultují realizaci cvičení se svými specializačními pedagogy (osobně, telefonicky, emaily).</w:t>
            </w:r>
          </w:p>
        </w:tc>
      </w:tr>
      <w:tr w:rsidR="00933110" w14:paraId="1B056A04" w14:textId="77777777" w:rsidTr="00E32259">
        <w:trPr>
          <w:trHeight w:val="256"/>
        </w:trPr>
        <w:tc>
          <w:tcPr>
            <w:tcW w:w="9855" w:type="dxa"/>
            <w:gridSpan w:val="8"/>
            <w:tcBorders>
              <w:top w:val="nil"/>
            </w:tcBorders>
          </w:tcPr>
          <w:p w14:paraId="2C42D580" w14:textId="77777777" w:rsidR="00933110" w:rsidRDefault="00933110" w:rsidP="00A779C5"/>
        </w:tc>
      </w:tr>
      <w:tr w:rsidR="00933110" w14:paraId="1BF81420" w14:textId="77777777" w:rsidTr="00002AF6">
        <w:trPr>
          <w:trHeight w:val="197"/>
        </w:trPr>
        <w:tc>
          <w:tcPr>
            <w:tcW w:w="3086" w:type="dxa"/>
            <w:tcBorders>
              <w:top w:val="nil"/>
            </w:tcBorders>
            <w:shd w:val="clear" w:color="auto" w:fill="F7CAAC"/>
          </w:tcPr>
          <w:p w14:paraId="39C0DF1D" w14:textId="77777777" w:rsidR="00933110" w:rsidRDefault="00933110" w:rsidP="00A779C5">
            <w:pPr>
              <w:rPr>
                <w:b/>
              </w:rPr>
            </w:pPr>
            <w:r>
              <w:rPr>
                <w:b/>
              </w:rPr>
              <w:t>Garant předmětu</w:t>
            </w:r>
          </w:p>
        </w:tc>
        <w:tc>
          <w:tcPr>
            <w:tcW w:w="6769" w:type="dxa"/>
            <w:gridSpan w:val="7"/>
            <w:tcBorders>
              <w:top w:val="nil"/>
            </w:tcBorders>
          </w:tcPr>
          <w:p w14:paraId="373C3633" w14:textId="77777777" w:rsidR="00933110" w:rsidRDefault="00933110" w:rsidP="00002AF6">
            <w:pPr>
              <w:jc w:val="both"/>
            </w:pPr>
            <w:r>
              <w:t>MgA. Lubomír Konečný</w:t>
            </w:r>
          </w:p>
        </w:tc>
      </w:tr>
      <w:tr w:rsidR="00933110" w14:paraId="16DEC322" w14:textId="77777777" w:rsidTr="00002AF6">
        <w:trPr>
          <w:trHeight w:val="243"/>
        </w:trPr>
        <w:tc>
          <w:tcPr>
            <w:tcW w:w="3086" w:type="dxa"/>
            <w:tcBorders>
              <w:top w:val="nil"/>
            </w:tcBorders>
            <w:shd w:val="clear" w:color="auto" w:fill="F7CAAC"/>
          </w:tcPr>
          <w:p w14:paraId="1728E20D" w14:textId="77777777" w:rsidR="00933110" w:rsidRDefault="00933110" w:rsidP="00A779C5">
            <w:pPr>
              <w:rPr>
                <w:b/>
              </w:rPr>
            </w:pPr>
            <w:r>
              <w:rPr>
                <w:b/>
              </w:rPr>
              <w:t>Zapojení garanta do výuky předmětu</w:t>
            </w:r>
          </w:p>
        </w:tc>
        <w:tc>
          <w:tcPr>
            <w:tcW w:w="6769" w:type="dxa"/>
            <w:gridSpan w:val="7"/>
            <w:tcBorders>
              <w:top w:val="nil"/>
            </w:tcBorders>
          </w:tcPr>
          <w:p w14:paraId="1674B8B5" w14:textId="77777777" w:rsidR="00933110" w:rsidRDefault="00933110" w:rsidP="00002AF6">
            <w:pPr>
              <w:jc w:val="both"/>
            </w:pPr>
            <w:proofErr w:type="gramStart"/>
            <w:r>
              <w:t>50%</w:t>
            </w:r>
            <w:proofErr w:type="gramEnd"/>
          </w:p>
        </w:tc>
      </w:tr>
      <w:tr w:rsidR="00933110" w14:paraId="40059C6F" w14:textId="77777777" w:rsidTr="00002AF6">
        <w:tc>
          <w:tcPr>
            <w:tcW w:w="3086" w:type="dxa"/>
            <w:shd w:val="clear" w:color="auto" w:fill="F7CAAC"/>
          </w:tcPr>
          <w:p w14:paraId="7AF0BED9" w14:textId="77777777" w:rsidR="00933110" w:rsidRDefault="00933110" w:rsidP="00002AF6">
            <w:pPr>
              <w:jc w:val="both"/>
              <w:rPr>
                <w:b/>
              </w:rPr>
            </w:pPr>
            <w:r>
              <w:rPr>
                <w:b/>
              </w:rPr>
              <w:t>Vyučující</w:t>
            </w:r>
          </w:p>
        </w:tc>
        <w:tc>
          <w:tcPr>
            <w:tcW w:w="6769" w:type="dxa"/>
            <w:gridSpan w:val="7"/>
            <w:tcBorders>
              <w:bottom w:val="nil"/>
            </w:tcBorders>
          </w:tcPr>
          <w:p w14:paraId="00D68053" w14:textId="77777777" w:rsidR="00933110" w:rsidRDefault="00933110" w:rsidP="00002AF6">
            <w:pPr>
              <w:jc w:val="both"/>
            </w:pPr>
          </w:p>
        </w:tc>
      </w:tr>
      <w:tr w:rsidR="00933110" w14:paraId="23C7393F" w14:textId="77777777" w:rsidTr="00F40649">
        <w:trPr>
          <w:trHeight w:val="315"/>
        </w:trPr>
        <w:tc>
          <w:tcPr>
            <w:tcW w:w="9855" w:type="dxa"/>
            <w:gridSpan w:val="8"/>
            <w:tcBorders>
              <w:top w:val="nil"/>
            </w:tcBorders>
          </w:tcPr>
          <w:p w14:paraId="324F3594" w14:textId="77777777" w:rsidR="00933110" w:rsidRDefault="00933110" w:rsidP="00002A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933110" w14:paraId="316F8510" w14:textId="77777777" w:rsidTr="00002AF6">
        <w:tc>
          <w:tcPr>
            <w:tcW w:w="3086" w:type="dxa"/>
            <w:shd w:val="clear" w:color="auto" w:fill="F7CAAC"/>
          </w:tcPr>
          <w:p w14:paraId="2CEBEE7E" w14:textId="77777777" w:rsidR="00933110" w:rsidRDefault="00933110" w:rsidP="00002AF6">
            <w:pPr>
              <w:jc w:val="both"/>
              <w:rPr>
                <w:b/>
              </w:rPr>
            </w:pPr>
            <w:r>
              <w:rPr>
                <w:b/>
              </w:rPr>
              <w:t>Stručná anotace předmětu</w:t>
            </w:r>
          </w:p>
        </w:tc>
        <w:tc>
          <w:tcPr>
            <w:tcW w:w="6769" w:type="dxa"/>
            <w:gridSpan w:val="7"/>
            <w:tcBorders>
              <w:bottom w:val="nil"/>
            </w:tcBorders>
          </w:tcPr>
          <w:p w14:paraId="722931FC" w14:textId="77777777" w:rsidR="00933110" w:rsidRDefault="00933110" w:rsidP="00002AF6">
            <w:pPr>
              <w:jc w:val="both"/>
            </w:pPr>
          </w:p>
        </w:tc>
      </w:tr>
      <w:tr w:rsidR="00933110" w14:paraId="28FBCA9D" w14:textId="77777777" w:rsidTr="00002AF6">
        <w:trPr>
          <w:trHeight w:val="3938"/>
        </w:trPr>
        <w:tc>
          <w:tcPr>
            <w:tcW w:w="9855" w:type="dxa"/>
            <w:gridSpan w:val="8"/>
            <w:tcBorders>
              <w:top w:val="nil"/>
              <w:bottom w:val="single" w:sz="12" w:space="0" w:color="auto"/>
            </w:tcBorders>
          </w:tcPr>
          <w:p w14:paraId="1E507BAD" w14:textId="77777777" w:rsidR="00933110" w:rsidRPr="00DA326B" w:rsidRDefault="00933110" w:rsidP="00002AF6">
            <w:pPr>
              <w:pStyle w:val="Bezmezer"/>
            </w:pPr>
            <w:r w:rsidRPr="00DA326B">
              <w:t>Předmět je realizován komisionálně před výrobní komisí a je praktickým projevem modelu řízené výroby na AAV, který simuluje reálné prostředí výroby audiovizuálních děl v profesionální praxi.</w:t>
            </w:r>
          </w:p>
          <w:p w14:paraId="10A54C8E" w14:textId="77777777" w:rsidR="00933110" w:rsidRPr="00DA326B" w:rsidRDefault="00933110" w:rsidP="00002AF6">
            <w:pPr>
              <w:pStyle w:val="Bezmezer"/>
            </w:pPr>
            <w:r w:rsidRPr="00DA326B">
              <w:t>Smyslem předmětu je prohloubení základních profesních návyků a dovedností vlastní oborové specializace v kontextu výroby školních audiovizuálních děl. </w:t>
            </w:r>
          </w:p>
          <w:p w14:paraId="3076999C" w14:textId="77777777" w:rsidR="00933110" w:rsidRPr="00DA326B" w:rsidRDefault="00933110" w:rsidP="00002AF6">
            <w:pPr>
              <w:pStyle w:val="Bezmezer"/>
            </w:pPr>
            <w:r w:rsidRPr="00DA326B">
              <w:t>Studenti před komisí prezentují aktuálně řešené projekty v rámci výrobních praktik, a to dokumentární film a cvičení více-kamerového snímání s kombinací interiéru a exteriéru. Předkládají písemnou explikaci k řešeným projektům o rozsahu 2 normostrany za svoji specializaci. </w:t>
            </w:r>
          </w:p>
          <w:p w14:paraId="50EFCE16" w14:textId="77777777" w:rsidR="00933110" w:rsidRPr="00DA326B" w:rsidRDefault="00933110" w:rsidP="00002AF6">
            <w:pPr>
              <w:pStyle w:val="Bezmezer"/>
            </w:pPr>
            <w:r w:rsidRPr="00DA326B">
              <w:t>Studenti si prohlubují tyto dovednosti:</w:t>
            </w:r>
          </w:p>
          <w:p w14:paraId="20D555CF" w14:textId="689645A2" w:rsidR="00933110" w:rsidRPr="00DA326B" w:rsidRDefault="00933110" w:rsidP="00002AF6">
            <w:pPr>
              <w:pStyle w:val="Bezmezer"/>
            </w:pPr>
            <w:r w:rsidRPr="00DA326B">
              <w:t>- model řízené výroby audiovizuálního díla na AAV</w:t>
            </w:r>
            <w:r w:rsidRPr="00DA326B">
              <w:br/>
              <w:t>- Realizace cvičení v natáčecích cyklech </w:t>
            </w:r>
            <w:r w:rsidRPr="00DA326B">
              <w:br/>
              <w:t>- Explikační a Realizační porady, jejich průběh a náplň </w:t>
            </w:r>
            <w:r w:rsidRPr="00DA326B">
              <w:br/>
              <w:t>- Pravidla pro půjčování techniky na AAV </w:t>
            </w:r>
            <w:r w:rsidRPr="00DA326B">
              <w:br/>
              <w:t>- Zodpovědnost při realizaci cvičení AAV </w:t>
            </w:r>
            <w:r w:rsidRPr="00DA326B">
              <w:br/>
              <w:t>- Technické a formální náležitosti cvičení realizovaných na AAV </w:t>
            </w:r>
          </w:p>
          <w:p w14:paraId="2C8A71A3" w14:textId="67FA55CE" w:rsidR="00933110" w:rsidRPr="00DA326B" w:rsidRDefault="00933110" w:rsidP="00002AF6">
            <w:pPr>
              <w:pStyle w:val="Bezmezer"/>
            </w:pPr>
            <w:r w:rsidRPr="00DA326B">
              <w:t>Předmět prohlubuje získávání produkčních a profesních návyků a dovedností v rámci realizace školních audiovizuálních děl. </w:t>
            </w:r>
          </w:p>
          <w:p w14:paraId="56364E0F" w14:textId="77777777" w:rsidR="00933110" w:rsidRPr="00DA326B" w:rsidRDefault="00933110" w:rsidP="00002AF6">
            <w:pPr>
              <w:pStyle w:val="Bezmezer"/>
            </w:pPr>
            <w:r w:rsidRPr="00DA326B">
              <w:t>Předmět slouží také k prohlubování počítačové gramotnosti studentů (tvorba prezentací, práce s novými softwary v rámci jednotlivých profesí).</w:t>
            </w:r>
          </w:p>
          <w:p w14:paraId="7C5D791A" w14:textId="77777777" w:rsidR="00933110" w:rsidRDefault="00933110" w:rsidP="00002AF6">
            <w:pPr>
              <w:pStyle w:val="Bezmezer"/>
            </w:pPr>
            <w:r w:rsidRPr="00DA326B">
              <w:t>Podmínkou úspěšného absolvování je dodržení všech formálních a technických náležitostí při realizaci školních cvičení dle "Výrobní knihy AAV" a dodržení všech zadaných termínů.</w:t>
            </w:r>
          </w:p>
        </w:tc>
      </w:tr>
      <w:tr w:rsidR="00933110" w14:paraId="11378F58" w14:textId="77777777" w:rsidTr="00002AF6">
        <w:trPr>
          <w:trHeight w:val="265"/>
        </w:trPr>
        <w:tc>
          <w:tcPr>
            <w:tcW w:w="3653" w:type="dxa"/>
            <w:gridSpan w:val="2"/>
            <w:tcBorders>
              <w:top w:val="nil"/>
            </w:tcBorders>
            <w:shd w:val="clear" w:color="auto" w:fill="F7CAAC"/>
          </w:tcPr>
          <w:p w14:paraId="5E98BFBA" w14:textId="77777777" w:rsidR="00933110" w:rsidRDefault="00933110" w:rsidP="00002AF6">
            <w:pPr>
              <w:jc w:val="both"/>
            </w:pPr>
            <w:r>
              <w:rPr>
                <w:b/>
              </w:rPr>
              <w:t>Studijní literatura a studijní pomůcky</w:t>
            </w:r>
          </w:p>
        </w:tc>
        <w:tc>
          <w:tcPr>
            <w:tcW w:w="6202" w:type="dxa"/>
            <w:gridSpan w:val="6"/>
            <w:tcBorders>
              <w:top w:val="nil"/>
              <w:bottom w:val="nil"/>
            </w:tcBorders>
          </w:tcPr>
          <w:p w14:paraId="2500227B" w14:textId="77777777" w:rsidR="00933110" w:rsidRDefault="00933110" w:rsidP="00002AF6">
            <w:pPr>
              <w:jc w:val="both"/>
            </w:pPr>
          </w:p>
        </w:tc>
      </w:tr>
      <w:tr w:rsidR="00933110" w14:paraId="2F03B647" w14:textId="77777777" w:rsidTr="00002AF6">
        <w:trPr>
          <w:trHeight w:val="1497"/>
        </w:trPr>
        <w:tc>
          <w:tcPr>
            <w:tcW w:w="9855" w:type="dxa"/>
            <w:gridSpan w:val="8"/>
            <w:tcBorders>
              <w:top w:val="nil"/>
            </w:tcBorders>
          </w:tcPr>
          <w:p w14:paraId="6FE882C6" w14:textId="77777777" w:rsidR="00163A3A" w:rsidRDefault="00163A3A" w:rsidP="00002AF6">
            <w:pPr>
              <w:pStyle w:val="Bezmezer"/>
            </w:pPr>
          </w:p>
          <w:p w14:paraId="1B82E176" w14:textId="21FFDDB1" w:rsidR="00933110" w:rsidRPr="00163A3A" w:rsidRDefault="00933110" w:rsidP="00002AF6">
            <w:pPr>
              <w:pStyle w:val="Bezmezer"/>
              <w:rPr>
                <w:b/>
              </w:rPr>
            </w:pPr>
            <w:r w:rsidRPr="00163A3A">
              <w:rPr>
                <w:b/>
              </w:rPr>
              <w:t>Povinná:</w:t>
            </w:r>
          </w:p>
          <w:p w14:paraId="07103214" w14:textId="77777777" w:rsidR="00933110" w:rsidRPr="00DA326B" w:rsidRDefault="00933110" w:rsidP="00002AF6">
            <w:pPr>
              <w:pStyle w:val="Bezmezer"/>
            </w:pPr>
            <w:r w:rsidRPr="00DA326B">
              <w:t>Výrobní kniha ateliéru Audiovizuální tvorba</w:t>
            </w:r>
          </w:p>
          <w:p w14:paraId="135DE450" w14:textId="77777777" w:rsidR="00933110" w:rsidRDefault="00933110" w:rsidP="00002AF6">
            <w:pPr>
              <w:pStyle w:val="Bezmezer"/>
            </w:pPr>
            <w:r>
              <w:t xml:space="preserve">LIGHT-HONTHANER, </w:t>
            </w:r>
            <w:hyperlink r:id="rId48" w:tgtFrame="_blank" w:history="1">
              <w:r w:rsidRPr="00A86B12">
                <w:t>Eve. </w:t>
              </w:r>
              <w:r w:rsidRPr="00DA326B">
                <w:t xml:space="preserve">The Complete Film Production Handbook. </w:t>
              </w:r>
              <w:r w:rsidRPr="00A86B12">
                <w:t>New York, 2010. ISBN 978-0240811505.</w:t>
              </w:r>
            </w:hyperlink>
          </w:p>
          <w:p w14:paraId="140C89A3" w14:textId="77777777" w:rsidR="00933110" w:rsidRDefault="00933110" w:rsidP="00002AF6">
            <w:pPr>
              <w:pStyle w:val="Bezmezer"/>
            </w:pPr>
            <w:r>
              <w:t xml:space="preserve">KURZOVÁ </w:t>
            </w:r>
            <w:r w:rsidRPr="000F15AD">
              <w:t xml:space="preserve">Sibylle. </w:t>
            </w:r>
            <w:r w:rsidRPr="00DA326B">
              <w:rPr>
                <w:i/>
              </w:rPr>
              <w:t>Pitch it!</w:t>
            </w:r>
            <w:r w:rsidRPr="000F15AD">
              <w:t> AMU Praha, 2013. ISBN 978-80-7331-284-8.</w:t>
            </w:r>
          </w:p>
          <w:p w14:paraId="4008EB03" w14:textId="77777777" w:rsidR="00933110" w:rsidRPr="004943F5" w:rsidRDefault="00933110" w:rsidP="00002AF6">
            <w:pPr>
              <w:pStyle w:val="Bezmezer"/>
            </w:pPr>
            <w:r w:rsidRPr="004943F5">
              <w:t>MONACO, James</w:t>
            </w:r>
            <w:r w:rsidRPr="00DA326B">
              <w:t xml:space="preserve">. </w:t>
            </w:r>
            <w:r w:rsidRPr="00DA326B">
              <w:rPr>
                <w:i/>
              </w:rPr>
              <w:t>Jak číst film</w:t>
            </w:r>
            <w:r w:rsidRPr="004943F5">
              <w:t>. Albatros, 2004. ISBN 978-80-00-01410-4.</w:t>
            </w:r>
          </w:p>
          <w:p w14:paraId="312C9FCB" w14:textId="77777777" w:rsidR="00933110" w:rsidRDefault="00933110" w:rsidP="00002AF6">
            <w:pPr>
              <w:pStyle w:val="Bezmezer"/>
            </w:pPr>
            <w:r>
              <w:t>PŘIKRYLOVÁ, Jana</w:t>
            </w:r>
            <w:hyperlink r:id="rId49" w:tgtFrame="_blank" w:history="1">
              <w:r w:rsidRPr="00DA326B">
                <w:t>.</w:t>
              </w:r>
              <w:r w:rsidRPr="00DA326B">
                <w:rPr>
                  <w:i/>
                </w:rPr>
                <w:t>Marketingová komunikace není pouze reklama</w:t>
              </w:r>
              <w:r w:rsidRPr="00DA326B">
                <w:t xml:space="preserve">. </w:t>
              </w:r>
              <w:proofErr w:type="gramStart"/>
              <w:r w:rsidRPr="00DA326B">
                <w:t>Praha :</w:t>
              </w:r>
              <w:proofErr w:type="gramEnd"/>
              <w:r w:rsidRPr="00DA326B">
                <w:t xml:space="preserve"> Vox, 1999. ISBN 8086324001. </w:t>
              </w:r>
            </w:hyperlink>
          </w:p>
          <w:p w14:paraId="17FAF016" w14:textId="77777777" w:rsidR="00933110" w:rsidRDefault="00933110" w:rsidP="00002AF6">
            <w:pPr>
              <w:pStyle w:val="Bezmezer"/>
            </w:pPr>
          </w:p>
          <w:p w14:paraId="10D93E75" w14:textId="77777777" w:rsidR="00933110" w:rsidRPr="00163A3A" w:rsidRDefault="00933110" w:rsidP="00002AF6">
            <w:pPr>
              <w:pStyle w:val="Bezmezer"/>
              <w:rPr>
                <w:b/>
              </w:rPr>
            </w:pPr>
            <w:r w:rsidRPr="00163A3A">
              <w:rPr>
                <w:b/>
              </w:rPr>
              <w:t>Doporučená:</w:t>
            </w:r>
          </w:p>
          <w:p w14:paraId="793DC666" w14:textId="77777777" w:rsidR="00933110" w:rsidRPr="000F15AD" w:rsidRDefault="00933110" w:rsidP="00002AF6">
            <w:pPr>
              <w:pStyle w:val="Bezmezer"/>
            </w:pPr>
            <w:r>
              <w:t xml:space="preserve">DEFLEUR </w:t>
            </w:r>
            <w:hyperlink r:id="rId50"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51F12439" w14:textId="77777777" w:rsidR="00933110" w:rsidRPr="000F15AD" w:rsidRDefault="00933110" w:rsidP="00002AF6">
            <w:pPr>
              <w:pStyle w:val="Bezmezer"/>
            </w:pPr>
            <w:r>
              <w:t xml:space="preserve">KELLISON </w:t>
            </w:r>
            <w:hyperlink r:id="rId51" w:tgtFrame="_blank" w:history="1">
              <w:r w:rsidRPr="000F15AD">
                <w:t>Cathrine.</w:t>
              </w:r>
              <w:r w:rsidRPr="000F15AD">
                <w:rPr>
                  <w:i/>
                </w:rPr>
                <w:t> Producing for TV and New Media</w:t>
              </w:r>
              <w:r w:rsidRPr="000F15AD">
                <w:t>. New York, 2009. ISBN 9780240810874. </w:t>
              </w:r>
            </w:hyperlink>
          </w:p>
          <w:p w14:paraId="5C687956" w14:textId="77777777" w:rsidR="00933110" w:rsidRDefault="00933110" w:rsidP="00002AF6">
            <w:pPr>
              <w:shd w:val="clear" w:color="auto" w:fill="FFFFFF"/>
              <w:spacing w:before="100" w:beforeAutospacing="1" w:after="100" w:afterAutospacing="1"/>
            </w:pPr>
            <w:r w:rsidRPr="00163A3A">
              <w:rPr>
                <w:b/>
              </w:rPr>
              <w:t>Studijní pomůcky</w:t>
            </w:r>
            <w:r>
              <w:t>: projekční místnost; PC / NTB (tvorba prezentací, psaní explikací), flashdisk 777 038 190</w:t>
            </w:r>
            <w:r w:rsidRPr="00BE196A">
              <w:rPr>
                <w:rFonts w:ascii="Tahoma" w:hAnsi="Tahoma" w:cs="Tahoma"/>
                <w:color w:val="000000"/>
                <w:sz w:val="17"/>
                <w:szCs w:val="17"/>
              </w:rPr>
              <w:t xml:space="preserve"> </w:t>
            </w:r>
          </w:p>
        </w:tc>
      </w:tr>
    </w:tbl>
    <w:p w14:paraId="1FE5C893" w14:textId="4D4C76E3" w:rsidR="00EB0A31" w:rsidRDefault="00EB0A31"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2259" w14:paraId="7547CC34" w14:textId="77777777" w:rsidTr="00002AF6">
        <w:tc>
          <w:tcPr>
            <w:tcW w:w="9855" w:type="dxa"/>
            <w:gridSpan w:val="8"/>
            <w:tcBorders>
              <w:bottom w:val="double" w:sz="4" w:space="0" w:color="auto"/>
            </w:tcBorders>
            <w:shd w:val="clear" w:color="auto" w:fill="BDD6EE"/>
          </w:tcPr>
          <w:p w14:paraId="08490B6B" w14:textId="77777777" w:rsidR="00E32259" w:rsidRDefault="00E32259" w:rsidP="00002AF6">
            <w:pPr>
              <w:jc w:val="both"/>
              <w:rPr>
                <w:b/>
                <w:sz w:val="28"/>
              </w:rPr>
            </w:pPr>
            <w:r>
              <w:lastRenderedPageBreak/>
              <w:br w:type="page"/>
            </w:r>
            <w:r>
              <w:rPr>
                <w:b/>
                <w:sz w:val="28"/>
              </w:rPr>
              <w:t>B-III – Charakteristika studijního předmětu</w:t>
            </w:r>
          </w:p>
        </w:tc>
      </w:tr>
      <w:tr w:rsidR="00E32259" w14:paraId="2761C9D5" w14:textId="77777777" w:rsidTr="00002AF6">
        <w:tc>
          <w:tcPr>
            <w:tcW w:w="3086" w:type="dxa"/>
            <w:tcBorders>
              <w:top w:val="double" w:sz="4" w:space="0" w:color="auto"/>
            </w:tcBorders>
            <w:shd w:val="clear" w:color="auto" w:fill="F7CAAC"/>
          </w:tcPr>
          <w:p w14:paraId="5E71D9E7" w14:textId="77777777" w:rsidR="00E32259" w:rsidRDefault="00E32259" w:rsidP="00A779C5">
            <w:pPr>
              <w:rPr>
                <w:b/>
              </w:rPr>
            </w:pPr>
            <w:r>
              <w:rPr>
                <w:b/>
              </w:rPr>
              <w:t>Název studijního předmětu</w:t>
            </w:r>
          </w:p>
        </w:tc>
        <w:tc>
          <w:tcPr>
            <w:tcW w:w="6769" w:type="dxa"/>
            <w:gridSpan w:val="7"/>
            <w:tcBorders>
              <w:top w:val="double" w:sz="4" w:space="0" w:color="auto"/>
            </w:tcBorders>
          </w:tcPr>
          <w:p w14:paraId="50C16C3A" w14:textId="77777777" w:rsidR="00E32259" w:rsidRDefault="00E32259" w:rsidP="00002AF6">
            <w:pPr>
              <w:jc w:val="both"/>
            </w:pPr>
            <w:r>
              <w:t xml:space="preserve">Výrobní </w:t>
            </w:r>
            <w:r w:rsidRPr="00132B26">
              <w:t>praktika</w:t>
            </w:r>
            <w:r>
              <w:t xml:space="preserve"> – diplomový projekt 9</w:t>
            </w:r>
          </w:p>
        </w:tc>
      </w:tr>
      <w:tr w:rsidR="00E32259" w14:paraId="03E66811" w14:textId="77777777" w:rsidTr="00002AF6">
        <w:tc>
          <w:tcPr>
            <w:tcW w:w="3086" w:type="dxa"/>
            <w:shd w:val="clear" w:color="auto" w:fill="F7CAAC"/>
          </w:tcPr>
          <w:p w14:paraId="6D88C545" w14:textId="77777777" w:rsidR="00E32259" w:rsidRDefault="00E32259" w:rsidP="00A779C5">
            <w:pPr>
              <w:rPr>
                <w:b/>
              </w:rPr>
            </w:pPr>
            <w:r>
              <w:rPr>
                <w:b/>
              </w:rPr>
              <w:t>Typ předmětu</w:t>
            </w:r>
          </w:p>
        </w:tc>
        <w:tc>
          <w:tcPr>
            <w:tcW w:w="3406" w:type="dxa"/>
            <w:gridSpan w:val="4"/>
          </w:tcPr>
          <w:p w14:paraId="3304E08D" w14:textId="77777777" w:rsidR="00E32259" w:rsidRDefault="00E32259" w:rsidP="00002AF6">
            <w:pPr>
              <w:jc w:val="both"/>
            </w:pPr>
            <w:r>
              <w:t>Povinný, PZ</w:t>
            </w:r>
          </w:p>
        </w:tc>
        <w:tc>
          <w:tcPr>
            <w:tcW w:w="2695" w:type="dxa"/>
            <w:gridSpan w:val="2"/>
            <w:shd w:val="clear" w:color="auto" w:fill="F7CAAC"/>
          </w:tcPr>
          <w:p w14:paraId="5D275E0F" w14:textId="77777777" w:rsidR="00E32259" w:rsidRDefault="00E32259" w:rsidP="00002AF6">
            <w:pPr>
              <w:jc w:val="both"/>
            </w:pPr>
            <w:r>
              <w:rPr>
                <w:b/>
              </w:rPr>
              <w:t>doporučený ročník / semestr</w:t>
            </w:r>
          </w:p>
        </w:tc>
        <w:tc>
          <w:tcPr>
            <w:tcW w:w="668" w:type="dxa"/>
          </w:tcPr>
          <w:p w14:paraId="4A504150" w14:textId="69260BB1" w:rsidR="00E32259" w:rsidRDefault="00A70717" w:rsidP="00002AF6">
            <w:pPr>
              <w:jc w:val="both"/>
            </w:pPr>
            <w:r>
              <w:t>2</w:t>
            </w:r>
            <w:r w:rsidR="00E32259">
              <w:t>/ZS</w:t>
            </w:r>
          </w:p>
        </w:tc>
      </w:tr>
      <w:tr w:rsidR="00E32259" w14:paraId="6F07DEFC" w14:textId="77777777" w:rsidTr="00002AF6">
        <w:tc>
          <w:tcPr>
            <w:tcW w:w="3086" w:type="dxa"/>
            <w:shd w:val="clear" w:color="auto" w:fill="F7CAAC"/>
          </w:tcPr>
          <w:p w14:paraId="39330B06" w14:textId="77777777" w:rsidR="00E32259" w:rsidRDefault="00E32259" w:rsidP="00A779C5">
            <w:pPr>
              <w:rPr>
                <w:b/>
              </w:rPr>
            </w:pPr>
            <w:r>
              <w:rPr>
                <w:b/>
              </w:rPr>
              <w:t>Rozsah studijního předmětu</w:t>
            </w:r>
          </w:p>
        </w:tc>
        <w:tc>
          <w:tcPr>
            <w:tcW w:w="1701" w:type="dxa"/>
            <w:gridSpan w:val="2"/>
          </w:tcPr>
          <w:p w14:paraId="763ABD84" w14:textId="77777777" w:rsidR="00E32259" w:rsidRDefault="00E32259" w:rsidP="00002AF6">
            <w:pPr>
              <w:jc w:val="both"/>
            </w:pPr>
            <w:r>
              <w:t>39/semestr</w:t>
            </w:r>
          </w:p>
        </w:tc>
        <w:tc>
          <w:tcPr>
            <w:tcW w:w="889" w:type="dxa"/>
            <w:shd w:val="clear" w:color="auto" w:fill="F7CAAC"/>
          </w:tcPr>
          <w:p w14:paraId="46857713" w14:textId="77777777" w:rsidR="00E32259" w:rsidRDefault="00E32259" w:rsidP="00002AF6">
            <w:pPr>
              <w:jc w:val="both"/>
              <w:rPr>
                <w:b/>
              </w:rPr>
            </w:pPr>
            <w:r>
              <w:rPr>
                <w:b/>
              </w:rPr>
              <w:t xml:space="preserve">hod. </w:t>
            </w:r>
          </w:p>
        </w:tc>
        <w:tc>
          <w:tcPr>
            <w:tcW w:w="816" w:type="dxa"/>
          </w:tcPr>
          <w:p w14:paraId="0935F324" w14:textId="77777777" w:rsidR="00E32259" w:rsidRDefault="00E32259" w:rsidP="00002AF6">
            <w:pPr>
              <w:jc w:val="both"/>
            </w:pPr>
            <w:r>
              <w:t>3/týden</w:t>
            </w:r>
          </w:p>
        </w:tc>
        <w:tc>
          <w:tcPr>
            <w:tcW w:w="2156" w:type="dxa"/>
            <w:shd w:val="clear" w:color="auto" w:fill="F7CAAC"/>
          </w:tcPr>
          <w:p w14:paraId="75BD5A62" w14:textId="77777777" w:rsidR="00E32259" w:rsidRDefault="00E32259" w:rsidP="00002AF6">
            <w:pPr>
              <w:jc w:val="both"/>
              <w:rPr>
                <w:b/>
              </w:rPr>
            </w:pPr>
            <w:r>
              <w:rPr>
                <w:b/>
              </w:rPr>
              <w:t>kreditů</w:t>
            </w:r>
          </w:p>
        </w:tc>
        <w:tc>
          <w:tcPr>
            <w:tcW w:w="1207" w:type="dxa"/>
            <w:gridSpan w:val="2"/>
          </w:tcPr>
          <w:p w14:paraId="7C41452E" w14:textId="77777777" w:rsidR="00E32259" w:rsidRDefault="00E32259" w:rsidP="00002AF6">
            <w:pPr>
              <w:jc w:val="both"/>
            </w:pPr>
            <w:r>
              <w:t>6</w:t>
            </w:r>
          </w:p>
        </w:tc>
      </w:tr>
      <w:tr w:rsidR="00E32259" w14:paraId="5E6344E2" w14:textId="77777777" w:rsidTr="00002AF6">
        <w:tc>
          <w:tcPr>
            <w:tcW w:w="3086" w:type="dxa"/>
            <w:shd w:val="clear" w:color="auto" w:fill="F7CAAC"/>
          </w:tcPr>
          <w:p w14:paraId="1C024B55" w14:textId="77777777" w:rsidR="00E32259" w:rsidRDefault="00E32259" w:rsidP="00A779C5">
            <w:pPr>
              <w:rPr>
                <w:b/>
                <w:sz w:val="22"/>
              </w:rPr>
            </w:pPr>
            <w:r>
              <w:rPr>
                <w:b/>
              </w:rPr>
              <w:t>Prerekvizity, korekvizity, ekvivalence</w:t>
            </w:r>
          </w:p>
        </w:tc>
        <w:tc>
          <w:tcPr>
            <w:tcW w:w="6769" w:type="dxa"/>
            <w:gridSpan w:val="7"/>
          </w:tcPr>
          <w:p w14:paraId="1F10B101" w14:textId="716CE393" w:rsidR="00E32259" w:rsidRDefault="00E32259" w:rsidP="00002AF6">
            <w:pPr>
              <w:jc w:val="both"/>
            </w:pPr>
          </w:p>
        </w:tc>
      </w:tr>
      <w:tr w:rsidR="00E32259" w14:paraId="74FD9B87" w14:textId="77777777" w:rsidTr="00002AF6">
        <w:tc>
          <w:tcPr>
            <w:tcW w:w="3086" w:type="dxa"/>
            <w:shd w:val="clear" w:color="auto" w:fill="F7CAAC"/>
          </w:tcPr>
          <w:p w14:paraId="215683EB" w14:textId="77777777" w:rsidR="00E32259" w:rsidRDefault="00E32259" w:rsidP="00A779C5">
            <w:pPr>
              <w:rPr>
                <w:b/>
              </w:rPr>
            </w:pPr>
            <w:r>
              <w:rPr>
                <w:b/>
              </w:rPr>
              <w:t>Způsob ověření studijních výsledků</w:t>
            </w:r>
          </w:p>
        </w:tc>
        <w:tc>
          <w:tcPr>
            <w:tcW w:w="3406" w:type="dxa"/>
            <w:gridSpan w:val="4"/>
          </w:tcPr>
          <w:p w14:paraId="0F0FA4D7" w14:textId="77777777" w:rsidR="00E32259" w:rsidRDefault="00E32259" w:rsidP="00002AF6">
            <w:pPr>
              <w:jc w:val="both"/>
            </w:pPr>
            <w:r>
              <w:t>Zápočet, zkouška</w:t>
            </w:r>
          </w:p>
        </w:tc>
        <w:tc>
          <w:tcPr>
            <w:tcW w:w="2156" w:type="dxa"/>
            <w:shd w:val="clear" w:color="auto" w:fill="F7CAAC"/>
          </w:tcPr>
          <w:p w14:paraId="6633971B" w14:textId="77777777" w:rsidR="00E32259" w:rsidRDefault="00E32259" w:rsidP="00002AF6">
            <w:pPr>
              <w:jc w:val="both"/>
              <w:rPr>
                <w:b/>
              </w:rPr>
            </w:pPr>
            <w:r>
              <w:rPr>
                <w:b/>
              </w:rPr>
              <w:t>Forma výuky</w:t>
            </w:r>
          </w:p>
        </w:tc>
        <w:tc>
          <w:tcPr>
            <w:tcW w:w="1207" w:type="dxa"/>
            <w:gridSpan w:val="2"/>
          </w:tcPr>
          <w:p w14:paraId="6438E031" w14:textId="49B2F4F9" w:rsidR="00E32259" w:rsidRDefault="00DF21C6" w:rsidP="00002AF6">
            <w:pPr>
              <w:jc w:val="both"/>
            </w:pPr>
            <w:r>
              <w:t>S</w:t>
            </w:r>
            <w:r w:rsidR="00E32259">
              <w:t>eminář</w:t>
            </w:r>
          </w:p>
        </w:tc>
      </w:tr>
      <w:tr w:rsidR="00E32259" w14:paraId="56ED1213" w14:textId="77777777" w:rsidTr="00002AF6">
        <w:tc>
          <w:tcPr>
            <w:tcW w:w="3086" w:type="dxa"/>
            <w:shd w:val="clear" w:color="auto" w:fill="F7CAAC"/>
          </w:tcPr>
          <w:p w14:paraId="4044812E" w14:textId="77777777" w:rsidR="00E32259" w:rsidRDefault="00E32259" w:rsidP="00A779C5">
            <w:pPr>
              <w:rPr>
                <w:b/>
              </w:rPr>
            </w:pPr>
            <w:r>
              <w:rPr>
                <w:b/>
              </w:rPr>
              <w:t>Forma způsobu ověření studijních výsledků a další požadavky na studenta</w:t>
            </w:r>
          </w:p>
        </w:tc>
        <w:tc>
          <w:tcPr>
            <w:tcW w:w="6769" w:type="dxa"/>
            <w:gridSpan w:val="7"/>
            <w:tcBorders>
              <w:bottom w:val="nil"/>
            </w:tcBorders>
          </w:tcPr>
          <w:p w14:paraId="1F1C945C" w14:textId="77777777" w:rsidR="00E32259" w:rsidRPr="00F90257" w:rsidRDefault="00E32259" w:rsidP="00002AF6">
            <w:pPr>
              <w:jc w:val="both"/>
            </w:pPr>
            <w:r w:rsidRPr="00F90257">
              <w:t xml:space="preserve">Výrobní komise komisionálně posuzuje výkony studentů při osobních prezentacích diplomového projektu v rámci výrobních praktik. Jedná se o praktické procvičování prezentačních dovedností (pitching), realizaci týmové práce studentů ve štábu, řešení situačních </w:t>
            </w:r>
            <w:proofErr w:type="gramStart"/>
            <w:r w:rsidRPr="00F90257">
              <w:t>problematik - učení</w:t>
            </w:r>
            <w:proofErr w:type="gramEnd"/>
            <w:r w:rsidRPr="00F90257">
              <w:t xml:space="preserve"> se v situacích.</w:t>
            </w:r>
          </w:p>
          <w:p w14:paraId="26744E50" w14:textId="77777777" w:rsidR="00E32259" w:rsidRDefault="00E32259" w:rsidP="00002AF6">
            <w:pPr>
              <w:jc w:val="both"/>
            </w:pPr>
            <w:r w:rsidRPr="00F90257">
              <w:t>Studenti posílají texty explikace předem emailem, donesou vytištěny na prezentaci. Pravidelně konzultují realizaci diplomového projektu se svými specializačními pedagogy (osobně, telefonicky, emaily).</w:t>
            </w:r>
          </w:p>
        </w:tc>
      </w:tr>
      <w:tr w:rsidR="00E32259" w14:paraId="7D144462" w14:textId="77777777" w:rsidTr="00002AF6">
        <w:trPr>
          <w:trHeight w:val="554"/>
        </w:trPr>
        <w:tc>
          <w:tcPr>
            <w:tcW w:w="9855" w:type="dxa"/>
            <w:gridSpan w:val="8"/>
            <w:tcBorders>
              <w:top w:val="nil"/>
            </w:tcBorders>
          </w:tcPr>
          <w:p w14:paraId="5FDB59E3" w14:textId="77777777" w:rsidR="00E32259" w:rsidRDefault="00E32259" w:rsidP="00A779C5"/>
        </w:tc>
      </w:tr>
      <w:tr w:rsidR="00E32259" w14:paraId="70EE5A18" w14:textId="77777777" w:rsidTr="00002AF6">
        <w:trPr>
          <w:trHeight w:val="197"/>
        </w:trPr>
        <w:tc>
          <w:tcPr>
            <w:tcW w:w="3086" w:type="dxa"/>
            <w:tcBorders>
              <w:top w:val="nil"/>
            </w:tcBorders>
            <w:shd w:val="clear" w:color="auto" w:fill="F7CAAC"/>
          </w:tcPr>
          <w:p w14:paraId="0D906B86" w14:textId="77777777" w:rsidR="00E32259" w:rsidRDefault="00E32259" w:rsidP="00A779C5">
            <w:pPr>
              <w:rPr>
                <w:b/>
              </w:rPr>
            </w:pPr>
            <w:r>
              <w:rPr>
                <w:b/>
              </w:rPr>
              <w:t>Garant předmětu</w:t>
            </w:r>
          </w:p>
        </w:tc>
        <w:tc>
          <w:tcPr>
            <w:tcW w:w="6769" w:type="dxa"/>
            <w:gridSpan w:val="7"/>
            <w:tcBorders>
              <w:top w:val="nil"/>
            </w:tcBorders>
          </w:tcPr>
          <w:p w14:paraId="7879BA55" w14:textId="77777777" w:rsidR="00E32259" w:rsidRDefault="00E32259" w:rsidP="00002AF6">
            <w:pPr>
              <w:jc w:val="both"/>
            </w:pPr>
            <w:r>
              <w:t>MgA. Irena Kocí</w:t>
            </w:r>
          </w:p>
        </w:tc>
      </w:tr>
      <w:tr w:rsidR="00E32259" w14:paraId="244DF079" w14:textId="77777777" w:rsidTr="00002AF6">
        <w:trPr>
          <w:trHeight w:val="243"/>
        </w:trPr>
        <w:tc>
          <w:tcPr>
            <w:tcW w:w="3086" w:type="dxa"/>
            <w:tcBorders>
              <w:top w:val="nil"/>
            </w:tcBorders>
            <w:shd w:val="clear" w:color="auto" w:fill="F7CAAC"/>
          </w:tcPr>
          <w:p w14:paraId="03033772" w14:textId="77777777" w:rsidR="00E32259" w:rsidRDefault="00E32259" w:rsidP="00A779C5">
            <w:pPr>
              <w:rPr>
                <w:b/>
              </w:rPr>
            </w:pPr>
            <w:r>
              <w:rPr>
                <w:b/>
              </w:rPr>
              <w:t>Zapojení garanta do výuky předmětu</w:t>
            </w:r>
          </w:p>
        </w:tc>
        <w:tc>
          <w:tcPr>
            <w:tcW w:w="6769" w:type="dxa"/>
            <w:gridSpan w:val="7"/>
            <w:tcBorders>
              <w:top w:val="nil"/>
            </w:tcBorders>
          </w:tcPr>
          <w:p w14:paraId="2D72B31B" w14:textId="77777777" w:rsidR="00E32259" w:rsidRDefault="00E32259" w:rsidP="00002AF6">
            <w:pPr>
              <w:jc w:val="both"/>
            </w:pPr>
            <w:proofErr w:type="gramStart"/>
            <w:r>
              <w:t>50%</w:t>
            </w:r>
            <w:proofErr w:type="gramEnd"/>
          </w:p>
        </w:tc>
      </w:tr>
      <w:tr w:rsidR="00E32259" w14:paraId="280B819E" w14:textId="77777777" w:rsidTr="00002AF6">
        <w:tc>
          <w:tcPr>
            <w:tcW w:w="3086" w:type="dxa"/>
            <w:shd w:val="clear" w:color="auto" w:fill="F7CAAC"/>
          </w:tcPr>
          <w:p w14:paraId="5D0F1E62" w14:textId="77777777" w:rsidR="00E32259" w:rsidRDefault="00E32259" w:rsidP="00002AF6">
            <w:pPr>
              <w:jc w:val="both"/>
              <w:rPr>
                <w:b/>
              </w:rPr>
            </w:pPr>
            <w:r>
              <w:rPr>
                <w:b/>
              </w:rPr>
              <w:t>Vyučující</w:t>
            </w:r>
          </w:p>
        </w:tc>
        <w:tc>
          <w:tcPr>
            <w:tcW w:w="6769" w:type="dxa"/>
            <w:gridSpan w:val="7"/>
            <w:tcBorders>
              <w:bottom w:val="nil"/>
            </w:tcBorders>
          </w:tcPr>
          <w:p w14:paraId="280D79EF" w14:textId="77777777" w:rsidR="00E32259" w:rsidRDefault="00E32259" w:rsidP="00002AF6">
            <w:pPr>
              <w:jc w:val="both"/>
            </w:pPr>
          </w:p>
        </w:tc>
      </w:tr>
      <w:tr w:rsidR="00E32259" w14:paraId="115F8D33" w14:textId="77777777" w:rsidTr="00002AF6">
        <w:trPr>
          <w:trHeight w:val="554"/>
        </w:trPr>
        <w:tc>
          <w:tcPr>
            <w:tcW w:w="9855" w:type="dxa"/>
            <w:gridSpan w:val="8"/>
            <w:tcBorders>
              <w:top w:val="nil"/>
            </w:tcBorders>
          </w:tcPr>
          <w:p w14:paraId="5C78624A" w14:textId="77777777" w:rsidR="00E32259" w:rsidRDefault="00E32259" w:rsidP="00002A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tc>
      </w:tr>
      <w:tr w:rsidR="00E32259" w14:paraId="40BCCFE8" w14:textId="77777777" w:rsidTr="00002AF6">
        <w:tc>
          <w:tcPr>
            <w:tcW w:w="3086" w:type="dxa"/>
            <w:shd w:val="clear" w:color="auto" w:fill="F7CAAC"/>
          </w:tcPr>
          <w:p w14:paraId="19B8889D" w14:textId="77777777" w:rsidR="00E32259" w:rsidRDefault="00E32259" w:rsidP="00002AF6">
            <w:pPr>
              <w:jc w:val="both"/>
              <w:rPr>
                <w:b/>
              </w:rPr>
            </w:pPr>
            <w:r>
              <w:rPr>
                <w:b/>
              </w:rPr>
              <w:t>Stručná anotace předmětu</w:t>
            </w:r>
          </w:p>
        </w:tc>
        <w:tc>
          <w:tcPr>
            <w:tcW w:w="6769" w:type="dxa"/>
            <w:gridSpan w:val="7"/>
            <w:tcBorders>
              <w:bottom w:val="nil"/>
            </w:tcBorders>
          </w:tcPr>
          <w:p w14:paraId="575DB385" w14:textId="77777777" w:rsidR="00E32259" w:rsidRDefault="00E32259" w:rsidP="00002AF6">
            <w:pPr>
              <w:jc w:val="both"/>
            </w:pPr>
          </w:p>
        </w:tc>
      </w:tr>
      <w:tr w:rsidR="00E32259" w14:paraId="306B0E4C" w14:textId="77777777" w:rsidTr="00A70717">
        <w:trPr>
          <w:trHeight w:val="3364"/>
        </w:trPr>
        <w:tc>
          <w:tcPr>
            <w:tcW w:w="9855" w:type="dxa"/>
            <w:gridSpan w:val="8"/>
            <w:tcBorders>
              <w:top w:val="nil"/>
              <w:bottom w:val="single" w:sz="12" w:space="0" w:color="auto"/>
            </w:tcBorders>
          </w:tcPr>
          <w:p w14:paraId="6874CD0F" w14:textId="77777777" w:rsidR="00316A40" w:rsidRDefault="00316A40" w:rsidP="00002AF6">
            <w:pPr>
              <w:pStyle w:val="Bezmezer"/>
            </w:pPr>
          </w:p>
          <w:p w14:paraId="6D1AF00B" w14:textId="3BC3FAAF" w:rsidR="00E32259" w:rsidRPr="00F90257" w:rsidRDefault="00E32259" w:rsidP="00002AF6">
            <w:pPr>
              <w:pStyle w:val="Bezmezer"/>
            </w:pPr>
            <w:r w:rsidRPr="00F90257">
              <w:t xml:space="preserve">Předmět je realizován komisionálně před výrobní komisí a je praktickým projevem modelu řízené výroby na AAV, který simuluje reálné prostředí výroby audiovizuálních děl v profesionální </w:t>
            </w:r>
            <w:proofErr w:type="gramStart"/>
            <w:r w:rsidRPr="00F90257">
              <w:t>praxi.Studentům</w:t>
            </w:r>
            <w:proofErr w:type="gramEnd"/>
            <w:r w:rsidRPr="00F90257">
              <w:t xml:space="preserve"> je poskytována metodická pomoc při realizaci diplomového projektu, konzultují obrazovou i obsahovou podobu praktické diplomové práce a odpovídající technologické řešení vzhledem k daným technickým možnostem a času na realizaci.</w:t>
            </w:r>
          </w:p>
          <w:p w14:paraId="3D77BA1A" w14:textId="77777777" w:rsidR="00E32259" w:rsidRPr="00F90257" w:rsidRDefault="00E32259" w:rsidP="00002AF6">
            <w:pPr>
              <w:pStyle w:val="Bezmezer"/>
            </w:pPr>
            <w:r w:rsidRPr="00F90257">
              <w:t>Předmět umožňuje prohloubení porozumění systému výroby v rámci modelu řízené výroby audiovizuálního díla: </w:t>
            </w:r>
            <w:r w:rsidRPr="00F90257">
              <w:br/>
              <w:t>- Realizace cvičení v natáčecích cyklech </w:t>
            </w:r>
            <w:r w:rsidRPr="00F90257">
              <w:br/>
              <w:t>- Explikační a Realizační porady, jejich průběh a náplň </w:t>
            </w:r>
            <w:r w:rsidRPr="00F90257">
              <w:br/>
              <w:t>- Pravidla pro půjčování techniky na AAV </w:t>
            </w:r>
            <w:r w:rsidRPr="00F90257">
              <w:br/>
              <w:t>- Zodpovědnost při realizaci cvičení AAV </w:t>
            </w:r>
            <w:r w:rsidRPr="00F90257">
              <w:br/>
              <w:t>- Technické a formální náležitosti cvičení realizovaných na AAV</w:t>
            </w:r>
          </w:p>
          <w:p w14:paraId="63AD80A2" w14:textId="77777777" w:rsidR="00E32259" w:rsidRDefault="00E32259" w:rsidP="00A70717">
            <w:pPr>
              <w:pStyle w:val="Bezmezer"/>
            </w:pPr>
            <w:r w:rsidRPr="00F90257">
              <w:t>Předmět prohlubuje získávání produkčních a profesních návyků a dovedností v rámci realizace školních audiovizuálních děl. Slouží také k prohlubování počítačové gramotnosti studentů (tvorba prezentací, práce s novými softwary v rámci jednotlivých profesí).</w:t>
            </w:r>
            <w:r w:rsidR="00A70717">
              <w:t xml:space="preserve"> </w:t>
            </w:r>
            <w:r w:rsidRPr="00F90257">
              <w:t>Podmínkou úspěšného absolvování předmětu je dodržení všech formálních a technických náležitostí při realizaci školních cvičení dle "Výrobní knihy AAV" a dodržení všech zadaných termínů.</w:t>
            </w:r>
          </w:p>
          <w:p w14:paraId="2BA9E962" w14:textId="63EBAF35" w:rsidR="00316A40" w:rsidRDefault="00316A40" w:rsidP="00A70717">
            <w:pPr>
              <w:pStyle w:val="Bezmezer"/>
            </w:pPr>
          </w:p>
        </w:tc>
      </w:tr>
      <w:tr w:rsidR="00E32259" w14:paraId="10CE04D3" w14:textId="77777777" w:rsidTr="00002AF6">
        <w:trPr>
          <w:trHeight w:val="265"/>
        </w:trPr>
        <w:tc>
          <w:tcPr>
            <w:tcW w:w="3653" w:type="dxa"/>
            <w:gridSpan w:val="2"/>
            <w:tcBorders>
              <w:top w:val="nil"/>
            </w:tcBorders>
            <w:shd w:val="clear" w:color="auto" w:fill="F7CAAC"/>
          </w:tcPr>
          <w:p w14:paraId="16104E35" w14:textId="77777777" w:rsidR="00E32259" w:rsidRDefault="00E32259" w:rsidP="00002AF6">
            <w:pPr>
              <w:jc w:val="both"/>
            </w:pPr>
            <w:r>
              <w:rPr>
                <w:b/>
              </w:rPr>
              <w:t>Studijní literatura a studijní pomůcky</w:t>
            </w:r>
          </w:p>
        </w:tc>
        <w:tc>
          <w:tcPr>
            <w:tcW w:w="6202" w:type="dxa"/>
            <w:gridSpan w:val="6"/>
            <w:tcBorders>
              <w:top w:val="nil"/>
              <w:bottom w:val="nil"/>
            </w:tcBorders>
          </w:tcPr>
          <w:p w14:paraId="0A94FD81" w14:textId="77777777" w:rsidR="00E32259" w:rsidRDefault="00E32259" w:rsidP="00002AF6">
            <w:pPr>
              <w:jc w:val="both"/>
            </w:pPr>
          </w:p>
        </w:tc>
      </w:tr>
      <w:tr w:rsidR="00E32259" w14:paraId="0A1E9382" w14:textId="77777777" w:rsidTr="00002AF6">
        <w:trPr>
          <w:trHeight w:val="1497"/>
        </w:trPr>
        <w:tc>
          <w:tcPr>
            <w:tcW w:w="9855" w:type="dxa"/>
            <w:gridSpan w:val="8"/>
            <w:tcBorders>
              <w:top w:val="nil"/>
            </w:tcBorders>
          </w:tcPr>
          <w:p w14:paraId="581FD550" w14:textId="77777777" w:rsidR="00316A40" w:rsidRDefault="00316A40" w:rsidP="00002AF6">
            <w:pPr>
              <w:pStyle w:val="Bezmezer"/>
              <w:rPr>
                <w:b/>
              </w:rPr>
            </w:pPr>
          </w:p>
          <w:p w14:paraId="4A9BC6A7" w14:textId="122CB4C6" w:rsidR="00E32259" w:rsidRPr="00163A3A" w:rsidRDefault="00E32259" w:rsidP="00002AF6">
            <w:pPr>
              <w:pStyle w:val="Bezmezer"/>
              <w:rPr>
                <w:b/>
              </w:rPr>
            </w:pPr>
            <w:r w:rsidRPr="00163A3A">
              <w:rPr>
                <w:b/>
              </w:rPr>
              <w:t>Povinná:</w:t>
            </w:r>
          </w:p>
          <w:p w14:paraId="5520D0C1" w14:textId="77777777" w:rsidR="00E32259" w:rsidRPr="000F15AD" w:rsidRDefault="00E32259" w:rsidP="00002AF6">
            <w:pPr>
              <w:pStyle w:val="Bezmezer"/>
              <w:rPr>
                <w:i/>
              </w:rPr>
            </w:pPr>
            <w:r w:rsidRPr="000F15AD">
              <w:rPr>
                <w:i/>
              </w:rPr>
              <w:t>Výrobní kniha ateliéru Audiovizuální tvorba</w:t>
            </w:r>
          </w:p>
          <w:p w14:paraId="66F55F04" w14:textId="77777777" w:rsidR="00E32259" w:rsidRDefault="00E32259" w:rsidP="00002AF6">
            <w:pPr>
              <w:jc w:val="both"/>
            </w:pPr>
            <w:r>
              <w:t xml:space="preserve">LIGHT-HONTHANER, </w:t>
            </w:r>
            <w:hyperlink r:id="rId52" w:tgtFrame="_blank" w:history="1">
              <w:r w:rsidRPr="00A86B12">
                <w:t>Eve. </w:t>
              </w:r>
              <w:r w:rsidRPr="00A86B12">
                <w:rPr>
                  <w:i/>
                </w:rPr>
                <w:t xml:space="preserve">The Complete Film Production Handbook. </w:t>
              </w:r>
              <w:r w:rsidRPr="00A86B12">
                <w:t>New York, 2010. ISBN 978-0240811505.</w:t>
              </w:r>
            </w:hyperlink>
          </w:p>
          <w:p w14:paraId="6E4B13A9" w14:textId="77777777" w:rsidR="00E32259" w:rsidRDefault="00E32259" w:rsidP="00002AF6">
            <w:pPr>
              <w:jc w:val="both"/>
            </w:pPr>
            <w:r>
              <w:t xml:space="preserve">KURZOVÁ </w:t>
            </w:r>
            <w:r w:rsidRPr="000F15AD">
              <w:t xml:space="preserve">Sibylle. </w:t>
            </w:r>
            <w:r w:rsidRPr="00A86B12">
              <w:t>Pitch it!</w:t>
            </w:r>
            <w:r w:rsidRPr="000F15AD">
              <w:t> AMU Praha, 2013. ISBN 978-80-7331-284-8.</w:t>
            </w:r>
          </w:p>
          <w:p w14:paraId="513E3A39" w14:textId="77777777" w:rsidR="00E32259" w:rsidRPr="004943F5" w:rsidRDefault="00E32259" w:rsidP="00002AF6">
            <w:pPr>
              <w:jc w:val="both"/>
            </w:pPr>
            <w:r w:rsidRPr="004943F5">
              <w:t>MONACO, James</w:t>
            </w:r>
            <w:r w:rsidRPr="004943F5">
              <w:rPr>
                <w:i/>
              </w:rPr>
              <w:t>. Jak číst film</w:t>
            </w:r>
            <w:r w:rsidRPr="004943F5">
              <w:t>. Albatros, 2004. ISBN 978-80-00-01410-4.</w:t>
            </w:r>
          </w:p>
          <w:p w14:paraId="5B4C720D" w14:textId="77777777" w:rsidR="00E32259" w:rsidRDefault="00E32259" w:rsidP="00002AF6">
            <w:pPr>
              <w:jc w:val="both"/>
            </w:pPr>
          </w:p>
          <w:p w14:paraId="1EC0324B" w14:textId="77777777" w:rsidR="00E32259" w:rsidRPr="00163A3A" w:rsidRDefault="00E32259" w:rsidP="00002AF6">
            <w:pPr>
              <w:jc w:val="both"/>
              <w:rPr>
                <w:b/>
              </w:rPr>
            </w:pPr>
            <w:r w:rsidRPr="00163A3A">
              <w:rPr>
                <w:b/>
              </w:rPr>
              <w:t>Doporučená:</w:t>
            </w:r>
          </w:p>
          <w:p w14:paraId="4E562B5B" w14:textId="77777777" w:rsidR="00E32259" w:rsidRPr="000F15AD" w:rsidRDefault="00E32259" w:rsidP="00002AF6">
            <w:pPr>
              <w:pStyle w:val="Bezmezer"/>
            </w:pPr>
            <w:r>
              <w:t xml:space="preserve">DEFLEUR </w:t>
            </w:r>
            <w:hyperlink r:id="rId53"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5ACA202B" w14:textId="77777777" w:rsidR="00E32259" w:rsidRPr="000F15AD" w:rsidRDefault="00E32259" w:rsidP="00002AF6">
            <w:pPr>
              <w:pStyle w:val="Bezmezer"/>
            </w:pPr>
            <w:r>
              <w:t xml:space="preserve">KELLISON </w:t>
            </w:r>
            <w:hyperlink r:id="rId54" w:tgtFrame="_blank" w:history="1">
              <w:r w:rsidRPr="000F15AD">
                <w:t>Cathrine.</w:t>
              </w:r>
              <w:r w:rsidRPr="000F15AD">
                <w:rPr>
                  <w:i/>
                </w:rPr>
                <w:t> Producing for TV and New Media</w:t>
              </w:r>
              <w:r w:rsidRPr="000F15AD">
                <w:t>. New York, 2009. ISBN 9780240810874. </w:t>
              </w:r>
            </w:hyperlink>
          </w:p>
          <w:p w14:paraId="3164D63B" w14:textId="77777777" w:rsidR="00E32259" w:rsidRPr="00BE196A" w:rsidRDefault="00E32259" w:rsidP="00002AF6">
            <w:pPr>
              <w:shd w:val="clear" w:color="auto" w:fill="FFFFFF"/>
              <w:spacing w:before="100" w:beforeAutospacing="1" w:after="100" w:afterAutospacing="1"/>
              <w:rPr>
                <w:rFonts w:ascii="Tahoma" w:hAnsi="Tahoma" w:cs="Tahoma"/>
                <w:color w:val="000000"/>
                <w:sz w:val="17"/>
                <w:szCs w:val="17"/>
              </w:rPr>
            </w:pPr>
            <w:r w:rsidRPr="00163A3A">
              <w:rPr>
                <w:b/>
              </w:rPr>
              <w:t>Studijní pomůcky</w:t>
            </w:r>
            <w:r>
              <w:t>: projekční místnost; PC / NTB (tvorba prezentací, psaní explikací), flashdisk 777 038 190</w:t>
            </w:r>
            <w:r w:rsidRPr="00BE196A">
              <w:rPr>
                <w:rFonts w:ascii="Tahoma" w:hAnsi="Tahoma" w:cs="Tahoma"/>
                <w:color w:val="000000"/>
                <w:sz w:val="17"/>
                <w:szCs w:val="17"/>
              </w:rPr>
              <w:t xml:space="preserve"> </w:t>
            </w:r>
          </w:p>
          <w:p w14:paraId="047B52A7" w14:textId="77777777" w:rsidR="00E32259" w:rsidRDefault="00E32259" w:rsidP="00002AF6">
            <w:pPr>
              <w:jc w:val="both"/>
            </w:pPr>
          </w:p>
        </w:tc>
      </w:tr>
    </w:tbl>
    <w:p w14:paraId="1B662419" w14:textId="58473F8B" w:rsidR="0034061C" w:rsidRDefault="0034061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7581" w14:paraId="5F9192F1" w14:textId="77777777" w:rsidTr="00002AF6">
        <w:tc>
          <w:tcPr>
            <w:tcW w:w="9855" w:type="dxa"/>
            <w:gridSpan w:val="8"/>
            <w:tcBorders>
              <w:bottom w:val="double" w:sz="4" w:space="0" w:color="auto"/>
            </w:tcBorders>
            <w:shd w:val="clear" w:color="auto" w:fill="BDD6EE"/>
          </w:tcPr>
          <w:p w14:paraId="78473A39" w14:textId="77777777" w:rsidR="00DB7581" w:rsidRDefault="00DB7581" w:rsidP="00002AF6">
            <w:pPr>
              <w:jc w:val="both"/>
              <w:rPr>
                <w:b/>
                <w:sz w:val="28"/>
              </w:rPr>
            </w:pPr>
            <w:r>
              <w:lastRenderedPageBreak/>
              <w:br w:type="page"/>
            </w:r>
            <w:r>
              <w:rPr>
                <w:b/>
                <w:sz w:val="28"/>
              </w:rPr>
              <w:t>B-III – Charakteristika studijního předmětu</w:t>
            </w:r>
          </w:p>
        </w:tc>
      </w:tr>
      <w:tr w:rsidR="00DB7581" w14:paraId="5C8D7D1D" w14:textId="77777777" w:rsidTr="00002AF6">
        <w:tc>
          <w:tcPr>
            <w:tcW w:w="3086" w:type="dxa"/>
            <w:tcBorders>
              <w:top w:val="double" w:sz="4" w:space="0" w:color="auto"/>
            </w:tcBorders>
            <w:shd w:val="clear" w:color="auto" w:fill="F7CAAC"/>
          </w:tcPr>
          <w:p w14:paraId="6EBF19AA" w14:textId="77777777" w:rsidR="00DB7581" w:rsidRDefault="00DB7581" w:rsidP="00A779C5">
            <w:pPr>
              <w:rPr>
                <w:b/>
              </w:rPr>
            </w:pPr>
            <w:r>
              <w:rPr>
                <w:b/>
              </w:rPr>
              <w:t>Název studijního předmětu</w:t>
            </w:r>
          </w:p>
        </w:tc>
        <w:tc>
          <w:tcPr>
            <w:tcW w:w="6769" w:type="dxa"/>
            <w:gridSpan w:val="7"/>
            <w:tcBorders>
              <w:top w:val="double" w:sz="4" w:space="0" w:color="auto"/>
            </w:tcBorders>
          </w:tcPr>
          <w:p w14:paraId="34488119" w14:textId="77777777" w:rsidR="00DB7581" w:rsidRDefault="00DB7581" w:rsidP="00002AF6">
            <w:pPr>
              <w:jc w:val="both"/>
            </w:pPr>
            <w:r>
              <w:t xml:space="preserve">Výrobní </w:t>
            </w:r>
            <w:r w:rsidRPr="00132B26">
              <w:t xml:space="preserve">praktika </w:t>
            </w:r>
            <w:r>
              <w:t>– diplomový projekt 10</w:t>
            </w:r>
          </w:p>
        </w:tc>
      </w:tr>
      <w:tr w:rsidR="00DB7581" w14:paraId="27AC8782" w14:textId="77777777" w:rsidTr="00002AF6">
        <w:tc>
          <w:tcPr>
            <w:tcW w:w="3086" w:type="dxa"/>
            <w:shd w:val="clear" w:color="auto" w:fill="F7CAAC"/>
          </w:tcPr>
          <w:p w14:paraId="3B05A3FE" w14:textId="77777777" w:rsidR="00DB7581" w:rsidRDefault="00DB7581" w:rsidP="00A779C5">
            <w:pPr>
              <w:rPr>
                <w:b/>
              </w:rPr>
            </w:pPr>
            <w:r>
              <w:rPr>
                <w:b/>
              </w:rPr>
              <w:t>Typ předmětu</w:t>
            </w:r>
          </w:p>
        </w:tc>
        <w:tc>
          <w:tcPr>
            <w:tcW w:w="3406" w:type="dxa"/>
            <w:gridSpan w:val="4"/>
          </w:tcPr>
          <w:p w14:paraId="627114AC" w14:textId="77777777" w:rsidR="00DB7581" w:rsidRDefault="00DB7581" w:rsidP="00002AF6">
            <w:pPr>
              <w:jc w:val="both"/>
            </w:pPr>
            <w:r>
              <w:t>Povinný, PZ</w:t>
            </w:r>
          </w:p>
        </w:tc>
        <w:tc>
          <w:tcPr>
            <w:tcW w:w="2695" w:type="dxa"/>
            <w:gridSpan w:val="2"/>
            <w:shd w:val="clear" w:color="auto" w:fill="F7CAAC"/>
          </w:tcPr>
          <w:p w14:paraId="2732FCAD" w14:textId="77777777" w:rsidR="00DB7581" w:rsidRDefault="00DB7581" w:rsidP="00002AF6">
            <w:pPr>
              <w:jc w:val="both"/>
            </w:pPr>
            <w:r>
              <w:rPr>
                <w:b/>
              </w:rPr>
              <w:t>doporučený ročník / semestr</w:t>
            </w:r>
          </w:p>
        </w:tc>
        <w:tc>
          <w:tcPr>
            <w:tcW w:w="668" w:type="dxa"/>
          </w:tcPr>
          <w:p w14:paraId="6A144BCB" w14:textId="5B2221A5" w:rsidR="00DB7581" w:rsidRDefault="00A62860" w:rsidP="00002AF6">
            <w:pPr>
              <w:jc w:val="both"/>
            </w:pPr>
            <w:r>
              <w:t>2</w:t>
            </w:r>
            <w:r w:rsidR="00DB7581">
              <w:t>/LS</w:t>
            </w:r>
          </w:p>
        </w:tc>
      </w:tr>
      <w:tr w:rsidR="00DB7581" w14:paraId="379E9DDD" w14:textId="77777777" w:rsidTr="00002AF6">
        <w:tc>
          <w:tcPr>
            <w:tcW w:w="3086" w:type="dxa"/>
            <w:shd w:val="clear" w:color="auto" w:fill="F7CAAC"/>
          </w:tcPr>
          <w:p w14:paraId="20D75B1F" w14:textId="77777777" w:rsidR="00DB7581" w:rsidRDefault="00DB7581" w:rsidP="00A779C5">
            <w:pPr>
              <w:rPr>
                <w:b/>
              </w:rPr>
            </w:pPr>
            <w:r>
              <w:rPr>
                <w:b/>
              </w:rPr>
              <w:t>Rozsah studijního předmětu</w:t>
            </w:r>
          </w:p>
        </w:tc>
        <w:tc>
          <w:tcPr>
            <w:tcW w:w="1701" w:type="dxa"/>
            <w:gridSpan w:val="2"/>
          </w:tcPr>
          <w:p w14:paraId="00CF8663" w14:textId="77777777" w:rsidR="00DB7581" w:rsidRDefault="00DB7581" w:rsidP="00002AF6">
            <w:pPr>
              <w:jc w:val="both"/>
            </w:pPr>
            <w:r>
              <w:t>130/semestr</w:t>
            </w:r>
          </w:p>
        </w:tc>
        <w:tc>
          <w:tcPr>
            <w:tcW w:w="889" w:type="dxa"/>
            <w:shd w:val="clear" w:color="auto" w:fill="F7CAAC"/>
          </w:tcPr>
          <w:p w14:paraId="34633A70" w14:textId="77777777" w:rsidR="00DB7581" w:rsidRDefault="00DB7581" w:rsidP="00002AF6">
            <w:pPr>
              <w:jc w:val="both"/>
              <w:rPr>
                <w:b/>
              </w:rPr>
            </w:pPr>
            <w:r>
              <w:rPr>
                <w:b/>
              </w:rPr>
              <w:t xml:space="preserve">hod. </w:t>
            </w:r>
          </w:p>
        </w:tc>
        <w:tc>
          <w:tcPr>
            <w:tcW w:w="816" w:type="dxa"/>
          </w:tcPr>
          <w:p w14:paraId="5DC5B68D" w14:textId="77777777" w:rsidR="00DB7581" w:rsidRDefault="00DB7581" w:rsidP="00002AF6">
            <w:pPr>
              <w:jc w:val="both"/>
            </w:pPr>
            <w:r>
              <w:t>10/t</w:t>
            </w:r>
          </w:p>
        </w:tc>
        <w:tc>
          <w:tcPr>
            <w:tcW w:w="2156" w:type="dxa"/>
            <w:shd w:val="clear" w:color="auto" w:fill="F7CAAC"/>
          </w:tcPr>
          <w:p w14:paraId="04F918BA" w14:textId="77777777" w:rsidR="00DB7581" w:rsidRDefault="00DB7581" w:rsidP="00002AF6">
            <w:pPr>
              <w:jc w:val="both"/>
              <w:rPr>
                <w:b/>
              </w:rPr>
            </w:pPr>
            <w:r>
              <w:rPr>
                <w:b/>
              </w:rPr>
              <w:t>kreditů</w:t>
            </w:r>
          </w:p>
        </w:tc>
        <w:tc>
          <w:tcPr>
            <w:tcW w:w="1207" w:type="dxa"/>
            <w:gridSpan w:val="2"/>
          </w:tcPr>
          <w:p w14:paraId="63365D1A" w14:textId="77777777" w:rsidR="00DB7581" w:rsidRDefault="00DB7581" w:rsidP="00002AF6">
            <w:pPr>
              <w:jc w:val="both"/>
            </w:pPr>
            <w:r>
              <w:t>10</w:t>
            </w:r>
          </w:p>
        </w:tc>
      </w:tr>
      <w:tr w:rsidR="00DB7581" w14:paraId="3CC4276C" w14:textId="77777777" w:rsidTr="00002AF6">
        <w:tc>
          <w:tcPr>
            <w:tcW w:w="3086" w:type="dxa"/>
            <w:shd w:val="clear" w:color="auto" w:fill="F7CAAC"/>
          </w:tcPr>
          <w:p w14:paraId="5B1B04F2" w14:textId="77777777" w:rsidR="00DB7581" w:rsidRDefault="00DB7581" w:rsidP="00A779C5">
            <w:pPr>
              <w:rPr>
                <w:b/>
                <w:sz w:val="22"/>
              </w:rPr>
            </w:pPr>
            <w:r>
              <w:rPr>
                <w:b/>
              </w:rPr>
              <w:t>Prerekvizity, korekvizity, ekvivalence</w:t>
            </w:r>
          </w:p>
        </w:tc>
        <w:tc>
          <w:tcPr>
            <w:tcW w:w="6769" w:type="dxa"/>
            <w:gridSpan w:val="7"/>
          </w:tcPr>
          <w:p w14:paraId="369993B4" w14:textId="24467F98" w:rsidR="00DB7581" w:rsidRDefault="00DB7581" w:rsidP="00002AF6">
            <w:pPr>
              <w:jc w:val="both"/>
            </w:pPr>
          </w:p>
        </w:tc>
      </w:tr>
      <w:tr w:rsidR="00DB7581" w14:paraId="4C9F981C" w14:textId="77777777" w:rsidTr="00002AF6">
        <w:tc>
          <w:tcPr>
            <w:tcW w:w="3086" w:type="dxa"/>
            <w:shd w:val="clear" w:color="auto" w:fill="F7CAAC"/>
          </w:tcPr>
          <w:p w14:paraId="4C293B91" w14:textId="77777777" w:rsidR="00DB7581" w:rsidRDefault="00DB7581" w:rsidP="00A779C5">
            <w:pPr>
              <w:rPr>
                <w:b/>
              </w:rPr>
            </w:pPr>
            <w:r>
              <w:rPr>
                <w:b/>
              </w:rPr>
              <w:t>Způsob ověření studijních výsledků</w:t>
            </w:r>
          </w:p>
        </w:tc>
        <w:tc>
          <w:tcPr>
            <w:tcW w:w="3406" w:type="dxa"/>
            <w:gridSpan w:val="4"/>
          </w:tcPr>
          <w:p w14:paraId="64DF01A4" w14:textId="6D338C1E" w:rsidR="00DB7581" w:rsidRDefault="009D25C8" w:rsidP="00002AF6">
            <w:pPr>
              <w:jc w:val="both"/>
            </w:pPr>
            <w:r>
              <w:t>Klasifikovaný zápočet</w:t>
            </w:r>
          </w:p>
        </w:tc>
        <w:tc>
          <w:tcPr>
            <w:tcW w:w="2156" w:type="dxa"/>
            <w:shd w:val="clear" w:color="auto" w:fill="F7CAAC"/>
          </w:tcPr>
          <w:p w14:paraId="5A4ED3DB" w14:textId="77777777" w:rsidR="00DB7581" w:rsidRDefault="00DB7581" w:rsidP="00002AF6">
            <w:pPr>
              <w:jc w:val="both"/>
              <w:rPr>
                <w:b/>
              </w:rPr>
            </w:pPr>
            <w:r>
              <w:rPr>
                <w:b/>
              </w:rPr>
              <w:t>Forma výuky</w:t>
            </w:r>
          </w:p>
        </w:tc>
        <w:tc>
          <w:tcPr>
            <w:tcW w:w="1207" w:type="dxa"/>
            <w:gridSpan w:val="2"/>
          </w:tcPr>
          <w:p w14:paraId="1D226C40" w14:textId="4D99E72D" w:rsidR="00DB7581" w:rsidRDefault="00EE43F4" w:rsidP="00002AF6">
            <w:pPr>
              <w:jc w:val="both"/>
            </w:pPr>
            <w:r>
              <w:t>S</w:t>
            </w:r>
            <w:r w:rsidR="00DB7581">
              <w:t>eminář</w:t>
            </w:r>
          </w:p>
        </w:tc>
      </w:tr>
      <w:tr w:rsidR="00DB7581" w14:paraId="5D14E97E" w14:textId="77777777" w:rsidTr="00002AF6">
        <w:tc>
          <w:tcPr>
            <w:tcW w:w="3086" w:type="dxa"/>
            <w:shd w:val="clear" w:color="auto" w:fill="F7CAAC"/>
          </w:tcPr>
          <w:p w14:paraId="219B413E" w14:textId="77777777" w:rsidR="00DB7581" w:rsidRDefault="00DB7581" w:rsidP="00A779C5">
            <w:pPr>
              <w:rPr>
                <w:b/>
              </w:rPr>
            </w:pPr>
            <w:r>
              <w:rPr>
                <w:b/>
              </w:rPr>
              <w:t>Forma způsobu ověření studijních výsledků a další požadavky na studenta</w:t>
            </w:r>
          </w:p>
        </w:tc>
        <w:tc>
          <w:tcPr>
            <w:tcW w:w="6769" w:type="dxa"/>
            <w:gridSpan w:val="7"/>
            <w:tcBorders>
              <w:bottom w:val="nil"/>
            </w:tcBorders>
          </w:tcPr>
          <w:p w14:paraId="5C229D8C" w14:textId="77777777" w:rsidR="00DB7581" w:rsidRPr="00591C93" w:rsidRDefault="00DB7581" w:rsidP="00002AF6">
            <w:pPr>
              <w:jc w:val="both"/>
            </w:pPr>
            <w:r w:rsidRPr="00591C93">
              <w:t>Výrobní komise komisionálně posuzuje výkony studentů při osobních prezentacích diplomového projektu v rámci výrobních praktik.</w:t>
            </w:r>
          </w:p>
          <w:p w14:paraId="3702DC47" w14:textId="77777777" w:rsidR="00DB7581" w:rsidRPr="00591C93" w:rsidRDefault="00DB7581" w:rsidP="00002AF6">
            <w:pPr>
              <w:jc w:val="both"/>
            </w:pPr>
            <w:r w:rsidRPr="00591C93">
              <w:t xml:space="preserve">Jedná se o praktické procvičování prezentačních dovedností (Pitching), realizaci týmové práce studentů ve štábu, řešení situačních </w:t>
            </w:r>
            <w:proofErr w:type="gramStart"/>
            <w:r w:rsidRPr="00591C93">
              <w:t>problematik - učení</w:t>
            </w:r>
            <w:proofErr w:type="gramEnd"/>
            <w:r w:rsidRPr="00591C93">
              <w:t xml:space="preserve"> se v situacích.</w:t>
            </w:r>
          </w:p>
          <w:p w14:paraId="03C95029" w14:textId="77777777" w:rsidR="00DB7581" w:rsidRDefault="00DB7581" w:rsidP="00002AF6">
            <w:pPr>
              <w:jc w:val="both"/>
            </w:pPr>
            <w:r w:rsidRPr="00591C93">
              <w:t>Studenti posílají texty explikace předem emailem, donesou vytištěny na prezentaci. Pravidelně konzultují realizaci diplomového projektu se svými specializačními pedagogy (osobně, telefonicky, emaily).</w:t>
            </w:r>
          </w:p>
        </w:tc>
      </w:tr>
      <w:tr w:rsidR="00DB7581" w14:paraId="0ACE56D4" w14:textId="77777777" w:rsidTr="00DB7581">
        <w:trPr>
          <w:trHeight w:val="238"/>
        </w:trPr>
        <w:tc>
          <w:tcPr>
            <w:tcW w:w="9855" w:type="dxa"/>
            <w:gridSpan w:val="8"/>
            <w:tcBorders>
              <w:top w:val="nil"/>
            </w:tcBorders>
          </w:tcPr>
          <w:p w14:paraId="064E743F" w14:textId="77777777" w:rsidR="00DB7581" w:rsidRDefault="00DB7581" w:rsidP="00A779C5"/>
        </w:tc>
      </w:tr>
      <w:tr w:rsidR="00DB7581" w14:paraId="31ECC48D" w14:textId="77777777" w:rsidTr="00002AF6">
        <w:trPr>
          <w:trHeight w:val="197"/>
        </w:trPr>
        <w:tc>
          <w:tcPr>
            <w:tcW w:w="3086" w:type="dxa"/>
            <w:tcBorders>
              <w:top w:val="nil"/>
            </w:tcBorders>
            <w:shd w:val="clear" w:color="auto" w:fill="F7CAAC"/>
          </w:tcPr>
          <w:p w14:paraId="28E5B080" w14:textId="77777777" w:rsidR="00DB7581" w:rsidRDefault="00DB7581" w:rsidP="00A779C5">
            <w:pPr>
              <w:rPr>
                <w:b/>
              </w:rPr>
            </w:pPr>
            <w:r>
              <w:rPr>
                <w:b/>
              </w:rPr>
              <w:t>Garant předmětu</w:t>
            </w:r>
          </w:p>
        </w:tc>
        <w:tc>
          <w:tcPr>
            <w:tcW w:w="6769" w:type="dxa"/>
            <w:gridSpan w:val="7"/>
            <w:tcBorders>
              <w:top w:val="nil"/>
            </w:tcBorders>
          </w:tcPr>
          <w:p w14:paraId="0EB0DBCB" w14:textId="77777777" w:rsidR="00DB7581" w:rsidRDefault="00DB7581" w:rsidP="00002AF6">
            <w:pPr>
              <w:jc w:val="both"/>
            </w:pPr>
            <w:r>
              <w:t>MgA. Lubomír Konečný</w:t>
            </w:r>
          </w:p>
        </w:tc>
      </w:tr>
      <w:tr w:rsidR="00DB7581" w14:paraId="53B98723" w14:textId="77777777" w:rsidTr="00002AF6">
        <w:trPr>
          <w:trHeight w:val="243"/>
        </w:trPr>
        <w:tc>
          <w:tcPr>
            <w:tcW w:w="3086" w:type="dxa"/>
            <w:tcBorders>
              <w:top w:val="nil"/>
            </w:tcBorders>
            <w:shd w:val="clear" w:color="auto" w:fill="F7CAAC"/>
          </w:tcPr>
          <w:p w14:paraId="633D2BD7" w14:textId="77777777" w:rsidR="00DB7581" w:rsidRDefault="00DB7581" w:rsidP="00A779C5">
            <w:pPr>
              <w:rPr>
                <w:b/>
              </w:rPr>
            </w:pPr>
            <w:r>
              <w:rPr>
                <w:b/>
              </w:rPr>
              <w:t>Zapojení garanta do výuky předmětu</w:t>
            </w:r>
          </w:p>
        </w:tc>
        <w:tc>
          <w:tcPr>
            <w:tcW w:w="6769" w:type="dxa"/>
            <w:gridSpan w:val="7"/>
            <w:tcBorders>
              <w:top w:val="nil"/>
            </w:tcBorders>
          </w:tcPr>
          <w:p w14:paraId="3CC7B00C" w14:textId="77777777" w:rsidR="00DB7581" w:rsidRDefault="00DB7581" w:rsidP="00002AF6">
            <w:pPr>
              <w:jc w:val="both"/>
            </w:pPr>
            <w:proofErr w:type="gramStart"/>
            <w:r>
              <w:t>50%</w:t>
            </w:r>
            <w:proofErr w:type="gramEnd"/>
          </w:p>
        </w:tc>
      </w:tr>
      <w:tr w:rsidR="00DB7581" w14:paraId="0F4309D8" w14:textId="77777777" w:rsidTr="00002AF6">
        <w:tc>
          <w:tcPr>
            <w:tcW w:w="3086" w:type="dxa"/>
            <w:shd w:val="clear" w:color="auto" w:fill="F7CAAC"/>
          </w:tcPr>
          <w:p w14:paraId="0F822E32" w14:textId="77777777" w:rsidR="00DB7581" w:rsidRDefault="00DB7581" w:rsidP="00A779C5">
            <w:pPr>
              <w:rPr>
                <w:b/>
              </w:rPr>
            </w:pPr>
            <w:r>
              <w:rPr>
                <w:b/>
              </w:rPr>
              <w:t>Vyučující</w:t>
            </w:r>
          </w:p>
        </w:tc>
        <w:tc>
          <w:tcPr>
            <w:tcW w:w="6769" w:type="dxa"/>
            <w:gridSpan w:val="7"/>
            <w:tcBorders>
              <w:bottom w:val="nil"/>
            </w:tcBorders>
          </w:tcPr>
          <w:p w14:paraId="1032FDE6" w14:textId="77777777" w:rsidR="00DB7581" w:rsidRDefault="00DB7581" w:rsidP="00002AF6">
            <w:pPr>
              <w:jc w:val="both"/>
            </w:pPr>
          </w:p>
        </w:tc>
      </w:tr>
      <w:tr w:rsidR="00DB7581" w14:paraId="5BD8EE06" w14:textId="77777777" w:rsidTr="00DB7581">
        <w:trPr>
          <w:trHeight w:val="146"/>
        </w:trPr>
        <w:tc>
          <w:tcPr>
            <w:tcW w:w="9855" w:type="dxa"/>
            <w:gridSpan w:val="8"/>
            <w:tcBorders>
              <w:top w:val="nil"/>
            </w:tcBorders>
          </w:tcPr>
          <w:p w14:paraId="166CB2EE" w14:textId="77777777" w:rsidR="00DB7581" w:rsidRDefault="00DB7581" w:rsidP="00002A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Irena Kocí, MgA. Lubomír Konečný</w:t>
            </w:r>
          </w:p>
          <w:p w14:paraId="19DD5A2B" w14:textId="6B0ABFCB" w:rsidR="00316A40" w:rsidRDefault="00316A40" w:rsidP="00002A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r>
      <w:tr w:rsidR="00DB7581" w14:paraId="7047D522" w14:textId="77777777" w:rsidTr="00002AF6">
        <w:tc>
          <w:tcPr>
            <w:tcW w:w="3086" w:type="dxa"/>
            <w:shd w:val="clear" w:color="auto" w:fill="F7CAAC"/>
          </w:tcPr>
          <w:p w14:paraId="2C30442F" w14:textId="77777777" w:rsidR="00DB7581" w:rsidRDefault="00DB7581" w:rsidP="00002AF6">
            <w:pPr>
              <w:jc w:val="both"/>
              <w:rPr>
                <w:b/>
              </w:rPr>
            </w:pPr>
            <w:r>
              <w:rPr>
                <w:b/>
              </w:rPr>
              <w:t>Stručná anotace předmětu</w:t>
            </w:r>
          </w:p>
        </w:tc>
        <w:tc>
          <w:tcPr>
            <w:tcW w:w="6769" w:type="dxa"/>
            <w:gridSpan w:val="7"/>
            <w:tcBorders>
              <w:bottom w:val="nil"/>
            </w:tcBorders>
          </w:tcPr>
          <w:p w14:paraId="52B4770B" w14:textId="77777777" w:rsidR="00DB7581" w:rsidRDefault="00DB7581" w:rsidP="00002AF6">
            <w:pPr>
              <w:jc w:val="both"/>
            </w:pPr>
          </w:p>
        </w:tc>
      </w:tr>
      <w:tr w:rsidR="00DB7581" w14:paraId="3F4A4618" w14:textId="77777777" w:rsidTr="00002AF6">
        <w:trPr>
          <w:trHeight w:val="3938"/>
        </w:trPr>
        <w:tc>
          <w:tcPr>
            <w:tcW w:w="9855" w:type="dxa"/>
            <w:gridSpan w:val="8"/>
            <w:tcBorders>
              <w:top w:val="nil"/>
              <w:bottom w:val="single" w:sz="12" w:space="0" w:color="auto"/>
            </w:tcBorders>
          </w:tcPr>
          <w:p w14:paraId="626C2D17" w14:textId="77777777" w:rsidR="00316A40" w:rsidRDefault="00316A40" w:rsidP="00002AF6">
            <w:pPr>
              <w:pStyle w:val="Bezmezer"/>
            </w:pPr>
          </w:p>
          <w:p w14:paraId="0EC86806" w14:textId="405D9D66" w:rsidR="00DB7581" w:rsidRPr="00591C93" w:rsidRDefault="00DB7581" w:rsidP="00002AF6">
            <w:pPr>
              <w:pStyle w:val="Bezmezer"/>
            </w:pPr>
            <w:r w:rsidRPr="00591C93">
              <w:t>Předmět je realizován komisionálně před výrobní komisí a je praktickým projevem modelu řízené výroby na AAV, který simuluje reálné prostředí výroby audiovizuálních děl v profesionální praxi.</w:t>
            </w:r>
          </w:p>
          <w:p w14:paraId="394B6C98" w14:textId="77777777" w:rsidR="00DB7581" w:rsidRPr="00591C93" w:rsidRDefault="00DB7581" w:rsidP="00002AF6">
            <w:pPr>
              <w:pStyle w:val="Bezmezer"/>
            </w:pPr>
          </w:p>
          <w:p w14:paraId="1D91E8D3" w14:textId="77777777" w:rsidR="00DB7581" w:rsidRPr="00591C93" w:rsidRDefault="00DB7581" w:rsidP="00002AF6">
            <w:pPr>
              <w:pStyle w:val="Bezmezer"/>
            </w:pPr>
            <w:r w:rsidRPr="00591C93">
              <w:t>Studentům je poskytována metodická pomoc při realizaci diplomového projektu, konzultují obrazovou i obsahovou podobu praktické diplomové práce a odpovídající technologické řešení vzhledem k daným technickým možnostem a času na realizaci.</w:t>
            </w:r>
          </w:p>
          <w:p w14:paraId="17EF217D" w14:textId="77777777" w:rsidR="00DB7581" w:rsidRPr="00591C93" w:rsidRDefault="00DB7581" w:rsidP="00002AF6">
            <w:pPr>
              <w:pStyle w:val="Bezmezer"/>
            </w:pPr>
            <w:r w:rsidRPr="00591C93">
              <w:t>Předmět umožňuje prohloubení porozumění systému výroby v rámci modelu řízené výroby audiovizuálního díla: </w:t>
            </w:r>
            <w:r w:rsidRPr="00591C93">
              <w:br/>
              <w:t>- Realizace cvičení v natáčecích cyklech </w:t>
            </w:r>
            <w:r w:rsidRPr="00591C93">
              <w:br/>
              <w:t>- Explikační a Realizační porady, jejich průběh a náplň </w:t>
            </w:r>
            <w:r w:rsidRPr="00591C93">
              <w:br/>
              <w:t>- Pravidla pro půjčování techniky na AAV </w:t>
            </w:r>
            <w:r w:rsidRPr="00591C93">
              <w:br/>
              <w:t>- Zodpovědnost při realizaci cvičení AAV </w:t>
            </w:r>
            <w:r w:rsidRPr="00591C93">
              <w:br/>
              <w:t>- Technické a formální náležitosti cvičení realizovaných na AAV</w:t>
            </w:r>
          </w:p>
          <w:p w14:paraId="7A69B53D" w14:textId="15B99797" w:rsidR="00DB7581" w:rsidRPr="00591C93" w:rsidRDefault="00DB7581" w:rsidP="00002AF6">
            <w:pPr>
              <w:pStyle w:val="Bezmezer"/>
            </w:pPr>
            <w:r w:rsidRPr="00591C93">
              <w:t>Předmět prohlubuje získávání produkčních a profesních návyků a dovedností v rámci realizace školních audiovizuálních děl.</w:t>
            </w:r>
            <w:r>
              <w:t xml:space="preserve"> </w:t>
            </w:r>
            <w:r w:rsidRPr="00591C93">
              <w:t>Předmět slouží také k prohlubování počítačové gramotnosti studentů (tvorba prezentací, práce s novými softwary v rámci jednotlivých profesí).</w:t>
            </w:r>
          </w:p>
          <w:p w14:paraId="517D9D6E" w14:textId="77777777" w:rsidR="00DB7581" w:rsidRDefault="00DB7581" w:rsidP="00002AF6">
            <w:pPr>
              <w:pStyle w:val="Bezmezer"/>
            </w:pPr>
            <w:r w:rsidRPr="00591C93">
              <w:t>Podmínkou úspěšného absolvování předmětu je dodržení všech formálních a technických náležitostí při realizaci školních cvičení dle "Výrobní knihy AAV" a dodržení všech zadaných termínů.</w:t>
            </w:r>
          </w:p>
          <w:p w14:paraId="6D465C27" w14:textId="63190264" w:rsidR="00316A40" w:rsidRDefault="00316A40" w:rsidP="00002AF6">
            <w:pPr>
              <w:pStyle w:val="Bezmezer"/>
            </w:pPr>
          </w:p>
        </w:tc>
      </w:tr>
      <w:tr w:rsidR="00DB7581" w14:paraId="0EBFD1E7" w14:textId="77777777" w:rsidTr="00002AF6">
        <w:trPr>
          <w:trHeight w:val="265"/>
        </w:trPr>
        <w:tc>
          <w:tcPr>
            <w:tcW w:w="3653" w:type="dxa"/>
            <w:gridSpan w:val="2"/>
            <w:tcBorders>
              <w:top w:val="nil"/>
            </w:tcBorders>
            <w:shd w:val="clear" w:color="auto" w:fill="F7CAAC"/>
          </w:tcPr>
          <w:p w14:paraId="1F6FDF5C" w14:textId="77777777" w:rsidR="00DB7581" w:rsidRDefault="00DB7581" w:rsidP="00002AF6">
            <w:pPr>
              <w:jc w:val="both"/>
            </w:pPr>
            <w:r>
              <w:rPr>
                <w:b/>
              </w:rPr>
              <w:t>Studijní literatura a studijní pomůcky</w:t>
            </w:r>
          </w:p>
        </w:tc>
        <w:tc>
          <w:tcPr>
            <w:tcW w:w="6202" w:type="dxa"/>
            <w:gridSpan w:val="6"/>
            <w:tcBorders>
              <w:top w:val="nil"/>
              <w:bottom w:val="nil"/>
            </w:tcBorders>
          </w:tcPr>
          <w:p w14:paraId="21D8A1B1" w14:textId="77777777" w:rsidR="00DB7581" w:rsidRDefault="00DB7581" w:rsidP="00002AF6">
            <w:pPr>
              <w:jc w:val="both"/>
            </w:pPr>
          </w:p>
        </w:tc>
      </w:tr>
      <w:tr w:rsidR="00DB7581" w14:paraId="2A6FB49C" w14:textId="77777777" w:rsidTr="00002AF6">
        <w:trPr>
          <w:trHeight w:val="1497"/>
        </w:trPr>
        <w:tc>
          <w:tcPr>
            <w:tcW w:w="9855" w:type="dxa"/>
            <w:gridSpan w:val="8"/>
            <w:tcBorders>
              <w:top w:val="nil"/>
            </w:tcBorders>
          </w:tcPr>
          <w:p w14:paraId="2A9EB449" w14:textId="77777777" w:rsidR="00316A40" w:rsidRDefault="00316A40" w:rsidP="00002AF6">
            <w:pPr>
              <w:pStyle w:val="Bezmezer"/>
              <w:rPr>
                <w:b/>
              </w:rPr>
            </w:pPr>
          </w:p>
          <w:p w14:paraId="6FE45325" w14:textId="5B0D5C67" w:rsidR="00DB7581" w:rsidRDefault="00DB7581" w:rsidP="00002AF6">
            <w:pPr>
              <w:pStyle w:val="Bezmezer"/>
            </w:pPr>
            <w:r w:rsidRPr="00163A3A">
              <w:rPr>
                <w:b/>
              </w:rPr>
              <w:t>Povinná</w:t>
            </w:r>
            <w:r w:rsidRPr="000F15AD">
              <w:t>:</w:t>
            </w:r>
          </w:p>
          <w:p w14:paraId="2556B68B" w14:textId="77777777" w:rsidR="00DB7581" w:rsidRPr="000F15AD" w:rsidRDefault="00DB7581" w:rsidP="00002AF6">
            <w:pPr>
              <w:pStyle w:val="Bezmezer"/>
              <w:rPr>
                <w:i/>
              </w:rPr>
            </w:pPr>
            <w:r w:rsidRPr="000F15AD">
              <w:rPr>
                <w:i/>
              </w:rPr>
              <w:t>Výrobní kniha ateliéru Audiovizuální tvorba</w:t>
            </w:r>
          </w:p>
          <w:p w14:paraId="0AA5AEF8" w14:textId="77777777" w:rsidR="00DB7581" w:rsidRDefault="00DB7581" w:rsidP="00002AF6">
            <w:pPr>
              <w:jc w:val="both"/>
            </w:pPr>
            <w:r>
              <w:t xml:space="preserve">LIGHT-HONTHANER, </w:t>
            </w:r>
            <w:hyperlink r:id="rId55" w:tgtFrame="_blank" w:history="1">
              <w:r w:rsidRPr="00A86B12">
                <w:t>Eve. </w:t>
              </w:r>
              <w:r w:rsidRPr="00A86B12">
                <w:rPr>
                  <w:i/>
                </w:rPr>
                <w:t xml:space="preserve">The Complete Film Production Handbook. </w:t>
              </w:r>
              <w:r w:rsidRPr="00A86B12">
                <w:t>New York, 2010. ISBN 978-0240811505.</w:t>
              </w:r>
            </w:hyperlink>
          </w:p>
          <w:p w14:paraId="1136039D" w14:textId="77777777" w:rsidR="00DB7581" w:rsidRDefault="00DB7581" w:rsidP="00002AF6">
            <w:pPr>
              <w:jc w:val="both"/>
            </w:pPr>
            <w:r>
              <w:t xml:space="preserve">KURZOVÁ </w:t>
            </w:r>
            <w:r w:rsidRPr="000F15AD">
              <w:t xml:space="preserve">Sibylle. </w:t>
            </w:r>
            <w:r w:rsidRPr="00A86B12">
              <w:t>Pitch it!</w:t>
            </w:r>
            <w:r w:rsidRPr="000F15AD">
              <w:t> AMU Praha, 2013. ISBN 978-80-7331-284-8.</w:t>
            </w:r>
          </w:p>
          <w:p w14:paraId="60355541" w14:textId="77777777" w:rsidR="00DB7581" w:rsidRPr="004943F5" w:rsidRDefault="00DB7581" w:rsidP="00002AF6">
            <w:pPr>
              <w:jc w:val="both"/>
            </w:pPr>
            <w:r w:rsidRPr="004943F5">
              <w:t>MONACO, James</w:t>
            </w:r>
            <w:r w:rsidRPr="004943F5">
              <w:rPr>
                <w:i/>
              </w:rPr>
              <w:t>. Jak číst film</w:t>
            </w:r>
            <w:r w:rsidRPr="004943F5">
              <w:t>. Albatros, 2004. ISBN 978-80-00-01410-4.</w:t>
            </w:r>
          </w:p>
          <w:p w14:paraId="791499CB" w14:textId="77777777" w:rsidR="00DB7581" w:rsidRDefault="00DB7581" w:rsidP="00002AF6">
            <w:pPr>
              <w:jc w:val="both"/>
            </w:pPr>
          </w:p>
          <w:p w14:paraId="265CF244" w14:textId="77777777" w:rsidR="00DB7581" w:rsidRPr="00163A3A" w:rsidRDefault="00DB7581" w:rsidP="00002AF6">
            <w:pPr>
              <w:jc w:val="both"/>
              <w:rPr>
                <w:b/>
              </w:rPr>
            </w:pPr>
            <w:r w:rsidRPr="00163A3A">
              <w:rPr>
                <w:b/>
              </w:rPr>
              <w:t>Doporučená:</w:t>
            </w:r>
          </w:p>
          <w:p w14:paraId="56C6D55F" w14:textId="77777777" w:rsidR="00DB7581" w:rsidRPr="000F15AD" w:rsidRDefault="00DB7581" w:rsidP="00002AF6">
            <w:pPr>
              <w:pStyle w:val="Bezmezer"/>
            </w:pPr>
            <w:r>
              <w:t xml:space="preserve">DEFLEUR </w:t>
            </w:r>
            <w:hyperlink r:id="rId56" w:tgtFrame="_blank" w:history="1">
              <w:r w:rsidRPr="000F15AD">
                <w:t xml:space="preserve">Melvin L., </w:t>
              </w:r>
              <w:r>
                <w:t xml:space="preserve">BALLOVÁ-ROKEACHOVÁ </w:t>
              </w:r>
              <w:r w:rsidRPr="000F15AD">
                <w:t>Sandra. </w:t>
              </w:r>
              <w:r w:rsidRPr="000F15AD">
                <w:rPr>
                  <w:i/>
                </w:rPr>
                <w:t>Teorie masové komunikace</w:t>
              </w:r>
              <w:r w:rsidRPr="000F15AD">
                <w:t>. Univerzita Karlova, Vydavatelství Karolinum. ISBN 80-7184-099-8.</w:t>
              </w:r>
            </w:hyperlink>
          </w:p>
          <w:p w14:paraId="52DE1A7E" w14:textId="2881CBA4" w:rsidR="00DB7581" w:rsidRDefault="00DB7581" w:rsidP="00002AF6">
            <w:pPr>
              <w:pStyle w:val="Bezmezer"/>
            </w:pPr>
            <w:r>
              <w:t xml:space="preserve">KELLISON </w:t>
            </w:r>
            <w:hyperlink r:id="rId57" w:tgtFrame="_blank" w:history="1">
              <w:r w:rsidRPr="000F15AD">
                <w:t>Cathrine.</w:t>
              </w:r>
              <w:r w:rsidRPr="000F15AD">
                <w:rPr>
                  <w:i/>
                </w:rPr>
                <w:t> Producing for TV and New Media</w:t>
              </w:r>
              <w:r w:rsidRPr="000F15AD">
                <w:t>. New York, 2009. ISBN 9780240810874. </w:t>
              </w:r>
            </w:hyperlink>
          </w:p>
          <w:p w14:paraId="2DAB45F7" w14:textId="4AB1F7F2" w:rsidR="00DB7581" w:rsidRPr="00BE196A" w:rsidRDefault="00163A3A" w:rsidP="00002AF6">
            <w:pPr>
              <w:shd w:val="clear" w:color="auto" w:fill="FFFFFF"/>
              <w:spacing w:before="100" w:beforeAutospacing="1" w:after="100" w:afterAutospacing="1"/>
              <w:rPr>
                <w:rFonts w:ascii="Tahoma" w:hAnsi="Tahoma" w:cs="Tahoma"/>
                <w:color w:val="000000"/>
                <w:sz w:val="17"/>
                <w:szCs w:val="17"/>
              </w:rPr>
            </w:pPr>
            <w:r>
              <w:rPr>
                <w:b/>
              </w:rPr>
              <w:t>S</w:t>
            </w:r>
            <w:r w:rsidR="00DB7581" w:rsidRPr="00163A3A">
              <w:rPr>
                <w:b/>
              </w:rPr>
              <w:t>tudijní pomůcky</w:t>
            </w:r>
            <w:r w:rsidR="00DB7581">
              <w:t>: projekční místnost; PC / NTB (tvorba prezentací, psaní explikací), flashdisk 777 038 190</w:t>
            </w:r>
            <w:r w:rsidR="00DB7581" w:rsidRPr="00BE196A">
              <w:rPr>
                <w:rFonts w:ascii="Tahoma" w:hAnsi="Tahoma" w:cs="Tahoma"/>
                <w:color w:val="000000"/>
                <w:sz w:val="17"/>
                <w:szCs w:val="17"/>
              </w:rPr>
              <w:t xml:space="preserve"> </w:t>
            </w:r>
          </w:p>
          <w:p w14:paraId="1EA7E7AE" w14:textId="77777777" w:rsidR="00DB7581" w:rsidRDefault="00DB7581" w:rsidP="00002AF6">
            <w:pPr>
              <w:jc w:val="both"/>
            </w:pPr>
          </w:p>
        </w:tc>
      </w:tr>
      <w:tr w:rsidR="00DB7581" w14:paraId="0501CAFC" w14:textId="77777777" w:rsidTr="0004504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5B25207" w14:textId="77777777" w:rsidR="00DB7581" w:rsidRDefault="00DB7581">
            <w:pPr>
              <w:spacing w:line="256" w:lineRule="auto"/>
              <w:jc w:val="both"/>
              <w:rPr>
                <w:b/>
                <w:sz w:val="28"/>
                <w:lang w:eastAsia="en-US"/>
              </w:rPr>
            </w:pPr>
            <w:r>
              <w:lastRenderedPageBreak/>
              <w:br w:type="page"/>
            </w:r>
            <w:r>
              <w:rPr>
                <w:b/>
                <w:sz w:val="28"/>
                <w:lang w:eastAsia="en-US"/>
              </w:rPr>
              <w:t>B-III – Charakteristika studijního předmětu</w:t>
            </w:r>
          </w:p>
        </w:tc>
      </w:tr>
      <w:tr w:rsidR="00DB7581" w14:paraId="4C9B757F" w14:textId="77777777" w:rsidTr="0004504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0D4E35D" w14:textId="77777777" w:rsidR="00DB7581" w:rsidRDefault="00DB7581">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2233B00" w14:textId="77777777" w:rsidR="00DB7581" w:rsidRDefault="00DB7581">
            <w:pPr>
              <w:spacing w:line="256" w:lineRule="auto"/>
              <w:jc w:val="both"/>
              <w:rPr>
                <w:lang w:eastAsia="en-US"/>
              </w:rPr>
            </w:pPr>
            <w:r>
              <w:rPr>
                <w:lang w:eastAsia="en-US"/>
              </w:rPr>
              <w:t>Workshopy 1</w:t>
            </w:r>
          </w:p>
        </w:tc>
      </w:tr>
      <w:tr w:rsidR="00DB7581" w14:paraId="03E55BF5"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F764C7" w14:textId="77777777" w:rsidR="00DB7581" w:rsidRDefault="00DB7581"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7E1DF63" w14:textId="7CF8DDFD" w:rsidR="00DB7581" w:rsidRDefault="00DB7581">
            <w:pPr>
              <w:spacing w:line="256"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43C28A" w14:textId="77777777" w:rsidR="00DB7581" w:rsidRDefault="00DB7581">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58B165A" w14:textId="6A843D8F" w:rsidR="00DB7581" w:rsidRDefault="00A62860">
            <w:pPr>
              <w:spacing w:line="256" w:lineRule="auto"/>
              <w:jc w:val="both"/>
              <w:rPr>
                <w:lang w:eastAsia="en-US"/>
              </w:rPr>
            </w:pPr>
            <w:r>
              <w:rPr>
                <w:lang w:eastAsia="en-US"/>
              </w:rPr>
              <w:t>1</w:t>
            </w:r>
            <w:r w:rsidR="00DB7581">
              <w:rPr>
                <w:lang w:eastAsia="en-US"/>
              </w:rPr>
              <w:t>/ZS</w:t>
            </w:r>
          </w:p>
        </w:tc>
      </w:tr>
      <w:tr w:rsidR="00DB7581" w14:paraId="09F316D1"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0570A4" w14:textId="77777777" w:rsidR="00DB7581" w:rsidRDefault="00DB7581"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8BF049E" w14:textId="77777777" w:rsidR="00DB7581" w:rsidRDefault="00DB7581">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320EE59" w14:textId="77777777" w:rsidR="00DB7581" w:rsidRDefault="00DB7581">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164BB13" w14:textId="77777777" w:rsidR="00DB7581" w:rsidRDefault="00DB7581">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069B3BA" w14:textId="77777777" w:rsidR="00DB7581" w:rsidRDefault="00DB7581">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220A8A9" w14:textId="77777777" w:rsidR="00DB7581" w:rsidRDefault="00DB7581">
            <w:pPr>
              <w:spacing w:line="256" w:lineRule="auto"/>
              <w:jc w:val="both"/>
              <w:rPr>
                <w:lang w:eastAsia="en-US"/>
              </w:rPr>
            </w:pPr>
            <w:r>
              <w:rPr>
                <w:lang w:eastAsia="en-US"/>
              </w:rPr>
              <w:t>1</w:t>
            </w:r>
          </w:p>
        </w:tc>
      </w:tr>
      <w:tr w:rsidR="00DB7581" w14:paraId="7EF0F372"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BF04F9" w14:textId="77777777" w:rsidR="00DB7581" w:rsidRDefault="00DB7581"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42EB560" w14:textId="77777777" w:rsidR="00DB7581" w:rsidRDefault="00DB7581">
            <w:pPr>
              <w:spacing w:line="256" w:lineRule="auto"/>
              <w:jc w:val="both"/>
              <w:rPr>
                <w:lang w:eastAsia="en-US"/>
              </w:rPr>
            </w:pPr>
          </w:p>
        </w:tc>
      </w:tr>
      <w:tr w:rsidR="00DB7581" w14:paraId="79042755"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B858DE" w14:textId="77777777" w:rsidR="00DB7581" w:rsidRDefault="00DB7581"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736319D" w14:textId="77777777" w:rsidR="00DB7581" w:rsidRDefault="00DB7581">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1A1C58" w14:textId="77777777" w:rsidR="00DB7581" w:rsidRDefault="00DB7581">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5BE1A4F" w14:textId="7CC65A1C" w:rsidR="00DB7581" w:rsidRDefault="00532CE8">
            <w:pPr>
              <w:spacing w:line="256" w:lineRule="auto"/>
              <w:jc w:val="both"/>
              <w:rPr>
                <w:lang w:eastAsia="en-US"/>
              </w:rPr>
            </w:pPr>
            <w:r>
              <w:rPr>
                <w:lang w:eastAsia="en-US"/>
              </w:rPr>
              <w:t>C</w:t>
            </w:r>
            <w:r w:rsidR="00DB7581">
              <w:rPr>
                <w:lang w:eastAsia="en-US"/>
              </w:rPr>
              <w:t>vičení</w:t>
            </w:r>
          </w:p>
        </w:tc>
      </w:tr>
      <w:tr w:rsidR="00DB7581" w14:paraId="31158504"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F65D187" w14:textId="77777777" w:rsidR="00DB7581" w:rsidRDefault="00DB7581"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0240660" w14:textId="77777777" w:rsidR="00DB7581" w:rsidRDefault="00DB7581">
            <w:pPr>
              <w:spacing w:line="256" w:lineRule="auto"/>
              <w:jc w:val="both"/>
              <w:rPr>
                <w:lang w:eastAsia="en-US"/>
              </w:rPr>
            </w:pPr>
            <w:r>
              <w:rPr>
                <w:lang w:eastAsia="en-US"/>
              </w:rPr>
              <w:t>Ústní.</w:t>
            </w:r>
          </w:p>
        </w:tc>
      </w:tr>
      <w:tr w:rsidR="00DB7581" w14:paraId="138860ED" w14:textId="77777777" w:rsidTr="00045046">
        <w:trPr>
          <w:trHeight w:val="554"/>
        </w:trPr>
        <w:tc>
          <w:tcPr>
            <w:tcW w:w="9855" w:type="dxa"/>
            <w:gridSpan w:val="8"/>
            <w:tcBorders>
              <w:top w:val="nil"/>
              <w:left w:val="single" w:sz="4" w:space="0" w:color="auto"/>
              <w:bottom w:val="single" w:sz="4" w:space="0" w:color="auto"/>
              <w:right w:val="single" w:sz="4" w:space="0" w:color="auto"/>
            </w:tcBorders>
          </w:tcPr>
          <w:p w14:paraId="219CB2E9" w14:textId="77777777" w:rsidR="00DB7581" w:rsidRDefault="00DB7581" w:rsidP="00A779C5">
            <w:pPr>
              <w:spacing w:line="256" w:lineRule="auto"/>
              <w:rPr>
                <w:lang w:eastAsia="en-US"/>
              </w:rPr>
            </w:pPr>
          </w:p>
        </w:tc>
      </w:tr>
      <w:tr w:rsidR="00DB7581" w14:paraId="59678F52" w14:textId="77777777" w:rsidTr="0004504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1FB1420" w14:textId="77777777" w:rsidR="00DB7581" w:rsidRDefault="00DB7581"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83FFA06" w14:textId="77777777" w:rsidR="00DB7581" w:rsidRDefault="00DB7581">
            <w:pPr>
              <w:spacing w:line="256" w:lineRule="auto"/>
              <w:jc w:val="both"/>
              <w:rPr>
                <w:lang w:eastAsia="en-US"/>
              </w:rPr>
            </w:pPr>
            <w:r>
              <w:rPr>
                <w:lang w:eastAsia="en-US"/>
              </w:rPr>
              <w:t>MgA. Jan Gogola</w:t>
            </w:r>
          </w:p>
        </w:tc>
      </w:tr>
      <w:tr w:rsidR="00DB7581" w14:paraId="1EAAB67A" w14:textId="77777777" w:rsidTr="0004504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4F22024" w14:textId="77777777" w:rsidR="00DB7581" w:rsidRDefault="00DB7581"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7C7FFBD" w14:textId="77777777" w:rsidR="00DB7581" w:rsidRDefault="00DB7581">
            <w:pPr>
              <w:spacing w:line="256" w:lineRule="auto"/>
              <w:jc w:val="both"/>
              <w:rPr>
                <w:lang w:eastAsia="en-US"/>
              </w:rPr>
            </w:pPr>
            <w:r>
              <w:rPr>
                <w:lang w:eastAsia="en-US"/>
              </w:rPr>
              <w:t>50 %</w:t>
            </w:r>
          </w:p>
        </w:tc>
      </w:tr>
      <w:tr w:rsidR="00DB7581" w14:paraId="1A8EA561"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271E5F" w14:textId="77777777" w:rsidR="00DB7581" w:rsidRDefault="00DB7581">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5C4D0E4" w14:textId="77777777" w:rsidR="00DB7581" w:rsidRDefault="00DB7581">
            <w:pPr>
              <w:spacing w:line="256" w:lineRule="auto"/>
              <w:jc w:val="both"/>
              <w:rPr>
                <w:lang w:eastAsia="en-US"/>
              </w:rPr>
            </w:pPr>
          </w:p>
        </w:tc>
      </w:tr>
      <w:tr w:rsidR="00DB7581" w14:paraId="457A837F" w14:textId="77777777" w:rsidTr="00045046">
        <w:trPr>
          <w:trHeight w:val="554"/>
        </w:trPr>
        <w:tc>
          <w:tcPr>
            <w:tcW w:w="9855" w:type="dxa"/>
            <w:gridSpan w:val="8"/>
            <w:tcBorders>
              <w:top w:val="nil"/>
              <w:left w:val="single" w:sz="4" w:space="0" w:color="auto"/>
              <w:bottom w:val="single" w:sz="4" w:space="0" w:color="auto"/>
              <w:right w:val="single" w:sz="4" w:space="0" w:color="auto"/>
            </w:tcBorders>
            <w:hideMark/>
          </w:tcPr>
          <w:p w14:paraId="6D6B391A" w14:textId="77777777" w:rsidR="00DB7581" w:rsidRDefault="00DB7581">
            <w:pPr>
              <w:spacing w:line="256" w:lineRule="auto"/>
              <w:jc w:val="both"/>
              <w:rPr>
                <w:lang w:eastAsia="en-US"/>
              </w:rPr>
            </w:pPr>
            <w:r>
              <w:rPr>
                <w:lang w:eastAsia="en-US"/>
              </w:rPr>
              <w:t>MgA. Jan Gogola, kolektiv pedagogů</w:t>
            </w:r>
          </w:p>
        </w:tc>
      </w:tr>
      <w:tr w:rsidR="00DB7581" w14:paraId="1AA5F5F9"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136C18" w14:textId="77777777" w:rsidR="00DB7581" w:rsidRDefault="00DB7581">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C2676BC" w14:textId="77777777" w:rsidR="00DB7581" w:rsidRDefault="00DB7581">
            <w:pPr>
              <w:spacing w:line="256" w:lineRule="auto"/>
              <w:jc w:val="both"/>
              <w:rPr>
                <w:lang w:eastAsia="en-US"/>
              </w:rPr>
            </w:pPr>
          </w:p>
        </w:tc>
      </w:tr>
      <w:tr w:rsidR="00DB7581" w14:paraId="21B8026F" w14:textId="77777777" w:rsidTr="00045046">
        <w:trPr>
          <w:trHeight w:val="3938"/>
        </w:trPr>
        <w:tc>
          <w:tcPr>
            <w:tcW w:w="9855" w:type="dxa"/>
            <w:gridSpan w:val="8"/>
            <w:tcBorders>
              <w:top w:val="nil"/>
              <w:left w:val="single" w:sz="4" w:space="0" w:color="auto"/>
              <w:bottom w:val="single" w:sz="12" w:space="0" w:color="auto"/>
              <w:right w:val="single" w:sz="4" w:space="0" w:color="auto"/>
            </w:tcBorders>
          </w:tcPr>
          <w:p w14:paraId="6BDA05AE" w14:textId="77777777" w:rsidR="00DB7581" w:rsidRDefault="00DB7581">
            <w:pPr>
              <w:spacing w:line="256" w:lineRule="auto"/>
              <w:jc w:val="both"/>
              <w:rPr>
                <w:lang w:eastAsia="en-US"/>
              </w:rPr>
            </w:pPr>
          </w:p>
          <w:p w14:paraId="2618D534" w14:textId="77777777" w:rsidR="00DB7581" w:rsidRDefault="00DB7581">
            <w:pPr>
              <w:pStyle w:val="Bezmezer"/>
              <w:spacing w:line="256" w:lineRule="auto"/>
              <w:rPr>
                <w:lang w:eastAsia="en-US"/>
              </w:rPr>
            </w:pPr>
            <w:r>
              <w:rPr>
                <w:lang w:eastAsia="en-US"/>
              </w:rPr>
              <w:t xml:space="preserve">Cílem předmětu je představení a přednáška odborníků z různých oblastí (audio)vizuální kultury, seznámení studentů s jednotlivými odborníky a jejich pracemi napříč různými obory. Obsahem předmětu je umožnění studentům seznamovat se aktivně s tvorbou významných osobností v oboru, s novými technologiemi, či tendencemi, technickými novinkami, - získat poznatky, zkušenosti a názory pozvaných lektorů. Moderní výuka je nedílným doplňkem hlavní ateliérové výuky a je považována za </w:t>
            </w:r>
            <w:proofErr w:type="gramStart"/>
            <w:r>
              <w:rPr>
                <w:lang w:eastAsia="en-US"/>
              </w:rPr>
              <w:t>teoreticko - praktickou</w:t>
            </w:r>
            <w:proofErr w:type="gramEnd"/>
            <w:r>
              <w:rPr>
                <w:lang w:eastAsia="en-US"/>
              </w:rPr>
              <w:t xml:space="preserve"> průpravu k této výuce. Předmět bude individuálně přizpůsobován konkrétním úkolům a hostujícím umělcům a teoretikům oboru. </w:t>
            </w:r>
            <w:r>
              <w:rPr>
                <w:lang w:eastAsia="en-US"/>
              </w:rPr>
              <w:br/>
            </w:r>
          </w:p>
        </w:tc>
      </w:tr>
      <w:tr w:rsidR="00DB7581" w14:paraId="2F42A755" w14:textId="77777777" w:rsidTr="0004504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B422E4C" w14:textId="77777777" w:rsidR="00DB7581" w:rsidRDefault="00DB7581">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4F6E883" w14:textId="77777777" w:rsidR="00DB7581" w:rsidRDefault="00DB7581">
            <w:pPr>
              <w:spacing w:line="256" w:lineRule="auto"/>
              <w:jc w:val="both"/>
              <w:rPr>
                <w:lang w:eastAsia="en-US"/>
              </w:rPr>
            </w:pPr>
          </w:p>
        </w:tc>
      </w:tr>
      <w:tr w:rsidR="00DB7581" w14:paraId="520980B6" w14:textId="77777777" w:rsidTr="00045046">
        <w:trPr>
          <w:trHeight w:val="1497"/>
        </w:trPr>
        <w:tc>
          <w:tcPr>
            <w:tcW w:w="9855" w:type="dxa"/>
            <w:gridSpan w:val="8"/>
            <w:tcBorders>
              <w:top w:val="nil"/>
              <w:left w:val="single" w:sz="4" w:space="0" w:color="auto"/>
              <w:bottom w:val="single" w:sz="4" w:space="0" w:color="auto"/>
              <w:right w:val="single" w:sz="4" w:space="0" w:color="auto"/>
            </w:tcBorders>
          </w:tcPr>
          <w:p w14:paraId="2B1A3522" w14:textId="77777777" w:rsidR="00DB7581" w:rsidRDefault="00DB7581">
            <w:pPr>
              <w:spacing w:line="256" w:lineRule="auto"/>
              <w:jc w:val="both"/>
              <w:rPr>
                <w:lang w:eastAsia="en-US"/>
              </w:rPr>
            </w:pPr>
          </w:p>
          <w:p w14:paraId="2775173F" w14:textId="77777777" w:rsidR="00DB7581" w:rsidRDefault="00DB7581">
            <w:pPr>
              <w:spacing w:line="256" w:lineRule="auto"/>
              <w:jc w:val="both"/>
              <w:rPr>
                <w:lang w:eastAsia="en-US"/>
              </w:rPr>
            </w:pPr>
            <w:r>
              <w:rPr>
                <w:lang w:eastAsia="en-US"/>
              </w:rPr>
              <w:t>Studijní literatura a studijní pomůcky se odvíjejí od požadavků přednášejících.</w:t>
            </w:r>
          </w:p>
        </w:tc>
      </w:tr>
    </w:tbl>
    <w:p w14:paraId="16AB4AA9" w14:textId="304E99C0" w:rsidR="00DB7581" w:rsidRDefault="00DB7581" w:rsidP="00DB7581"/>
    <w:p w14:paraId="526D3364" w14:textId="42595899" w:rsidR="00045046" w:rsidRDefault="00045046" w:rsidP="00DB7581"/>
    <w:p w14:paraId="78A8B42E" w14:textId="7B15374D" w:rsidR="00045046" w:rsidRDefault="00045046" w:rsidP="00DB7581"/>
    <w:p w14:paraId="77F78911" w14:textId="6E525A5E" w:rsidR="00045046" w:rsidRDefault="00045046" w:rsidP="00DB7581"/>
    <w:p w14:paraId="6861B877" w14:textId="07EE91DD" w:rsidR="00045046" w:rsidRDefault="00045046" w:rsidP="00DB7581"/>
    <w:p w14:paraId="665E7C96" w14:textId="51DE7443" w:rsidR="00045046" w:rsidRDefault="00045046" w:rsidP="00DB7581"/>
    <w:p w14:paraId="5E1F0C26" w14:textId="6821F787" w:rsidR="00045046" w:rsidRDefault="00045046" w:rsidP="00DB7581"/>
    <w:p w14:paraId="7A21DB31" w14:textId="7FE2EF3E" w:rsidR="00045046" w:rsidRDefault="00045046" w:rsidP="00DB7581"/>
    <w:p w14:paraId="400114E2" w14:textId="048B0995" w:rsidR="00045046" w:rsidRDefault="00045046" w:rsidP="00DB7581"/>
    <w:p w14:paraId="64FB46AF" w14:textId="16D39233" w:rsidR="00045046" w:rsidRDefault="00045046" w:rsidP="00DB7581"/>
    <w:p w14:paraId="4D9C7436" w14:textId="77777777" w:rsidR="00045046" w:rsidRDefault="00045046" w:rsidP="00DB7581"/>
    <w:p w14:paraId="54E85034" w14:textId="445BF3E3" w:rsidR="00643E56" w:rsidRDefault="00643E56" w:rsidP="00830C8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7581" w14:paraId="08FB8624" w14:textId="77777777" w:rsidTr="0004504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3AD434B" w14:textId="77777777" w:rsidR="00DB7581" w:rsidRDefault="00DB7581">
            <w:pPr>
              <w:spacing w:line="256" w:lineRule="auto"/>
              <w:jc w:val="both"/>
              <w:rPr>
                <w:b/>
                <w:sz w:val="28"/>
                <w:lang w:eastAsia="en-US"/>
              </w:rPr>
            </w:pPr>
            <w:r>
              <w:lastRenderedPageBreak/>
              <w:br w:type="page"/>
            </w:r>
            <w:r>
              <w:rPr>
                <w:b/>
                <w:sz w:val="28"/>
                <w:lang w:eastAsia="en-US"/>
              </w:rPr>
              <w:t>B-III – Charakteristika studijního předmětu</w:t>
            </w:r>
          </w:p>
        </w:tc>
      </w:tr>
      <w:tr w:rsidR="00DB7581" w14:paraId="57EA231E" w14:textId="77777777" w:rsidTr="0004504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455CA27" w14:textId="77777777" w:rsidR="00DB7581" w:rsidRDefault="00DB7581">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A39010D" w14:textId="77777777" w:rsidR="00DB7581" w:rsidRDefault="00DB7581">
            <w:pPr>
              <w:spacing w:line="256" w:lineRule="auto"/>
              <w:jc w:val="both"/>
              <w:rPr>
                <w:lang w:eastAsia="en-US"/>
              </w:rPr>
            </w:pPr>
            <w:r>
              <w:rPr>
                <w:lang w:eastAsia="en-US"/>
              </w:rPr>
              <w:t>Workshopy 2</w:t>
            </w:r>
          </w:p>
        </w:tc>
      </w:tr>
      <w:tr w:rsidR="00DB7581" w14:paraId="352FB55D"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52161B" w14:textId="77777777" w:rsidR="00DB7581" w:rsidRDefault="00DB7581"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426EC58" w14:textId="3171EDB4" w:rsidR="00DB7581" w:rsidRDefault="00DB7581">
            <w:pPr>
              <w:spacing w:line="256"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4599F9" w14:textId="77777777" w:rsidR="00DB7581" w:rsidRDefault="00DB7581">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D30D386" w14:textId="56E57A70" w:rsidR="00DB7581" w:rsidRDefault="00A62860">
            <w:pPr>
              <w:spacing w:line="256" w:lineRule="auto"/>
              <w:jc w:val="both"/>
              <w:rPr>
                <w:lang w:eastAsia="en-US"/>
              </w:rPr>
            </w:pPr>
            <w:r>
              <w:rPr>
                <w:lang w:eastAsia="en-US"/>
              </w:rPr>
              <w:t>1</w:t>
            </w:r>
            <w:r w:rsidR="00DB7581">
              <w:rPr>
                <w:lang w:eastAsia="en-US"/>
              </w:rPr>
              <w:t>/LS</w:t>
            </w:r>
          </w:p>
        </w:tc>
      </w:tr>
      <w:tr w:rsidR="00DB7581" w14:paraId="754C28C6"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4D8A07" w14:textId="77777777" w:rsidR="00DB7581" w:rsidRDefault="00DB7581"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3B4EED4" w14:textId="77777777" w:rsidR="00DB7581" w:rsidRDefault="00DB7581">
            <w:pPr>
              <w:spacing w:line="256" w:lineRule="auto"/>
              <w:jc w:val="both"/>
              <w:rPr>
                <w:lang w:eastAsia="en-US"/>
              </w:rPr>
            </w:pPr>
            <w:r>
              <w:rPr>
                <w:lang w:eastAsia="en-US"/>
              </w:rPr>
              <w:t>26/semestr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F3B355F" w14:textId="77777777" w:rsidR="00DB7581" w:rsidRDefault="00DB7581">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D7B861C" w14:textId="77777777" w:rsidR="00DB7581" w:rsidRDefault="00DB7581">
            <w:pPr>
              <w:spacing w:line="256" w:lineRule="auto"/>
              <w:jc w:val="both"/>
              <w:rPr>
                <w:lang w:eastAsia="en-US"/>
              </w:rPr>
            </w:pPr>
            <w:r>
              <w:rPr>
                <w:lang w:eastAsia="en-US"/>
              </w:rPr>
              <w:t>2/týden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6D498BF" w14:textId="77777777" w:rsidR="00DB7581" w:rsidRDefault="00DB7581">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4F4902F" w14:textId="77777777" w:rsidR="00DB7581" w:rsidRDefault="00DB7581">
            <w:pPr>
              <w:spacing w:line="256" w:lineRule="auto"/>
              <w:jc w:val="both"/>
              <w:rPr>
                <w:lang w:eastAsia="en-US"/>
              </w:rPr>
            </w:pPr>
            <w:r>
              <w:rPr>
                <w:lang w:eastAsia="en-US"/>
              </w:rPr>
              <w:t>1</w:t>
            </w:r>
          </w:p>
        </w:tc>
      </w:tr>
      <w:tr w:rsidR="00DB7581" w14:paraId="28945353"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C51BA2" w14:textId="77777777" w:rsidR="00DB7581" w:rsidRDefault="00DB7581"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5C1D84F" w14:textId="77777777" w:rsidR="00DB7581" w:rsidRDefault="00DB7581">
            <w:pPr>
              <w:spacing w:line="256" w:lineRule="auto"/>
              <w:jc w:val="both"/>
              <w:rPr>
                <w:lang w:eastAsia="en-US"/>
              </w:rPr>
            </w:pPr>
          </w:p>
        </w:tc>
      </w:tr>
      <w:tr w:rsidR="00DB7581" w14:paraId="5D729F06"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4D5E1C" w14:textId="77777777" w:rsidR="00DB7581" w:rsidRDefault="00DB7581"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C203288" w14:textId="77777777" w:rsidR="00DB7581" w:rsidRDefault="00DB7581">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3F8DDA" w14:textId="77777777" w:rsidR="00DB7581" w:rsidRDefault="00DB7581">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331ED89" w14:textId="21687AD6" w:rsidR="00DB7581" w:rsidRDefault="00532CE8">
            <w:pPr>
              <w:spacing w:line="256" w:lineRule="auto"/>
              <w:jc w:val="both"/>
              <w:rPr>
                <w:lang w:eastAsia="en-US"/>
              </w:rPr>
            </w:pPr>
            <w:r>
              <w:rPr>
                <w:lang w:eastAsia="en-US"/>
              </w:rPr>
              <w:t>C</w:t>
            </w:r>
            <w:r w:rsidR="00DB7581">
              <w:rPr>
                <w:lang w:eastAsia="en-US"/>
              </w:rPr>
              <w:t>vičení</w:t>
            </w:r>
          </w:p>
        </w:tc>
      </w:tr>
      <w:tr w:rsidR="00DB7581" w14:paraId="28EE2D15"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4B8592" w14:textId="77777777" w:rsidR="00DB7581" w:rsidRDefault="00DB7581"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194FE418" w14:textId="77777777" w:rsidR="00DB7581" w:rsidRDefault="00DB7581">
            <w:pPr>
              <w:spacing w:line="256" w:lineRule="auto"/>
              <w:jc w:val="both"/>
              <w:rPr>
                <w:lang w:eastAsia="en-US"/>
              </w:rPr>
            </w:pPr>
            <w:r>
              <w:rPr>
                <w:lang w:eastAsia="en-US"/>
              </w:rPr>
              <w:t>Ústní.</w:t>
            </w:r>
          </w:p>
        </w:tc>
      </w:tr>
      <w:tr w:rsidR="00DB7581" w14:paraId="5D2DE353" w14:textId="77777777" w:rsidTr="00045046">
        <w:trPr>
          <w:trHeight w:val="554"/>
        </w:trPr>
        <w:tc>
          <w:tcPr>
            <w:tcW w:w="9855" w:type="dxa"/>
            <w:gridSpan w:val="8"/>
            <w:tcBorders>
              <w:top w:val="nil"/>
              <w:left w:val="single" w:sz="4" w:space="0" w:color="auto"/>
              <w:bottom w:val="single" w:sz="4" w:space="0" w:color="auto"/>
              <w:right w:val="single" w:sz="4" w:space="0" w:color="auto"/>
            </w:tcBorders>
          </w:tcPr>
          <w:p w14:paraId="54445997" w14:textId="77777777" w:rsidR="00DB7581" w:rsidRDefault="00DB7581" w:rsidP="00A779C5">
            <w:pPr>
              <w:spacing w:line="256" w:lineRule="auto"/>
              <w:rPr>
                <w:lang w:eastAsia="en-US"/>
              </w:rPr>
            </w:pPr>
          </w:p>
        </w:tc>
      </w:tr>
      <w:tr w:rsidR="00DB7581" w14:paraId="5A256F33" w14:textId="77777777" w:rsidTr="0004504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76CF74" w14:textId="77777777" w:rsidR="00DB7581" w:rsidRDefault="00DB7581"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D0168FD" w14:textId="77777777" w:rsidR="00DB7581" w:rsidRDefault="00DB7581">
            <w:pPr>
              <w:spacing w:line="256" w:lineRule="auto"/>
              <w:jc w:val="both"/>
              <w:rPr>
                <w:lang w:eastAsia="en-US"/>
              </w:rPr>
            </w:pPr>
            <w:r>
              <w:rPr>
                <w:lang w:eastAsia="en-US"/>
              </w:rPr>
              <w:t>MgA. Jan Gogola</w:t>
            </w:r>
          </w:p>
        </w:tc>
      </w:tr>
      <w:tr w:rsidR="00DB7581" w14:paraId="34C39919" w14:textId="77777777" w:rsidTr="0004504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927E7B1" w14:textId="77777777" w:rsidR="00DB7581" w:rsidRDefault="00DB7581"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AF06E48" w14:textId="77777777" w:rsidR="00DB7581" w:rsidRDefault="00DB7581">
            <w:pPr>
              <w:spacing w:line="256" w:lineRule="auto"/>
              <w:jc w:val="both"/>
              <w:rPr>
                <w:lang w:eastAsia="en-US"/>
              </w:rPr>
            </w:pPr>
            <w:r>
              <w:rPr>
                <w:lang w:eastAsia="en-US"/>
              </w:rPr>
              <w:t>50 %</w:t>
            </w:r>
          </w:p>
        </w:tc>
      </w:tr>
      <w:tr w:rsidR="00DB7581" w14:paraId="67E7B325"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D51EDC" w14:textId="77777777" w:rsidR="00DB7581" w:rsidRDefault="00DB7581">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10DC266" w14:textId="77777777" w:rsidR="00DB7581" w:rsidRDefault="00DB7581">
            <w:pPr>
              <w:spacing w:line="256" w:lineRule="auto"/>
              <w:jc w:val="both"/>
              <w:rPr>
                <w:lang w:eastAsia="en-US"/>
              </w:rPr>
            </w:pPr>
          </w:p>
        </w:tc>
      </w:tr>
      <w:tr w:rsidR="00DB7581" w14:paraId="610FA733" w14:textId="77777777" w:rsidTr="00045046">
        <w:trPr>
          <w:trHeight w:val="554"/>
        </w:trPr>
        <w:tc>
          <w:tcPr>
            <w:tcW w:w="9855" w:type="dxa"/>
            <w:gridSpan w:val="8"/>
            <w:tcBorders>
              <w:top w:val="nil"/>
              <w:left w:val="single" w:sz="4" w:space="0" w:color="auto"/>
              <w:bottom w:val="single" w:sz="4" w:space="0" w:color="auto"/>
              <w:right w:val="single" w:sz="4" w:space="0" w:color="auto"/>
            </w:tcBorders>
            <w:hideMark/>
          </w:tcPr>
          <w:p w14:paraId="3ED08874" w14:textId="77777777" w:rsidR="00DB7581" w:rsidRDefault="00DB7581">
            <w:pPr>
              <w:spacing w:line="256" w:lineRule="auto"/>
              <w:jc w:val="both"/>
              <w:rPr>
                <w:lang w:eastAsia="en-US"/>
              </w:rPr>
            </w:pPr>
            <w:r>
              <w:rPr>
                <w:lang w:eastAsia="en-US"/>
              </w:rPr>
              <w:t>MgA. Jan Gogola, kolektiv pedagogů</w:t>
            </w:r>
          </w:p>
        </w:tc>
      </w:tr>
      <w:tr w:rsidR="00DB7581" w14:paraId="6D4A0038"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8E404C" w14:textId="77777777" w:rsidR="00DB7581" w:rsidRDefault="00DB7581">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C45653F" w14:textId="77777777" w:rsidR="00DB7581" w:rsidRDefault="00DB7581">
            <w:pPr>
              <w:spacing w:line="256" w:lineRule="auto"/>
              <w:jc w:val="both"/>
              <w:rPr>
                <w:lang w:eastAsia="en-US"/>
              </w:rPr>
            </w:pPr>
          </w:p>
        </w:tc>
      </w:tr>
      <w:tr w:rsidR="00DB7581" w14:paraId="3D7F0224" w14:textId="77777777" w:rsidTr="00045046">
        <w:trPr>
          <w:trHeight w:val="3938"/>
        </w:trPr>
        <w:tc>
          <w:tcPr>
            <w:tcW w:w="9855" w:type="dxa"/>
            <w:gridSpan w:val="8"/>
            <w:tcBorders>
              <w:top w:val="nil"/>
              <w:left w:val="single" w:sz="4" w:space="0" w:color="auto"/>
              <w:bottom w:val="single" w:sz="12" w:space="0" w:color="auto"/>
              <w:right w:val="single" w:sz="4" w:space="0" w:color="auto"/>
            </w:tcBorders>
          </w:tcPr>
          <w:p w14:paraId="4AF7587B" w14:textId="77777777" w:rsidR="00DB7581" w:rsidRDefault="00DB7581">
            <w:pPr>
              <w:spacing w:line="256" w:lineRule="auto"/>
              <w:jc w:val="both"/>
              <w:rPr>
                <w:lang w:eastAsia="en-US"/>
              </w:rPr>
            </w:pPr>
          </w:p>
          <w:p w14:paraId="0E0A5582" w14:textId="77777777" w:rsidR="00DB7581" w:rsidRDefault="00DB7581">
            <w:pPr>
              <w:pStyle w:val="Bezmezer"/>
              <w:spacing w:line="256" w:lineRule="auto"/>
              <w:rPr>
                <w:lang w:eastAsia="en-US"/>
              </w:rPr>
            </w:pPr>
            <w:r>
              <w:rPr>
                <w:lang w:eastAsia="en-US"/>
              </w:rPr>
              <w:t xml:space="preserve">Cílem předmětu je představení a přednáška odborníků z různých oblastí (audio)vizuální kultury, seznámení studentů s jednotlivými odborníky a jejich pracemi napříč různými obory. Obsahem předmětu je umožnění studentům seznamovat se aktivně s tvorbou významných osobností v oboru, s novými technologiemi, či tendencemi, technickými novinkami, - získat poznatky, zkušenosti a názory pozvaných lektorů. Moderní výuka je nedílným doplňkem hlavní ateliérové výuky a je považována za </w:t>
            </w:r>
            <w:proofErr w:type="gramStart"/>
            <w:r>
              <w:rPr>
                <w:lang w:eastAsia="en-US"/>
              </w:rPr>
              <w:t>teoreticko - praktickou</w:t>
            </w:r>
            <w:proofErr w:type="gramEnd"/>
            <w:r>
              <w:rPr>
                <w:lang w:eastAsia="en-US"/>
              </w:rPr>
              <w:t xml:space="preserve"> průpravu k této výuce. Předmět bude individuálně přizpůsobován konkrétním úkolům a hostujícím umělcům a teoretikům oboru. </w:t>
            </w:r>
            <w:r>
              <w:rPr>
                <w:lang w:eastAsia="en-US"/>
              </w:rPr>
              <w:br/>
            </w:r>
          </w:p>
        </w:tc>
      </w:tr>
      <w:tr w:rsidR="00DB7581" w14:paraId="5A54756A" w14:textId="77777777" w:rsidTr="0004504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C81F578" w14:textId="77777777" w:rsidR="00DB7581" w:rsidRDefault="00DB7581">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30B2E6FE" w14:textId="77777777" w:rsidR="00DB7581" w:rsidRDefault="00DB7581">
            <w:pPr>
              <w:spacing w:line="256" w:lineRule="auto"/>
              <w:jc w:val="both"/>
              <w:rPr>
                <w:lang w:eastAsia="en-US"/>
              </w:rPr>
            </w:pPr>
          </w:p>
        </w:tc>
      </w:tr>
      <w:tr w:rsidR="00DB7581" w14:paraId="7CD5F4F0" w14:textId="77777777" w:rsidTr="00045046">
        <w:trPr>
          <w:trHeight w:val="1497"/>
        </w:trPr>
        <w:tc>
          <w:tcPr>
            <w:tcW w:w="9855" w:type="dxa"/>
            <w:gridSpan w:val="8"/>
            <w:tcBorders>
              <w:top w:val="nil"/>
              <w:left w:val="single" w:sz="4" w:space="0" w:color="auto"/>
              <w:bottom w:val="single" w:sz="4" w:space="0" w:color="auto"/>
              <w:right w:val="single" w:sz="4" w:space="0" w:color="auto"/>
            </w:tcBorders>
          </w:tcPr>
          <w:p w14:paraId="752946DC" w14:textId="77777777" w:rsidR="00DB7581" w:rsidRDefault="00DB7581">
            <w:pPr>
              <w:spacing w:line="256" w:lineRule="auto"/>
              <w:jc w:val="both"/>
              <w:rPr>
                <w:lang w:eastAsia="en-US"/>
              </w:rPr>
            </w:pPr>
          </w:p>
          <w:p w14:paraId="4B906094" w14:textId="77777777" w:rsidR="00DB7581" w:rsidRDefault="00DB7581">
            <w:pPr>
              <w:spacing w:line="256" w:lineRule="auto"/>
              <w:jc w:val="both"/>
              <w:rPr>
                <w:lang w:eastAsia="en-US"/>
              </w:rPr>
            </w:pPr>
            <w:r>
              <w:rPr>
                <w:lang w:eastAsia="en-US"/>
              </w:rPr>
              <w:t>Studijní literatura a studijní pomůcky se odvíjejí od požadavků přednášejících.</w:t>
            </w:r>
          </w:p>
        </w:tc>
      </w:tr>
    </w:tbl>
    <w:p w14:paraId="5837921E" w14:textId="0623129D" w:rsidR="00DB7581" w:rsidRDefault="00DB7581" w:rsidP="00DB7581"/>
    <w:p w14:paraId="0A8DC018" w14:textId="7B0F0EE3" w:rsidR="00045046" w:rsidRDefault="00045046" w:rsidP="00DB7581"/>
    <w:p w14:paraId="0BBB272F" w14:textId="25DAEE59" w:rsidR="00045046" w:rsidRDefault="00045046" w:rsidP="00DB7581"/>
    <w:p w14:paraId="5AF68F9E" w14:textId="3FF07E95" w:rsidR="00045046" w:rsidRDefault="00045046" w:rsidP="00DB7581"/>
    <w:p w14:paraId="08350056" w14:textId="745A8D6D" w:rsidR="00045046" w:rsidRDefault="00045046" w:rsidP="00DB7581"/>
    <w:p w14:paraId="50F0728D" w14:textId="3367710D" w:rsidR="00045046" w:rsidRDefault="00045046" w:rsidP="00DB7581"/>
    <w:p w14:paraId="2268D3CB" w14:textId="2A91E4F2" w:rsidR="00045046" w:rsidRDefault="00045046" w:rsidP="00DB7581"/>
    <w:p w14:paraId="3A08D55B" w14:textId="7FEDDBCC" w:rsidR="00045046" w:rsidRDefault="00045046" w:rsidP="00DB7581"/>
    <w:p w14:paraId="631615D9" w14:textId="77777777" w:rsidR="00045046" w:rsidRDefault="00045046" w:rsidP="00DB7581"/>
    <w:p w14:paraId="16A811AD" w14:textId="48BAD4E4" w:rsidR="00DB7581" w:rsidRDefault="00DB7581" w:rsidP="00830C8E"/>
    <w:p w14:paraId="42860DC3" w14:textId="77777777" w:rsidR="00DB7581" w:rsidRDefault="00DB7581" w:rsidP="00830C8E"/>
    <w:p w14:paraId="423ECF70" w14:textId="7EA8C616" w:rsidR="00947169" w:rsidRDefault="00947169" w:rsidP="00E715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7581" w14:paraId="4376E9EB" w14:textId="77777777" w:rsidTr="00DB7581">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248F1F5" w14:textId="77777777" w:rsidR="00DB7581" w:rsidRDefault="00DB7581">
            <w:pPr>
              <w:spacing w:line="256" w:lineRule="auto"/>
              <w:jc w:val="both"/>
              <w:rPr>
                <w:b/>
                <w:sz w:val="28"/>
                <w:lang w:eastAsia="en-US"/>
              </w:rPr>
            </w:pPr>
            <w:r>
              <w:lastRenderedPageBreak/>
              <w:br w:type="page"/>
            </w:r>
            <w:r>
              <w:rPr>
                <w:b/>
                <w:sz w:val="28"/>
                <w:lang w:eastAsia="en-US"/>
              </w:rPr>
              <w:t>B-III – Charakteristika studijního předmětu</w:t>
            </w:r>
          </w:p>
        </w:tc>
      </w:tr>
      <w:tr w:rsidR="00DB7581" w14:paraId="05B6EC9A" w14:textId="77777777" w:rsidTr="00DB7581">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3F8B2C4" w14:textId="77777777" w:rsidR="00DB7581" w:rsidRDefault="00DB7581" w:rsidP="00A779C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6EEE43E" w14:textId="77777777" w:rsidR="00DB7581" w:rsidRDefault="00DB7581">
            <w:pPr>
              <w:spacing w:line="256" w:lineRule="auto"/>
              <w:jc w:val="both"/>
              <w:rPr>
                <w:lang w:eastAsia="en-US"/>
              </w:rPr>
            </w:pPr>
            <w:r>
              <w:rPr>
                <w:lang w:eastAsia="en-US"/>
              </w:rPr>
              <w:t>Zahraniční industry sekce, filmové trhy 1</w:t>
            </w:r>
          </w:p>
        </w:tc>
      </w:tr>
      <w:tr w:rsidR="00DB7581" w14:paraId="0BA326F2"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9F8DC3" w14:textId="77777777" w:rsidR="00DB7581" w:rsidRDefault="00DB7581"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50E460F" w14:textId="77777777" w:rsidR="00DB7581" w:rsidRDefault="00DB7581">
            <w:pPr>
              <w:spacing w:line="25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A28D94" w14:textId="77777777" w:rsidR="00DB7581" w:rsidRDefault="00DB7581">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A1E68B1" w14:textId="05C83560" w:rsidR="00DB7581" w:rsidRDefault="00A62860">
            <w:pPr>
              <w:spacing w:line="256" w:lineRule="auto"/>
              <w:jc w:val="both"/>
              <w:rPr>
                <w:lang w:eastAsia="en-US"/>
              </w:rPr>
            </w:pPr>
            <w:r>
              <w:rPr>
                <w:lang w:eastAsia="en-US"/>
              </w:rPr>
              <w:t>1</w:t>
            </w:r>
            <w:r w:rsidR="00DB7581">
              <w:rPr>
                <w:lang w:eastAsia="en-US"/>
              </w:rPr>
              <w:t>/ZS</w:t>
            </w:r>
          </w:p>
        </w:tc>
      </w:tr>
      <w:tr w:rsidR="00DB7581" w14:paraId="4CBAC597"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19C0D3" w14:textId="77777777" w:rsidR="00DB7581" w:rsidRDefault="00DB7581"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00706E4" w14:textId="77777777" w:rsidR="00DB7581" w:rsidRDefault="00DB7581">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8A02110" w14:textId="77777777" w:rsidR="00DB7581" w:rsidRDefault="00DB7581">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2211A2F" w14:textId="77777777" w:rsidR="00DB7581" w:rsidRDefault="00DB7581">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AF65FD4" w14:textId="77777777" w:rsidR="00DB7581" w:rsidRDefault="00DB7581">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8C7314A" w14:textId="77777777" w:rsidR="00DB7581" w:rsidRDefault="00DB7581">
            <w:pPr>
              <w:spacing w:line="256" w:lineRule="auto"/>
              <w:jc w:val="both"/>
              <w:rPr>
                <w:lang w:eastAsia="en-US"/>
              </w:rPr>
            </w:pPr>
            <w:r>
              <w:rPr>
                <w:lang w:eastAsia="en-US"/>
              </w:rPr>
              <w:t>1</w:t>
            </w:r>
          </w:p>
        </w:tc>
      </w:tr>
      <w:tr w:rsidR="00DB7581" w14:paraId="1FD35D82"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3B064D" w14:textId="77777777" w:rsidR="00DB7581" w:rsidRDefault="00DB7581"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76D86A5" w14:textId="77777777" w:rsidR="00DB7581" w:rsidRDefault="00DB7581">
            <w:pPr>
              <w:spacing w:line="256" w:lineRule="auto"/>
              <w:jc w:val="both"/>
              <w:rPr>
                <w:lang w:eastAsia="en-US"/>
              </w:rPr>
            </w:pPr>
          </w:p>
        </w:tc>
      </w:tr>
      <w:tr w:rsidR="00DB7581" w14:paraId="19FB6E8C"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B6F77B" w14:textId="77777777" w:rsidR="00DB7581" w:rsidRDefault="00DB7581"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840E674" w14:textId="77777777" w:rsidR="00DB7581" w:rsidRDefault="00DB7581">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D5AF87" w14:textId="77777777" w:rsidR="00DB7581" w:rsidRDefault="00DB7581">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CBBC183" w14:textId="77777777" w:rsidR="00DB7581" w:rsidRDefault="00DB7581">
            <w:pPr>
              <w:spacing w:line="256" w:lineRule="auto"/>
              <w:jc w:val="both"/>
              <w:rPr>
                <w:lang w:eastAsia="en-US"/>
              </w:rPr>
            </w:pPr>
            <w:r>
              <w:rPr>
                <w:lang w:eastAsia="en-US"/>
              </w:rPr>
              <w:t>Seminář</w:t>
            </w:r>
          </w:p>
        </w:tc>
      </w:tr>
      <w:tr w:rsidR="00DB7581" w14:paraId="7E340466"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CCADED" w14:textId="77777777" w:rsidR="00DB7581" w:rsidRDefault="00DB7581"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1039385D" w14:textId="77777777" w:rsidR="00DB7581" w:rsidRDefault="00DB7581">
            <w:pPr>
              <w:spacing w:line="256" w:lineRule="auto"/>
              <w:jc w:val="both"/>
              <w:rPr>
                <w:lang w:eastAsia="en-US"/>
              </w:rPr>
            </w:pPr>
            <w:r>
              <w:rPr>
                <w:lang w:eastAsia="en-US"/>
              </w:rPr>
              <w:t>Písemná, ústní</w:t>
            </w:r>
          </w:p>
        </w:tc>
      </w:tr>
      <w:tr w:rsidR="00DB7581" w14:paraId="20B0C224" w14:textId="77777777" w:rsidTr="00DB7581">
        <w:trPr>
          <w:trHeight w:val="554"/>
        </w:trPr>
        <w:tc>
          <w:tcPr>
            <w:tcW w:w="9855" w:type="dxa"/>
            <w:gridSpan w:val="8"/>
            <w:tcBorders>
              <w:top w:val="nil"/>
              <w:left w:val="single" w:sz="4" w:space="0" w:color="auto"/>
              <w:bottom w:val="single" w:sz="4" w:space="0" w:color="auto"/>
              <w:right w:val="single" w:sz="4" w:space="0" w:color="auto"/>
            </w:tcBorders>
          </w:tcPr>
          <w:p w14:paraId="2C99BB3C" w14:textId="77777777" w:rsidR="00DB7581" w:rsidRDefault="00DB7581" w:rsidP="00A779C5">
            <w:pPr>
              <w:spacing w:line="256" w:lineRule="auto"/>
              <w:rPr>
                <w:lang w:eastAsia="en-US"/>
              </w:rPr>
            </w:pPr>
          </w:p>
        </w:tc>
      </w:tr>
      <w:tr w:rsidR="00DB7581" w14:paraId="2B46A89F" w14:textId="77777777" w:rsidTr="00DB7581">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814B4A6" w14:textId="77777777" w:rsidR="00DB7581" w:rsidRDefault="00DB7581"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D63086B" w14:textId="77777777" w:rsidR="00DB7581" w:rsidRDefault="00DB7581">
            <w:pPr>
              <w:spacing w:line="256" w:lineRule="auto"/>
              <w:jc w:val="both"/>
              <w:rPr>
                <w:lang w:eastAsia="en-US"/>
              </w:rPr>
            </w:pPr>
            <w:r>
              <w:rPr>
                <w:lang w:eastAsia="en-US"/>
              </w:rPr>
              <w:t>Mgr. Jana Bébarová</w:t>
            </w:r>
          </w:p>
        </w:tc>
      </w:tr>
      <w:tr w:rsidR="00DB7581" w14:paraId="3C4CD4E6" w14:textId="77777777" w:rsidTr="00DB7581">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0BF94A2" w14:textId="77777777" w:rsidR="00DB7581" w:rsidRDefault="00DB7581"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0B5DF85" w14:textId="77777777" w:rsidR="00DB7581" w:rsidRDefault="00DB7581">
            <w:pPr>
              <w:spacing w:line="256" w:lineRule="auto"/>
              <w:jc w:val="both"/>
              <w:rPr>
                <w:lang w:eastAsia="en-US"/>
              </w:rPr>
            </w:pPr>
            <w:r>
              <w:rPr>
                <w:lang w:eastAsia="en-US"/>
              </w:rPr>
              <w:t>100 %</w:t>
            </w:r>
          </w:p>
        </w:tc>
      </w:tr>
      <w:tr w:rsidR="00DB7581" w14:paraId="011D2DBF"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903E63" w14:textId="77777777" w:rsidR="00DB7581" w:rsidRDefault="00DB7581">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3AB65D11" w14:textId="77777777" w:rsidR="00DB7581" w:rsidRDefault="00DB7581">
            <w:pPr>
              <w:spacing w:line="256" w:lineRule="auto"/>
              <w:jc w:val="both"/>
              <w:rPr>
                <w:lang w:eastAsia="en-US"/>
              </w:rPr>
            </w:pPr>
          </w:p>
        </w:tc>
      </w:tr>
      <w:tr w:rsidR="00DB7581" w14:paraId="16C362E1" w14:textId="77777777" w:rsidTr="00DB7581">
        <w:trPr>
          <w:trHeight w:val="554"/>
        </w:trPr>
        <w:tc>
          <w:tcPr>
            <w:tcW w:w="9855" w:type="dxa"/>
            <w:gridSpan w:val="8"/>
            <w:tcBorders>
              <w:top w:val="nil"/>
              <w:left w:val="single" w:sz="4" w:space="0" w:color="auto"/>
              <w:bottom w:val="single" w:sz="4" w:space="0" w:color="auto"/>
              <w:right w:val="single" w:sz="4" w:space="0" w:color="auto"/>
            </w:tcBorders>
            <w:hideMark/>
          </w:tcPr>
          <w:p w14:paraId="5770A053" w14:textId="77777777" w:rsidR="00DB7581" w:rsidRDefault="00DB7581">
            <w:pPr>
              <w:spacing w:line="256" w:lineRule="auto"/>
              <w:jc w:val="both"/>
              <w:rPr>
                <w:lang w:eastAsia="en-US"/>
              </w:rPr>
            </w:pPr>
            <w:r>
              <w:rPr>
                <w:lang w:eastAsia="en-US"/>
              </w:rPr>
              <w:t>Mgr. Jana Bébarová</w:t>
            </w:r>
          </w:p>
        </w:tc>
      </w:tr>
      <w:tr w:rsidR="00DB7581" w14:paraId="65EA4391" w14:textId="77777777" w:rsidTr="00DB7581">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B4FEB2" w14:textId="77777777" w:rsidR="00DB7581" w:rsidRDefault="00DB7581">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A9BCBE8" w14:textId="77777777" w:rsidR="00DB7581" w:rsidRDefault="00DB7581">
            <w:pPr>
              <w:spacing w:line="256" w:lineRule="auto"/>
              <w:jc w:val="both"/>
              <w:rPr>
                <w:lang w:eastAsia="en-US"/>
              </w:rPr>
            </w:pPr>
          </w:p>
        </w:tc>
      </w:tr>
      <w:tr w:rsidR="00DB7581" w14:paraId="3C677010" w14:textId="77777777" w:rsidTr="00DB7581">
        <w:trPr>
          <w:trHeight w:val="1708"/>
        </w:trPr>
        <w:tc>
          <w:tcPr>
            <w:tcW w:w="9855" w:type="dxa"/>
            <w:gridSpan w:val="8"/>
            <w:tcBorders>
              <w:top w:val="nil"/>
              <w:left w:val="single" w:sz="4" w:space="0" w:color="auto"/>
              <w:bottom w:val="single" w:sz="12" w:space="0" w:color="auto"/>
              <w:right w:val="single" w:sz="4" w:space="0" w:color="auto"/>
            </w:tcBorders>
          </w:tcPr>
          <w:p w14:paraId="672F0C08" w14:textId="77777777" w:rsidR="00DB7581" w:rsidRDefault="00DB7581">
            <w:pPr>
              <w:spacing w:line="256" w:lineRule="auto"/>
              <w:jc w:val="both"/>
              <w:rPr>
                <w:lang w:eastAsia="en-US"/>
              </w:rPr>
            </w:pPr>
          </w:p>
          <w:p w14:paraId="12ED8080" w14:textId="77777777" w:rsidR="00DB7581" w:rsidRDefault="00DB7581">
            <w:pPr>
              <w:spacing w:line="256" w:lineRule="auto"/>
              <w:jc w:val="both"/>
              <w:rPr>
                <w:lang w:eastAsia="en-US"/>
              </w:rPr>
            </w:pPr>
            <w:r>
              <w:rPr>
                <w:lang w:eastAsia="en-US"/>
              </w:rPr>
              <w:t>Cílem předmětu je rozšířit povědomí studentů o přehled domácích, ale i zahraničních filmových festivalů s primárním akcentem na jejich industry programy a fungování filmových trhů. Kromě toho budou představeny i další platformy sdružující filmaře na bázi, workshopů, masterclasses a work-in-progress meetingů. Podmínkou splnění zápočtu je zpracování zadaného úkolu (představení vybraného světového eventu – mimo Slovensko) formou prezentace.</w:t>
            </w:r>
          </w:p>
        </w:tc>
      </w:tr>
      <w:tr w:rsidR="00DB7581" w14:paraId="2DD65B9B" w14:textId="77777777" w:rsidTr="00DB7581">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742ED2D" w14:textId="77777777" w:rsidR="00DB7581" w:rsidRDefault="00DB7581">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D91CF9C" w14:textId="77777777" w:rsidR="00DB7581" w:rsidRDefault="00DB7581">
            <w:pPr>
              <w:spacing w:line="256" w:lineRule="auto"/>
              <w:jc w:val="both"/>
              <w:rPr>
                <w:lang w:eastAsia="en-US"/>
              </w:rPr>
            </w:pPr>
          </w:p>
        </w:tc>
      </w:tr>
      <w:tr w:rsidR="00DB7581" w14:paraId="7BCAA777" w14:textId="77777777" w:rsidTr="00DB7581">
        <w:trPr>
          <w:trHeight w:val="1497"/>
        </w:trPr>
        <w:tc>
          <w:tcPr>
            <w:tcW w:w="9855" w:type="dxa"/>
            <w:gridSpan w:val="8"/>
            <w:tcBorders>
              <w:top w:val="nil"/>
              <w:left w:val="single" w:sz="4" w:space="0" w:color="auto"/>
              <w:bottom w:val="single" w:sz="4" w:space="0" w:color="auto"/>
              <w:right w:val="single" w:sz="4" w:space="0" w:color="auto"/>
            </w:tcBorders>
          </w:tcPr>
          <w:p w14:paraId="64ED371D" w14:textId="77777777" w:rsidR="00316A40" w:rsidRDefault="00316A40">
            <w:pPr>
              <w:pStyle w:val="Normlnweb"/>
              <w:spacing w:before="0" w:beforeAutospacing="0" w:after="0" w:afterAutospacing="0" w:line="256" w:lineRule="auto"/>
              <w:rPr>
                <w:b/>
                <w:color w:val="201F1E"/>
                <w:sz w:val="20"/>
                <w:szCs w:val="20"/>
                <w:lang w:eastAsia="en-US"/>
              </w:rPr>
            </w:pPr>
          </w:p>
          <w:p w14:paraId="13850B2C" w14:textId="25771855" w:rsidR="00DB7581" w:rsidRPr="00163A3A" w:rsidRDefault="00DB7581">
            <w:pPr>
              <w:pStyle w:val="Normlnweb"/>
              <w:spacing w:before="0" w:beforeAutospacing="0" w:after="0" w:afterAutospacing="0" w:line="256" w:lineRule="auto"/>
              <w:rPr>
                <w:b/>
                <w:color w:val="201F1E"/>
                <w:sz w:val="20"/>
                <w:szCs w:val="20"/>
                <w:lang w:eastAsia="en-US"/>
              </w:rPr>
            </w:pPr>
            <w:r w:rsidRPr="00163A3A">
              <w:rPr>
                <w:b/>
                <w:color w:val="201F1E"/>
                <w:sz w:val="20"/>
                <w:szCs w:val="20"/>
                <w:lang w:eastAsia="en-US"/>
              </w:rPr>
              <w:t>Povinná:</w:t>
            </w:r>
          </w:p>
          <w:p w14:paraId="720A63DC" w14:textId="77777777" w:rsidR="00DB7581" w:rsidRDefault="00DB7581">
            <w:pPr>
              <w:spacing w:line="256" w:lineRule="auto"/>
              <w:jc w:val="both"/>
              <w:rPr>
                <w:lang w:eastAsia="en-US"/>
              </w:rPr>
            </w:pPr>
            <w:r>
              <w:rPr>
                <w:lang w:eastAsia="en-US"/>
              </w:rPr>
              <w:t xml:space="preserve">DE VALCK, Marijke (ed). </w:t>
            </w:r>
            <w:r>
              <w:rPr>
                <w:i/>
                <w:lang w:eastAsia="en-US"/>
              </w:rPr>
              <w:t>Film Festivals</w:t>
            </w:r>
            <w:r>
              <w:rPr>
                <w:lang w:eastAsia="en-US"/>
              </w:rPr>
              <w:t>. Routledge, 2016. ISBN 978-0415712477.</w:t>
            </w:r>
          </w:p>
          <w:p w14:paraId="5C2A5A88" w14:textId="77777777" w:rsidR="00DB7581" w:rsidRDefault="00DB7581">
            <w:pPr>
              <w:spacing w:line="256" w:lineRule="auto"/>
              <w:jc w:val="both"/>
              <w:rPr>
                <w:lang w:eastAsia="en-US"/>
              </w:rPr>
            </w:pPr>
            <w:r>
              <w:rPr>
                <w:lang w:eastAsia="en-US"/>
              </w:rPr>
              <w:t xml:space="preserve">KURZ, Sibylle. </w:t>
            </w:r>
            <w:r>
              <w:rPr>
                <w:i/>
                <w:lang w:eastAsia="en-US"/>
              </w:rPr>
              <w:t>Pitch it!</w:t>
            </w:r>
            <w:r>
              <w:rPr>
                <w:lang w:eastAsia="en-US"/>
              </w:rPr>
              <w:t xml:space="preserve"> Akademie múzických umění, 2013. ISBN 978-80-7331-284-8.</w:t>
            </w:r>
          </w:p>
          <w:p w14:paraId="2DB42F04" w14:textId="77777777" w:rsidR="00DB7581" w:rsidRDefault="00DB7581">
            <w:pPr>
              <w:spacing w:line="256" w:lineRule="auto"/>
              <w:jc w:val="both"/>
              <w:rPr>
                <w:color w:val="333333"/>
                <w:shd w:val="clear" w:color="auto" w:fill="FFFFFF"/>
                <w:lang w:eastAsia="en-US"/>
              </w:rPr>
            </w:pPr>
            <w:r>
              <w:rPr>
                <w:lang w:eastAsia="en-US"/>
              </w:rPr>
              <w:t xml:space="preserve">WONG HING-YUK, Cindy. </w:t>
            </w:r>
            <w:r>
              <w:rPr>
                <w:i/>
                <w:lang w:eastAsia="en-US"/>
              </w:rPr>
              <w:t>Film Festivals: Culture, People, and Power on the Global Screen</w:t>
            </w:r>
            <w:r>
              <w:rPr>
                <w:lang w:eastAsia="en-US"/>
              </w:rPr>
              <w:t xml:space="preserve">. Rutgers University Press, 2011. </w:t>
            </w:r>
            <w:r>
              <w:rPr>
                <w:color w:val="201F1E"/>
                <w:lang w:eastAsia="en-US"/>
              </w:rPr>
              <w:t>ISBN </w:t>
            </w:r>
            <w:r>
              <w:rPr>
                <w:color w:val="333333"/>
                <w:shd w:val="clear" w:color="auto" w:fill="FFFFFF"/>
                <w:lang w:eastAsia="en-US"/>
              </w:rPr>
              <w:t>978-0813551210.</w:t>
            </w:r>
          </w:p>
          <w:p w14:paraId="747C75BB" w14:textId="77777777" w:rsidR="00DB7581" w:rsidRDefault="00DB7581">
            <w:pPr>
              <w:spacing w:line="256" w:lineRule="auto"/>
              <w:jc w:val="both"/>
              <w:rPr>
                <w:color w:val="333333"/>
                <w:shd w:val="clear" w:color="auto" w:fill="FFFFFF"/>
                <w:lang w:eastAsia="en-US"/>
              </w:rPr>
            </w:pPr>
          </w:p>
          <w:p w14:paraId="65BD797F" w14:textId="77777777" w:rsidR="00DB7581" w:rsidRPr="00163A3A" w:rsidRDefault="00DB7581">
            <w:pPr>
              <w:pStyle w:val="Normlnweb"/>
              <w:spacing w:before="0" w:beforeAutospacing="0" w:after="0" w:afterAutospacing="0" w:line="256" w:lineRule="auto"/>
              <w:rPr>
                <w:b/>
                <w:color w:val="201F1E"/>
                <w:sz w:val="20"/>
                <w:szCs w:val="20"/>
                <w:lang w:eastAsia="en-US"/>
              </w:rPr>
            </w:pPr>
            <w:r w:rsidRPr="00163A3A">
              <w:rPr>
                <w:b/>
                <w:color w:val="201F1E"/>
                <w:sz w:val="20"/>
                <w:szCs w:val="20"/>
                <w:lang w:eastAsia="en-US"/>
              </w:rPr>
              <w:t>Doporučená:</w:t>
            </w:r>
          </w:p>
          <w:p w14:paraId="30EAF300" w14:textId="77777777" w:rsidR="00DB7581" w:rsidRDefault="00DB7581">
            <w:pPr>
              <w:spacing w:line="256" w:lineRule="auto"/>
              <w:jc w:val="both"/>
              <w:rPr>
                <w:lang w:eastAsia="en-US"/>
              </w:rPr>
            </w:pPr>
            <w:r>
              <w:rPr>
                <w:lang w:eastAsia="en-US"/>
              </w:rPr>
              <w:t>EDWARDS, Rona, SKERBELIS, Monika.</w:t>
            </w:r>
            <w:r>
              <w:rPr>
                <w:i/>
                <w:lang w:eastAsia="en-US"/>
              </w:rPr>
              <w:t xml:space="preserve"> The Complete Filmmaker's Guide to Film Festivals: Your All Access Pass to launching your film on the festival circuit.</w:t>
            </w:r>
            <w:r>
              <w:rPr>
                <w:lang w:eastAsia="en-US"/>
              </w:rPr>
              <w:t xml:space="preserve"> Michael Wiese Productions, 2012. ISBN 978-1615930883.</w:t>
            </w:r>
          </w:p>
          <w:p w14:paraId="00529C46" w14:textId="77777777" w:rsidR="00DB7581" w:rsidRDefault="00DB7581">
            <w:pPr>
              <w:spacing w:line="256" w:lineRule="auto"/>
              <w:jc w:val="both"/>
              <w:rPr>
                <w:lang w:eastAsia="en-US"/>
              </w:rPr>
            </w:pPr>
            <w:r>
              <w:rPr>
                <w:lang w:eastAsia="en-US"/>
              </w:rPr>
              <w:t>HOLLAND, Christopher</w:t>
            </w:r>
            <w:r>
              <w:rPr>
                <w:i/>
                <w:lang w:eastAsia="en-US"/>
              </w:rPr>
              <w:t>. Film Festival Secrets: A Handbook For Independent Filmmakers.</w:t>
            </w:r>
            <w:r>
              <w:rPr>
                <w:lang w:eastAsia="en-US"/>
              </w:rPr>
              <w:t xml:space="preserve"> Stomp Tokyo, 2008. ISBN 978-0971835610.</w:t>
            </w:r>
          </w:p>
          <w:p w14:paraId="07C70ACF" w14:textId="77777777" w:rsidR="00DB7581" w:rsidRDefault="00DB7581">
            <w:pPr>
              <w:spacing w:line="256" w:lineRule="auto"/>
              <w:jc w:val="both"/>
              <w:rPr>
                <w:lang w:eastAsia="en-US"/>
              </w:rPr>
            </w:pPr>
            <w:r>
              <w:rPr>
                <w:lang w:eastAsia="en-US"/>
              </w:rPr>
              <w:t xml:space="preserve">IORDANOVA, Dina Iordanova (ed.). </w:t>
            </w:r>
            <w:r>
              <w:rPr>
                <w:i/>
                <w:lang w:eastAsia="en-US"/>
              </w:rPr>
              <w:t>The Film Festival Reader, St Andrews Film Studies</w:t>
            </w:r>
            <w:r>
              <w:rPr>
                <w:lang w:eastAsia="en-US"/>
              </w:rPr>
              <w:t>, 2015. ISBN 978-1908437082.</w:t>
            </w:r>
          </w:p>
          <w:p w14:paraId="79F65FEB" w14:textId="77777777" w:rsidR="00DB7581" w:rsidRDefault="00DB7581">
            <w:pPr>
              <w:spacing w:line="256" w:lineRule="auto"/>
              <w:jc w:val="both"/>
              <w:rPr>
                <w:lang w:eastAsia="en-US"/>
              </w:rPr>
            </w:pPr>
          </w:p>
        </w:tc>
      </w:tr>
    </w:tbl>
    <w:p w14:paraId="4887D9B8" w14:textId="6EA50C68" w:rsidR="00DB7581" w:rsidRDefault="00DB7581" w:rsidP="00DB7581"/>
    <w:p w14:paraId="4CD9EDCA" w14:textId="5F842989" w:rsidR="00DB7581" w:rsidRDefault="00DB7581" w:rsidP="00DB7581"/>
    <w:p w14:paraId="6C3A4DB9" w14:textId="13C4B410" w:rsidR="00DB7581" w:rsidRDefault="00DB7581" w:rsidP="00DB7581"/>
    <w:p w14:paraId="7C3C750B" w14:textId="36631FC8" w:rsidR="00DB7581" w:rsidRDefault="00DB7581" w:rsidP="00DB7581"/>
    <w:p w14:paraId="13C70E01" w14:textId="567107BD" w:rsidR="00DB7581" w:rsidRDefault="00DB7581" w:rsidP="00DB7581"/>
    <w:p w14:paraId="4942D386" w14:textId="23B98ACE" w:rsidR="00DB7581" w:rsidRDefault="00DB7581" w:rsidP="00DB7581"/>
    <w:p w14:paraId="200ED37C" w14:textId="64374CF3" w:rsidR="00DB7581" w:rsidRDefault="00DB7581" w:rsidP="00DB7581"/>
    <w:p w14:paraId="388FF1BA" w14:textId="0539322F" w:rsidR="00002AF6" w:rsidRDefault="00002AF6" w:rsidP="00DB7581"/>
    <w:p w14:paraId="7E46DEBB" w14:textId="7FDBABD5" w:rsidR="00002AF6" w:rsidRDefault="00002AF6" w:rsidP="00DB7581"/>
    <w:p w14:paraId="295C0CFB" w14:textId="4B6AC3BD" w:rsidR="00002AF6" w:rsidRDefault="00002AF6" w:rsidP="00DB7581"/>
    <w:p w14:paraId="59E3F93C" w14:textId="19DD48E4" w:rsidR="00002AF6" w:rsidRDefault="00002AF6" w:rsidP="00DB7581"/>
    <w:p w14:paraId="5942215A" w14:textId="59066152" w:rsidR="00002AF6" w:rsidRDefault="00002AF6" w:rsidP="00DB7581"/>
    <w:p w14:paraId="64D068A5" w14:textId="77777777" w:rsidR="00002AF6" w:rsidRDefault="00002AF6" w:rsidP="00DB7581"/>
    <w:p w14:paraId="2E428D62" w14:textId="4A36C609" w:rsidR="00DB7581" w:rsidRDefault="00DB7581" w:rsidP="00DB758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7581" w14:paraId="65A48C2B" w14:textId="77777777" w:rsidTr="0004504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41C1D80" w14:textId="77777777" w:rsidR="00DB7581" w:rsidRDefault="00DB7581">
            <w:pPr>
              <w:spacing w:line="256" w:lineRule="auto"/>
              <w:jc w:val="both"/>
              <w:rPr>
                <w:b/>
                <w:sz w:val="28"/>
                <w:lang w:eastAsia="en-US"/>
              </w:rPr>
            </w:pPr>
            <w:r>
              <w:lastRenderedPageBreak/>
              <w:br w:type="page"/>
            </w:r>
            <w:r>
              <w:rPr>
                <w:b/>
                <w:sz w:val="28"/>
                <w:lang w:eastAsia="en-US"/>
              </w:rPr>
              <w:t>B-III – Charakteristika studijního předmětu</w:t>
            </w:r>
          </w:p>
        </w:tc>
      </w:tr>
      <w:tr w:rsidR="00DB7581" w14:paraId="5F136C4F" w14:textId="77777777" w:rsidTr="0004504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4A23133" w14:textId="77777777" w:rsidR="00DB7581" w:rsidRDefault="00DB7581" w:rsidP="00A779C5">
            <w:pPr>
              <w:spacing w:line="25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D465ABB" w14:textId="77777777" w:rsidR="00DB7581" w:rsidRDefault="00DB7581">
            <w:pPr>
              <w:spacing w:line="256" w:lineRule="auto"/>
              <w:jc w:val="both"/>
              <w:rPr>
                <w:lang w:eastAsia="en-US"/>
              </w:rPr>
            </w:pPr>
            <w:r>
              <w:rPr>
                <w:lang w:eastAsia="en-US"/>
              </w:rPr>
              <w:t>Zahraniční industry sekce, filmové trhy 2</w:t>
            </w:r>
          </w:p>
        </w:tc>
      </w:tr>
      <w:tr w:rsidR="00DB7581" w14:paraId="3460A42A"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2EEB45" w14:textId="77777777" w:rsidR="00DB7581" w:rsidRDefault="00DB7581" w:rsidP="00A779C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E045E01" w14:textId="77777777" w:rsidR="00DB7581" w:rsidRDefault="00DB7581">
            <w:pPr>
              <w:spacing w:line="25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971F15" w14:textId="77777777" w:rsidR="00DB7581" w:rsidRDefault="00DB7581">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89056D9" w14:textId="5CB332F0" w:rsidR="00DB7581" w:rsidRDefault="00A62860">
            <w:pPr>
              <w:spacing w:line="256" w:lineRule="auto"/>
              <w:jc w:val="both"/>
              <w:rPr>
                <w:lang w:eastAsia="en-US"/>
              </w:rPr>
            </w:pPr>
            <w:r>
              <w:rPr>
                <w:lang w:eastAsia="en-US"/>
              </w:rPr>
              <w:t>1</w:t>
            </w:r>
            <w:r w:rsidR="00DB7581">
              <w:rPr>
                <w:lang w:eastAsia="en-US"/>
              </w:rPr>
              <w:t>/LS</w:t>
            </w:r>
          </w:p>
        </w:tc>
      </w:tr>
      <w:tr w:rsidR="00DB7581" w14:paraId="30F67F32"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86B738" w14:textId="77777777" w:rsidR="00DB7581" w:rsidRDefault="00DB7581" w:rsidP="00A779C5">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D2FE8FD" w14:textId="77777777" w:rsidR="00DB7581" w:rsidRDefault="00DB7581">
            <w:pPr>
              <w:spacing w:line="256" w:lineRule="auto"/>
              <w:jc w:val="both"/>
              <w:rPr>
                <w:lang w:eastAsia="en-US"/>
              </w:rPr>
            </w:pPr>
            <w:r>
              <w:rPr>
                <w:lang w:eastAsia="en-US"/>
              </w:rPr>
              <w:t>13/semestr</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209FF4F" w14:textId="77777777" w:rsidR="00DB7581" w:rsidRDefault="00DB7581">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4946BE3" w14:textId="77777777" w:rsidR="00DB7581" w:rsidRDefault="00DB7581">
            <w:pPr>
              <w:spacing w:line="256" w:lineRule="auto"/>
              <w:jc w:val="both"/>
              <w:rPr>
                <w:lang w:eastAsia="en-US"/>
              </w:rPr>
            </w:pPr>
            <w:r>
              <w:rPr>
                <w:lang w:eastAsia="en-US"/>
              </w:rPr>
              <w:t>1/týden</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CFBDCC6" w14:textId="77777777" w:rsidR="00DB7581" w:rsidRDefault="00DB7581">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55174B1" w14:textId="77777777" w:rsidR="00DB7581" w:rsidRDefault="00DB7581">
            <w:pPr>
              <w:spacing w:line="256" w:lineRule="auto"/>
              <w:jc w:val="both"/>
              <w:rPr>
                <w:lang w:eastAsia="en-US"/>
              </w:rPr>
            </w:pPr>
            <w:r>
              <w:rPr>
                <w:lang w:eastAsia="en-US"/>
              </w:rPr>
              <w:t>1</w:t>
            </w:r>
          </w:p>
        </w:tc>
      </w:tr>
      <w:tr w:rsidR="00DB7581" w14:paraId="223942FF"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7A7348" w14:textId="77777777" w:rsidR="00DB7581" w:rsidRDefault="00DB7581" w:rsidP="00A779C5">
            <w:pPr>
              <w:spacing w:line="25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3A5945C" w14:textId="77777777" w:rsidR="00DB7581" w:rsidRDefault="00DB7581">
            <w:pPr>
              <w:spacing w:line="256" w:lineRule="auto"/>
              <w:jc w:val="both"/>
              <w:rPr>
                <w:lang w:eastAsia="en-US"/>
              </w:rPr>
            </w:pPr>
          </w:p>
        </w:tc>
      </w:tr>
      <w:tr w:rsidR="00DB7581" w14:paraId="05894352"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CC059C" w14:textId="77777777" w:rsidR="00DB7581" w:rsidRDefault="00DB7581" w:rsidP="00A779C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2FFE465" w14:textId="77777777" w:rsidR="00DB7581" w:rsidRDefault="00DB7581">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DE9F5C5" w14:textId="77777777" w:rsidR="00DB7581" w:rsidRDefault="00DB7581">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38662CD" w14:textId="77777777" w:rsidR="00DB7581" w:rsidRDefault="00DB7581">
            <w:pPr>
              <w:spacing w:line="256" w:lineRule="auto"/>
              <w:jc w:val="both"/>
              <w:rPr>
                <w:lang w:eastAsia="en-US"/>
              </w:rPr>
            </w:pPr>
            <w:r>
              <w:rPr>
                <w:lang w:eastAsia="en-US"/>
              </w:rPr>
              <w:t>Seminář</w:t>
            </w:r>
          </w:p>
        </w:tc>
      </w:tr>
      <w:tr w:rsidR="00DB7581" w14:paraId="337A9B58"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E8432D" w14:textId="77777777" w:rsidR="00DB7581" w:rsidRDefault="00DB7581" w:rsidP="00A779C5">
            <w:pPr>
              <w:spacing w:line="25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526623DC" w14:textId="77777777" w:rsidR="00DB7581" w:rsidRDefault="00DB7581">
            <w:pPr>
              <w:spacing w:line="256" w:lineRule="auto"/>
              <w:jc w:val="both"/>
              <w:rPr>
                <w:lang w:eastAsia="en-US"/>
              </w:rPr>
            </w:pPr>
            <w:r>
              <w:rPr>
                <w:lang w:eastAsia="en-US"/>
              </w:rPr>
              <w:t>Písemná, ústní</w:t>
            </w:r>
          </w:p>
        </w:tc>
      </w:tr>
      <w:tr w:rsidR="00DB7581" w14:paraId="64B579DD" w14:textId="77777777" w:rsidTr="00045046">
        <w:trPr>
          <w:trHeight w:val="554"/>
        </w:trPr>
        <w:tc>
          <w:tcPr>
            <w:tcW w:w="9855" w:type="dxa"/>
            <w:gridSpan w:val="8"/>
            <w:tcBorders>
              <w:top w:val="nil"/>
              <w:left w:val="single" w:sz="4" w:space="0" w:color="auto"/>
              <w:bottom w:val="single" w:sz="4" w:space="0" w:color="auto"/>
              <w:right w:val="single" w:sz="4" w:space="0" w:color="auto"/>
            </w:tcBorders>
          </w:tcPr>
          <w:p w14:paraId="01A65271" w14:textId="77777777" w:rsidR="00DB7581" w:rsidRDefault="00DB7581" w:rsidP="00A779C5">
            <w:pPr>
              <w:spacing w:line="256" w:lineRule="auto"/>
              <w:rPr>
                <w:lang w:eastAsia="en-US"/>
              </w:rPr>
            </w:pPr>
          </w:p>
        </w:tc>
      </w:tr>
      <w:tr w:rsidR="00DB7581" w14:paraId="1E8E628B" w14:textId="77777777" w:rsidTr="0004504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110F1B3" w14:textId="77777777" w:rsidR="00DB7581" w:rsidRDefault="00DB7581" w:rsidP="00A779C5">
            <w:pPr>
              <w:spacing w:line="25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21519E0" w14:textId="77777777" w:rsidR="00DB7581" w:rsidRDefault="00DB7581">
            <w:pPr>
              <w:spacing w:line="256" w:lineRule="auto"/>
              <w:jc w:val="both"/>
              <w:rPr>
                <w:lang w:eastAsia="en-US"/>
              </w:rPr>
            </w:pPr>
            <w:r>
              <w:rPr>
                <w:lang w:eastAsia="en-US"/>
              </w:rPr>
              <w:t>Mgr. Jana Bébarová</w:t>
            </w:r>
          </w:p>
        </w:tc>
      </w:tr>
      <w:tr w:rsidR="00DB7581" w14:paraId="6A69A460" w14:textId="77777777" w:rsidTr="0004504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76742DD" w14:textId="77777777" w:rsidR="00DB7581" w:rsidRDefault="00DB7581" w:rsidP="00A779C5">
            <w:pPr>
              <w:spacing w:line="25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F7D065B" w14:textId="77777777" w:rsidR="00DB7581" w:rsidRDefault="00DB7581">
            <w:pPr>
              <w:spacing w:line="256" w:lineRule="auto"/>
              <w:jc w:val="both"/>
              <w:rPr>
                <w:lang w:eastAsia="en-US"/>
              </w:rPr>
            </w:pPr>
            <w:r>
              <w:rPr>
                <w:lang w:eastAsia="en-US"/>
              </w:rPr>
              <w:t>100 %</w:t>
            </w:r>
          </w:p>
        </w:tc>
      </w:tr>
      <w:tr w:rsidR="00DB7581" w14:paraId="7C640099"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D3F67A" w14:textId="77777777" w:rsidR="00DB7581" w:rsidRDefault="00DB7581">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BA38CF8" w14:textId="77777777" w:rsidR="00DB7581" w:rsidRDefault="00DB7581">
            <w:pPr>
              <w:spacing w:line="256" w:lineRule="auto"/>
              <w:jc w:val="both"/>
              <w:rPr>
                <w:lang w:eastAsia="en-US"/>
              </w:rPr>
            </w:pPr>
          </w:p>
        </w:tc>
      </w:tr>
      <w:tr w:rsidR="00DB7581" w14:paraId="4AD30ACD" w14:textId="77777777" w:rsidTr="00045046">
        <w:trPr>
          <w:trHeight w:val="554"/>
        </w:trPr>
        <w:tc>
          <w:tcPr>
            <w:tcW w:w="9855" w:type="dxa"/>
            <w:gridSpan w:val="8"/>
            <w:tcBorders>
              <w:top w:val="nil"/>
              <w:left w:val="single" w:sz="4" w:space="0" w:color="auto"/>
              <w:bottom w:val="single" w:sz="4" w:space="0" w:color="auto"/>
              <w:right w:val="single" w:sz="4" w:space="0" w:color="auto"/>
            </w:tcBorders>
            <w:hideMark/>
          </w:tcPr>
          <w:p w14:paraId="2377ED30" w14:textId="77777777" w:rsidR="00DB7581" w:rsidRDefault="00DB7581">
            <w:pPr>
              <w:spacing w:line="256" w:lineRule="auto"/>
              <w:jc w:val="both"/>
              <w:rPr>
                <w:lang w:eastAsia="en-US"/>
              </w:rPr>
            </w:pPr>
            <w:r>
              <w:rPr>
                <w:lang w:eastAsia="en-US"/>
              </w:rPr>
              <w:t>Mgr. Jana Bébarová</w:t>
            </w:r>
          </w:p>
        </w:tc>
      </w:tr>
      <w:tr w:rsidR="00DB7581" w14:paraId="19CEE40D" w14:textId="77777777" w:rsidTr="0004504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523570" w14:textId="77777777" w:rsidR="00DB7581" w:rsidRDefault="00DB7581">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5D8D0CB" w14:textId="77777777" w:rsidR="00DB7581" w:rsidRDefault="00DB7581">
            <w:pPr>
              <w:spacing w:line="256" w:lineRule="auto"/>
              <w:jc w:val="both"/>
              <w:rPr>
                <w:lang w:eastAsia="en-US"/>
              </w:rPr>
            </w:pPr>
          </w:p>
        </w:tc>
      </w:tr>
      <w:tr w:rsidR="00DB7581" w14:paraId="7D3F0EA9" w14:textId="77777777" w:rsidTr="00045046">
        <w:trPr>
          <w:trHeight w:val="1661"/>
        </w:trPr>
        <w:tc>
          <w:tcPr>
            <w:tcW w:w="9855" w:type="dxa"/>
            <w:gridSpan w:val="8"/>
            <w:tcBorders>
              <w:top w:val="nil"/>
              <w:left w:val="single" w:sz="4" w:space="0" w:color="auto"/>
              <w:bottom w:val="single" w:sz="12" w:space="0" w:color="auto"/>
              <w:right w:val="single" w:sz="4" w:space="0" w:color="auto"/>
            </w:tcBorders>
          </w:tcPr>
          <w:p w14:paraId="310F7435" w14:textId="77777777" w:rsidR="00DB7581" w:rsidRDefault="00DB7581">
            <w:pPr>
              <w:spacing w:line="256" w:lineRule="auto"/>
              <w:jc w:val="both"/>
              <w:rPr>
                <w:lang w:eastAsia="en-US"/>
              </w:rPr>
            </w:pPr>
          </w:p>
          <w:p w14:paraId="38E9D28C" w14:textId="77777777" w:rsidR="00DB7581" w:rsidRPr="00316A40" w:rsidRDefault="00DB7581" w:rsidP="00316A40">
            <w:pPr>
              <w:jc w:val="both"/>
              <w:rPr>
                <w:lang w:eastAsia="en-US"/>
              </w:rPr>
            </w:pPr>
            <w:r w:rsidRPr="00316A40">
              <w:rPr>
                <w:lang w:eastAsia="en-US"/>
              </w:rPr>
              <w:t>Cílem předmětu je rozšířit povědomí studentů o přehled domácích, ale i zahraničních filmových festivalů s primárním akcentem na jejich industry programy a fungování filmových trhů. Kromě toho budou představeny i další platformy sdružující filmaře na bázi, workshopů, masterclasses a work-in-progress meetingů. Podmínkou splnění zápočtu je aktivní účast na vybraném zahraničním eventu (mimo Slovenko) a následné písemné vyhodnocení.</w:t>
            </w:r>
          </w:p>
        </w:tc>
      </w:tr>
      <w:tr w:rsidR="00DB7581" w14:paraId="0822A1C8" w14:textId="77777777" w:rsidTr="0004504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722665F" w14:textId="77777777" w:rsidR="00DB7581" w:rsidRDefault="00DB7581">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DBE49D0" w14:textId="77777777" w:rsidR="00DB7581" w:rsidRDefault="00DB7581">
            <w:pPr>
              <w:spacing w:line="256" w:lineRule="auto"/>
              <w:jc w:val="both"/>
              <w:rPr>
                <w:lang w:eastAsia="en-US"/>
              </w:rPr>
            </w:pPr>
          </w:p>
        </w:tc>
      </w:tr>
      <w:tr w:rsidR="00DB7581" w14:paraId="135A5443" w14:textId="77777777" w:rsidTr="00045046">
        <w:trPr>
          <w:trHeight w:val="1497"/>
        </w:trPr>
        <w:tc>
          <w:tcPr>
            <w:tcW w:w="9855" w:type="dxa"/>
            <w:gridSpan w:val="8"/>
            <w:tcBorders>
              <w:top w:val="nil"/>
              <w:left w:val="single" w:sz="4" w:space="0" w:color="auto"/>
              <w:bottom w:val="single" w:sz="4" w:space="0" w:color="auto"/>
              <w:right w:val="single" w:sz="4" w:space="0" w:color="auto"/>
            </w:tcBorders>
          </w:tcPr>
          <w:p w14:paraId="33A53AD1" w14:textId="77777777" w:rsidR="00DB7581" w:rsidRDefault="00DB7581">
            <w:pPr>
              <w:spacing w:line="256" w:lineRule="auto"/>
              <w:jc w:val="both"/>
              <w:rPr>
                <w:lang w:eastAsia="en-US"/>
              </w:rPr>
            </w:pPr>
          </w:p>
          <w:p w14:paraId="64CE3080" w14:textId="77777777" w:rsidR="00DB7581" w:rsidRPr="00163A3A" w:rsidRDefault="00DB7581">
            <w:pPr>
              <w:pStyle w:val="Normlnweb"/>
              <w:spacing w:before="0" w:beforeAutospacing="0" w:after="0" w:afterAutospacing="0" w:line="256" w:lineRule="auto"/>
              <w:rPr>
                <w:b/>
                <w:color w:val="201F1E"/>
                <w:sz w:val="20"/>
                <w:szCs w:val="20"/>
                <w:lang w:eastAsia="en-US"/>
              </w:rPr>
            </w:pPr>
            <w:r w:rsidRPr="00163A3A">
              <w:rPr>
                <w:b/>
                <w:color w:val="201F1E"/>
                <w:sz w:val="20"/>
                <w:szCs w:val="20"/>
                <w:lang w:eastAsia="en-US"/>
              </w:rPr>
              <w:t>Povinná:</w:t>
            </w:r>
          </w:p>
          <w:p w14:paraId="552790C4" w14:textId="77777777" w:rsidR="00DB7581" w:rsidRPr="00DB7581" w:rsidRDefault="00DB7581" w:rsidP="00DB7581">
            <w:pPr>
              <w:pStyle w:val="Bezmezer"/>
            </w:pPr>
            <w:r w:rsidRPr="00DB7581">
              <w:t>DE VALCK, Marijke (ed). Film Festivals. Routledge, 2016. ISBN 978-0415712477.</w:t>
            </w:r>
          </w:p>
          <w:p w14:paraId="3F3E1C8A" w14:textId="77777777" w:rsidR="00DB7581" w:rsidRPr="00DB7581" w:rsidRDefault="00DB7581" w:rsidP="00DB7581">
            <w:pPr>
              <w:pStyle w:val="Bezmezer"/>
            </w:pPr>
            <w:r w:rsidRPr="00DB7581">
              <w:t>KURZ, Sibylle. Pitch it! Akademie múzických umění, 2013. ISBN 978-80-7331-284-8.</w:t>
            </w:r>
          </w:p>
          <w:p w14:paraId="562AD104" w14:textId="77777777" w:rsidR="00DB7581" w:rsidRPr="00DB7581" w:rsidRDefault="00DB7581" w:rsidP="00DB7581">
            <w:pPr>
              <w:pStyle w:val="Bezmezer"/>
            </w:pPr>
            <w:r w:rsidRPr="00DB7581">
              <w:t>WONG HING-YUK, Cindy. Film Festivals: Culture, People, and Power on the Global Screen. Rutgers University Press, 2011. ISBN 978-0813551210.</w:t>
            </w:r>
          </w:p>
          <w:p w14:paraId="502D34D0" w14:textId="77777777" w:rsidR="00DB7581" w:rsidRDefault="00DB7581" w:rsidP="00DB7581">
            <w:pPr>
              <w:pStyle w:val="Bezmezer"/>
            </w:pPr>
          </w:p>
          <w:p w14:paraId="24142B19" w14:textId="1A8089A5" w:rsidR="00DB7581" w:rsidRPr="00163A3A" w:rsidRDefault="00DB7581" w:rsidP="00DB7581">
            <w:pPr>
              <w:pStyle w:val="Bezmezer"/>
              <w:rPr>
                <w:b/>
              </w:rPr>
            </w:pPr>
            <w:r w:rsidRPr="00163A3A">
              <w:rPr>
                <w:b/>
              </w:rPr>
              <w:t>Doporučená:</w:t>
            </w:r>
          </w:p>
          <w:p w14:paraId="34C61A7A" w14:textId="77777777" w:rsidR="00DB7581" w:rsidRPr="00DB7581" w:rsidRDefault="00DB7581" w:rsidP="00DB7581">
            <w:pPr>
              <w:pStyle w:val="Bezmezer"/>
            </w:pPr>
            <w:r w:rsidRPr="00DB7581">
              <w:t>EDWARDS, Rona, SKERBELIS, Monika. The Complete Filmmaker's Guide to Film Festivals: Your All Access Pass to launching your film on the festival circuit. Michael Wiese Productions, 2012. ISBN 978-1615930883.</w:t>
            </w:r>
          </w:p>
          <w:p w14:paraId="27BB2224" w14:textId="77777777" w:rsidR="00DB7581" w:rsidRPr="00DB7581" w:rsidRDefault="00DB7581" w:rsidP="00DB7581">
            <w:pPr>
              <w:pStyle w:val="Bezmezer"/>
            </w:pPr>
            <w:r w:rsidRPr="00DB7581">
              <w:t>HOLLAND, Christopher. Film Festival Secrets: A Handbook For Independent Filmmakers. Stomp Tokyo, 2008. ISBN 978-0971835610.</w:t>
            </w:r>
          </w:p>
          <w:p w14:paraId="69E8E7C8" w14:textId="77777777" w:rsidR="00DB7581" w:rsidRDefault="00DB7581" w:rsidP="00DB7581">
            <w:pPr>
              <w:pStyle w:val="Bezmezer"/>
            </w:pPr>
            <w:r w:rsidRPr="00DB7581">
              <w:t>IORDANOVA, Dina Iordanova (ed.). The Film Festival Reader, St Andrews Film Studies, 2015. ISBN 978-1908437082.</w:t>
            </w:r>
          </w:p>
          <w:p w14:paraId="5D3D4A5A" w14:textId="7B684340" w:rsidR="00316A40" w:rsidRDefault="00316A40" w:rsidP="00DB7581">
            <w:pPr>
              <w:pStyle w:val="Bezmezer"/>
              <w:rPr>
                <w:lang w:eastAsia="en-US"/>
              </w:rPr>
            </w:pPr>
          </w:p>
        </w:tc>
      </w:tr>
    </w:tbl>
    <w:p w14:paraId="3B27A49A" w14:textId="77777777" w:rsidR="00DB7581" w:rsidRDefault="00DB7581" w:rsidP="00DB7581"/>
    <w:p w14:paraId="32583484" w14:textId="7CE37F58" w:rsidR="00DB7581" w:rsidRDefault="00DB7581" w:rsidP="00DB7581"/>
    <w:p w14:paraId="3E99598A" w14:textId="1C0CE5AB" w:rsidR="00DB7581" w:rsidRDefault="00DB7581" w:rsidP="00DB7581"/>
    <w:p w14:paraId="35D37F21" w14:textId="6150FFAB" w:rsidR="00DB7581" w:rsidRDefault="00DB7581" w:rsidP="00DB7581"/>
    <w:p w14:paraId="7B6D3B27" w14:textId="288346EC" w:rsidR="00045046" w:rsidRDefault="00045046" w:rsidP="00DB7581"/>
    <w:p w14:paraId="4F449A09" w14:textId="15D61DFE" w:rsidR="00045046" w:rsidRDefault="00045046" w:rsidP="00DB7581"/>
    <w:p w14:paraId="52496121" w14:textId="6420103E" w:rsidR="00045046" w:rsidRDefault="00045046" w:rsidP="00DB7581"/>
    <w:p w14:paraId="3D1C11E2" w14:textId="78E6F280" w:rsidR="00045046" w:rsidRDefault="00045046" w:rsidP="00DB7581"/>
    <w:p w14:paraId="4EF20BD0" w14:textId="36BC1962" w:rsidR="00045046" w:rsidRDefault="00045046" w:rsidP="00DB7581"/>
    <w:p w14:paraId="692690E0" w14:textId="0790DE22" w:rsidR="00045046" w:rsidRDefault="00045046" w:rsidP="00DB7581"/>
    <w:p w14:paraId="5BA68263" w14:textId="77777777" w:rsidR="00045046" w:rsidRDefault="00045046" w:rsidP="00DB7581"/>
    <w:p w14:paraId="2CFA224F" w14:textId="13030C44" w:rsidR="00DB7581" w:rsidRDefault="00DB7581" w:rsidP="00DB7581"/>
    <w:p w14:paraId="76FA3ED4" w14:textId="77777777" w:rsidR="00DB7581" w:rsidRDefault="00DB7581" w:rsidP="00DB7581"/>
    <w:p w14:paraId="2BC4485C" w14:textId="77777777" w:rsidR="00947169" w:rsidRDefault="00947169" w:rsidP="00E71567"/>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681"/>
      </w:tblGrid>
      <w:tr w:rsidR="00174EC9" w14:paraId="44C2C1F9" w14:textId="77777777" w:rsidTr="00680ED1">
        <w:tc>
          <w:tcPr>
            <w:tcW w:w="9531" w:type="dxa"/>
            <w:gridSpan w:val="6"/>
            <w:tcBorders>
              <w:bottom w:val="double" w:sz="4" w:space="0" w:color="auto"/>
            </w:tcBorders>
            <w:shd w:val="clear" w:color="auto" w:fill="BDD6EE"/>
          </w:tcPr>
          <w:p w14:paraId="410054D2" w14:textId="39C4CEB1" w:rsidR="00174EC9" w:rsidRDefault="004212BA" w:rsidP="008B7AC5">
            <w:pPr>
              <w:jc w:val="both"/>
              <w:rPr>
                <w:b/>
                <w:sz w:val="28"/>
              </w:rPr>
            </w:pPr>
            <w:r>
              <w:rPr>
                <w:b/>
                <w:sz w:val="28"/>
              </w:rPr>
              <w:lastRenderedPageBreak/>
              <w:t>B-</w:t>
            </w:r>
            <w:proofErr w:type="gramStart"/>
            <w:r>
              <w:rPr>
                <w:b/>
                <w:sz w:val="28"/>
              </w:rPr>
              <w:t xml:space="preserve">IV - </w:t>
            </w:r>
            <w:r w:rsidR="008B7AC5">
              <w:rPr>
                <w:b/>
                <w:sz w:val="28"/>
              </w:rPr>
              <w:t>Údaje</w:t>
            </w:r>
            <w:proofErr w:type="gramEnd"/>
            <w:r w:rsidR="00174EC9">
              <w:rPr>
                <w:b/>
                <w:sz w:val="28"/>
              </w:rPr>
              <w:t xml:space="preserve"> o odborné praxi</w:t>
            </w:r>
          </w:p>
        </w:tc>
      </w:tr>
      <w:tr w:rsidR="00174EC9" w14:paraId="343E9169" w14:textId="77777777" w:rsidTr="00680ED1">
        <w:tc>
          <w:tcPr>
            <w:tcW w:w="9531" w:type="dxa"/>
            <w:gridSpan w:val="6"/>
            <w:tcBorders>
              <w:top w:val="single" w:sz="12" w:space="0" w:color="auto"/>
            </w:tcBorders>
            <w:shd w:val="clear" w:color="auto" w:fill="F7CAAC"/>
          </w:tcPr>
          <w:p w14:paraId="7E984FE9" w14:textId="77777777" w:rsidR="00174EC9" w:rsidRDefault="00174EC9">
            <w:pPr>
              <w:jc w:val="both"/>
              <w:rPr>
                <w:b/>
              </w:rPr>
            </w:pPr>
            <w:r>
              <w:rPr>
                <w:b/>
              </w:rPr>
              <w:t>Charakteristika povinné odborné praxe</w:t>
            </w:r>
          </w:p>
        </w:tc>
      </w:tr>
      <w:tr w:rsidR="00174EC9" w14:paraId="575D4112" w14:textId="77777777" w:rsidTr="00680ED1">
        <w:trPr>
          <w:trHeight w:val="2092"/>
        </w:trPr>
        <w:tc>
          <w:tcPr>
            <w:tcW w:w="9531" w:type="dxa"/>
            <w:gridSpan w:val="6"/>
          </w:tcPr>
          <w:p w14:paraId="0062AD9D" w14:textId="77777777" w:rsidR="009A6FA9" w:rsidRDefault="009A6FA9" w:rsidP="00680ED1">
            <w:pPr>
              <w:ind w:right="57"/>
              <w:jc w:val="both"/>
            </w:pPr>
          </w:p>
          <w:p w14:paraId="319796BF" w14:textId="77777777" w:rsidR="00174EC9" w:rsidRDefault="00ED45B4" w:rsidP="009A6FA9">
            <w:pPr>
              <w:ind w:right="57"/>
              <w:jc w:val="both"/>
            </w:pPr>
            <w:r w:rsidRPr="007F2CFD">
              <w:t xml:space="preserve">V souvislosti s profesním rozvojem </w:t>
            </w:r>
            <w:r>
              <w:t>je nezbytné absolvovat šesti</w:t>
            </w:r>
            <w:r w:rsidRPr="00F92717">
              <w:t>týdenní stáž</w:t>
            </w:r>
            <w:r w:rsidRPr="007F2CFD">
              <w:t xml:space="preserve"> v profesionálním </w:t>
            </w:r>
            <w:proofErr w:type="gramStart"/>
            <w:r w:rsidRPr="007F2CFD">
              <w:t>prostředí</w:t>
            </w:r>
            <w:r>
              <w:t xml:space="preserve"> - ve</w:t>
            </w:r>
            <w:proofErr w:type="gramEnd"/>
            <w:r>
              <w:t> filmových štábech, reklamních agenturách, televizích studiích</w:t>
            </w:r>
            <w:r w:rsidRPr="007F2CFD">
              <w:t> </w:t>
            </w:r>
            <w:r w:rsidRPr="00F92717">
              <w:t>v tuzemsku</w:t>
            </w:r>
            <w:r>
              <w:t xml:space="preserve"> i </w:t>
            </w:r>
            <w:r w:rsidRPr="007F2CFD">
              <w:t>za</w:t>
            </w:r>
            <w:r>
              <w:t xml:space="preserve">hraničí. </w:t>
            </w:r>
            <w:r w:rsidRPr="007F2CFD">
              <w:t xml:space="preserve">Cílem je připravit profesně zdatné </w:t>
            </w:r>
            <w:r>
              <w:t>filmové odborníky,</w:t>
            </w:r>
            <w:r w:rsidRPr="007F2CFD">
              <w:t xml:space="preserve"> kteří jsou </w:t>
            </w:r>
            <w:r>
              <w:t>schopni být</w:t>
            </w:r>
            <w:r w:rsidRPr="007F2CFD">
              <w:t xml:space="preserve"> součástí </w:t>
            </w:r>
            <w:r>
              <w:t>filmového štábu</w:t>
            </w:r>
            <w:r w:rsidRPr="007F2CFD">
              <w:t>.</w:t>
            </w:r>
            <w:r>
              <w:t xml:space="preserve"> </w:t>
            </w:r>
            <w:r w:rsidRPr="007F2CFD">
              <w:t xml:space="preserve">Základním požadavkem je </w:t>
            </w:r>
            <w:r>
              <w:t>ověření úrovně</w:t>
            </w:r>
            <w:r w:rsidRPr="007F2CFD">
              <w:t xml:space="preserve"> studenta jako osobnosti, která se svou</w:t>
            </w:r>
            <w:r>
              <w:t xml:space="preserve"> oborovou erudicí,</w:t>
            </w:r>
            <w:r w:rsidRPr="007F2CFD">
              <w:t xml:space="preserve"> empirií, poznávacími procesy a vlastnostmi vnímá, rozpoznává i reflektuje</w:t>
            </w:r>
            <w:r>
              <w:t xml:space="preserve"> situaci v oblasti filmového umění</w:t>
            </w:r>
            <w:r w:rsidRPr="007F2CFD">
              <w:t xml:space="preserve">. </w:t>
            </w:r>
            <w:r>
              <w:t>Zvládnutí</w:t>
            </w:r>
            <w:r w:rsidRPr="007F2CFD">
              <w:t xml:space="preserve"> všech dílčích složek</w:t>
            </w:r>
            <w:r>
              <w:t>, které určují</w:t>
            </w:r>
            <w:r w:rsidRPr="007F2CFD">
              <w:t xml:space="preserve"> komplexní výstup</w:t>
            </w:r>
            <w:r>
              <w:t>y</w:t>
            </w:r>
            <w:r w:rsidRPr="007F2CFD">
              <w:t xml:space="preserve"> zad</w:t>
            </w:r>
            <w:r>
              <w:t>aných úkolů v oblasti filmové umělecké praxe, umožňuje studentovi ověřit si své limity, načerpat zkušenost z profesionálního prostředí a případně získat kontakty v souvislosti se svým následným uplatněním.</w:t>
            </w:r>
          </w:p>
          <w:p w14:paraId="15C8E747" w14:textId="12571399" w:rsidR="009A6FA9" w:rsidRDefault="009A6FA9" w:rsidP="00680ED1">
            <w:pPr>
              <w:ind w:right="57"/>
              <w:jc w:val="both"/>
            </w:pPr>
          </w:p>
        </w:tc>
      </w:tr>
      <w:tr w:rsidR="00174EC9" w14:paraId="4A94D90A" w14:textId="77777777" w:rsidTr="00680ED1">
        <w:tc>
          <w:tcPr>
            <w:tcW w:w="1087" w:type="dxa"/>
            <w:shd w:val="clear" w:color="auto" w:fill="F7CAAC"/>
          </w:tcPr>
          <w:p w14:paraId="2F9624CF" w14:textId="77777777" w:rsidR="00174EC9" w:rsidRDefault="00174EC9">
            <w:pPr>
              <w:jc w:val="both"/>
              <w:rPr>
                <w:b/>
              </w:rPr>
            </w:pPr>
            <w:r>
              <w:rPr>
                <w:b/>
              </w:rPr>
              <w:t>Rozsah</w:t>
            </w:r>
          </w:p>
        </w:tc>
        <w:tc>
          <w:tcPr>
            <w:tcW w:w="3259" w:type="dxa"/>
          </w:tcPr>
          <w:p w14:paraId="2E0EE7CD" w14:textId="77777777" w:rsidR="00174EC9" w:rsidRDefault="00174EC9">
            <w:pPr>
              <w:jc w:val="both"/>
            </w:pPr>
          </w:p>
        </w:tc>
        <w:tc>
          <w:tcPr>
            <w:tcW w:w="804" w:type="dxa"/>
            <w:shd w:val="clear" w:color="auto" w:fill="F7CAAC"/>
          </w:tcPr>
          <w:p w14:paraId="0CDF6BB5" w14:textId="77777777" w:rsidR="00174EC9" w:rsidRDefault="00174EC9">
            <w:pPr>
              <w:jc w:val="both"/>
              <w:rPr>
                <w:b/>
              </w:rPr>
            </w:pPr>
            <w:r>
              <w:rPr>
                <w:b/>
              </w:rPr>
              <w:t>týdnů</w:t>
            </w:r>
          </w:p>
        </w:tc>
        <w:tc>
          <w:tcPr>
            <w:tcW w:w="1800" w:type="dxa"/>
          </w:tcPr>
          <w:p w14:paraId="7233B620" w14:textId="77777777" w:rsidR="00174EC9" w:rsidRDefault="008E0EAE">
            <w:pPr>
              <w:jc w:val="both"/>
            </w:pPr>
            <w:r>
              <w:t>šest</w:t>
            </w:r>
          </w:p>
        </w:tc>
        <w:tc>
          <w:tcPr>
            <w:tcW w:w="900" w:type="dxa"/>
            <w:shd w:val="clear" w:color="auto" w:fill="F7CAAC"/>
          </w:tcPr>
          <w:p w14:paraId="44DECC61" w14:textId="77777777" w:rsidR="00174EC9" w:rsidRDefault="00174EC9">
            <w:pPr>
              <w:jc w:val="both"/>
              <w:rPr>
                <w:b/>
              </w:rPr>
            </w:pPr>
            <w:r>
              <w:rPr>
                <w:b/>
              </w:rPr>
              <w:t>hodin</w:t>
            </w:r>
          </w:p>
        </w:tc>
        <w:tc>
          <w:tcPr>
            <w:tcW w:w="1681" w:type="dxa"/>
          </w:tcPr>
          <w:p w14:paraId="32538EAA" w14:textId="57507CAB" w:rsidR="00174EC9" w:rsidRDefault="00D50681">
            <w:pPr>
              <w:jc w:val="both"/>
            </w:pPr>
            <w:r>
              <w:t>24</w:t>
            </w:r>
            <w:r w:rsidR="008E0EAE">
              <w:t>0</w:t>
            </w:r>
            <w:r w:rsidR="009A6FA9">
              <w:t xml:space="preserve"> </w:t>
            </w:r>
            <w:r w:rsidR="008E0EAE">
              <w:t>h</w:t>
            </w:r>
          </w:p>
        </w:tc>
      </w:tr>
      <w:tr w:rsidR="00174EC9" w14:paraId="7DCF16C6" w14:textId="77777777" w:rsidTr="00680ED1">
        <w:tc>
          <w:tcPr>
            <w:tcW w:w="7850" w:type="dxa"/>
            <w:gridSpan w:val="5"/>
            <w:shd w:val="clear" w:color="auto" w:fill="F7CAAC"/>
          </w:tcPr>
          <w:p w14:paraId="4B5720D6" w14:textId="77777777" w:rsidR="00174EC9" w:rsidRDefault="00174EC9">
            <w:pPr>
              <w:jc w:val="both"/>
              <w:rPr>
                <w:b/>
              </w:rPr>
            </w:pPr>
            <w:r>
              <w:rPr>
                <w:b/>
              </w:rPr>
              <w:t>Přehled pracovišť, na kterých má být praxe uskutečňována</w:t>
            </w:r>
          </w:p>
        </w:tc>
        <w:tc>
          <w:tcPr>
            <w:tcW w:w="1681" w:type="dxa"/>
            <w:shd w:val="clear" w:color="auto" w:fill="F7CAAC"/>
          </w:tcPr>
          <w:p w14:paraId="6893812A" w14:textId="77777777" w:rsidR="00174EC9" w:rsidRDefault="00174EC9">
            <w:pPr>
              <w:jc w:val="both"/>
              <w:rPr>
                <w:b/>
              </w:rPr>
            </w:pPr>
            <w:r>
              <w:rPr>
                <w:b/>
              </w:rPr>
              <w:t>Smluvně zajištěno</w:t>
            </w:r>
          </w:p>
        </w:tc>
      </w:tr>
      <w:tr w:rsidR="00CC3C1C" w14:paraId="79C305CA" w14:textId="77777777" w:rsidTr="00680ED1">
        <w:tc>
          <w:tcPr>
            <w:tcW w:w="7850" w:type="dxa"/>
            <w:gridSpan w:val="5"/>
          </w:tcPr>
          <w:p w14:paraId="0CA9A710" w14:textId="77777777" w:rsidR="00CC3C1C" w:rsidRDefault="00CC3C1C" w:rsidP="00CC3C1C">
            <w:pPr>
              <w:jc w:val="both"/>
            </w:pPr>
            <w:r>
              <w:t>Kouzelná animace s.r.o.</w:t>
            </w:r>
          </w:p>
        </w:tc>
        <w:tc>
          <w:tcPr>
            <w:tcW w:w="1681" w:type="dxa"/>
          </w:tcPr>
          <w:p w14:paraId="637AD179" w14:textId="7BFD6598" w:rsidR="00CC3C1C" w:rsidRDefault="00EC42F4" w:rsidP="00CC3C1C">
            <w:pPr>
              <w:jc w:val="both"/>
            </w:pPr>
            <w:r>
              <w:t>Ano</w:t>
            </w:r>
          </w:p>
        </w:tc>
      </w:tr>
      <w:tr w:rsidR="00CC3C1C" w14:paraId="695F45EC" w14:textId="77777777" w:rsidTr="00680ED1">
        <w:tc>
          <w:tcPr>
            <w:tcW w:w="7850" w:type="dxa"/>
            <w:gridSpan w:val="5"/>
          </w:tcPr>
          <w:p w14:paraId="49C219BB" w14:textId="77777777" w:rsidR="00CC3C1C" w:rsidRDefault="00CC3C1C" w:rsidP="00CC3C1C">
            <w:pPr>
              <w:jc w:val="both"/>
            </w:pPr>
            <w:r>
              <w:t>IS Production s.r.o.</w:t>
            </w:r>
          </w:p>
        </w:tc>
        <w:tc>
          <w:tcPr>
            <w:tcW w:w="1681" w:type="dxa"/>
          </w:tcPr>
          <w:p w14:paraId="366204CF" w14:textId="59EF8010" w:rsidR="00CC3C1C" w:rsidRDefault="00EC42F4" w:rsidP="00CC3C1C">
            <w:pPr>
              <w:jc w:val="both"/>
            </w:pPr>
            <w:r>
              <w:t>Ano</w:t>
            </w:r>
          </w:p>
        </w:tc>
      </w:tr>
      <w:tr w:rsidR="00CC3C1C" w14:paraId="05FCD751" w14:textId="77777777" w:rsidTr="00680ED1">
        <w:tc>
          <w:tcPr>
            <w:tcW w:w="7850" w:type="dxa"/>
            <w:gridSpan w:val="5"/>
          </w:tcPr>
          <w:p w14:paraId="070A6EF1" w14:textId="77777777" w:rsidR="00CC3C1C" w:rsidRDefault="00CC3C1C" w:rsidP="00CC3C1C">
            <w:pPr>
              <w:jc w:val="both"/>
            </w:pPr>
            <w:r>
              <w:t>Filmový festival Zlín</w:t>
            </w:r>
          </w:p>
        </w:tc>
        <w:tc>
          <w:tcPr>
            <w:tcW w:w="1681" w:type="dxa"/>
          </w:tcPr>
          <w:p w14:paraId="364EBEDC" w14:textId="767CC1A1" w:rsidR="00CC3C1C" w:rsidRDefault="00EC42F4" w:rsidP="00CC3C1C">
            <w:pPr>
              <w:jc w:val="both"/>
            </w:pPr>
            <w:r>
              <w:t>Ano</w:t>
            </w:r>
          </w:p>
        </w:tc>
      </w:tr>
      <w:tr w:rsidR="00CC3C1C" w14:paraId="629CE931" w14:textId="77777777" w:rsidTr="00680ED1">
        <w:tc>
          <w:tcPr>
            <w:tcW w:w="7850" w:type="dxa"/>
            <w:gridSpan w:val="5"/>
          </w:tcPr>
          <w:p w14:paraId="4FDCE649" w14:textId="5061653E" w:rsidR="00CC3C1C" w:rsidRDefault="00DB00CF" w:rsidP="00CC3C1C">
            <w:pPr>
              <w:jc w:val="both"/>
            </w:pPr>
            <w:r>
              <w:t>Regionální filmový fond z.s.</w:t>
            </w:r>
          </w:p>
        </w:tc>
        <w:tc>
          <w:tcPr>
            <w:tcW w:w="1681" w:type="dxa"/>
          </w:tcPr>
          <w:p w14:paraId="687B70A2" w14:textId="5E5B62EA" w:rsidR="00CC3C1C" w:rsidRDefault="00EC42F4" w:rsidP="00CC3C1C">
            <w:pPr>
              <w:jc w:val="both"/>
            </w:pPr>
            <w:r>
              <w:t>Ano</w:t>
            </w:r>
          </w:p>
        </w:tc>
      </w:tr>
      <w:tr w:rsidR="00CC3C1C" w14:paraId="4AA5095D" w14:textId="77777777" w:rsidTr="00680ED1">
        <w:tc>
          <w:tcPr>
            <w:tcW w:w="7850" w:type="dxa"/>
            <w:gridSpan w:val="5"/>
          </w:tcPr>
          <w:p w14:paraId="38AADDAF" w14:textId="77777777" w:rsidR="00CC3C1C" w:rsidRDefault="00CC3C1C" w:rsidP="00CC3C1C">
            <w:pPr>
              <w:jc w:val="both"/>
            </w:pPr>
            <w:r>
              <w:t>ČT Brno</w:t>
            </w:r>
          </w:p>
        </w:tc>
        <w:tc>
          <w:tcPr>
            <w:tcW w:w="1681" w:type="dxa"/>
          </w:tcPr>
          <w:p w14:paraId="0E075719" w14:textId="73C0E89B" w:rsidR="00CC3C1C" w:rsidRDefault="00EC42F4" w:rsidP="00CC3C1C">
            <w:pPr>
              <w:jc w:val="both"/>
            </w:pPr>
            <w:r>
              <w:t>Ano</w:t>
            </w:r>
          </w:p>
        </w:tc>
      </w:tr>
      <w:tr w:rsidR="00CC3C1C" w14:paraId="6629AC09" w14:textId="77777777" w:rsidTr="00680ED1">
        <w:tc>
          <w:tcPr>
            <w:tcW w:w="7850" w:type="dxa"/>
            <w:gridSpan w:val="5"/>
          </w:tcPr>
          <w:p w14:paraId="3864FFDD" w14:textId="38A468CF" w:rsidR="00CC3C1C" w:rsidRDefault="00DB00CF" w:rsidP="00CC3C1C">
            <w:pPr>
              <w:jc w:val="both"/>
            </w:pPr>
            <w:r>
              <w:t>GNOMON Production s.r.o.</w:t>
            </w:r>
          </w:p>
        </w:tc>
        <w:tc>
          <w:tcPr>
            <w:tcW w:w="1681" w:type="dxa"/>
          </w:tcPr>
          <w:p w14:paraId="15B89B47" w14:textId="04794125" w:rsidR="00CC3C1C" w:rsidRDefault="00EC42F4" w:rsidP="00CC3C1C">
            <w:pPr>
              <w:jc w:val="both"/>
            </w:pPr>
            <w:r>
              <w:t>Ano</w:t>
            </w:r>
          </w:p>
        </w:tc>
      </w:tr>
      <w:tr w:rsidR="00CC3C1C" w14:paraId="23B68290" w14:textId="77777777" w:rsidTr="00680ED1">
        <w:tc>
          <w:tcPr>
            <w:tcW w:w="7850" w:type="dxa"/>
            <w:gridSpan w:val="5"/>
          </w:tcPr>
          <w:p w14:paraId="67B9CCC7" w14:textId="77777777" w:rsidR="00CC3C1C" w:rsidRDefault="00CC3C1C" w:rsidP="00CC3C1C">
            <w:pPr>
              <w:jc w:val="both"/>
            </w:pPr>
            <w:r>
              <w:t>Bumerang film s.r.o.</w:t>
            </w:r>
          </w:p>
        </w:tc>
        <w:tc>
          <w:tcPr>
            <w:tcW w:w="1681" w:type="dxa"/>
          </w:tcPr>
          <w:p w14:paraId="5DF1E3A1" w14:textId="0022B9BB" w:rsidR="00CC3C1C" w:rsidRDefault="00EC42F4" w:rsidP="00CC3C1C">
            <w:pPr>
              <w:jc w:val="both"/>
            </w:pPr>
            <w:r>
              <w:t>Ano</w:t>
            </w:r>
          </w:p>
        </w:tc>
      </w:tr>
      <w:tr w:rsidR="008E0EAE" w14:paraId="56ADAEAE" w14:textId="77777777" w:rsidTr="00680ED1">
        <w:tc>
          <w:tcPr>
            <w:tcW w:w="9531" w:type="dxa"/>
            <w:gridSpan w:val="6"/>
            <w:shd w:val="clear" w:color="auto" w:fill="F7CAAC"/>
          </w:tcPr>
          <w:p w14:paraId="2BBB9772" w14:textId="77777777" w:rsidR="008E0EAE" w:rsidRDefault="008E0EAE" w:rsidP="008E0EAE">
            <w:pPr>
              <w:jc w:val="both"/>
            </w:pPr>
            <w:r>
              <w:rPr>
                <w:b/>
              </w:rPr>
              <w:t>Zajištění odborné praxe v cizím jazyce (u studijních programů uskutečňovaných v cizím jazyce)</w:t>
            </w:r>
          </w:p>
        </w:tc>
      </w:tr>
      <w:tr w:rsidR="008E0EAE" w14:paraId="4F74AC40" w14:textId="77777777" w:rsidTr="00680ED1">
        <w:trPr>
          <w:trHeight w:val="627"/>
        </w:trPr>
        <w:tc>
          <w:tcPr>
            <w:tcW w:w="9531" w:type="dxa"/>
            <w:gridSpan w:val="6"/>
          </w:tcPr>
          <w:p w14:paraId="601320E0" w14:textId="77777777" w:rsidR="008E0EAE" w:rsidRDefault="008E0EAE" w:rsidP="008E0EAE">
            <w:pPr>
              <w:jc w:val="both"/>
            </w:pPr>
          </w:p>
          <w:p w14:paraId="58E11F25" w14:textId="77777777" w:rsidR="008E0EAE" w:rsidRDefault="008E0EAE" w:rsidP="008E0EAE">
            <w:pPr>
              <w:jc w:val="both"/>
            </w:pPr>
            <w:r>
              <w:t>Studijní program je u</w:t>
            </w:r>
            <w:r w:rsidR="00190084">
              <w:t>s</w:t>
            </w:r>
            <w:r>
              <w:t>kutečňován v českém jazyce, přesto mají studenti možnost volby zahraniční stáže.</w:t>
            </w:r>
          </w:p>
        </w:tc>
      </w:tr>
    </w:tbl>
    <w:p w14:paraId="4A00FCF9" w14:textId="77777777" w:rsidR="00174EC9" w:rsidRDefault="00174EC9"/>
    <w:p w14:paraId="22F5C19D" w14:textId="77777777" w:rsidR="000234D0" w:rsidRDefault="000234D0"/>
    <w:p w14:paraId="49115FC1" w14:textId="77777777" w:rsidR="000234D0" w:rsidRDefault="000234D0"/>
    <w:p w14:paraId="3A934009" w14:textId="77777777" w:rsidR="000234D0" w:rsidRDefault="000234D0"/>
    <w:p w14:paraId="3E0C79B4" w14:textId="77777777" w:rsidR="000234D0" w:rsidRDefault="000234D0"/>
    <w:p w14:paraId="7FA5BF76" w14:textId="77777777" w:rsidR="000234D0" w:rsidRDefault="000234D0"/>
    <w:p w14:paraId="14AF003D" w14:textId="77777777" w:rsidR="000234D0" w:rsidRDefault="000234D0"/>
    <w:p w14:paraId="18A8ED11" w14:textId="77777777" w:rsidR="000234D0" w:rsidRDefault="000234D0"/>
    <w:p w14:paraId="239B74E7" w14:textId="18C38835" w:rsidR="000234D0" w:rsidRDefault="000234D0"/>
    <w:p w14:paraId="204D0FF4" w14:textId="4769CE0B" w:rsidR="0011397D" w:rsidRDefault="0011397D"/>
    <w:p w14:paraId="411263FF" w14:textId="79930BF8" w:rsidR="0011397D" w:rsidRDefault="0011397D"/>
    <w:p w14:paraId="193F1D3C" w14:textId="25514F41" w:rsidR="0011397D" w:rsidRDefault="0011397D"/>
    <w:p w14:paraId="3B5A3CE4" w14:textId="0FDECD39" w:rsidR="0011397D" w:rsidRDefault="0011397D"/>
    <w:p w14:paraId="7173C7BD" w14:textId="01C29B2B" w:rsidR="0011397D" w:rsidRDefault="0011397D"/>
    <w:p w14:paraId="21C77DB1" w14:textId="7D2DA433" w:rsidR="0011397D" w:rsidRDefault="0011397D"/>
    <w:p w14:paraId="5B013282" w14:textId="57FB9A57" w:rsidR="0011397D" w:rsidRDefault="0011397D"/>
    <w:p w14:paraId="6A5CD1C5" w14:textId="05E86E6D" w:rsidR="0011397D" w:rsidRDefault="0011397D"/>
    <w:p w14:paraId="40E108BD" w14:textId="14191CE5" w:rsidR="0011397D" w:rsidRDefault="0011397D"/>
    <w:p w14:paraId="227635B1" w14:textId="2BF67921" w:rsidR="0011397D" w:rsidRDefault="0011397D"/>
    <w:p w14:paraId="2991B8D0" w14:textId="566BC486" w:rsidR="0011397D" w:rsidRDefault="0011397D"/>
    <w:p w14:paraId="7F5F3506" w14:textId="02821A0D" w:rsidR="0011397D" w:rsidRDefault="0011397D"/>
    <w:p w14:paraId="542E035E" w14:textId="04441228" w:rsidR="0011397D" w:rsidRDefault="0011397D"/>
    <w:p w14:paraId="42794D51" w14:textId="4297EC86" w:rsidR="0011397D" w:rsidRDefault="0011397D"/>
    <w:p w14:paraId="5959B130" w14:textId="60EF567A" w:rsidR="0011397D" w:rsidRDefault="0011397D"/>
    <w:p w14:paraId="58D57091" w14:textId="0F4C5A3F" w:rsidR="0011397D" w:rsidRDefault="0011397D"/>
    <w:p w14:paraId="7F2EE81E" w14:textId="458BC0CF" w:rsidR="0011397D" w:rsidRDefault="0011397D"/>
    <w:p w14:paraId="1D708D0F" w14:textId="01E03359" w:rsidR="0011397D" w:rsidRDefault="0011397D"/>
    <w:p w14:paraId="111E87F8" w14:textId="5B52F622" w:rsidR="0011397D" w:rsidRDefault="0011397D"/>
    <w:p w14:paraId="18B95A4F" w14:textId="19CA4804" w:rsidR="0011397D" w:rsidRDefault="0011397D"/>
    <w:p w14:paraId="00398797" w14:textId="3A135FEE" w:rsidR="0011397D" w:rsidRDefault="0011397D"/>
    <w:p w14:paraId="14541085" w14:textId="780A851F" w:rsidR="0011397D" w:rsidRDefault="0011397D"/>
    <w:p w14:paraId="46A1E90D" w14:textId="4C767C0D" w:rsidR="0011397D" w:rsidRDefault="0011397D"/>
    <w:p w14:paraId="7881E0E0" w14:textId="299CEFA2" w:rsidR="0011397D" w:rsidRDefault="0011397D"/>
    <w:p w14:paraId="04A1CFE1" w14:textId="4EB09CCA" w:rsidR="0011397D" w:rsidRDefault="0011397D"/>
    <w:p w14:paraId="488B63C6" w14:textId="77777777" w:rsidR="000234D0" w:rsidRDefault="000234D0"/>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34"/>
        <w:gridCol w:w="1916"/>
        <w:gridCol w:w="210"/>
        <w:gridCol w:w="709"/>
        <w:gridCol w:w="709"/>
        <w:gridCol w:w="850"/>
        <w:gridCol w:w="567"/>
        <w:gridCol w:w="709"/>
        <w:gridCol w:w="709"/>
      </w:tblGrid>
      <w:tr w:rsidR="000234D0" w14:paraId="5960E456" w14:textId="77777777" w:rsidTr="00680ED1">
        <w:tc>
          <w:tcPr>
            <w:tcW w:w="9531" w:type="dxa"/>
            <w:gridSpan w:val="10"/>
            <w:tcBorders>
              <w:bottom w:val="double" w:sz="4" w:space="0" w:color="auto"/>
            </w:tcBorders>
            <w:shd w:val="clear" w:color="auto" w:fill="BDD6EE"/>
          </w:tcPr>
          <w:p w14:paraId="2D8B7053" w14:textId="77777777" w:rsidR="000234D0" w:rsidRDefault="000234D0" w:rsidP="00FB3573">
            <w:pPr>
              <w:jc w:val="both"/>
              <w:rPr>
                <w:b/>
                <w:sz w:val="28"/>
              </w:rPr>
            </w:pPr>
            <w:r>
              <w:rPr>
                <w:b/>
                <w:sz w:val="28"/>
              </w:rPr>
              <w:lastRenderedPageBreak/>
              <w:t>C-I – Personální zabezpečení</w:t>
            </w:r>
          </w:p>
        </w:tc>
      </w:tr>
      <w:tr w:rsidR="000234D0" w14:paraId="139402F7" w14:textId="77777777" w:rsidTr="00680ED1">
        <w:tc>
          <w:tcPr>
            <w:tcW w:w="2518" w:type="dxa"/>
            <w:tcBorders>
              <w:top w:val="double" w:sz="4" w:space="0" w:color="auto"/>
            </w:tcBorders>
            <w:shd w:val="clear" w:color="auto" w:fill="F7CAAC"/>
          </w:tcPr>
          <w:p w14:paraId="75249C51" w14:textId="77777777" w:rsidR="000234D0" w:rsidRDefault="000234D0" w:rsidP="00FB3573">
            <w:pPr>
              <w:jc w:val="both"/>
              <w:rPr>
                <w:b/>
              </w:rPr>
            </w:pPr>
            <w:r>
              <w:rPr>
                <w:b/>
              </w:rPr>
              <w:t>Vysoká škola</w:t>
            </w:r>
          </w:p>
        </w:tc>
        <w:tc>
          <w:tcPr>
            <w:tcW w:w="7013" w:type="dxa"/>
            <w:gridSpan w:val="9"/>
          </w:tcPr>
          <w:p w14:paraId="188DD0E8" w14:textId="77777777" w:rsidR="000234D0" w:rsidRDefault="000234D0" w:rsidP="00FB3573">
            <w:pPr>
              <w:jc w:val="both"/>
            </w:pPr>
            <w:r>
              <w:t>Univerzita Tomáše Bati ve Zlíně</w:t>
            </w:r>
          </w:p>
        </w:tc>
      </w:tr>
      <w:tr w:rsidR="000234D0" w14:paraId="07F2E56A" w14:textId="77777777" w:rsidTr="00680ED1">
        <w:tc>
          <w:tcPr>
            <w:tcW w:w="2518" w:type="dxa"/>
            <w:shd w:val="clear" w:color="auto" w:fill="F7CAAC"/>
          </w:tcPr>
          <w:p w14:paraId="3042776D" w14:textId="77777777" w:rsidR="000234D0" w:rsidRDefault="000234D0" w:rsidP="00FB3573">
            <w:pPr>
              <w:jc w:val="both"/>
              <w:rPr>
                <w:b/>
              </w:rPr>
            </w:pPr>
            <w:r>
              <w:rPr>
                <w:b/>
              </w:rPr>
              <w:t>Součást vysoké školy</w:t>
            </w:r>
          </w:p>
        </w:tc>
        <w:tc>
          <w:tcPr>
            <w:tcW w:w="7013" w:type="dxa"/>
            <w:gridSpan w:val="9"/>
          </w:tcPr>
          <w:p w14:paraId="00EC6532" w14:textId="77777777" w:rsidR="000234D0" w:rsidRDefault="000234D0" w:rsidP="00FB3573">
            <w:pPr>
              <w:jc w:val="both"/>
            </w:pPr>
            <w:r>
              <w:t>Fakulta multimediálních komunikací</w:t>
            </w:r>
          </w:p>
        </w:tc>
      </w:tr>
      <w:tr w:rsidR="000234D0" w14:paraId="37E89C74" w14:textId="77777777" w:rsidTr="00680ED1">
        <w:tc>
          <w:tcPr>
            <w:tcW w:w="2518" w:type="dxa"/>
            <w:shd w:val="clear" w:color="auto" w:fill="F7CAAC"/>
          </w:tcPr>
          <w:p w14:paraId="0C57DA78" w14:textId="77777777" w:rsidR="000234D0" w:rsidRDefault="000234D0" w:rsidP="00FB3573">
            <w:pPr>
              <w:jc w:val="both"/>
              <w:rPr>
                <w:b/>
              </w:rPr>
            </w:pPr>
            <w:r>
              <w:rPr>
                <w:b/>
              </w:rPr>
              <w:t>Název studijního programu</w:t>
            </w:r>
          </w:p>
        </w:tc>
        <w:tc>
          <w:tcPr>
            <w:tcW w:w="7013" w:type="dxa"/>
            <w:gridSpan w:val="9"/>
          </w:tcPr>
          <w:p w14:paraId="2164ED19" w14:textId="78CEDDFD" w:rsidR="000234D0" w:rsidRDefault="00C15D34" w:rsidP="00680ED1">
            <w:pPr>
              <w:tabs>
                <w:tab w:val="left" w:pos="6988"/>
              </w:tabs>
              <w:jc w:val="both"/>
            </w:pPr>
            <w:r>
              <w:t>Teorie a praxe audiovizuální tvorby</w:t>
            </w:r>
          </w:p>
        </w:tc>
      </w:tr>
      <w:tr w:rsidR="000234D0" w14:paraId="7151A76B" w14:textId="77777777" w:rsidTr="00680ED1">
        <w:tc>
          <w:tcPr>
            <w:tcW w:w="2518" w:type="dxa"/>
            <w:shd w:val="clear" w:color="auto" w:fill="F7CAAC"/>
          </w:tcPr>
          <w:p w14:paraId="71C6F175" w14:textId="77777777" w:rsidR="000234D0" w:rsidRDefault="000234D0" w:rsidP="00FB3573">
            <w:pPr>
              <w:jc w:val="both"/>
              <w:rPr>
                <w:b/>
              </w:rPr>
            </w:pPr>
            <w:r>
              <w:rPr>
                <w:b/>
              </w:rPr>
              <w:t>Jméno a příjmení</w:t>
            </w:r>
          </w:p>
        </w:tc>
        <w:tc>
          <w:tcPr>
            <w:tcW w:w="4178" w:type="dxa"/>
            <w:gridSpan w:val="5"/>
          </w:tcPr>
          <w:p w14:paraId="7829F975" w14:textId="7230DB7D" w:rsidR="000234D0" w:rsidRDefault="000234D0" w:rsidP="00FB3573">
            <w:pPr>
              <w:jc w:val="both"/>
            </w:pPr>
            <w:r>
              <w:t>Libor Nemeškal</w:t>
            </w:r>
            <w:r w:rsidR="002356DD">
              <w:t xml:space="preserve"> – </w:t>
            </w:r>
            <w:r w:rsidR="002356DD" w:rsidRPr="002356DD">
              <w:rPr>
                <w:b/>
              </w:rPr>
              <w:t>garant programu TPAT</w:t>
            </w:r>
            <w:ins w:id="658" w:author="Ponížilová Hana" w:date="2020-02-13T17:03:00Z">
              <w:r w:rsidR="00917682">
                <w:rPr>
                  <w:b/>
                </w:rPr>
                <w:t>, garant specializace Střihová skladba</w:t>
              </w:r>
            </w:ins>
          </w:p>
        </w:tc>
        <w:tc>
          <w:tcPr>
            <w:tcW w:w="850" w:type="dxa"/>
            <w:shd w:val="clear" w:color="auto" w:fill="F7CAAC"/>
          </w:tcPr>
          <w:p w14:paraId="7D53E354" w14:textId="77777777" w:rsidR="000234D0" w:rsidRDefault="000234D0" w:rsidP="00FB3573">
            <w:pPr>
              <w:jc w:val="both"/>
              <w:rPr>
                <w:b/>
              </w:rPr>
            </w:pPr>
            <w:r>
              <w:rPr>
                <w:b/>
              </w:rPr>
              <w:t>Tituly</w:t>
            </w:r>
          </w:p>
        </w:tc>
        <w:tc>
          <w:tcPr>
            <w:tcW w:w="1985" w:type="dxa"/>
            <w:gridSpan w:val="3"/>
          </w:tcPr>
          <w:p w14:paraId="16450807" w14:textId="33272E05" w:rsidR="000234D0" w:rsidRDefault="007A2313" w:rsidP="00FB3573">
            <w:pPr>
              <w:jc w:val="both"/>
            </w:pPr>
            <w:r>
              <w:t>d</w:t>
            </w:r>
            <w:r w:rsidR="000234D0">
              <w:t>oc. MgA., Ph.D.</w:t>
            </w:r>
          </w:p>
        </w:tc>
      </w:tr>
      <w:tr w:rsidR="000234D0" w14:paraId="6F1B3A56" w14:textId="77777777" w:rsidTr="00680ED1">
        <w:trPr>
          <w:trHeight w:val="231"/>
        </w:trPr>
        <w:tc>
          <w:tcPr>
            <w:tcW w:w="2518" w:type="dxa"/>
            <w:shd w:val="clear" w:color="auto" w:fill="F7CAAC"/>
          </w:tcPr>
          <w:p w14:paraId="64909A85" w14:textId="77777777" w:rsidR="000234D0" w:rsidRDefault="000234D0" w:rsidP="00FB3573">
            <w:pPr>
              <w:jc w:val="both"/>
              <w:rPr>
                <w:b/>
              </w:rPr>
            </w:pPr>
            <w:r>
              <w:rPr>
                <w:b/>
              </w:rPr>
              <w:t>Rok narození</w:t>
            </w:r>
          </w:p>
        </w:tc>
        <w:tc>
          <w:tcPr>
            <w:tcW w:w="634" w:type="dxa"/>
          </w:tcPr>
          <w:p w14:paraId="1A84DAD4" w14:textId="77777777" w:rsidR="000234D0" w:rsidRDefault="000234D0" w:rsidP="00FB3573">
            <w:pPr>
              <w:jc w:val="both"/>
            </w:pPr>
            <w:r>
              <w:t>1984</w:t>
            </w:r>
          </w:p>
        </w:tc>
        <w:tc>
          <w:tcPr>
            <w:tcW w:w="1916" w:type="dxa"/>
            <w:shd w:val="clear" w:color="auto" w:fill="F7CAAC"/>
          </w:tcPr>
          <w:p w14:paraId="75CBA9D0" w14:textId="77777777" w:rsidR="000234D0" w:rsidRDefault="000234D0" w:rsidP="00FB3573">
            <w:pPr>
              <w:jc w:val="both"/>
              <w:rPr>
                <w:b/>
              </w:rPr>
            </w:pPr>
            <w:r>
              <w:rPr>
                <w:b/>
              </w:rPr>
              <w:t>typ vztahu k VŠ</w:t>
            </w:r>
          </w:p>
        </w:tc>
        <w:tc>
          <w:tcPr>
            <w:tcW w:w="919" w:type="dxa"/>
            <w:gridSpan w:val="2"/>
          </w:tcPr>
          <w:p w14:paraId="213E969D" w14:textId="77777777" w:rsidR="000234D0" w:rsidRDefault="000234D0" w:rsidP="00FB3573">
            <w:pPr>
              <w:jc w:val="both"/>
            </w:pPr>
            <w:r>
              <w:t>pp</w:t>
            </w:r>
          </w:p>
        </w:tc>
        <w:tc>
          <w:tcPr>
            <w:tcW w:w="709" w:type="dxa"/>
            <w:shd w:val="clear" w:color="auto" w:fill="F7CAAC"/>
          </w:tcPr>
          <w:p w14:paraId="7924B6DC" w14:textId="77777777" w:rsidR="000234D0" w:rsidRDefault="000234D0" w:rsidP="00FB3573">
            <w:pPr>
              <w:jc w:val="both"/>
              <w:rPr>
                <w:b/>
              </w:rPr>
            </w:pPr>
            <w:r>
              <w:rPr>
                <w:b/>
              </w:rPr>
              <w:t>rozsah</w:t>
            </w:r>
          </w:p>
        </w:tc>
        <w:tc>
          <w:tcPr>
            <w:tcW w:w="850" w:type="dxa"/>
          </w:tcPr>
          <w:p w14:paraId="10880E1C" w14:textId="1E74854E" w:rsidR="000234D0" w:rsidRDefault="000234D0" w:rsidP="00FB3573">
            <w:pPr>
              <w:jc w:val="both"/>
            </w:pPr>
            <w:r>
              <w:t>40</w:t>
            </w:r>
            <w:r w:rsidR="00C15D34">
              <w:t xml:space="preserve"> </w:t>
            </w:r>
            <w:r>
              <w:t>h/t</w:t>
            </w:r>
          </w:p>
        </w:tc>
        <w:tc>
          <w:tcPr>
            <w:tcW w:w="567" w:type="dxa"/>
            <w:shd w:val="clear" w:color="auto" w:fill="F7CAAC"/>
          </w:tcPr>
          <w:p w14:paraId="4E920922" w14:textId="77777777" w:rsidR="000234D0" w:rsidRDefault="000234D0" w:rsidP="00FB3573">
            <w:pPr>
              <w:jc w:val="both"/>
              <w:rPr>
                <w:b/>
              </w:rPr>
            </w:pPr>
            <w:r>
              <w:rPr>
                <w:b/>
              </w:rPr>
              <w:t xml:space="preserve">do </w:t>
            </w:r>
          </w:p>
          <w:p w14:paraId="537549B2" w14:textId="77777777" w:rsidR="000234D0" w:rsidRDefault="000234D0" w:rsidP="00FB3573">
            <w:pPr>
              <w:jc w:val="both"/>
              <w:rPr>
                <w:b/>
              </w:rPr>
            </w:pPr>
            <w:r>
              <w:rPr>
                <w:b/>
              </w:rPr>
              <w:t>kdy</w:t>
            </w:r>
          </w:p>
        </w:tc>
        <w:tc>
          <w:tcPr>
            <w:tcW w:w="1418" w:type="dxa"/>
            <w:gridSpan w:val="2"/>
          </w:tcPr>
          <w:p w14:paraId="55992487" w14:textId="77777777" w:rsidR="000234D0" w:rsidRDefault="000234D0" w:rsidP="00FB3573">
            <w:pPr>
              <w:jc w:val="both"/>
            </w:pPr>
            <w:r>
              <w:t>N</w:t>
            </w:r>
          </w:p>
        </w:tc>
      </w:tr>
      <w:tr w:rsidR="000234D0" w14:paraId="55FAC1C7" w14:textId="77777777" w:rsidTr="00680ED1">
        <w:tc>
          <w:tcPr>
            <w:tcW w:w="5068" w:type="dxa"/>
            <w:gridSpan w:val="3"/>
            <w:shd w:val="clear" w:color="auto" w:fill="F7CAAC"/>
          </w:tcPr>
          <w:p w14:paraId="0299F9A5" w14:textId="77777777" w:rsidR="000234D0" w:rsidRDefault="000234D0" w:rsidP="00FB3573">
            <w:pPr>
              <w:jc w:val="both"/>
              <w:rPr>
                <w:b/>
              </w:rPr>
            </w:pPr>
            <w:r>
              <w:rPr>
                <w:b/>
              </w:rPr>
              <w:t>Typ vztahu na součásti VŠ, která uskutečňuje st. program</w:t>
            </w:r>
          </w:p>
        </w:tc>
        <w:tc>
          <w:tcPr>
            <w:tcW w:w="919" w:type="dxa"/>
            <w:gridSpan w:val="2"/>
          </w:tcPr>
          <w:p w14:paraId="680AE0EB" w14:textId="77777777" w:rsidR="000234D0" w:rsidRDefault="000234D0" w:rsidP="00FB3573">
            <w:pPr>
              <w:jc w:val="both"/>
            </w:pPr>
            <w:r>
              <w:t>pp</w:t>
            </w:r>
          </w:p>
        </w:tc>
        <w:tc>
          <w:tcPr>
            <w:tcW w:w="709" w:type="dxa"/>
            <w:shd w:val="clear" w:color="auto" w:fill="F7CAAC"/>
          </w:tcPr>
          <w:p w14:paraId="04637723" w14:textId="77777777" w:rsidR="000234D0" w:rsidRDefault="000234D0" w:rsidP="00FB3573">
            <w:pPr>
              <w:jc w:val="both"/>
              <w:rPr>
                <w:b/>
              </w:rPr>
            </w:pPr>
            <w:r>
              <w:rPr>
                <w:b/>
              </w:rPr>
              <w:t>rozsah</w:t>
            </w:r>
          </w:p>
        </w:tc>
        <w:tc>
          <w:tcPr>
            <w:tcW w:w="850" w:type="dxa"/>
          </w:tcPr>
          <w:p w14:paraId="76DE2312" w14:textId="6DFEC914" w:rsidR="000234D0" w:rsidRDefault="000234D0" w:rsidP="00FB3573">
            <w:pPr>
              <w:jc w:val="both"/>
            </w:pPr>
            <w:r>
              <w:t>40</w:t>
            </w:r>
            <w:r w:rsidR="00C15D34">
              <w:t xml:space="preserve"> </w:t>
            </w:r>
            <w:r>
              <w:t>h/t</w:t>
            </w:r>
          </w:p>
        </w:tc>
        <w:tc>
          <w:tcPr>
            <w:tcW w:w="567" w:type="dxa"/>
            <w:shd w:val="clear" w:color="auto" w:fill="F7CAAC"/>
          </w:tcPr>
          <w:p w14:paraId="42F473EF" w14:textId="77777777" w:rsidR="000234D0" w:rsidRDefault="000234D0" w:rsidP="00FB3573">
            <w:pPr>
              <w:jc w:val="both"/>
              <w:rPr>
                <w:b/>
              </w:rPr>
            </w:pPr>
            <w:r>
              <w:rPr>
                <w:b/>
              </w:rPr>
              <w:t xml:space="preserve">do </w:t>
            </w:r>
          </w:p>
          <w:p w14:paraId="37105E2F" w14:textId="77777777" w:rsidR="000234D0" w:rsidRDefault="000234D0" w:rsidP="00FB3573">
            <w:pPr>
              <w:jc w:val="both"/>
              <w:rPr>
                <w:b/>
              </w:rPr>
            </w:pPr>
            <w:r>
              <w:rPr>
                <w:b/>
              </w:rPr>
              <w:t>kdy</w:t>
            </w:r>
          </w:p>
        </w:tc>
        <w:tc>
          <w:tcPr>
            <w:tcW w:w="1418" w:type="dxa"/>
            <w:gridSpan w:val="2"/>
          </w:tcPr>
          <w:p w14:paraId="09F9FA0F" w14:textId="77777777" w:rsidR="000234D0" w:rsidRDefault="000234D0" w:rsidP="00FB3573">
            <w:pPr>
              <w:jc w:val="both"/>
            </w:pPr>
            <w:r>
              <w:t>N</w:t>
            </w:r>
          </w:p>
        </w:tc>
      </w:tr>
      <w:tr w:rsidR="000234D0" w14:paraId="6D0719D6" w14:textId="77777777" w:rsidTr="00680ED1">
        <w:tc>
          <w:tcPr>
            <w:tcW w:w="5987" w:type="dxa"/>
            <w:gridSpan w:val="5"/>
            <w:shd w:val="clear" w:color="auto" w:fill="F7CAAC"/>
          </w:tcPr>
          <w:p w14:paraId="0FE8CF34" w14:textId="77777777" w:rsidR="000234D0" w:rsidRDefault="000234D0" w:rsidP="00FB3573">
            <w:pPr>
              <w:jc w:val="both"/>
            </w:pPr>
            <w:r>
              <w:rPr>
                <w:b/>
              </w:rPr>
              <w:t>Další současná působení jako akademický pracovník na jiných VŠ</w:t>
            </w:r>
          </w:p>
        </w:tc>
        <w:tc>
          <w:tcPr>
            <w:tcW w:w="1559" w:type="dxa"/>
            <w:gridSpan w:val="2"/>
            <w:shd w:val="clear" w:color="auto" w:fill="F7CAAC"/>
          </w:tcPr>
          <w:p w14:paraId="7161C48C" w14:textId="77777777" w:rsidR="000234D0" w:rsidRDefault="000234D0" w:rsidP="00FB3573">
            <w:pPr>
              <w:rPr>
                <w:b/>
              </w:rPr>
            </w:pPr>
            <w:r>
              <w:rPr>
                <w:b/>
              </w:rPr>
              <w:t>typ prac. vztahu</w:t>
            </w:r>
          </w:p>
        </w:tc>
        <w:tc>
          <w:tcPr>
            <w:tcW w:w="1985" w:type="dxa"/>
            <w:gridSpan w:val="3"/>
            <w:shd w:val="clear" w:color="auto" w:fill="F7CAAC"/>
          </w:tcPr>
          <w:p w14:paraId="4EBE13B6" w14:textId="77777777" w:rsidR="000234D0" w:rsidRDefault="000234D0" w:rsidP="00FB3573">
            <w:pPr>
              <w:jc w:val="both"/>
              <w:rPr>
                <w:b/>
              </w:rPr>
            </w:pPr>
            <w:r>
              <w:rPr>
                <w:b/>
              </w:rPr>
              <w:t>rozsah</w:t>
            </w:r>
          </w:p>
        </w:tc>
      </w:tr>
      <w:tr w:rsidR="000234D0" w14:paraId="2ADE647D" w14:textId="77777777" w:rsidTr="00680ED1">
        <w:tc>
          <w:tcPr>
            <w:tcW w:w="5987" w:type="dxa"/>
            <w:gridSpan w:val="5"/>
          </w:tcPr>
          <w:p w14:paraId="44771616" w14:textId="77777777" w:rsidR="000234D0" w:rsidRDefault="000234D0" w:rsidP="00FB3573">
            <w:pPr>
              <w:jc w:val="both"/>
            </w:pPr>
          </w:p>
        </w:tc>
        <w:tc>
          <w:tcPr>
            <w:tcW w:w="1559" w:type="dxa"/>
            <w:gridSpan w:val="2"/>
          </w:tcPr>
          <w:p w14:paraId="279720D6" w14:textId="77777777" w:rsidR="000234D0" w:rsidRDefault="000234D0" w:rsidP="00FB3573">
            <w:pPr>
              <w:jc w:val="both"/>
            </w:pPr>
          </w:p>
        </w:tc>
        <w:tc>
          <w:tcPr>
            <w:tcW w:w="1985" w:type="dxa"/>
            <w:gridSpan w:val="3"/>
          </w:tcPr>
          <w:p w14:paraId="6BD37939" w14:textId="77777777" w:rsidR="000234D0" w:rsidRDefault="000234D0" w:rsidP="00FB3573">
            <w:pPr>
              <w:jc w:val="both"/>
            </w:pPr>
          </w:p>
        </w:tc>
      </w:tr>
      <w:tr w:rsidR="000234D0" w14:paraId="16247BB5" w14:textId="77777777" w:rsidTr="00680ED1">
        <w:tc>
          <w:tcPr>
            <w:tcW w:w="9531" w:type="dxa"/>
            <w:gridSpan w:val="10"/>
            <w:shd w:val="clear" w:color="auto" w:fill="F7CAAC"/>
          </w:tcPr>
          <w:p w14:paraId="30C1CEBA" w14:textId="77777777" w:rsidR="000234D0" w:rsidRDefault="000234D0" w:rsidP="00FB3573">
            <w:pPr>
              <w:jc w:val="both"/>
            </w:pPr>
            <w:r>
              <w:rPr>
                <w:b/>
              </w:rPr>
              <w:t>Předměty příslušného studijního programu a způsob zapojení do jejich výuky, příp. další zapojení do uskutečňování studijního programu</w:t>
            </w:r>
          </w:p>
        </w:tc>
      </w:tr>
      <w:tr w:rsidR="000234D0" w14:paraId="17840261" w14:textId="77777777" w:rsidTr="00680ED1">
        <w:trPr>
          <w:trHeight w:val="484"/>
        </w:trPr>
        <w:tc>
          <w:tcPr>
            <w:tcW w:w="9531" w:type="dxa"/>
            <w:gridSpan w:val="10"/>
            <w:tcBorders>
              <w:top w:val="nil"/>
            </w:tcBorders>
          </w:tcPr>
          <w:p w14:paraId="2DFFFD01" w14:textId="77777777" w:rsidR="002356DD" w:rsidRDefault="002356DD" w:rsidP="00FB3573">
            <w:pPr>
              <w:jc w:val="both"/>
            </w:pPr>
          </w:p>
          <w:p w14:paraId="7869E211" w14:textId="3165EB48" w:rsidR="000234D0" w:rsidRDefault="000234D0" w:rsidP="00FB3573">
            <w:pPr>
              <w:jc w:val="both"/>
              <w:rPr>
                <w:rFonts w:eastAsia="Calibri"/>
              </w:rPr>
            </w:pPr>
            <w:r>
              <w:t>Ateliér 7-9 (garant, vedoucí semináře)</w:t>
            </w:r>
          </w:p>
          <w:p w14:paraId="1112AB54" w14:textId="77777777" w:rsidR="000234D0" w:rsidRDefault="000234D0" w:rsidP="00FB3573">
            <w:pPr>
              <w:jc w:val="both"/>
              <w:rPr>
                <w:rFonts w:eastAsia="Calibri"/>
              </w:rPr>
            </w:pPr>
            <w:r>
              <w:t>Filmová řeč 1,2 (garant, vedoucí semináře)</w:t>
            </w:r>
          </w:p>
          <w:p w14:paraId="14436074" w14:textId="41A43812" w:rsidR="000234D0" w:rsidRDefault="000234D0" w:rsidP="00FB3573">
            <w:pPr>
              <w:jc w:val="both"/>
              <w:rPr>
                <w:rFonts w:eastAsia="Calibri"/>
              </w:rPr>
            </w:pPr>
            <w:r w:rsidRPr="002A4F2A">
              <w:t>Teorie a technologie Střihová skladba 5</w:t>
            </w:r>
            <w:r>
              <w:t xml:space="preserve"> (garant, 50</w:t>
            </w:r>
            <w:r w:rsidR="00917682">
              <w:t xml:space="preserve"> </w:t>
            </w:r>
            <w:r>
              <w:t>výu</w:t>
            </w:r>
            <w:r w:rsidR="00917682">
              <w:t>ky</w:t>
            </w:r>
            <w:r>
              <w:t>, vedoucí semináře)</w:t>
            </w:r>
          </w:p>
          <w:p w14:paraId="77D7F8AF" w14:textId="77777777" w:rsidR="000234D0" w:rsidRDefault="000234D0" w:rsidP="00FB3573">
            <w:pPr>
              <w:jc w:val="both"/>
              <w:rPr>
                <w:rFonts w:eastAsia="Calibri"/>
              </w:rPr>
            </w:pPr>
            <w:r w:rsidRPr="002A4F2A">
              <w:t>Audiovizuální praktika Střihová skladba 7-9</w:t>
            </w:r>
            <w:r>
              <w:t xml:space="preserve"> (garant, vedoucí semináře)</w:t>
            </w:r>
          </w:p>
          <w:p w14:paraId="336C5AC5" w14:textId="77777777" w:rsidR="000234D0" w:rsidRDefault="000234D0" w:rsidP="00FB3573">
            <w:pPr>
              <w:jc w:val="both"/>
              <w:rPr>
                <w:rFonts w:eastAsia="Calibri"/>
              </w:rPr>
            </w:pPr>
            <w:r w:rsidRPr="002A4F2A">
              <w:t>Teorie a technologie Střihová skladba 7-9</w:t>
            </w:r>
            <w:r>
              <w:t xml:space="preserve"> (garant, vedoucí semináře)</w:t>
            </w:r>
          </w:p>
          <w:p w14:paraId="5EE30185" w14:textId="77777777" w:rsidR="000234D0" w:rsidRDefault="000234D0" w:rsidP="00FB3573">
            <w:pPr>
              <w:jc w:val="both"/>
            </w:pPr>
            <w:r w:rsidRPr="009D72DB">
              <w:t>Workshopy 1</w:t>
            </w:r>
            <w:r>
              <w:t xml:space="preserve"> (garant)</w:t>
            </w:r>
          </w:p>
          <w:p w14:paraId="57332C4A" w14:textId="77777777" w:rsidR="00917682" w:rsidRDefault="00917682" w:rsidP="00917682">
            <w:pPr>
              <w:jc w:val="both"/>
              <w:rPr>
                <w:ins w:id="659" w:author="Ponížilová Hana" w:date="2020-02-13T17:03:00Z"/>
                <w:rFonts w:eastAsia="Calibri"/>
              </w:rPr>
            </w:pPr>
            <w:ins w:id="660" w:author="Ponížilová Hana" w:date="2020-02-13T17:03:00Z">
              <w:r>
                <w:t>Seminář k bakalářské práci (garant, 10 % výuky, vedoucí semináře)</w:t>
              </w:r>
            </w:ins>
          </w:p>
          <w:p w14:paraId="6136E6E0" w14:textId="77777777" w:rsidR="00917682" w:rsidRDefault="00917682" w:rsidP="00917682">
            <w:pPr>
              <w:jc w:val="both"/>
              <w:rPr>
                <w:ins w:id="661" w:author="Ponížilová Hana" w:date="2020-02-13T17:03:00Z"/>
              </w:rPr>
            </w:pPr>
            <w:ins w:id="662" w:author="Ponížilová Hana" w:date="2020-02-13T17:03:00Z">
              <w:r>
                <w:t>Střihová skladba bakalářský projekt (garant, 10 % výuky, vedoucí semináře)</w:t>
              </w:r>
            </w:ins>
          </w:p>
          <w:p w14:paraId="124410F8" w14:textId="77777777" w:rsidR="00917682" w:rsidRDefault="00917682" w:rsidP="00917682">
            <w:pPr>
              <w:jc w:val="both"/>
              <w:rPr>
                <w:ins w:id="663" w:author="Ponížilová Hana" w:date="2020-02-13T17:03:00Z"/>
              </w:rPr>
            </w:pPr>
            <w:ins w:id="664" w:author="Ponížilová Hana" w:date="2020-02-13T17:03:00Z">
              <w:r>
                <w:t>Seminář k diplomové práci (garant, 10 % výuky, vedoucí semináře)</w:t>
              </w:r>
            </w:ins>
          </w:p>
          <w:p w14:paraId="584BBBA8" w14:textId="77777777" w:rsidR="00917682" w:rsidRDefault="00917682" w:rsidP="00917682">
            <w:pPr>
              <w:jc w:val="both"/>
              <w:rPr>
                <w:ins w:id="665" w:author="Ponížilová Hana" w:date="2020-02-13T17:03:00Z"/>
              </w:rPr>
            </w:pPr>
            <w:ins w:id="666" w:author="Ponížilová Hana" w:date="2020-02-13T17:03:00Z">
              <w:r>
                <w:t>Střihová skladba diplomový projekt (garant, 10 % výuky, vedoucí semináře)</w:t>
              </w:r>
            </w:ins>
          </w:p>
          <w:p w14:paraId="45BE2FDF" w14:textId="570A9E38" w:rsidR="000234D0" w:rsidDel="00917682" w:rsidRDefault="000234D0" w:rsidP="00FB3573">
            <w:pPr>
              <w:jc w:val="both"/>
              <w:rPr>
                <w:del w:id="667" w:author="Ponížilová Hana" w:date="2020-02-13T17:03:00Z"/>
                <w:rFonts w:eastAsia="Calibri"/>
              </w:rPr>
            </w:pPr>
            <w:del w:id="668" w:author="Ponížilová Hana" w:date="2020-02-13T17:03:00Z">
              <w:r w:rsidDel="00917682">
                <w:delText>Seminář k diplomové práci (garant, vedoucí semináře)</w:delText>
              </w:r>
            </w:del>
          </w:p>
          <w:p w14:paraId="2C3F4EB6" w14:textId="28015C00" w:rsidR="000234D0" w:rsidDel="00917682" w:rsidRDefault="000234D0" w:rsidP="00FB3573">
            <w:pPr>
              <w:jc w:val="both"/>
              <w:rPr>
                <w:del w:id="669" w:author="Ponížilová Hana" w:date="2020-02-13T17:03:00Z"/>
                <w:rFonts w:eastAsia="Calibri"/>
              </w:rPr>
            </w:pPr>
            <w:del w:id="670" w:author="Ponížilová Hana" w:date="2020-02-13T17:03:00Z">
              <w:r w:rsidDel="00917682">
                <w:delText>Střihová skladba diplomový projekt (garant, vedoucí semináře)</w:delText>
              </w:r>
            </w:del>
          </w:p>
          <w:p w14:paraId="13BB67A6" w14:textId="77777777" w:rsidR="000234D0" w:rsidRDefault="000234D0" w:rsidP="00FB3573">
            <w:pPr>
              <w:jc w:val="both"/>
            </w:pPr>
          </w:p>
        </w:tc>
      </w:tr>
      <w:tr w:rsidR="000234D0" w14:paraId="6BFD1AA8" w14:textId="77777777" w:rsidTr="00680ED1">
        <w:tc>
          <w:tcPr>
            <w:tcW w:w="9531" w:type="dxa"/>
            <w:gridSpan w:val="10"/>
            <w:shd w:val="clear" w:color="auto" w:fill="F7CAAC"/>
          </w:tcPr>
          <w:p w14:paraId="3E5C0A1F" w14:textId="77777777" w:rsidR="000234D0" w:rsidRDefault="000234D0" w:rsidP="00FB3573">
            <w:pPr>
              <w:jc w:val="both"/>
            </w:pPr>
            <w:r>
              <w:rPr>
                <w:b/>
              </w:rPr>
              <w:t xml:space="preserve">Údaje o vzdělání na VŠ </w:t>
            </w:r>
          </w:p>
        </w:tc>
      </w:tr>
      <w:tr w:rsidR="000234D0" w14:paraId="73F9D680" w14:textId="77777777" w:rsidTr="00680ED1">
        <w:trPr>
          <w:trHeight w:val="1302"/>
        </w:trPr>
        <w:tc>
          <w:tcPr>
            <w:tcW w:w="9531" w:type="dxa"/>
            <w:gridSpan w:val="10"/>
          </w:tcPr>
          <w:p w14:paraId="67F47F3D" w14:textId="77777777" w:rsidR="000234D0" w:rsidRDefault="000234D0" w:rsidP="00FB3573">
            <w:pPr>
              <w:spacing w:line="259" w:lineRule="auto"/>
              <w:ind w:left="144" w:hanging="142"/>
              <w:contextualSpacing/>
              <w:jc w:val="both"/>
            </w:pPr>
          </w:p>
          <w:p w14:paraId="29C229B1" w14:textId="77777777" w:rsidR="000234D0" w:rsidRPr="00A55907" w:rsidRDefault="000234D0" w:rsidP="00FB3573">
            <w:pPr>
              <w:spacing w:line="259" w:lineRule="auto"/>
              <w:ind w:left="144" w:hanging="142"/>
              <w:contextualSpacing/>
              <w:jc w:val="both"/>
            </w:pPr>
            <w:r w:rsidRPr="00A55907">
              <w:t xml:space="preserve">2011-2015: </w:t>
            </w:r>
            <w:r>
              <w:t>Univerzita Tomáše Bati</w:t>
            </w:r>
            <w:r w:rsidRPr="00A55907">
              <w:t xml:space="preserve"> ve Zlíně, </w:t>
            </w:r>
            <w:r>
              <w:t xml:space="preserve">FMK, Výtvarná umění, Multimédia a design, </w:t>
            </w:r>
            <w:r w:rsidRPr="00A55907">
              <w:t>Ph.D.</w:t>
            </w:r>
          </w:p>
          <w:p w14:paraId="18C63FAC" w14:textId="77777777" w:rsidR="000234D0" w:rsidRDefault="000234D0" w:rsidP="00FB3573">
            <w:pPr>
              <w:spacing w:line="259" w:lineRule="auto"/>
              <w:ind w:left="142" w:hanging="142"/>
              <w:contextualSpacing/>
              <w:jc w:val="both"/>
            </w:pPr>
            <w:r>
              <w:t>2015-2016: Film Editing, Dodge College of Film and Media, Chapman University, postdoctoral scholar</w:t>
            </w:r>
          </w:p>
          <w:p w14:paraId="08857132" w14:textId="77777777" w:rsidR="000234D0" w:rsidRDefault="000234D0" w:rsidP="00FB3573">
            <w:pPr>
              <w:spacing w:line="259" w:lineRule="auto"/>
              <w:ind w:left="144" w:hanging="142"/>
              <w:contextualSpacing/>
              <w:jc w:val="both"/>
            </w:pPr>
            <w:r>
              <w:t>2019: Univerzita Tomáše Bati</w:t>
            </w:r>
            <w:r w:rsidRPr="00A55907">
              <w:t xml:space="preserve"> ve Zlíně, </w:t>
            </w:r>
            <w:r>
              <w:t>Fakulta multimediálních komunikací, Multimédia a design, doc.</w:t>
            </w:r>
          </w:p>
          <w:p w14:paraId="02543820" w14:textId="77777777" w:rsidR="000234D0" w:rsidRDefault="000234D0" w:rsidP="00FB3573">
            <w:pPr>
              <w:spacing w:line="259" w:lineRule="auto"/>
              <w:ind w:left="142" w:hanging="142"/>
              <w:contextualSpacing/>
              <w:jc w:val="both"/>
              <w:rPr>
                <w:b/>
              </w:rPr>
            </w:pPr>
          </w:p>
        </w:tc>
      </w:tr>
      <w:tr w:rsidR="000234D0" w14:paraId="64FF6A3D" w14:textId="77777777" w:rsidTr="00680ED1">
        <w:tc>
          <w:tcPr>
            <w:tcW w:w="9531" w:type="dxa"/>
            <w:gridSpan w:val="10"/>
            <w:shd w:val="clear" w:color="auto" w:fill="F7CAAC"/>
          </w:tcPr>
          <w:p w14:paraId="52A6D327" w14:textId="77777777" w:rsidR="000234D0" w:rsidRDefault="000234D0" w:rsidP="00FB3573">
            <w:pPr>
              <w:jc w:val="both"/>
              <w:rPr>
                <w:b/>
              </w:rPr>
            </w:pPr>
            <w:r>
              <w:rPr>
                <w:b/>
              </w:rPr>
              <w:t>Údaje o odborném působení od absolvování VŠ</w:t>
            </w:r>
          </w:p>
        </w:tc>
      </w:tr>
      <w:tr w:rsidR="000234D0" w14:paraId="13294E1A" w14:textId="77777777" w:rsidTr="00680ED1">
        <w:trPr>
          <w:trHeight w:val="1090"/>
        </w:trPr>
        <w:tc>
          <w:tcPr>
            <w:tcW w:w="9531" w:type="dxa"/>
            <w:gridSpan w:val="10"/>
          </w:tcPr>
          <w:p w14:paraId="359B95A8" w14:textId="77777777" w:rsidR="000234D0" w:rsidRDefault="000234D0" w:rsidP="00FB3573">
            <w:pPr>
              <w:spacing w:line="259" w:lineRule="auto"/>
              <w:contextualSpacing/>
            </w:pPr>
          </w:p>
          <w:p w14:paraId="2CC90C4C" w14:textId="77777777" w:rsidR="000234D0" w:rsidRDefault="000234D0" w:rsidP="00FB3573">
            <w:pPr>
              <w:spacing w:line="259" w:lineRule="auto"/>
              <w:contextualSpacing/>
            </w:pPr>
            <w:r>
              <w:t>2011-2013: Univerzita Tomáše Bati ve Zlíně, Ústav animace a audiovize, ředitel</w:t>
            </w:r>
          </w:p>
          <w:p w14:paraId="37E99747" w14:textId="77777777" w:rsidR="000234D0" w:rsidRDefault="000234D0" w:rsidP="00FB3573">
            <w:pPr>
              <w:spacing w:line="259" w:lineRule="auto"/>
              <w:contextualSpacing/>
            </w:pPr>
            <w:r w:rsidRPr="00A55907">
              <w:t>2012-2013: střihač, kreativní producent, InTwo Studio</w:t>
            </w:r>
            <w:r>
              <w:t>, jpp</w:t>
            </w:r>
          </w:p>
          <w:p w14:paraId="175D4634" w14:textId="77777777" w:rsidR="000234D0" w:rsidRDefault="000234D0" w:rsidP="00FB3573">
            <w:pPr>
              <w:spacing w:line="259" w:lineRule="auto"/>
              <w:contextualSpacing/>
            </w:pPr>
            <w:r>
              <w:t>2013-2014: Univerzita Tomáše Bati ve Zlíně, Fakulta multimediálních komunikací, proděkan pro tvůrčí činnost</w:t>
            </w:r>
          </w:p>
          <w:p w14:paraId="705AF056" w14:textId="77777777" w:rsidR="000234D0" w:rsidRPr="00A55907" w:rsidRDefault="000234D0" w:rsidP="00FB3573">
            <w:pPr>
              <w:spacing w:line="259" w:lineRule="auto"/>
              <w:contextualSpacing/>
            </w:pPr>
            <w:r w:rsidRPr="00A55907">
              <w:t>2013-2015: střihač, kreativní producent, Bare Bear Studio</w:t>
            </w:r>
            <w:r>
              <w:t>, s.r.o., jpp</w:t>
            </w:r>
          </w:p>
          <w:p w14:paraId="6BC2FCF7" w14:textId="77777777" w:rsidR="000234D0" w:rsidRPr="00A55907" w:rsidRDefault="000234D0" w:rsidP="00FB3573">
            <w:pPr>
              <w:spacing w:line="259" w:lineRule="auto"/>
              <w:contextualSpacing/>
            </w:pPr>
            <w:r w:rsidRPr="00A55907">
              <w:t xml:space="preserve">2015: assistant </w:t>
            </w:r>
            <w:r>
              <w:t>of postproduction</w:t>
            </w:r>
            <w:r w:rsidRPr="00A55907">
              <w:t>, Strongman Film Production</w:t>
            </w:r>
            <w:r>
              <w:t>, jpp</w:t>
            </w:r>
          </w:p>
          <w:p w14:paraId="326F74F6" w14:textId="77777777" w:rsidR="000234D0" w:rsidRPr="00A55907" w:rsidRDefault="000234D0" w:rsidP="00FB3573">
            <w:pPr>
              <w:spacing w:line="259" w:lineRule="auto"/>
              <w:contextualSpacing/>
            </w:pPr>
            <w:r w:rsidRPr="00A55907">
              <w:t xml:space="preserve">2015-2016: assistant editor, concept editor, </w:t>
            </w:r>
            <w:r>
              <w:t>Haimes Films, jpp</w:t>
            </w:r>
          </w:p>
          <w:p w14:paraId="78E6C420" w14:textId="77777777" w:rsidR="000234D0" w:rsidRDefault="000234D0" w:rsidP="00FB3573">
            <w:pPr>
              <w:spacing w:line="259" w:lineRule="auto"/>
              <w:contextualSpacing/>
            </w:pPr>
            <w:proofErr w:type="gramStart"/>
            <w:r w:rsidRPr="00A55907">
              <w:t>2003-dosud</w:t>
            </w:r>
            <w:proofErr w:type="gramEnd"/>
            <w:r w:rsidRPr="00A55907">
              <w:t>: freelancer – střih</w:t>
            </w:r>
            <w:r>
              <w:t>ač</w:t>
            </w:r>
            <w:r w:rsidRPr="00A55907">
              <w:t>, produce</w:t>
            </w:r>
            <w:r>
              <w:t>nt, dramaturg</w:t>
            </w:r>
            <w:r w:rsidRPr="00A55907">
              <w:t>, OSVČ</w:t>
            </w:r>
          </w:p>
          <w:p w14:paraId="47FEF9C2" w14:textId="77777777" w:rsidR="000234D0" w:rsidRPr="00A55907" w:rsidRDefault="000234D0" w:rsidP="00FB3573">
            <w:pPr>
              <w:spacing w:line="259" w:lineRule="auto"/>
              <w:contextualSpacing/>
            </w:pPr>
            <w:proofErr w:type="gramStart"/>
            <w:r>
              <w:t>2011-dosud</w:t>
            </w:r>
            <w:proofErr w:type="gramEnd"/>
            <w:r>
              <w:t>: Univerzita Tomáše Bati ve Zlíně, Fakulta multimediálních komunikací, ateliér Audiovizuální tvorba, asistent, odborný asistent, docent</w:t>
            </w:r>
          </w:p>
          <w:p w14:paraId="1BC06451" w14:textId="77777777" w:rsidR="000234D0" w:rsidRDefault="000234D0" w:rsidP="00FB3573">
            <w:pPr>
              <w:spacing w:line="259" w:lineRule="auto"/>
              <w:contextualSpacing/>
            </w:pPr>
            <w:proofErr w:type="gramStart"/>
            <w:r w:rsidRPr="00A55907">
              <w:t>2015-dosud</w:t>
            </w:r>
            <w:proofErr w:type="gramEnd"/>
            <w:r w:rsidRPr="00A55907">
              <w:t>: střihač, kreativní producent, Kouzelná animace</w:t>
            </w:r>
            <w:r>
              <w:t>, s.r.o.</w:t>
            </w:r>
          </w:p>
          <w:p w14:paraId="3ED52CED" w14:textId="77777777" w:rsidR="000234D0" w:rsidRDefault="000234D0" w:rsidP="00FB3573">
            <w:pPr>
              <w:tabs>
                <w:tab w:val="left" w:pos="142"/>
              </w:tabs>
              <w:spacing w:line="259" w:lineRule="auto"/>
              <w:contextualSpacing/>
            </w:pPr>
          </w:p>
        </w:tc>
      </w:tr>
      <w:tr w:rsidR="000234D0" w14:paraId="234CFF97" w14:textId="77777777" w:rsidTr="00680ED1">
        <w:trPr>
          <w:trHeight w:val="250"/>
        </w:trPr>
        <w:tc>
          <w:tcPr>
            <w:tcW w:w="9531" w:type="dxa"/>
            <w:gridSpan w:val="10"/>
            <w:shd w:val="clear" w:color="auto" w:fill="F7CAAC"/>
          </w:tcPr>
          <w:p w14:paraId="32A5F24B" w14:textId="77777777" w:rsidR="000234D0" w:rsidRDefault="000234D0" w:rsidP="00FB3573">
            <w:pPr>
              <w:jc w:val="both"/>
            </w:pPr>
            <w:r>
              <w:rPr>
                <w:b/>
              </w:rPr>
              <w:t>Zkušenosti s vedením kvalifikačních a rigorózních prací</w:t>
            </w:r>
          </w:p>
        </w:tc>
      </w:tr>
      <w:tr w:rsidR="000234D0" w14:paraId="26D13848" w14:textId="77777777" w:rsidTr="00680ED1">
        <w:trPr>
          <w:trHeight w:val="354"/>
        </w:trPr>
        <w:tc>
          <w:tcPr>
            <w:tcW w:w="9531" w:type="dxa"/>
            <w:gridSpan w:val="10"/>
          </w:tcPr>
          <w:p w14:paraId="5BF5FD40" w14:textId="77777777" w:rsidR="000234D0" w:rsidRDefault="000234D0" w:rsidP="00FB3573">
            <w:pPr>
              <w:jc w:val="both"/>
            </w:pPr>
          </w:p>
          <w:p w14:paraId="07015F56" w14:textId="77777777" w:rsidR="000234D0" w:rsidRDefault="000234D0" w:rsidP="00FB3573">
            <w:pPr>
              <w:jc w:val="both"/>
            </w:pPr>
            <w:r>
              <w:t xml:space="preserve">Vedení 24 úspěšně obhájených kvalifikačních prací (22 bakalářských + 2 magisterské) ve studijním programu Teorie a praxe audiovizuální tvorby. </w:t>
            </w:r>
          </w:p>
          <w:p w14:paraId="5AB32CF9" w14:textId="77777777" w:rsidR="000234D0" w:rsidRDefault="000234D0" w:rsidP="00FB3573">
            <w:pPr>
              <w:jc w:val="both"/>
            </w:pPr>
          </w:p>
        </w:tc>
      </w:tr>
      <w:tr w:rsidR="000234D0" w:rsidRPr="000047F6" w14:paraId="18A2F2EA" w14:textId="77777777" w:rsidTr="00680ED1">
        <w:trPr>
          <w:cantSplit/>
        </w:trPr>
        <w:tc>
          <w:tcPr>
            <w:tcW w:w="3152" w:type="dxa"/>
            <w:gridSpan w:val="2"/>
            <w:tcBorders>
              <w:top w:val="single" w:sz="12" w:space="0" w:color="auto"/>
            </w:tcBorders>
            <w:shd w:val="clear" w:color="auto" w:fill="F7CAAC"/>
          </w:tcPr>
          <w:p w14:paraId="4368E43E" w14:textId="77777777" w:rsidR="000234D0" w:rsidRDefault="000234D0" w:rsidP="00FB3573">
            <w:pPr>
              <w:jc w:val="both"/>
            </w:pPr>
            <w:r>
              <w:rPr>
                <w:b/>
              </w:rPr>
              <w:t xml:space="preserve">Obor habilitačního řízení </w:t>
            </w:r>
          </w:p>
        </w:tc>
        <w:tc>
          <w:tcPr>
            <w:tcW w:w="2126" w:type="dxa"/>
            <w:gridSpan w:val="2"/>
            <w:tcBorders>
              <w:top w:val="single" w:sz="12" w:space="0" w:color="auto"/>
            </w:tcBorders>
            <w:shd w:val="clear" w:color="auto" w:fill="F7CAAC"/>
          </w:tcPr>
          <w:p w14:paraId="2A09004E" w14:textId="77777777" w:rsidR="000234D0" w:rsidRDefault="000234D0" w:rsidP="00FB3573">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365D8BC0" w14:textId="77777777" w:rsidR="000234D0" w:rsidRDefault="000234D0" w:rsidP="00FB3573">
            <w:pPr>
              <w:jc w:val="both"/>
            </w:pPr>
            <w:r>
              <w:rPr>
                <w:b/>
              </w:rPr>
              <w:t>Řízení konáno na VŠ</w:t>
            </w:r>
          </w:p>
        </w:tc>
        <w:tc>
          <w:tcPr>
            <w:tcW w:w="1985" w:type="dxa"/>
            <w:gridSpan w:val="3"/>
            <w:tcBorders>
              <w:top w:val="single" w:sz="12" w:space="0" w:color="auto"/>
              <w:left w:val="single" w:sz="12" w:space="0" w:color="auto"/>
            </w:tcBorders>
            <w:shd w:val="clear" w:color="auto" w:fill="F7CAAC"/>
          </w:tcPr>
          <w:p w14:paraId="3DC70F4E" w14:textId="77777777" w:rsidR="000234D0" w:rsidRPr="000047F6" w:rsidRDefault="000234D0" w:rsidP="00FB3573">
            <w:pPr>
              <w:jc w:val="both"/>
              <w:rPr>
                <w:b/>
              </w:rPr>
            </w:pPr>
            <w:r w:rsidRPr="000047F6">
              <w:rPr>
                <w:b/>
              </w:rPr>
              <w:t>Ohlasy publikací</w:t>
            </w:r>
          </w:p>
        </w:tc>
      </w:tr>
      <w:tr w:rsidR="000234D0" w:rsidRPr="000047F6" w14:paraId="4B8C4AA2" w14:textId="77777777" w:rsidTr="00680ED1">
        <w:trPr>
          <w:cantSplit/>
        </w:trPr>
        <w:tc>
          <w:tcPr>
            <w:tcW w:w="3152" w:type="dxa"/>
            <w:gridSpan w:val="2"/>
          </w:tcPr>
          <w:p w14:paraId="3E4DAABD" w14:textId="77777777" w:rsidR="000234D0" w:rsidRDefault="000234D0" w:rsidP="00FB3573">
            <w:pPr>
              <w:jc w:val="both"/>
            </w:pPr>
            <w:r>
              <w:t>Multimédia a design</w:t>
            </w:r>
          </w:p>
        </w:tc>
        <w:tc>
          <w:tcPr>
            <w:tcW w:w="2126" w:type="dxa"/>
            <w:gridSpan w:val="2"/>
          </w:tcPr>
          <w:p w14:paraId="449BE32F" w14:textId="77777777" w:rsidR="000234D0" w:rsidRDefault="000234D0" w:rsidP="00FB3573">
            <w:pPr>
              <w:jc w:val="both"/>
            </w:pPr>
            <w:r>
              <w:t>2019</w:t>
            </w:r>
          </w:p>
        </w:tc>
        <w:tc>
          <w:tcPr>
            <w:tcW w:w="2268" w:type="dxa"/>
            <w:gridSpan w:val="3"/>
            <w:tcBorders>
              <w:right w:val="single" w:sz="12" w:space="0" w:color="auto"/>
            </w:tcBorders>
          </w:tcPr>
          <w:p w14:paraId="2B6769B4" w14:textId="77777777" w:rsidR="000234D0" w:rsidRDefault="000234D0" w:rsidP="00FB3573">
            <w:pPr>
              <w:jc w:val="both"/>
            </w:pPr>
            <w:r>
              <w:t>FMK UTB</w:t>
            </w:r>
          </w:p>
        </w:tc>
        <w:tc>
          <w:tcPr>
            <w:tcW w:w="567" w:type="dxa"/>
            <w:tcBorders>
              <w:left w:val="single" w:sz="12" w:space="0" w:color="auto"/>
            </w:tcBorders>
            <w:shd w:val="clear" w:color="auto" w:fill="F7CAAC"/>
          </w:tcPr>
          <w:p w14:paraId="394ED9E2" w14:textId="77777777" w:rsidR="000234D0" w:rsidRPr="005A58BB" w:rsidRDefault="000234D0" w:rsidP="00FB3573">
            <w:pPr>
              <w:ind w:left="-214" w:firstLine="214"/>
              <w:jc w:val="both"/>
              <w:rPr>
                <w:b/>
                <w:sz w:val="18"/>
                <w:szCs w:val="18"/>
              </w:rPr>
            </w:pPr>
            <w:r w:rsidRPr="005A58BB">
              <w:rPr>
                <w:b/>
                <w:sz w:val="18"/>
                <w:szCs w:val="18"/>
              </w:rPr>
              <w:t>WOS</w:t>
            </w:r>
          </w:p>
        </w:tc>
        <w:tc>
          <w:tcPr>
            <w:tcW w:w="709" w:type="dxa"/>
            <w:shd w:val="clear" w:color="auto" w:fill="F7CAAC"/>
          </w:tcPr>
          <w:p w14:paraId="2109957C" w14:textId="77777777" w:rsidR="000234D0" w:rsidRPr="005A58BB" w:rsidRDefault="000234D0" w:rsidP="00FB3573">
            <w:pPr>
              <w:jc w:val="both"/>
              <w:rPr>
                <w:b/>
                <w:sz w:val="18"/>
                <w:szCs w:val="18"/>
              </w:rPr>
            </w:pPr>
            <w:r w:rsidRPr="005A58BB">
              <w:rPr>
                <w:b/>
                <w:sz w:val="18"/>
                <w:szCs w:val="18"/>
              </w:rPr>
              <w:t>Scopus</w:t>
            </w:r>
          </w:p>
        </w:tc>
        <w:tc>
          <w:tcPr>
            <w:tcW w:w="709" w:type="dxa"/>
            <w:shd w:val="clear" w:color="auto" w:fill="F7CAAC"/>
          </w:tcPr>
          <w:p w14:paraId="07B87C7C" w14:textId="77777777" w:rsidR="000234D0" w:rsidRPr="005A58BB" w:rsidRDefault="000234D0" w:rsidP="00FB3573">
            <w:pPr>
              <w:jc w:val="both"/>
              <w:rPr>
                <w:b/>
                <w:sz w:val="18"/>
                <w:szCs w:val="18"/>
              </w:rPr>
            </w:pPr>
            <w:r w:rsidRPr="005A58BB">
              <w:rPr>
                <w:b/>
                <w:sz w:val="18"/>
                <w:szCs w:val="18"/>
              </w:rPr>
              <w:t>ostatní</w:t>
            </w:r>
          </w:p>
        </w:tc>
      </w:tr>
      <w:tr w:rsidR="000234D0" w14:paraId="5F734C8C" w14:textId="77777777" w:rsidTr="00680ED1">
        <w:trPr>
          <w:cantSplit/>
          <w:trHeight w:val="70"/>
        </w:trPr>
        <w:tc>
          <w:tcPr>
            <w:tcW w:w="3152" w:type="dxa"/>
            <w:gridSpan w:val="2"/>
            <w:shd w:val="clear" w:color="auto" w:fill="F7CAAC"/>
          </w:tcPr>
          <w:p w14:paraId="6017FB6C" w14:textId="77777777" w:rsidR="000234D0" w:rsidRDefault="000234D0" w:rsidP="00FB3573">
            <w:pPr>
              <w:jc w:val="both"/>
            </w:pPr>
            <w:r>
              <w:rPr>
                <w:b/>
              </w:rPr>
              <w:t>Obor jmenovacího řízení</w:t>
            </w:r>
          </w:p>
        </w:tc>
        <w:tc>
          <w:tcPr>
            <w:tcW w:w="2126" w:type="dxa"/>
            <w:gridSpan w:val="2"/>
            <w:shd w:val="clear" w:color="auto" w:fill="F7CAAC"/>
          </w:tcPr>
          <w:p w14:paraId="13153E85" w14:textId="77777777" w:rsidR="000234D0" w:rsidRDefault="000234D0" w:rsidP="00FB3573">
            <w:pPr>
              <w:jc w:val="both"/>
            </w:pPr>
            <w:r>
              <w:rPr>
                <w:b/>
              </w:rPr>
              <w:t>Rok udělení hodnosti</w:t>
            </w:r>
          </w:p>
        </w:tc>
        <w:tc>
          <w:tcPr>
            <w:tcW w:w="2268" w:type="dxa"/>
            <w:gridSpan w:val="3"/>
            <w:tcBorders>
              <w:right w:val="single" w:sz="12" w:space="0" w:color="auto"/>
            </w:tcBorders>
            <w:shd w:val="clear" w:color="auto" w:fill="F7CAAC"/>
          </w:tcPr>
          <w:p w14:paraId="310C3774" w14:textId="77777777" w:rsidR="000234D0" w:rsidRDefault="000234D0" w:rsidP="00FB3573">
            <w:pPr>
              <w:jc w:val="both"/>
            </w:pPr>
            <w:r>
              <w:rPr>
                <w:b/>
              </w:rPr>
              <w:t>Řízení konáno na VŠ</w:t>
            </w:r>
          </w:p>
        </w:tc>
        <w:tc>
          <w:tcPr>
            <w:tcW w:w="567" w:type="dxa"/>
            <w:vMerge w:val="restart"/>
            <w:tcBorders>
              <w:left w:val="single" w:sz="12" w:space="0" w:color="auto"/>
            </w:tcBorders>
          </w:tcPr>
          <w:p w14:paraId="3CB82D64" w14:textId="77777777" w:rsidR="000234D0" w:rsidRDefault="000234D0" w:rsidP="00FB3573">
            <w:pPr>
              <w:jc w:val="both"/>
              <w:rPr>
                <w:b/>
              </w:rPr>
            </w:pPr>
          </w:p>
        </w:tc>
        <w:tc>
          <w:tcPr>
            <w:tcW w:w="709" w:type="dxa"/>
            <w:vMerge w:val="restart"/>
          </w:tcPr>
          <w:p w14:paraId="00B21D6A" w14:textId="77777777" w:rsidR="000234D0" w:rsidRDefault="000234D0" w:rsidP="00FB3573">
            <w:pPr>
              <w:jc w:val="both"/>
              <w:rPr>
                <w:b/>
              </w:rPr>
            </w:pPr>
          </w:p>
        </w:tc>
        <w:tc>
          <w:tcPr>
            <w:tcW w:w="709" w:type="dxa"/>
            <w:vMerge w:val="restart"/>
          </w:tcPr>
          <w:p w14:paraId="5A4CDA6B" w14:textId="77777777" w:rsidR="002356DD" w:rsidRDefault="002356DD" w:rsidP="00FB3573">
            <w:pPr>
              <w:jc w:val="both"/>
              <w:rPr>
                <w:b/>
              </w:rPr>
            </w:pPr>
          </w:p>
          <w:p w14:paraId="4C1F14F1" w14:textId="53074E1F" w:rsidR="002356DD" w:rsidRDefault="002356DD" w:rsidP="00FB3573">
            <w:pPr>
              <w:jc w:val="both"/>
              <w:rPr>
                <w:b/>
              </w:rPr>
            </w:pPr>
          </w:p>
        </w:tc>
      </w:tr>
      <w:tr w:rsidR="000234D0" w14:paraId="28246FA2" w14:textId="77777777" w:rsidTr="00680ED1">
        <w:trPr>
          <w:trHeight w:val="205"/>
        </w:trPr>
        <w:tc>
          <w:tcPr>
            <w:tcW w:w="3152" w:type="dxa"/>
            <w:gridSpan w:val="2"/>
          </w:tcPr>
          <w:p w14:paraId="654C8AD9" w14:textId="77777777" w:rsidR="000234D0" w:rsidRDefault="000234D0" w:rsidP="00FB3573">
            <w:pPr>
              <w:jc w:val="both"/>
            </w:pPr>
          </w:p>
        </w:tc>
        <w:tc>
          <w:tcPr>
            <w:tcW w:w="2126" w:type="dxa"/>
            <w:gridSpan w:val="2"/>
          </w:tcPr>
          <w:p w14:paraId="44778791" w14:textId="77777777" w:rsidR="000234D0" w:rsidRDefault="000234D0" w:rsidP="00FB3573">
            <w:pPr>
              <w:jc w:val="both"/>
            </w:pPr>
          </w:p>
        </w:tc>
        <w:tc>
          <w:tcPr>
            <w:tcW w:w="2268" w:type="dxa"/>
            <w:gridSpan w:val="3"/>
            <w:tcBorders>
              <w:right w:val="single" w:sz="12" w:space="0" w:color="auto"/>
            </w:tcBorders>
          </w:tcPr>
          <w:p w14:paraId="38988C42" w14:textId="77777777" w:rsidR="000234D0" w:rsidRDefault="000234D0" w:rsidP="00FB3573">
            <w:pPr>
              <w:jc w:val="both"/>
            </w:pPr>
          </w:p>
        </w:tc>
        <w:tc>
          <w:tcPr>
            <w:tcW w:w="567" w:type="dxa"/>
            <w:vMerge/>
            <w:tcBorders>
              <w:left w:val="single" w:sz="12" w:space="0" w:color="auto"/>
            </w:tcBorders>
            <w:vAlign w:val="center"/>
          </w:tcPr>
          <w:p w14:paraId="4F499DDC" w14:textId="77777777" w:rsidR="000234D0" w:rsidRDefault="000234D0" w:rsidP="00FB3573">
            <w:pPr>
              <w:rPr>
                <w:b/>
              </w:rPr>
            </w:pPr>
          </w:p>
        </w:tc>
        <w:tc>
          <w:tcPr>
            <w:tcW w:w="709" w:type="dxa"/>
            <w:vMerge/>
            <w:vAlign w:val="center"/>
          </w:tcPr>
          <w:p w14:paraId="5639F19D" w14:textId="77777777" w:rsidR="000234D0" w:rsidRDefault="000234D0" w:rsidP="00FB3573">
            <w:pPr>
              <w:rPr>
                <w:b/>
              </w:rPr>
            </w:pPr>
          </w:p>
        </w:tc>
        <w:tc>
          <w:tcPr>
            <w:tcW w:w="709" w:type="dxa"/>
            <w:vMerge/>
            <w:vAlign w:val="center"/>
          </w:tcPr>
          <w:p w14:paraId="07F6F512" w14:textId="77777777" w:rsidR="000234D0" w:rsidRDefault="000234D0" w:rsidP="00FB3573">
            <w:pPr>
              <w:rPr>
                <w:b/>
              </w:rPr>
            </w:pPr>
          </w:p>
        </w:tc>
      </w:tr>
    </w:tbl>
    <w:p w14:paraId="51D23B5D" w14:textId="77777777" w:rsidR="00917682" w:rsidRDefault="00917682">
      <w:pPr>
        <w:rPr>
          <w:ins w:id="671" w:author="Ponížilová Hana" w:date="2020-02-13T17:05:00Z"/>
        </w:rPr>
      </w:pPr>
      <w:ins w:id="672" w:author="Ponížilová Hana" w:date="2020-02-13T17:05:00Z">
        <w:r>
          <w:br w:type="page"/>
        </w:r>
      </w:ins>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178"/>
        <w:gridCol w:w="850"/>
        <w:gridCol w:w="1985"/>
      </w:tblGrid>
      <w:tr w:rsidR="000234D0" w14:paraId="3414F471" w14:textId="77777777" w:rsidTr="00680ED1">
        <w:tc>
          <w:tcPr>
            <w:tcW w:w="9531" w:type="dxa"/>
            <w:gridSpan w:val="4"/>
            <w:shd w:val="clear" w:color="auto" w:fill="F7CAAC"/>
          </w:tcPr>
          <w:p w14:paraId="18DB6741" w14:textId="28AEB7E9" w:rsidR="000234D0" w:rsidRDefault="000234D0" w:rsidP="00FB3573">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0234D0" w14:paraId="14F7DC4E" w14:textId="77777777" w:rsidTr="00680ED1">
        <w:trPr>
          <w:trHeight w:val="1559"/>
        </w:trPr>
        <w:tc>
          <w:tcPr>
            <w:tcW w:w="9531" w:type="dxa"/>
            <w:gridSpan w:val="4"/>
          </w:tcPr>
          <w:p w14:paraId="22F26600" w14:textId="77777777" w:rsidR="000234D0" w:rsidRDefault="000234D0" w:rsidP="00FB3573">
            <w:pPr>
              <w:jc w:val="both"/>
            </w:pPr>
          </w:p>
          <w:p w14:paraId="483FC466" w14:textId="77777777" w:rsidR="000234D0" w:rsidRDefault="000234D0" w:rsidP="00FB3573">
            <w:pPr>
              <w:jc w:val="both"/>
            </w:pPr>
            <w:r>
              <w:t xml:space="preserve">2015: </w:t>
            </w:r>
            <w:r>
              <w:rPr>
                <w:rStyle w:val="Zdraznn"/>
              </w:rPr>
              <w:t>Krasty a moucha</w:t>
            </w:r>
            <w:r>
              <w:t>, animovaný TV Seriál, 10 x 2 min, Bare Bear Studio, střih, dramaturgie</w:t>
            </w:r>
          </w:p>
          <w:p w14:paraId="515E51F3" w14:textId="77777777" w:rsidR="000234D0" w:rsidRDefault="000234D0" w:rsidP="00FB3573">
            <w:pPr>
              <w:jc w:val="both"/>
            </w:pPr>
            <w:r>
              <w:t xml:space="preserve">2016: </w:t>
            </w:r>
            <w:r>
              <w:rPr>
                <w:rStyle w:val="Zdraznn"/>
              </w:rPr>
              <w:t>Chicken People</w:t>
            </w:r>
            <w:r>
              <w:t>, dokumentární film, 83 min, Strongman Production, R: Nicole Hames, concept editor</w:t>
            </w:r>
          </w:p>
          <w:p w14:paraId="2A7AA967" w14:textId="77777777" w:rsidR="000234D0" w:rsidRDefault="000234D0" w:rsidP="00FB3573">
            <w:pPr>
              <w:jc w:val="both"/>
            </w:pPr>
            <w:r>
              <w:t xml:space="preserve">2017: </w:t>
            </w:r>
            <w:r>
              <w:rPr>
                <w:rStyle w:val="Zdraznn"/>
              </w:rPr>
              <w:t>Česká filmová avantgarda</w:t>
            </w:r>
            <w:r>
              <w:t xml:space="preserve"> </w:t>
            </w:r>
            <w:r>
              <w:rPr>
                <w:rStyle w:val="Zdraznn"/>
              </w:rPr>
              <w:t>(seriál)</w:t>
            </w:r>
            <w:r>
              <w:t xml:space="preserve"> / </w:t>
            </w:r>
            <w:r>
              <w:rPr>
                <w:rStyle w:val="Zdraznn"/>
              </w:rPr>
              <w:t>Czech Film Avant-Garde (series)</w:t>
            </w:r>
            <w:r>
              <w:t>, 7 x 10 min, režie</w:t>
            </w:r>
          </w:p>
          <w:p w14:paraId="3EC18AE4" w14:textId="77777777" w:rsidR="000234D0" w:rsidRDefault="000234D0" w:rsidP="00FB3573">
            <w:pPr>
              <w:jc w:val="both"/>
            </w:pPr>
            <w:r>
              <w:t xml:space="preserve">2017: </w:t>
            </w:r>
            <w:r>
              <w:rPr>
                <w:rStyle w:val="Zdraznn"/>
              </w:rPr>
              <w:t>Batalives</w:t>
            </w:r>
            <w:r>
              <w:t>, dokumentární, 75 min, R: Petr Babinec, Karolína Zalabáková, Cinebonbon, střih</w:t>
            </w:r>
          </w:p>
          <w:p w14:paraId="21FA28B1" w14:textId="77777777" w:rsidR="000234D0" w:rsidRDefault="000234D0" w:rsidP="00FB3573">
            <w:pPr>
              <w:jc w:val="both"/>
              <w:rPr>
                <w:b/>
              </w:rPr>
            </w:pPr>
            <w:r>
              <w:t xml:space="preserve">2019: </w:t>
            </w:r>
            <w:r>
              <w:rPr>
                <w:i/>
              </w:rPr>
              <w:t>Zloděj otázek</w:t>
            </w:r>
            <w:r>
              <w:t>, kombinovaný, 78 min., R: Janek Jirků, Evolution Films, střih</w:t>
            </w:r>
          </w:p>
        </w:tc>
      </w:tr>
      <w:tr w:rsidR="000234D0" w14:paraId="2A430A6B" w14:textId="77777777" w:rsidTr="00680ED1">
        <w:trPr>
          <w:trHeight w:val="218"/>
        </w:trPr>
        <w:tc>
          <w:tcPr>
            <w:tcW w:w="9531" w:type="dxa"/>
            <w:gridSpan w:val="4"/>
            <w:shd w:val="clear" w:color="auto" w:fill="F7CAAC"/>
          </w:tcPr>
          <w:p w14:paraId="03CB5330" w14:textId="77777777" w:rsidR="000234D0" w:rsidRDefault="000234D0" w:rsidP="00FB3573">
            <w:pPr>
              <w:rPr>
                <w:b/>
              </w:rPr>
            </w:pPr>
            <w:r>
              <w:rPr>
                <w:b/>
              </w:rPr>
              <w:t>Působení v zahraničí</w:t>
            </w:r>
          </w:p>
        </w:tc>
      </w:tr>
      <w:tr w:rsidR="000234D0" w14:paraId="51004F28" w14:textId="77777777" w:rsidTr="00680ED1">
        <w:trPr>
          <w:trHeight w:val="328"/>
        </w:trPr>
        <w:tc>
          <w:tcPr>
            <w:tcW w:w="9531" w:type="dxa"/>
            <w:gridSpan w:val="4"/>
          </w:tcPr>
          <w:p w14:paraId="68F36444" w14:textId="77777777" w:rsidR="000234D0" w:rsidRDefault="000234D0" w:rsidP="00FB3573"/>
          <w:p w14:paraId="5C5A63C9" w14:textId="77777777" w:rsidR="000234D0" w:rsidRPr="00A55907" w:rsidRDefault="000234D0" w:rsidP="00FB3573">
            <w:pPr>
              <w:spacing w:line="259" w:lineRule="auto"/>
              <w:contextualSpacing/>
            </w:pPr>
            <w:r w:rsidRPr="00A55907">
              <w:t xml:space="preserve">2015: assistant </w:t>
            </w:r>
            <w:r>
              <w:t>of postproduction</w:t>
            </w:r>
            <w:r w:rsidRPr="00A55907">
              <w:t>, Strongman Film Production</w:t>
            </w:r>
            <w:r>
              <w:t>, Los Angeles, USA, jpp, 1 měsíc</w:t>
            </w:r>
          </w:p>
          <w:p w14:paraId="12B3031E" w14:textId="77777777" w:rsidR="000234D0" w:rsidRDefault="000234D0" w:rsidP="00FB3573">
            <w:r>
              <w:t>2015-2016: Chapman University, Dodge College of Film and Media Arts, USA, adjunct faculty, 6 měsíců</w:t>
            </w:r>
          </w:p>
          <w:p w14:paraId="788B5B5B" w14:textId="77777777" w:rsidR="000234D0" w:rsidRPr="00A55907" w:rsidRDefault="000234D0" w:rsidP="00FB3573">
            <w:pPr>
              <w:spacing w:line="259" w:lineRule="auto"/>
              <w:contextualSpacing/>
            </w:pPr>
            <w:r w:rsidRPr="00A55907">
              <w:t xml:space="preserve">2016: assistant editor, concept editor, </w:t>
            </w:r>
            <w:r>
              <w:t>Haimes Films, Los Angeles, USA, jpp, 2 měsíce</w:t>
            </w:r>
          </w:p>
          <w:p w14:paraId="153C9A83" w14:textId="77777777" w:rsidR="000234D0" w:rsidRDefault="000234D0" w:rsidP="00FB3573">
            <w:pPr>
              <w:rPr>
                <w:b/>
              </w:rPr>
            </w:pPr>
            <w:r>
              <w:t>2017: NAB 2017, Las Vegas, USA, účastník programu "Young Professionals", 1 měsíc</w:t>
            </w:r>
            <w:r>
              <w:br/>
            </w:r>
          </w:p>
        </w:tc>
      </w:tr>
      <w:tr w:rsidR="000234D0" w14:paraId="388075A4" w14:textId="77777777" w:rsidTr="00680ED1">
        <w:trPr>
          <w:cantSplit/>
          <w:trHeight w:val="723"/>
        </w:trPr>
        <w:tc>
          <w:tcPr>
            <w:tcW w:w="2518" w:type="dxa"/>
            <w:shd w:val="clear" w:color="auto" w:fill="F7CAAC"/>
            <w:vAlign w:val="center"/>
          </w:tcPr>
          <w:p w14:paraId="13E99AE2" w14:textId="77777777" w:rsidR="000234D0" w:rsidRDefault="000234D0" w:rsidP="00FB3573">
            <w:pPr>
              <w:rPr>
                <w:b/>
              </w:rPr>
            </w:pPr>
            <w:r>
              <w:rPr>
                <w:b/>
              </w:rPr>
              <w:t xml:space="preserve">Podpis </w:t>
            </w:r>
          </w:p>
        </w:tc>
        <w:tc>
          <w:tcPr>
            <w:tcW w:w="4178" w:type="dxa"/>
            <w:vAlign w:val="center"/>
          </w:tcPr>
          <w:p w14:paraId="03E7926B" w14:textId="76794654" w:rsidR="000234D0" w:rsidRDefault="00F168C4" w:rsidP="00FB3573">
            <w:r>
              <w:t>v.</w:t>
            </w:r>
            <w:r w:rsidR="00A779C5">
              <w:t xml:space="preserve"> </w:t>
            </w:r>
            <w:r>
              <w:t>r.</w:t>
            </w:r>
          </w:p>
        </w:tc>
        <w:tc>
          <w:tcPr>
            <w:tcW w:w="850" w:type="dxa"/>
            <w:shd w:val="clear" w:color="auto" w:fill="F7CAAC"/>
            <w:vAlign w:val="center"/>
          </w:tcPr>
          <w:p w14:paraId="65E8BCD4" w14:textId="77777777" w:rsidR="000234D0" w:rsidRDefault="000234D0" w:rsidP="00FB3573">
            <w:r>
              <w:rPr>
                <w:b/>
              </w:rPr>
              <w:t>datum</w:t>
            </w:r>
          </w:p>
        </w:tc>
        <w:tc>
          <w:tcPr>
            <w:tcW w:w="1985" w:type="dxa"/>
            <w:vAlign w:val="center"/>
          </w:tcPr>
          <w:p w14:paraId="2CA1066E" w14:textId="2FE70859" w:rsidR="000234D0" w:rsidRDefault="00F168C4" w:rsidP="00FB3573">
            <w:r>
              <w:t>30.</w:t>
            </w:r>
            <w:r w:rsidR="00FA7CA5">
              <w:t xml:space="preserve"> </w:t>
            </w:r>
            <w:r>
              <w:t>9</w:t>
            </w:r>
            <w:r w:rsidR="000234D0">
              <w:t>. 2019</w:t>
            </w:r>
          </w:p>
        </w:tc>
      </w:tr>
    </w:tbl>
    <w:p w14:paraId="332DD997" w14:textId="77777777" w:rsidR="000234D0" w:rsidRDefault="000234D0" w:rsidP="000234D0"/>
    <w:p w14:paraId="01013480" w14:textId="77777777" w:rsidR="00EC1048" w:rsidRDefault="00EC1048" w:rsidP="00EC1048">
      <w:pPr>
        <w:spacing w:after="160" w:line="259" w:lineRule="auto"/>
      </w:pPr>
    </w:p>
    <w:p w14:paraId="2647C048" w14:textId="77777777" w:rsidR="00EC1048" w:rsidRDefault="00EC1048" w:rsidP="00EC1048">
      <w:pPr>
        <w:spacing w:after="160" w:line="259" w:lineRule="auto"/>
      </w:pPr>
    </w:p>
    <w:p w14:paraId="29A86353" w14:textId="77777777" w:rsidR="000234D0" w:rsidRDefault="000234D0" w:rsidP="00EC1048">
      <w:pPr>
        <w:spacing w:after="160" w:line="259" w:lineRule="auto"/>
      </w:pPr>
    </w:p>
    <w:p w14:paraId="3BF72BF9" w14:textId="77777777" w:rsidR="000234D0" w:rsidRDefault="000234D0" w:rsidP="00EC1048">
      <w:pPr>
        <w:spacing w:after="160" w:line="259" w:lineRule="auto"/>
      </w:pPr>
    </w:p>
    <w:p w14:paraId="145ED639" w14:textId="77777777" w:rsidR="000234D0" w:rsidRDefault="000234D0" w:rsidP="00EC1048">
      <w:pPr>
        <w:spacing w:after="160" w:line="259" w:lineRule="auto"/>
      </w:pPr>
    </w:p>
    <w:p w14:paraId="154D13F0" w14:textId="77777777" w:rsidR="000234D0" w:rsidRDefault="000234D0" w:rsidP="00EC1048">
      <w:pPr>
        <w:spacing w:after="160" w:line="259" w:lineRule="auto"/>
      </w:pPr>
    </w:p>
    <w:p w14:paraId="49029FC0" w14:textId="77777777" w:rsidR="000234D0" w:rsidRDefault="000234D0" w:rsidP="00EC1048">
      <w:pPr>
        <w:spacing w:after="160" w:line="259" w:lineRule="auto"/>
      </w:pPr>
    </w:p>
    <w:p w14:paraId="04B7601F" w14:textId="77777777" w:rsidR="000234D0" w:rsidRDefault="000234D0" w:rsidP="00EC1048">
      <w:pPr>
        <w:spacing w:after="160" w:line="259" w:lineRule="auto"/>
      </w:pPr>
    </w:p>
    <w:p w14:paraId="09EF30CC" w14:textId="77777777" w:rsidR="000234D0" w:rsidRDefault="000234D0" w:rsidP="00EC1048">
      <w:pPr>
        <w:spacing w:after="160" w:line="259" w:lineRule="auto"/>
      </w:pPr>
    </w:p>
    <w:p w14:paraId="382FCA0B" w14:textId="77777777" w:rsidR="000234D0" w:rsidRDefault="000234D0" w:rsidP="00EC1048">
      <w:pPr>
        <w:spacing w:after="160" w:line="259" w:lineRule="auto"/>
      </w:pPr>
    </w:p>
    <w:p w14:paraId="1C66C9DC" w14:textId="77777777" w:rsidR="000234D0" w:rsidRDefault="000234D0" w:rsidP="00EC1048">
      <w:pPr>
        <w:spacing w:after="160" w:line="259" w:lineRule="auto"/>
      </w:pPr>
    </w:p>
    <w:p w14:paraId="2E5AC9CD" w14:textId="77777777" w:rsidR="000234D0" w:rsidRDefault="000234D0" w:rsidP="00EC1048">
      <w:pPr>
        <w:spacing w:after="160" w:line="259" w:lineRule="auto"/>
      </w:pPr>
    </w:p>
    <w:p w14:paraId="6BFC7EE2" w14:textId="77777777" w:rsidR="000234D0" w:rsidRDefault="000234D0" w:rsidP="00EC1048">
      <w:pPr>
        <w:spacing w:after="160" w:line="259" w:lineRule="auto"/>
      </w:pPr>
    </w:p>
    <w:p w14:paraId="509C93E5" w14:textId="77777777" w:rsidR="000234D0" w:rsidRDefault="000234D0" w:rsidP="00EC1048">
      <w:pPr>
        <w:spacing w:after="160" w:line="259" w:lineRule="auto"/>
      </w:pPr>
    </w:p>
    <w:p w14:paraId="21E29255" w14:textId="77777777" w:rsidR="000234D0" w:rsidRDefault="000234D0" w:rsidP="00EC1048">
      <w:pPr>
        <w:spacing w:after="160" w:line="259" w:lineRule="auto"/>
      </w:pPr>
    </w:p>
    <w:p w14:paraId="0C148E10" w14:textId="77777777" w:rsidR="000234D0" w:rsidRDefault="000234D0" w:rsidP="00EC1048">
      <w:pPr>
        <w:spacing w:after="160" w:line="259" w:lineRule="auto"/>
      </w:pPr>
    </w:p>
    <w:p w14:paraId="0B9AC4B9" w14:textId="77777777" w:rsidR="000234D0" w:rsidRDefault="000234D0" w:rsidP="00EC1048">
      <w:pPr>
        <w:spacing w:after="160" w:line="259" w:lineRule="auto"/>
      </w:pPr>
    </w:p>
    <w:p w14:paraId="4B799691" w14:textId="77777777" w:rsidR="000234D0" w:rsidRDefault="000234D0" w:rsidP="00EC1048">
      <w:pPr>
        <w:spacing w:after="160" w:line="259" w:lineRule="auto"/>
      </w:pPr>
    </w:p>
    <w:p w14:paraId="12921CB5" w14:textId="77777777" w:rsidR="000234D0" w:rsidRDefault="000234D0" w:rsidP="00EC1048">
      <w:pPr>
        <w:spacing w:after="160" w:line="259" w:lineRule="auto"/>
      </w:pPr>
    </w:p>
    <w:p w14:paraId="0A64120A" w14:textId="77777777" w:rsidR="000234D0" w:rsidRDefault="000234D0" w:rsidP="00EC1048">
      <w:pPr>
        <w:spacing w:after="160" w:line="259" w:lineRule="auto"/>
      </w:pPr>
    </w:p>
    <w:p w14:paraId="3C14CBA5" w14:textId="77777777" w:rsidR="000234D0" w:rsidRDefault="000234D0" w:rsidP="00EC1048">
      <w:pPr>
        <w:spacing w:after="160" w:line="259" w:lineRule="auto"/>
      </w:pPr>
    </w:p>
    <w:p w14:paraId="04D553C2" w14:textId="77777777" w:rsidR="000234D0" w:rsidRDefault="000234D0" w:rsidP="00EC1048">
      <w:pPr>
        <w:spacing w:after="160" w:line="259" w:lineRule="auto"/>
      </w:pPr>
    </w:p>
    <w:p w14:paraId="17E656D3" w14:textId="77777777" w:rsidR="0011397D" w:rsidRDefault="0011397D" w:rsidP="00EC1048">
      <w:pPr>
        <w:spacing w:after="160" w:line="259" w:lineRule="auto"/>
      </w:pPr>
    </w:p>
    <w:tbl>
      <w:tblPr>
        <w:tblW w:w="98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33"/>
        <w:gridCol w:w="1915"/>
        <w:gridCol w:w="210"/>
        <w:gridCol w:w="709"/>
        <w:gridCol w:w="709"/>
        <w:gridCol w:w="850"/>
        <w:gridCol w:w="851"/>
        <w:gridCol w:w="708"/>
        <w:gridCol w:w="709"/>
      </w:tblGrid>
      <w:tr w:rsidR="007F22EB" w14:paraId="247EFCEB" w14:textId="77777777" w:rsidTr="007F22EB">
        <w:tc>
          <w:tcPr>
            <w:tcW w:w="9814"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4318ABAE" w14:textId="77777777" w:rsidR="007F22EB" w:rsidRDefault="007F22EB">
            <w:pPr>
              <w:jc w:val="both"/>
              <w:rPr>
                <w:b/>
                <w:sz w:val="28"/>
              </w:rPr>
            </w:pPr>
            <w:r>
              <w:rPr>
                <w:b/>
                <w:sz w:val="28"/>
              </w:rPr>
              <w:lastRenderedPageBreak/>
              <w:t>C-I – Personální zabezpečení</w:t>
            </w:r>
          </w:p>
        </w:tc>
      </w:tr>
      <w:tr w:rsidR="007F22EB" w14:paraId="3E9256E5" w14:textId="77777777" w:rsidTr="007F22EB">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6B97A85" w14:textId="77777777" w:rsidR="007F22EB" w:rsidRDefault="007F22EB">
            <w:pPr>
              <w:jc w:val="both"/>
              <w:rPr>
                <w:b/>
              </w:rPr>
            </w:pPr>
            <w:r>
              <w:rPr>
                <w:b/>
              </w:rPr>
              <w:t>Vysoká škola</w:t>
            </w:r>
          </w:p>
        </w:tc>
        <w:tc>
          <w:tcPr>
            <w:tcW w:w="7296" w:type="dxa"/>
            <w:gridSpan w:val="9"/>
            <w:tcBorders>
              <w:top w:val="single" w:sz="4" w:space="0" w:color="auto"/>
              <w:left w:val="single" w:sz="4" w:space="0" w:color="auto"/>
              <w:bottom w:val="single" w:sz="4" w:space="0" w:color="auto"/>
              <w:right w:val="single" w:sz="4" w:space="0" w:color="auto"/>
            </w:tcBorders>
            <w:hideMark/>
          </w:tcPr>
          <w:p w14:paraId="049E0E2C" w14:textId="77777777" w:rsidR="007F22EB" w:rsidRDefault="007F22EB">
            <w:pPr>
              <w:jc w:val="both"/>
            </w:pPr>
            <w:r>
              <w:t>Univerzita Tomáše Bati ve Zlíně</w:t>
            </w:r>
          </w:p>
        </w:tc>
      </w:tr>
      <w:tr w:rsidR="007F22EB" w14:paraId="76672650" w14:textId="77777777" w:rsidTr="007F22E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F1C6FC7" w14:textId="77777777" w:rsidR="007F22EB" w:rsidRDefault="007F22EB">
            <w:pPr>
              <w:jc w:val="both"/>
              <w:rPr>
                <w:b/>
              </w:rPr>
            </w:pPr>
            <w:r>
              <w:rPr>
                <w:b/>
              </w:rPr>
              <w:t>Součást vysoké školy</w:t>
            </w:r>
          </w:p>
        </w:tc>
        <w:tc>
          <w:tcPr>
            <w:tcW w:w="7296" w:type="dxa"/>
            <w:gridSpan w:val="9"/>
            <w:tcBorders>
              <w:top w:val="single" w:sz="4" w:space="0" w:color="auto"/>
              <w:left w:val="single" w:sz="4" w:space="0" w:color="auto"/>
              <w:bottom w:val="single" w:sz="4" w:space="0" w:color="auto"/>
              <w:right w:val="single" w:sz="4" w:space="0" w:color="auto"/>
            </w:tcBorders>
            <w:hideMark/>
          </w:tcPr>
          <w:p w14:paraId="50F8DDF0" w14:textId="77777777" w:rsidR="007F22EB" w:rsidRDefault="007F22EB">
            <w:pPr>
              <w:jc w:val="both"/>
            </w:pPr>
            <w:r>
              <w:t>Fakulta multimediálních komunikací</w:t>
            </w:r>
          </w:p>
        </w:tc>
      </w:tr>
      <w:tr w:rsidR="007F22EB" w14:paraId="173456CF" w14:textId="77777777" w:rsidTr="007F22E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E35BB01" w14:textId="77777777" w:rsidR="007F22EB" w:rsidRDefault="007F22EB">
            <w:pPr>
              <w:jc w:val="both"/>
              <w:rPr>
                <w:b/>
              </w:rPr>
            </w:pPr>
            <w:r>
              <w:rPr>
                <w:b/>
              </w:rPr>
              <w:t>Název studijního programu</w:t>
            </w:r>
          </w:p>
        </w:tc>
        <w:tc>
          <w:tcPr>
            <w:tcW w:w="7296" w:type="dxa"/>
            <w:gridSpan w:val="9"/>
            <w:tcBorders>
              <w:top w:val="single" w:sz="4" w:space="0" w:color="auto"/>
              <w:left w:val="single" w:sz="4" w:space="0" w:color="auto"/>
              <w:bottom w:val="single" w:sz="4" w:space="0" w:color="auto"/>
              <w:right w:val="single" w:sz="4" w:space="0" w:color="auto"/>
            </w:tcBorders>
            <w:hideMark/>
          </w:tcPr>
          <w:p w14:paraId="1E53FD97" w14:textId="77777777" w:rsidR="007F22EB" w:rsidRDefault="007F22EB">
            <w:pPr>
              <w:jc w:val="both"/>
            </w:pPr>
            <w:r>
              <w:t>Teorie a praxe audiovizuální tvorby</w:t>
            </w:r>
          </w:p>
        </w:tc>
      </w:tr>
      <w:tr w:rsidR="007F22EB" w14:paraId="225A128B" w14:textId="77777777" w:rsidTr="007F22E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F30B94" w14:textId="77777777" w:rsidR="007F22EB" w:rsidRDefault="007F22EB">
            <w:pPr>
              <w:jc w:val="both"/>
              <w:rPr>
                <w:b/>
              </w:rPr>
            </w:pPr>
            <w:r>
              <w:rPr>
                <w:b/>
              </w:rPr>
              <w:t>Jméno a příjmení</w:t>
            </w:r>
          </w:p>
        </w:tc>
        <w:tc>
          <w:tcPr>
            <w:tcW w:w="4178" w:type="dxa"/>
            <w:gridSpan w:val="5"/>
            <w:tcBorders>
              <w:top w:val="single" w:sz="4" w:space="0" w:color="auto"/>
              <w:left w:val="single" w:sz="4" w:space="0" w:color="auto"/>
              <w:bottom w:val="single" w:sz="4" w:space="0" w:color="auto"/>
              <w:right w:val="single" w:sz="4" w:space="0" w:color="auto"/>
            </w:tcBorders>
            <w:hideMark/>
          </w:tcPr>
          <w:p w14:paraId="00101871" w14:textId="77777777" w:rsidR="007F22EB" w:rsidRDefault="007F22EB">
            <w:pPr>
              <w:jc w:val="both"/>
            </w:pPr>
            <w:r>
              <w:t>Jana Bébarová</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04865B34" w14:textId="77777777" w:rsidR="007F22EB" w:rsidRDefault="007F22EB">
            <w:pPr>
              <w:jc w:val="both"/>
              <w:rPr>
                <w:b/>
              </w:rPr>
            </w:pPr>
            <w:r>
              <w:rPr>
                <w:b/>
              </w:rPr>
              <w:t>Tituly</w:t>
            </w:r>
          </w:p>
        </w:tc>
        <w:tc>
          <w:tcPr>
            <w:tcW w:w="2268" w:type="dxa"/>
            <w:gridSpan w:val="3"/>
            <w:tcBorders>
              <w:top w:val="single" w:sz="4" w:space="0" w:color="auto"/>
              <w:left w:val="single" w:sz="4" w:space="0" w:color="auto"/>
              <w:bottom w:val="single" w:sz="4" w:space="0" w:color="auto"/>
              <w:right w:val="single" w:sz="4" w:space="0" w:color="auto"/>
            </w:tcBorders>
            <w:hideMark/>
          </w:tcPr>
          <w:p w14:paraId="31659D8E" w14:textId="77777777" w:rsidR="007F22EB" w:rsidRDefault="007F22EB">
            <w:pPr>
              <w:jc w:val="both"/>
            </w:pPr>
            <w:r>
              <w:t>Mgr.</w:t>
            </w:r>
          </w:p>
        </w:tc>
      </w:tr>
      <w:tr w:rsidR="007F22EB" w14:paraId="7885CFA3" w14:textId="77777777" w:rsidTr="007F22EB">
        <w:trPr>
          <w:trHeight w:val="231"/>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862A78" w14:textId="77777777" w:rsidR="007F22EB" w:rsidRDefault="007F22EB">
            <w:pPr>
              <w:jc w:val="both"/>
              <w:rPr>
                <w:b/>
              </w:rPr>
            </w:pPr>
            <w:r>
              <w:rPr>
                <w:b/>
              </w:rPr>
              <w:t>Rok narození</w:t>
            </w:r>
          </w:p>
        </w:tc>
        <w:tc>
          <w:tcPr>
            <w:tcW w:w="634" w:type="dxa"/>
            <w:tcBorders>
              <w:top w:val="single" w:sz="4" w:space="0" w:color="auto"/>
              <w:left w:val="single" w:sz="4" w:space="0" w:color="auto"/>
              <w:bottom w:val="single" w:sz="4" w:space="0" w:color="auto"/>
              <w:right w:val="single" w:sz="4" w:space="0" w:color="auto"/>
            </w:tcBorders>
            <w:hideMark/>
          </w:tcPr>
          <w:p w14:paraId="5A1844D7" w14:textId="77777777" w:rsidR="007F22EB" w:rsidRDefault="007F22EB">
            <w:pPr>
              <w:jc w:val="both"/>
            </w:pPr>
            <w:r>
              <w:t>1986</w:t>
            </w:r>
          </w:p>
        </w:tc>
        <w:tc>
          <w:tcPr>
            <w:tcW w:w="1916" w:type="dxa"/>
            <w:tcBorders>
              <w:top w:val="single" w:sz="4" w:space="0" w:color="auto"/>
              <w:left w:val="single" w:sz="4" w:space="0" w:color="auto"/>
              <w:bottom w:val="single" w:sz="4" w:space="0" w:color="auto"/>
              <w:right w:val="single" w:sz="4" w:space="0" w:color="auto"/>
            </w:tcBorders>
            <w:shd w:val="clear" w:color="auto" w:fill="F7CAAC"/>
            <w:hideMark/>
          </w:tcPr>
          <w:p w14:paraId="7015C0B2" w14:textId="77777777" w:rsidR="007F22EB" w:rsidRDefault="007F22EB">
            <w:pPr>
              <w:jc w:val="both"/>
              <w:rPr>
                <w:b/>
              </w:rPr>
            </w:pPr>
            <w:r>
              <w:rPr>
                <w:b/>
              </w:rPr>
              <w:t>typ vztahu k VŠ</w:t>
            </w:r>
          </w:p>
        </w:tc>
        <w:tc>
          <w:tcPr>
            <w:tcW w:w="919" w:type="dxa"/>
            <w:gridSpan w:val="2"/>
            <w:tcBorders>
              <w:top w:val="single" w:sz="4" w:space="0" w:color="auto"/>
              <w:left w:val="single" w:sz="4" w:space="0" w:color="auto"/>
              <w:bottom w:val="single" w:sz="4" w:space="0" w:color="auto"/>
              <w:right w:val="single" w:sz="4" w:space="0" w:color="auto"/>
            </w:tcBorders>
            <w:hideMark/>
          </w:tcPr>
          <w:p w14:paraId="0D8E6FA4" w14:textId="77777777" w:rsidR="007F22EB" w:rsidRDefault="007F22E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C5DAD89" w14:textId="77777777" w:rsidR="007F22EB" w:rsidRDefault="007F22EB">
            <w:pPr>
              <w:jc w:val="both"/>
              <w:rPr>
                <w:b/>
              </w:rPr>
            </w:pPr>
            <w:r>
              <w:rPr>
                <w:b/>
              </w:rPr>
              <w:t>rozsah</w:t>
            </w:r>
          </w:p>
        </w:tc>
        <w:tc>
          <w:tcPr>
            <w:tcW w:w="850" w:type="dxa"/>
            <w:tcBorders>
              <w:top w:val="single" w:sz="4" w:space="0" w:color="auto"/>
              <w:left w:val="single" w:sz="4" w:space="0" w:color="auto"/>
              <w:bottom w:val="single" w:sz="4" w:space="0" w:color="auto"/>
              <w:right w:val="single" w:sz="4" w:space="0" w:color="auto"/>
            </w:tcBorders>
            <w:hideMark/>
          </w:tcPr>
          <w:p w14:paraId="20D73B23" w14:textId="77777777" w:rsidR="007F22EB" w:rsidRDefault="007F22EB">
            <w:pPr>
              <w:jc w:val="both"/>
            </w:pPr>
            <w:proofErr w:type="gramStart"/>
            <w:r>
              <w:t>40h</w:t>
            </w:r>
            <w:proofErr w:type="gramEnd"/>
            <w:r>
              <w:t>/t</w:t>
            </w:r>
          </w:p>
        </w:tc>
        <w:tc>
          <w:tcPr>
            <w:tcW w:w="851" w:type="dxa"/>
            <w:tcBorders>
              <w:top w:val="single" w:sz="4" w:space="0" w:color="auto"/>
              <w:left w:val="single" w:sz="4" w:space="0" w:color="auto"/>
              <w:bottom w:val="single" w:sz="4" w:space="0" w:color="auto"/>
              <w:right w:val="single" w:sz="4" w:space="0" w:color="auto"/>
            </w:tcBorders>
            <w:shd w:val="clear" w:color="auto" w:fill="F7CAAC"/>
            <w:hideMark/>
          </w:tcPr>
          <w:p w14:paraId="7C04636F" w14:textId="77777777" w:rsidR="007F22EB" w:rsidRDefault="007F22EB">
            <w:pPr>
              <w:jc w:val="both"/>
              <w:rPr>
                <w:b/>
              </w:rPr>
            </w:pPr>
            <w:r>
              <w:rPr>
                <w:b/>
              </w:rPr>
              <w:t xml:space="preserve">do </w:t>
            </w:r>
          </w:p>
          <w:p w14:paraId="4F67A298" w14:textId="77777777" w:rsidR="007F22EB" w:rsidRDefault="007F22EB">
            <w:pPr>
              <w:jc w:val="both"/>
              <w:rPr>
                <w:b/>
              </w:rPr>
            </w:pPr>
            <w:r>
              <w:rPr>
                <w:b/>
              </w:rPr>
              <w:t>kdy</w:t>
            </w:r>
          </w:p>
        </w:tc>
        <w:tc>
          <w:tcPr>
            <w:tcW w:w="1417" w:type="dxa"/>
            <w:gridSpan w:val="2"/>
            <w:tcBorders>
              <w:top w:val="single" w:sz="4" w:space="0" w:color="auto"/>
              <w:left w:val="single" w:sz="4" w:space="0" w:color="auto"/>
              <w:bottom w:val="single" w:sz="4" w:space="0" w:color="auto"/>
              <w:right w:val="single" w:sz="4" w:space="0" w:color="auto"/>
            </w:tcBorders>
          </w:tcPr>
          <w:p w14:paraId="55D57211" w14:textId="32B1BF0D" w:rsidR="007F22EB" w:rsidRDefault="0001598C">
            <w:pPr>
              <w:jc w:val="both"/>
            </w:pPr>
            <w:r>
              <w:t>7/2020</w:t>
            </w:r>
          </w:p>
        </w:tc>
      </w:tr>
      <w:tr w:rsidR="007F22EB" w14:paraId="705E3A1A" w14:textId="77777777" w:rsidTr="007F22EB">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7B9BC6" w14:textId="77777777" w:rsidR="007F22EB" w:rsidRDefault="007F22EB">
            <w:pPr>
              <w:jc w:val="both"/>
              <w:rPr>
                <w:b/>
              </w:rPr>
            </w:pPr>
            <w:r>
              <w:rPr>
                <w:b/>
              </w:rPr>
              <w:t>Typ vztahu na součásti VŠ, která uskutečňuje st. program</w:t>
            </w:r>
          </w:p>
        </w:tc>
        <w:tc>
          <w:tcPr>
            <w:tcW w:w="919" w:type="dxa"/>
            <w:gridSpan w:val="2"/>
            <w:tcBorders>
              <w:top w:val="single" w:sz="4" w:space="0" w:color="auto"/>
              <w:left w:val="single" w:sz="4" w:space="0" w:color="auto"/>
              <w:bottom w:val="single" w:sz="4" w:space="0" w:color="auto"/>
              <w:right w:val="single" w:sz="4" w:space="0" w:color="auto"/>
            </w:tcBorders>
            <w:hideMark/>
          </w:tcPr>
          <w:p w14:paraId="6113C2A2" w14:textId="77777777" w:rsidR="007F22EB" w:rsidRDefault="007F22E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E1EBA89" w14:textId="77777777" w:rsidR="007F22EB" w:rsidRDefault="007F22EB">
            <w:pPr>
              <w:jc w:val="both"/>
              <w:rPr>
                <w:b/>
              </w:rPr>
            </w:pPr>
            <w:r>
              <w:rPr>
                <w:b/>
              </w:rPr>
              <w:t>rozsah</w:t>
            </w:r>
          </w:p>
        </w:tc>
        <w:tc>
          <w:tcPr>
            <w:tcW w:w="850" w:type="dxa"/>
            <w:tcBorders>
              <w:top w:val="single" w:sz="4" w:space="0" w:color="auto"/>
              <w:left w:val="single" w:sz="4" w:space="0" w:color="auto"/>
              <w:bottom w:val="single" w:sz="4" w:space="0" w:color="auto"/>
              <w:right w:val="single" w:sz="4" w:space="0" w:color="auto"/>
            </w:tcBorders>
            <w:hideMark/>
          </w:tcPr>
          <w:p w14:paraId="0BE6F303" w14:textId="77777777" w:rsidR="007F22EB" w:rsidRDefault="007F22EB">
            <w:pPr>
              <w:jc w:val="both"/>
            </w:pPr>
            <w:proofErr w:type="gramStart"/>
            <w:r>
              <w:t>40h</w:t>
            </w:r>
            <w:proofErr w:type="gramEnd"/>
            <w:r>
              <w:t>/t</w:t>
            </w:r>
          </w:p>
        </w:tc>
        <w:tc>
          <w:tcPr>
            <w:tcW w:w="851" w:type="dxa"/>
            <w:tcBorders>
              <w:top w:val="single" w:sz="4" w:space="0" w:color="auto"/>
              <w:left w:val="single" w:sz="4" w:space="0" w:color="auto"/>
              <w:bottom w:val="single" w:sz="4" w:space="0" w:color="auto"/>
              <w:right w:val="single" w:sz="4" w:space="0" w:color="auto"/>
            </w:tcBorders>
            <w:shd w:val="clear" w:color="auto" w:fill="F7CAAC"/>
            <w:hideMark/>
          </w:tcPr>
          <w:p w14:paraId="36057A61" w14:textId="77777777" w:rsidR="007F22EB" w:rsidRDefault="007F22EB">
            <w:pPr>
              <w:jc w:val="both"/>
              <w:rPr>
                <w:b/>
              </w:rPr>
            </w:pPr>
            <w:r>
              <w:rPr>
                <w:b/>
              </w:rPr>
              <w:t xml:space="preserve">do </w:t>
            </w:r>
          </w:p>
          <w:p w14:paraId="0B34AF3D" w14:textId="77777777" w:rsidR="007F22EB" w:rsidRDefault="007F22EB">
            <w:pPr>
              <w:jc w:val="both"/>
              <w:rPr>
                <w:b/>
              </w:rPr>
            </w:pPr>
            <w:r>
              <w:rPr>
                <w:b/>
              </w:rPr>
              <w:t>kdy</w:t>
            </w:r>
          </w:p>
        </w:tc>
        <w:tc>
          <w:tcPr>
            <w:tcW w:w="1417" w:type="dxa"/>
            <w:gridSpan w:val="2"/>
            <w:tcBorders>
              <w:top w:val="single" w:sz="4" w:space="0" w:color="auto"/>
              <w:left w:val="single" w:sz="4" w:space="0" w:color="auto"/>
              <w:bottom w:val="single" w:sz="4" w:space="0" w:color="auto"/>
              <w:right w:val="single" w:sz="4" w:space="0" w:color="auto"/>
            </w:tcBorders>
          </w:tcPr>
          <w:p w14:paraId="7F335C05" w14:textId="13BC9916" w:rsidR="007F22EB" w:rsidRDefault="0001598C">
            <w:pPr>
              <w:jc w:val="both"/>
            </w:pPr>
            <w:r>
              <w:t>7/2020</w:t>
            </w:r>
          </w:p>
        </w:tc>
      </w:tr>
      <w:tr w:rsidR="007F22EB" w14:paraId="0BBD2540" w14:textId="77777777" w:rsidTr="007F22EB">
        <w:tc>
          <w:tcPr>
            <w:tcW w:w="598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E7F53F" w14:textId="77777777" w:rsidR="007F22EB" w:rsidRDefault="007F22EB">
            <w:pPr>
              <w:jc w:val="both"/>
            </w:pPr>
            <w:r>
              <w:rPr>
                <w:b/>
              </w:rPr>
              <w:t>Další současná působení jako akademický pracovník na jiných VŠ</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B87132" w14:textId="77777777" w:rsidR="007F22EB" w:rsidRDefault="007F22EB">
            <w:pPr>
              <w:rPr>
                <w:b/>
              </w:rPr>
            </w:pPr>
            <w:r>
              <w:rPr>
                <w:b/>
              </w:rPr>
              <w:t>typ prac. vztahu</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DB2F93" w14:textId="77777777" w:rsidR="007F22EB" w:rsidRDefault="007F22EB">
            <w:pPr>
              <w:jc w:val="both"/>
              <w:rPr>
                <w:b/>
              </w:rPr>
            </w:pPr>
            <w:r>
              <w:rPr>
                <w:b/>
              </w:rPr>
              <w:t>rozsah</w:t>
            </w:r>
          </w:p>
        </w:tc>
      </w:tr>
      <w:tr w:rsidR="007F22EB" w14:paraId="160CC8A2" w14:textId="77777777" w:rsidTr="007F22EB">
        <w:tc>
          <w:tcPr>
            <w:tcW w:w="5987" w:type="dxa"/>
            <w:gridSpan w:val="5"/>
            <w:tcBorders>
              <w:top w:val="single" w:sz="4" w:space="0" w:color="auto"/>
              <w:left w:val="single" w:sz="4" w:space="0" w:color="auto"/>
              <w:bottom w:val="single" w:sz="4" w:space="0" w:color="auto"/>
              <w:right w:val="single" w:sz="4" w:space="0" w:color="auto"/>
            </w:tcBorders>
          </w:tcPr>
          <w:p w14:paraId="724AC29E" w14:textId="77777777" w:rsidR="007F22EB" w:rsidRDefault="007F22EB">
            <w:pPr>
              <w:jc w:val="both"/>
            </w:pPr>
          </w:p>
        </w:tc>
        <w:tc>
          <w:tcPr>
            <w:tcW w:w="1559" w:type="dxa"/>
            <w:gridSpan w:val="2"/>
            <w:tcBorders>
              <w:top w:val="single" w:sz="4" w:space="0" w:color="auto"/>
              <w:left w:val="single" w:sz="4" w:space="0" w:color="auto"/>
              <w:bottom w:val="single" w:sz="4" w:space="0" w:color="auto"/>
              <w:right w:val="single" w:sz="4" w:space="0" w:color="auto"/>
            </w:tcBorders>
          </w:tcPr>
          <w:p w14:paraId="39191458" w14:textId="77777777" w:rsidR="007F22EB" w:rsidRDefault="007F22EB">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122E5202" w14:textId="77777777" w:rsidR="007F22EB" w:rsidRDefault="007F22EB">
            <w:pPr>
              <w:jc w:val="both"/>
            </w:pPr>
          </w:p>
        </w:tc>
      </w:tr>
      <w:tr w:rsidR="007F22EB" w14:paraId="6C2D03FF" w14:textId="77777777" w:rsidTr="007F22EB">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0379A148" w14:textId="77777777" w:rsidR="007F22EB" w:rsidRDefault="007F22EB">
            <w:pPr>
              <w:jc w:val="both"/>
            </w:pPr>
            <w:r>
              <w:rPr>
                <w:b/>
              </w:rPr>
              <w:t>Předměty příslušného studijního programu a způsob zapojení do jejich výuky, příp. další zapojení do uskutečňování studijního programu</w:t>
            </w:r>
          </w:p>
        </w:tc>
      </w:tr>
      <w:tr w:rsidR="007F22EB" w14:paraId="539F0D65" w14:textId="77777777" w:rsidTr="007F22EB">
        <w:trPr>
          <w:trHeight w:val="484"/>
        </w:trPr>
        <w:tc>
          <w:tcPr>
            <w:tcW w:w="9814" w:type="dxa"/>
            <w:gridSpan w:val="10"/>
            <w:tcBorders>
              <w:top w:val="nil"/>
              <w:left w:val="single" w:sz="4" w:space="0" w:color="auto"/>
              <w:bottom w:val="single" w:sz="4" w:space="0" w:color="auto"/>
              <w:right w:val="single" w:sz="4" w:space="0" w:color="auto"/>
            </w:tcBorders>
          </w:tcPr>
          <w:p w14:paraId="71806294" w14:textId="77777777" w:rsidR="00917682" w:rsidRDefault="00917682">
            <w:pPr>
              <w:jc w:val="both"/>
              <w:rPr>
                <w:ins w:id="673" w:author="Ponížilová Hana" w:date="2020-02-13T17:05:00Z"/>
              </w:rPr>
            </w:pPr>
          </w:p>
          <w:p w14:paraId="15FF3A5C" w14:textId="29926D85" w:rsidR="007F22EB" w:rsidRDefault="007F22EB">
            <w:pPr>
              <w:jc w:val="both"/>
            </w:pPr>
            <w:r>
              <w:t xml:space="preserve">Odborníci z praxe 1-3 </w:t>
            </w:r>
            <w:r>
              <w:rPr>
                <w:rFonts w:eastAsia="Calibri"/>
              </w:rPr>
              <w:t>(garant, vedoucí cvičení))</w:t>
            </w:r>
          </w:p>
          <w:p w14:paraId="7B6EA479" w14:textId="77777777" w:rsidR="007F22EB" w:rsidRDefault="007F22EB">
            <w:pPr>
              <w:jc w:val="both"/>
            </w:pPr>
            <w:r>
              <w:t>Industry sekce, filmové trhy 1,2 (garant, vedoucí cvičení)</w:t>
            </w:r>
          </w:p>
          <w:p w14:paraId="5EA8B9FB" w14:textId="3206B92B" w:rsidR="007F22EB" w:rsidDel="00917682" w:rsidRDefault="007F22EB">
            <w:pPr>
              <w:jc w:val="both"/>
              <w:rPr>
                <w:del w:id="674" w:author="Ponížilová Hana" w:date="2020-02-13T17:05:00Z"/>
              </w:rPr>
            </w:pPr>
            <w:del w:id="675" w:author="Ponížilová Hana" w:date="2020-02-13T17:05:00Z">
              <w:r w:rsidDel="00917682">
                <w:delText>Seminář k bakalářské práci (garant, vedoucí cvičení)</w:delText>
              </w:r>
            </w:del>
          </w:p>
          <w:p w14:paraId="09F3AE20" w14:textId="77777777" w:rsidR="007F22EB" w:rsidRDefault="007F22EB">
            <w:pPr>
              <w:jc w:val="both"/>
            </w:pPr>
            <w:r>
              <w:t xml:space="preserve">Současný film 1-3 (přednášející, cvičící, </w:t>
            </w:r>
            <w:proofErr w:type="gramStart"/>
            <w:r>
              <w:t>50%</w:t>
            </w:r>
            <w:proofErr w:type="gramEnd"/>
            <w:r>
              <w:t xml:space="preserve"> výuky)</w:t>
            </w:r>
          </w:p>
          <w:p w14:paraId="646BB03A" w14:textId="77777777" w:rsidR="007F22EB" w:rsidRDefault="007F22EB">
            <w:pPr>
              <w:jc w:val="both"/>
            </w:pPr>
            <w:r>
              <w:t>Zahraniční industry sekce, filmové trhy 1,2 (garant, vedoucí cvičení)</w:t>
            </w:r>
          </w:p>
          <w:p w14:paraId="1254A087" w14:textId="77777777" w:rsidR="007F22EB" w:rsidRDefault="007F22EB">
            <w:pPr>
              <w:jc w:val="both"/>
            </w:pPr>
          </w:p>
        </w:tc>
      </w:tr>
      <w:tr w:rsidR="007F22EB" w14:paraId="6389EFF0" w14:textId="77777777" w:rsidTr="007F22EB">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7D1B7EE" w14:textId="77777777" w:rsidR="007F22EB" w:rsidRDefault="007F22EB">
            <w:pPr>
              <w:jc w:val="both"/>
            </w:pPr>
            <w:r>
              <w:rPr>
                <w:b/>
              </w:rPr>
              <w:t xml:space="preserve">Údaje o vzdělání na VŠ </w:t>
            </w:r>
          </w:p>
        </w:tc>
      </w:tr>
      <w:tr w:rsidR="007F22EB" w14:paraId="630940EA" w14:textId="77777777" w:rsidTr="007F22EB">
        <w:trPr>
          <w:trHeight w:val="1302"/>
        </w:trPr>
        <w:tc>
          <w:tcPr>
            <w:tcW w:w="9814" w:type="dxa"/>
            <w:gridSpan w:val="10"/>
            <w:tcBorders>
              <w:top w:val="single" w:sz="4" w:space="0" w:color="auto"/>
              <w:left w:val="single" w:sz="4" w:space="0" w:color="auto"/>
              <w:bottom w:val="single" w:sz="4" w:space="0" w:color="auto"/>
              <w:right w:val="single" w:sz="4" w:space="0" w:color="auto"/>
            </w:tcBorders>
          </w:tcPr>
          <w:p w14:paraId="3DC6B928" w14:textId="77777777" w:rsidR="007F22EB" w:rsidRDefault="007F22EB">
            <w:pPr>
              <w:spacing w:line="256" w:lineRule="auto"/>
              <w:ind w:left="144" w:hanging="142"/>
              <w:contextualSpacing/>
              <w:jc w:val="both"/>
            </w:pPr>
          </w:p>
          <w:p w14:paraId="0BBA0DC0" w14:textId="77777777" w:rsidR="007F22EB" w:rsidRDefault="007F22EB">
            <w:pPr>
              <w:spacing w:line="256" w:lineRule="auto"/>
              <w:ind w:left="144" w:hanging="142"/>
              <w:contextualSpacing/>
              <w:jc w:val="both"/>
            </w:pPr>
            <w:r>
              <w:t>2005-2008: Univerzita Palackého, Filozofická fakulta, Teorie a dějiny dramatických umění (bakalářské studium)</w:t>
            </w:r>
          </w:p>
          <w:p w14:paraId="7BAE2689" w14:textId="77777777" w:rsidR="007F22EB" w:rsidRDefault="007F22EB">
            <w:pPr>
              <w:spacing w:line="256" w:lineRule="auto"/>
              <w:ind w:left="144" w:hanging="142"/>
              <w:contextualSpacing/>
              <w:jc w:val="both"/>
            </w:pPr>
            <w:r>
              <w:t>2008-2011: Univerzita Palackého, Filozofická fakulta, Teorie a dějiny dramatických umění (navazující magisterské studium)</w:t>
            </w:r>
          </w:p>
        </w:tc>
      </w:tr>
      <w:tr w:rsidR="007F22EB" w14:paraId="732466D7" w14:textId="77777777" w:rsidTr="007F22EB">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50C479E" w14:textId="77777777" w:rsidR="007F22EB" w:rsidRDefault="007F22EB">
            <w:pPr>
              <w:jc w:val="both"/>
              <w:rPr>
                <w:b/>
              </w:rPr>
            </w:pPr>
            <w:r>
              <w:rPr>
                <w:b/>
              </w:rPr>
              <w:t>Údaje o odborném působení od absolvování VŠ</w:t>
            </w:r>
          </w:p>
        </w:tc>
      </w:tr>
      <w:tr w:rsidR="007F22EB" w14:paraId="4AE68198" w14:textId="77777777" w:rsidTr="007F22EB">
        <w:trPr>
          <w:trHeight w:val="1090"/>
        </w:trPr>
        <w:tc>
          <w:tcPr>
            <w:tcW w:w="9814" w:type="dxa"/>
            <w:gridSpan w:val="10"/>
            <w:tcBorders>
              <w:top w:val="single" w:sz="4" w:space="0" w:color="auto"/>
              <w:left w:val="single" w:sz="4" w:space="0" w:color="auto"/>
              <w:bottom w:val="single" w:sz="4" w:space="0" w:color="auto"/>
              <w:right w:val="single" w:sz="4" w:space="0" w:color="auto"/>
            </w:tcBorders>
          </w:tcPr>
          <w:p w14:paraId="568A3C6B" w14:textId="77777777" w:rsidR="007F22EB" w:rsidRDefault="007F22EB">
            <w:pPr>
              <w:rPr>
                <w:i/>
                <w:iCs/>
                <w:sz w:val="22"/>
                <w:szCs w:val="22"/>
              </w:rPr>
            </w:pPr>
          </w:p>
          <w:p w14:paraId="103CA785" w14:textId="77777777" w:rsidR="007F22EB" w:rsidRDefault="007F22EB">
            <w:pPr>
              <w:rPr>
                <w:iCs/>
              </w:rPr>
            </w:pPr>
            <w:r>
              <w:rPr>
                <w:iCs/>
              </w:rPr>
              <w:t xml:space="preserve">2007-2012: kmenová redaktorka online filmového časopisu </w:t>
            </w:r>
            <w:r>
              <w:rPr>
                <w:i/>
                <w:iCs/>
              </w:rPr>
              <w:t>25fps</w:t>
            </w:r>
          </w:p>
          <w:p w14:paraId="01F35A35" w14:textId="77777777" w:rsidR="007F22EB" w:rsidRDefault="007F22EB">
            <w:pPr>
              <w:rPr>
                <w:iCs/>
              </w:rPr>
            </w:pPr>
            <w:proofErr w:type="gramStart"/>
            <w:r>
              <w:rPr>
                <w:iCs/>
              </w:rPr>
              <w:t>2012-dosud</w:t>
            </w:r>
            <w:proofErr w:type="gramEnd"/>
            <w:r>
              <w:rPr>
                <w:iCs/>
              </w:rPr>
              <w:t xml:space="preserve">: šéfredaktorka online filmového časopisu </w:t>
            </w:r>
            <w:r>
              <w:rPr>
                <w:i/>
                <w:iCs/>
              </w:rPr>
              <w:t>25fps</w:t>
            </w:r>
          </w:p>
          <w:p w14:paraId="6FD86244" w14:textId="77777777" w:rsidR="007F22EB" w:rsidRDefault="007F22EB">
            <w:pPr>
              <w:rPr>
                <w:i/>
                <w:iCs/>
              </w:rPr>
            </w:pPr>
            <w:proofErr w:type="gramStart"/>
            <w:r>
              <w:rPr>
                <w:iCs/>
              </w:rPr>
              <w:t>2009-dosud</w:t>
            </w:r>
            <w:proofErr w:type="gramEnd"/>
            <w:r>
              <w:rPr>
                <w:iCs/>
              </w:rPr>
              <w:t xml:space="preserve">: editorka odborného filmového webu </w:t>
            </w:r>
            <w:r>
              <w:rPr>
                <w:i/>
                <w:iCs/>
              </w:rPr>
              <w:t>Film Noir Blog</w:t>
            </w:r>
          </w:p>
          <w:p w14:paraId="5B3EC1B1" w14:textId="77777777" w:rsidR="007F22EB" w:rsidRDefault="007F22EB">
            <w:pPr>
              <w:rPr>
                <w:i/>
                <w:iCs/>
              </w:rPr>
            </w:pPr>
            <w:r>
              <w:rPr>
                <w:iCs/>
              </w:rPr>
              <w:t xml:space="preserve">2009- dosud: autorská spolupráce na festivalovém katalogu </w:t>
            </w:r>
            <w:r>
              <w:rPr>
                <w:i/>
                <w:iCs/>
              </w:rPr>
              <w:t xml:space="preserve">Letní filmové školy </w:t>
            </w:r>
            <w:r>
              <w:rPr>
                <w:iCs/>
              </w:rPr>
              <w:t>v Uherském Hradišti</w:t>
            </w:r>
          </w:p>
          <w:p w14:paraId="11997EF1" w14:textId="77777777" w:rsidR="007F22EB" w:rsidRDefault="007F22EB">
            <w:pPr>
              <w:rPr>
                <w:i/>
                <w:iCs/>
              </w:rPr>
            </w:pPr>
            <w:r>
              <w:rPr>
                <w:iCs/>
              </w:rPr>
              <w:t xml:space="preserve">2009-2011: externí spolupracovnice online filmového časopisu </w:t>
            </w:r>
            <w:r>
              <w:rPr>
                <w:i/>
                <w:iCs/>
              </w:rPr>
              <w:t>Fantom</w:t>
            </w:r>
          </w:p>
          <w:p w14:paraId="48A79CA5" w14:textId="77777777" w:rsidR="007F22EB" w:rsidRDefault="007F22EB">
            <w:pPr>
              <w:rPr>
                <w:iCs/>
              </w:rPr>
            </w:pPr>
            <w:r>
              <w:rPr>
                <w:iCs/>
              </w:rPr>
              <w:t xml:space="preserve">2010-2011: kmenová redaktorka </w:t>
            </w:r>
            <w:r>
              <w:rPr>
                <w:i/>
                <w:iCs/>
              </w:rPr>
              <w:t>Filmových listů</w:t>
            </w:r>
            <w:r>
              <w:rPr>
                <w:iCs/>
              </w:rPr>
              <w:t xml:space="preserve"> (festivalových novin) při </w:t>
            </w:r>
            <w:r>
              <w:rPr>
                <w:i/>
                <w:iCs/>
              </w:rPr>
              <w:t xml:space="preserve">Letní filmové škole </w:t>
            </w:r>
            <w:r>
              <w:rPr>
                <w:iCs/>
              </w:rPr>
              <w:t>v Uherském Hradišti</w:t>
            </w:r>
          </w:p>
          <w:p w14:paraId="61314F83" w14:textId="77777777" w:rsidR="007F22EB" w:rsidRDefault="007F22EB">
            <w:pPr>
              <w:rPr>
                <w:i/>
                <w:iCs/>
              </w:rPr>
            </w:pPr>
            <w:r>
              <w:rPr>
                <w:iCs/>
              </w:rPr>
              <w:t xml:space="preserve">2010-2014: kmenová redaktorka online filmového časopisu </w:t>
            </w:r>
            <w:r>
              <w:rPr>
                <w:i/>
                <w:iCs/>
              </w:rPr>
              <w:t>Filmserver</w:t>
            </w:r>
          </w:p>
          <w:p w14:paraId="3BC4522C" w14:textId="77777777" w:rsidR="007F22EB" w:rsidRDefault="007F22EB">
            <w:pPr>
              <w:rPr>
                <w:iCs/>
              </w:rPr>
            </w:pPr>
            <w:r>
              <w:rPr>
                <w:iCs/>
              </w:rPr>
              <w:t xml:space="preserve">2010: dramaturgyně </w:t>
            </w:r>
            <w:r>
              <w:rPr>
                <w:i/>
                <w:iCs/>
              </w:rPr>
              <w:t>15.</w:t>
            </w:r>
            <w:r>
              <w:rPr>
                <w:iCs/>
              </w:rPr>
              <w:t xml:space="preserve"> </w:t>
            </w:r>
            <w:r>
              <w:rPr>
                <w:i/>
                <w:iCs/>
              </w:rPr>
              <w:t>Semináře britského filmu</w:t>
            </w:r>
            <w:r>
              <w:rPr>
                <w:iCs/>
              </w:rPr>
              <w:t xml:space="preserve"> v Uherském Hradišti (John Lennon)</w:t>
            </w:r>
          </w:p>
          <w:p w14:paraId="759125F1" w14:textId="77777777" w:rsidR="007F22EB" w:rsidRDefault="007F22EB">
            <w:pPr>
              <w:rPr>
                <w:iCs/>
              </w:rPr>
            </w:pPr>
            <w:r>
              <w:rPr>
                <w:iCs/>
              </w:rPr>
              <w:t xml:space="preserve">2011: dramaturgyně a programová ředitelka </w:t>
            </w:r>
            <w:r>
              <w:rPr>
                <w:i/>
                <w:iCs/>
              </w:rPr>
              <w:t>22. Semináře archivního filmu</w:t>
            </w:r>
            <w:r>
              <w:rPr>
                <w:iCs/>
              </w:rPr>
              <w:t xml:space="preserve"> v Uherském Hradišti (Werner Herzog &amp; Klaus Kinski)</w:t>
            </w:r>
          </w:p>
          <w:p w14:paraId="5C698516" w14:textId="77777777" w:rsidR="007F22EB" w:rsidRDefault="007F22EB">
            <w:pPr>
              <w:rPr>
                <w:iCs/>
              </w:rPr>
            </w:pPr>
            <w:r>
              <w:rPr>
                <w:iCs/>
              </w:rPr>
              <w:t xml:space="preserve">2011-2016: lektorské úvody na </w:t>
            </w:r>
            <w:r>
              <w:rPr>
                <w:i/>
                <w:iCs/>
              </w:rPr>
              <w:t xml:space="preserve">Letní filmové škole </w:t>
            </w:r>
            <w:r>
              <w:rPr>
                <w:iCs/>
              </w:rPr>
              <w:t>v Uherském Hradišti</w:t>
            </w:r>
          </w:p>
          <w:p w14:paraId="5723849E" w14:textId="77777777" w:rsidR="007F22EB" w:rsidRDefault="007F22EB">
            <w:pPr>
              <w:rPr>
                <w:i/>
                <w:iCs/>
              </w:rPr>
            </w:pPr>
            <w:proofErr w:type="gramStart"/>
            <w:r>
              <w:rPr>
                <w:iCs/>
              </w:rPr>
              <w:t>2011-dosud</w:t>
            </w:r>
            <w:proofErr w:type="gramEnd"/>
            <w:r>
              <w:rPr>
                <w:iCs/>
              </w:rPr>
              <w:t xml:space="preserve">: externí spolupracovnice redakce časopisu </w:t>
            </w:r>
            <w:r>
              <w:rPr>
                <w:i/>
                <w:iCs/>
              </w:rPr>
              <w:t>Cinepur</w:t>
            </w:r>
          </w:p>
          <w:p w14:paraId="08A38342" w14:textId="77777777" w:rsidR="007F22EB" w:rsidRDefault="007F22EB">
            <w:pPr>
              <w:rPr>
                <w:i/>
                <w:iCs/>
              </w:rPr>
            </w:pPr>
            <w:proofErr w:type="gramStart"/>
            <w:r>
              <w:rPr>
                <w:iCs/>
              </w:rPr>
              <w:t>2013-dosud</w:t>
            </w:r>
            <w:proofErr w:type="gramEnd"/>
            <w:r>
              <w:rPr>
                <w:iCs/>
              </w:rPr>
              <w:t xml:space="preserve">: dramaturgyně, PR a autorka lektorských úvodů na </w:t>
            </w:r>
            <w:r>
              <w:rPr>
                <w:i/>
                <w:iCs/>
              </w:rPr>
              <w:t>Noir Film Festivalu</w:t>
            </w:r>
          </w:p>
          <w:p w14:paraId="03EF3700" w14:textId="77777777" w:rsidR="007F22EB" w:rsidRDefault="007F22EB">
            <w:pPr>
              <w:rPr>
                <w:iCs/>
              </w:rPr>
            </w:pPr>
            <w:r>
              <w:rPr>
                <w:iCs/>
              </w:rPr>
              <w:t>2013-2016: Univerzita Tomáše Bati ve Zlíně, Fakulta multimediálních komunikací, Ateliér audiovizuální tvorba, externí lektorka současného filmu a semináře analýzy filmu</w:t>
            </w:r>
          </w:p>
          <w:p w14:paraId="0B1D9B13" w14:textId="77777777" w:rsidR="007F22EB" w:rsidRDefault="007F22EB">
            <w:pPr>
              <w:rPr>
                <w:i/>
                <w:iCs/>
              </w:rPr>
            </w:pPr>
            <w:proofErr w:type="gramStart"/>
            <w:r>
              <w:rPr>
                <w:iCs/>
              </w:rPr>
              <w:t>2014-dosud</w:t>
            </w:r>
            <w:proofErr w:type="gramEnd"/>
            <w:r>
              <w:rPr>
                <w:iCs/>
              </w:rPr>
              <w:t>: Univerzita Palackého Olomouc, Filozofická fakulta, Katedra divadelních, filmových a televizních studií, externí lektorka současného filmu a seminářů analýzy filmu</w:t>
            </w:r>
          </w:p>
          <w:p w14:paraId="09D2D17E" w14:textId="77777777" w:rsidR="007F22EB" w:rsidRDefault="007F22EB">
            <w:pPr>
              <w:rPr>
                <w:i/>
                <w:iCs/>
              </w:rPr>
            </w:pPr>
            <w:proofErr w:type="gramStart"/>
            <w:r>
              <w:rPr>
                <w:iCs/>
              </w:rPr>
              <w:t>2014-dosud</w:t>
            </w:r>
            <w:proofErr w:type="gramEnd"/>
            <w:r>
              <w:rPr>
                <w:iCs/>
              </w:rPr>
              <w:t xml:space="preserve">: autorská spolupráce na festivalovém katalogu </w:t>
            </w:r>
            <w:r>
              <w:rPr>
                <w:i/>
                <w:iCs/>
              </w:rPr>
              <w:t>MFDF Jihlava</w:t>
            </w:r>
          </w:p>
          <w:p w14:paraId="77BB7AFA" w14:textId="77777777" w:rsidR="007F22EB" w:rsidRDefault="007F22EB">
            <w:pPr>
              <w:rPr>
                <w:i/>
                <w:iCs/>
              </w:rPr>
            </w:pPr>
            <w:proofErr w:type="gramStart"/>
            <w:r>
              <w:rPr>
                <w:iCs/>
              </w:rPr>
              <w:t>2016-dosud</w:t>
            </w:r>
            <w:proofErr w:type="gramEnd"/>
            <w:r>
              <w:rPr>
                <w:iCs/>
              </w:rPr>
              <w:t xml:space="preserve">: autorská spolupráce na festivalovém katalogu </w:t>
            </w:r>
            <w:r>
              <w:rPr>
                <w:i/>
                <w:iCs/>
              </w:rPr>
              <w:t>Kino na hranici</w:t>
            </w:r>
          </w:p>
          <w:p w14:paraId="6E69CF77" w14:textId="77777777" w:rsidR="007F22EB" w:rsidRDefault="007F22EB">
            <w:pPr>
              <w:rPr>
                <w:i/>
                <w:iCs/>
              </w:rPr>
            </w:pPr>
            <w:r>
              <w:rPr>
                <w:iCs/>
              </w:rPr>
              <w:t xml:space="preserve">2016-2017: lektorské úvody na festivalu </w:t>
            </w:r>
            <w:r>
              <w:rPr>
                <w:i/>
                <w:iCs/>
              </w:rPr>
              <w:t>Ekofilm</w:t>
            </w:r>
          </w:p>
          <w:p w14:paraId="6C48F1CD" w14:textId="77777777" w:rsidR="007F22EB" w:rsidRDefault="007F22EB">
            <w:pPr>
              <w:rPr>
                <w:iCs/>
              </w:rPr>
            </w:pPr>
            <w:r>
              <w:rPr>
                <w:iCs/>
              </w:rPr>
              <w:t>2016-2017: Univerzita Tomáše Bati ve Zlíně, Fakulta multimediálních komunikací, Ateliér audiovizuální tvorba, vedoucí</w:t>
            </w:r>
          </w:p>
          <w:p w14:paraId="45714321" w14:textId="77777777" w:rsidR="007F22EB" w:rsidRDefault="007F22EB">
            <w:pPr>
              <w:rPr>
                <w:i/>
                <w:iCs/>
              </w:rPr>
            </w:pPr>
            <w:r>
              <w:rPr>
                <w:iCs/>
              </w:rPr>
              <w:t xml:space="preserve">2017-2018: ambasadorka šíření krátkých filmů v českých a slovenských kinech v rámci organizace </w:t>
            </w:r>
            <w:r>
              <w:rPr>
                <w:i/>
                <w:iCs/>
              </w:rPr>
              <w:t>iShorts</w:t>
            </w:r>
          </w:p>
          <w:p w14:paraId="252913FE" w14:textId="77777777" w:rsidR="007F22EB" w:rsidRDefault="007F22EB">
            <w:pPr>
              <w:rPr>
                <w:iCs/>
              </w:rPr>
            </w:pPr>
            <w:proofErr w:type="gramStart"/>
            <w:r>
              <w:rPr>
                <w:iCs/>
              </w:rPr>
              <w:t>2017-dosud</w:t>
            </w:r>
            <w:proofErr w:type="gramEnd"/>
            <w:r>
              <w:rPr>
                <w:iCs/>
              </w:rPr>
              <w:t>: Univerzita Tomáše Bati ve Zlíně, Fakulta multimediálních komunikací, Ateliér audiovizuální tvorba, lektorka dějin filmu, současného filmu, semináře analýzy filmu koordinátorka festivalové distribuce</w:t>
            </w:r>
          </w:p>
          <w:p w14:paraId="33F0CA4C" w14:textId="77777777" w:rsidR="007F22EB" w:rsidRDefault="007F22EB">
            <w:pPr>
              <w:rPr>
                <w:iCs/>
              </w:rPr>
            </w:pPr>
            <w:r>
              <w:rPr>
                <w:iCs/>
              </w:rPr>
              <w:t xml:space="preserve">2018: lektorské úvody na Mezinárodním kameramanském filmovém festivalu </w:t>
            </w:r>
            <w:r>
              <w:rPr>
                <w:i/>
                <w:iCs/>
              </w:rPr>
              <w:t>Ostrava Kamera Oko</w:t>
            </w:r>
          </w:p>
          <w:p w14:paraId="378D82FA" w14:textId="77777777" w:rsidR="007F22EB" w:rsidRDefault="007F22EB">
            <w:pPr>
              <w:spacing w:line="256" w:lineRule="auto"/>
            </w:pPr>
          </w:p>
        </w:tc>
      </w:tr>
      <w:tr w:rsidR="007F22EB" w14:paraId="7B0523CB" w14:textId="77777777" w:rsidTr="007F22EB">
        <w:trPr>
          <w:trHeight w:val="250"/>
        </w:trPr>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080676B8" w14:textId="77777777" w:rsidR="007F22EB" w:rsidRDefault="007F22EB">
            <w:pPr>
              <w:jc w:val="both"/>
            </w:pPr>
            <w:r>
              <w:rPr>
                <w:b/>
              </w:rPr>
              <w:t>Zkušenosti s vedením kvalifikačních a rigorózních prací</w:t>
            </w:r>
          </w:p>
        </w:tc>
      </w:tr>
      <w:tr w:rsidR="007F22EB" w14:paraId="444479F3" w14:textId="77777777" w:rsidTr="007F22EB">
        <w:trPr>
          <w:trHeight w:val="354"/>
        </w:trPr>
        <w:tc>
          <w:tcPr>
            <w:tcW w:w="9814" w:type="dxa"/>
            <w:gridSpan w:val="10"/>
            <w:tcBorders>
              <w:top w:val="single" w:sz="4" w:space="0" w:color="auto"/>
              <w:left w:val="single" w:sz="4" w:space="0" w:color="auto"/>
              <w:bottom w:val="single" w:sz="4" w:space="0" w:color="auto"/>
              <w:right w:val="single" w:sz="4" w:space="0" w:color="auto"/>
            </w:tcBorders>
          </w:tcPr>
          <w:p w14:paraId="0F3B105F" w14:textId="77777777" w:rsidR="007F22EB" w:rsidRDefault="007F22EB">
            <w:pPr>
              <w:jc w:val="both"/>
            </w:pPr>
          </w:p>
          <w:p w14:paraId="67EFB618" w14:textId="77777777" w:rsidR="007F22EB" w:rsidRDefault="007F22EB">
            <w:pPr>
              <w:jc w:val="both"/>
            </w:pPr>
            <w:r>
              <w:t xml:space="preserve">Vedení </w:t>
            </w:r>
            <w:proofErr w:type="gramStart"/>
            <w:r>
              <w:t>11-ti</w:t>
            </w:r>
            <w:proofErr w:type="gramEnd"/>
            <w:r>
              <w:t xml:space="preserve"> kvalifikačních prací za posledních 6 let (4 bakalářské + 7 magisterských).</w:t>
            </w:r>
          </w:p>
          <w:p w14:paraId="7229AFA6" w14:textId="77777777" w:rsidR="007F22EB" w:rsidRDefault="007F22EB">
            <w:pPr>
              <w:jc w:val="both"/>
            </w:pPr>
          </w:p>
        </w:tc>
      </w:tr>
      <w:tr w:rsidR="007F22EB" w14:paraId="32E5ADD4" w14:textId="77777777" w:rsidTr="007F22EB">
        <w:trPr>
          <w:cantSplit/>
        </w:trPr>
        <w:tc>
          <w:tcPr>
            <w:tcW w:w="3152"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20748DB" w14:textId="77777777" w:rsidR="007F22EB" w:rsidRDefault="007F22EB">
            <w:pPr>
              <w:jc w:val="both"/>
            </w:pPr>
            <w:r>
              <w:rPr>
                <w:b/>
              </w:rPr>
              <w:lastRenderedPageBreak/>
              <w:t xml:space="preserve">Obor habilitačního řízení </w:t>
            </w:r>
          </w:p>
        </w:tc>
        <w:tc>
          <w:tcPr>
            <w:tcW w:w="212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C82AA6A" w14:textId="77777777" w:rsidR="007F22EB" w:rsidRDefault="007F22EB">
            <w:pPr>
              <w:jc w:val="both"/>
            </w:pPr>
            <w:r>
              <w:rPr>
                <w:b/>
              </w:rPr>
              <w:t>Rok udělení hodnosti</w:t>
            </w:r>
          </w:p>
        </w:tc>
        <w:tc>
          <w:tcPr>
            <w:tcW w:w="226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7BD06877" w14:textId="77777777" w:rsidR="007F22EB" w:rsidRDefault="007F22EB">
            <w:pPr>
              <w:jc w:val="both"/>
            </w:pPr>
            <w:r>
              <w:rPr>
                <w:b/>
              </w:rPr>
              <w:t>Řízení konáno na VŠ</w:t>
            </w:r>
          </w:p>
        </w:tc>
        <w:tc>
          <w:tcPr>
            <w:tcW w:w="2268"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054493C5" w14:textId="77777777" w:rsidR="007F22EB" w:rsidRDefault="007F22EB">
            <w:pPr>
              <w:jc w:val="both"/>
              <w:rPr>
                <w:b/>
              </w:rPr>
            </w:pPr>
            <w:r>
              <w:rPr>
                <w:b/>
              </w:rPr>
              <w:t>Ohlasy publikací</w:t>
            </w:r>
          </w:p>
        </w:tc>
      </w:tr>
      <w:tr w:rsidR="007F22EB" w14:paraId="1EEDFD29" w14:textId="77777777" w:rsidTr="007F22EB">
        <w:trPr>
          <w:cantSplit/>
        </w:trPr>
        <w:tc>
          <w:tcPr>
            <w:tcW w:w="3152" w:type="dxa"/>
            <w:gridSpan w:val="2"/>
            <w:tcBorders>
              <w:top w:val="single" w:sz="4" w:space="0" w:color="auto"/>
              <w:left w:val="single" w:sz="4" w:space="0" w:color="auto"/>
              <w:bottom w:val="single" w:sz="4" w:space="0" w:color="auto"/>
              <w:right w:val="single" w:sz="4" w:space="0" w:color="auto"/>
            </w:tcBorders>
          </w:tcPr>
          <w:p w14:paraId="304A7FE0" w14:textId="77777777" w:rsidR="007F22EB" w:rsidRDefault="007F22EB">
            <w:pPr>
              <w:jc w:val="both"/>
            </w:pPr>
          </w:p>
        </w:tc>
        <w:tc>
          <w:tcPr>
            <w:tcW w:w="2126" w:type="dxa"/>
            <w:gridSpan w:val="2"/>
            <w:tcBorders>
              <w:top w:val="single" w:sz="4" w:space="0" w:color="auto"/>
              <w:left w:val="single" w:sz="4" w:space="0" w:color="auto"/>
              <w:bottom w:val="single" w:sz="4" w:space="0" w:color="auto"/>
              <w:right w:val="single" w:sz="4" w:space="0" w:color="auto"/>
            </w:tcBorders>
          </w:tcPr>
          <w:p w14:paraId="35187065" w14:textId="77777777" w:rsidR="007F22EB" w:rsidRDefault="007F22EB">
            <w:pPr>
              <w:jc w:val="both"/>
            </w:pPr>
          </w:p>
        </w:tc>
        <w:tc>
          <w:tcPr>
            <w:tcW w:w="2268" w:type="dxa"/>
            <w:gridSpan w:val="3"/>
            <w:tcBorders>
              <w:top w:val="single" w:sz="4" w:space="0" w:color="auto"/>
              <w:left w:val="single" w:sz="4" w:space="0" w:color="auto"/>
              <w:bottom w:val="single" w:sz="4" w:space="0" w:color="auto"/>
              <w:right w:val="single" w:sz="12" w:space="0" w:color="auto"/>
            </w:tcBorders>
          </w:tcPr>
          <w:p w14:paraId="059C9921" w14:textId="77777777" w:rsidR="007F22EB" w:rsidRDefault="007F22EB">
            <w:pPr>
              <w:jc w:val="both"/>
            </w:pPr>
          </w:p>
        </w:tc>
        <w:tc>
          <w:tcPr>
            <w:tcW w:w="851" w:type="dxa"/>
            <w:tcBorders>
              <w:top w:val="single" w:sz="4" w:space="0" w:color="auto"/>
              <w:left w:val="single" w:sz="12" w:space="0" w:color="auto"/>
              <w:bottom w:val="single" w:sz="4" w:space="0" w:color="auto"/>
              <w:right w:val="single" w:sz="4" w:space="0" w:color="auto"/>
            </w:tcBorders>
            <w:shd w:val="clear" w:color="auto" w:fill="F7CAAC"/>
            <w:hideMark/>
          </w:tcPr>
          <w:p w14:paraId="63AB3092" w14:textId="77777777" w:rsidR="007F22EB" w:rsidRDefault="007F22EB">
            <w:pPr>
              <w:ind w:left="-214" w:firstLine="214"/>
              <w:jc w:val="both"/>
              <w:rPr>
                <w:b/>
                <w:sz w:val="18"/>
                <w:szCs w:val="18"/>
              </w:rPr>
            </w:pPr>
            <w:r>
              <w:rPr>
                <w:b/>
                <w:sz w:val="18"/>
                <w:szCs w:val="18"/>
              </w:rPr>
              <w:t>WOS</w:t>
            </w:r>
          </w:p>
        </w:tc>
        <w:tc>
          <w:tcPr>
            <w:tcW w:w="708" w:type="dxa"/>
            <w:tcBorders>
              <w:top w:val="single" w:sz="4" w:space="0" w:color="auto"/>
              <w:left w:val="single" w:sz="4" w:space="0" w:color="auto"/>
              <w:bottom w:val="single" w:sz="4" w:space="0" w:color="auto"/>
              <w:right w:val="single" w:sz="4" w:space="0" w:color="auto"/>
            </w:tcBorders>
            <w:shd w:val="clear" w:color="auto" w:fill="F7CAAC"/>
            <w:hideMark/>
          </w:tcPr>
          <w:p w14:paraId="397349F9" w14:textId="77777777" w:rsidR="007F22EB" w:rsidRDefault="007F22EB">
            <w:pPr>
              <w:jc w:val="both"/>
              <w:rPr>
                <w:b/>
                <w:sz w:val="18"/>
                <w:szCs w:val="18"/>
              </w:rPr>
            </w:pPr>
            <w:r>
              <w:rPr>
                <w:b/>
                <w:sz w:val="18"/>
                <w:szCs w:val="18"/>
              </w:rPr>
              <w:t>Scopus</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6E9B5BE" w14:textId="77777777" w:rsidR="007F22EB" w:rsidRDefault="007F22EB">
            <w:pPr>
              <w:jc w:val="both"/>
              <w:rPr>
                <w:b/>
                <w:sz w:val="18"/>
                <w:szCs w:val="18"/>
              </w:rPr>
            </w:pPr>
            <w:r>
              <w:rPr>
                <w:b/>
                <w:sz w:val="18"/>
                <w:szCs w:val="18"/>
              </w:rPr>
              <w:t>ostatní</w:t>
            </w:r>
          </w:p>
        </w:tc>
      </w:tr>
      <w:tr w:rsidR="007F22EB" w14:paraId="3FA09F1B" w14:textId="77777777" w:rsidTr="007F22EB">
        <w:trPr>
          <w:cantSplit/>
          <w:trHeight w:val="70"/>
        </w:trPr>
        <w:tc>
          <w:tcPr>
            <w:tcW w:w="315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15DE25" w14:textId="77777777" w:rsidR="007F22EB" w:rsidRDefault="007F22EB">
            <w:pPr>
              <w:jc w:val="both"/>
            </w:pPr>
            <w:r>
              <w:rPr>
                <w:b/>
              </w:rPr>
              <w:t>Obor jmenovacího řízení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F7F987" w14:textId="77777777" w:rsidR="007F22EB" w:rsidRDefault="007F22EB">
            <w:pPr>
              <w:jc w:val="both"/>
            </w:pPr>
            <w:r>
              <w:rPr>
                <w:b/>
              </w:rPr>
              <w:t>Rok udělení hodnosti</w:t>
            </w:r>
          </w:p>
        </w:tc>
        <w:tc>
          <w:tcPr>
            <w:tcW w:w="226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42C597A" w14:textId="77777777" w:rsidR="007F22EB" w:rsidRDefault="007F22EB">
            <w:pPr>
              <w:jc w:val="both"/>
            </w:pPr>
            <w:r>
              <w:rPr>
                <w:b/>
              </w:rPr>
              <w:t>Řízení konáno na VŠ</w:t>
            </w:r>
          </w:p>
        </w:tc>
        <w:tc>
          <w:tcPr>
            <w:tcW w:w="851" w:type="dxa"/>
            <w:vMerge w:val="restart"/>
            <w:tcBorders>
              <w:top w:val="single" w:sz="4" w:space="0" w:color="auto"/>
              <w:left w:val="single" w:sz="12" w:space="0" w:color="auto"/>
              <w:bottom w:val="single" w:sz="4" w:space="0" w:color="auto"/>
              <w:right w:val="single" w:sz="4" w:space="0" w:color="auto"/>
            </w:tcBorders>
          </w:tcPr>
          <w:p w14:paraId="74718851" w14:textId="77777777" w:rsidR="007F22EB" w:rsidRDefault="007F22EB">
            <w:pPr>
              <w:jc w:val="both"/>
              <w:rPr>
                <w:b/>
              </w:rPr>
            </w:pPr>
          </w:p>
        </w:tc>
        <w:tc>
          <w:tcPr>
            <w:tcW w:w="708" w:type="dxa"/>
            <w:vMerge w:val="restart"/>
            <w:tcBorders>
              <w:top w:val="single" w:sz="4" w:space="0" w:color="auto"/>
              <w:left w:val="single" w:sz="4" w:space="0" w:color="auto"/>
              <w:bottom w:val="single" w:sz="4" w:space="0" w:color="auto"/>
              <w:right w:val="single" w:sz="4" w:space="0" w:color="auto"/>
            </w:tcBorders>
          </w:tcPr>
          <w:p w14:paraId="42877F6A" w14:textId="77777777" w:rsidR="007F22EB" w:rsidRDefault="007F22EB">
            <w:pPr>
              <w:jc w:val="both"/>
              <w:rPr>
                <w:b/>
              </w:rPr>
            </w:pPr>
          </w:p>
        </w:tc>
        <w:tc>
          <w:tcPr>
            <w:tcW w:w="709" w:type="dxa"/>
            <w:vMerge w:val="restart"/>
            <w:tcBorders>
              <w:top w:val="single" w:sz="4" w:space="0" w:color="auto"/>
              <w:left w:val="single" w:sz="4" w:space="0" w:color="auto"/>
              <w:bottom w:val="single" w:sz="4" w:space="0" w:color="auto"/>
              <w:right w:val="single" w:sz="4" w:space="0" w:color="auto"/>
            </w:tcBorders>
          </w:tcPr>
          <w:p w14:paraId="632FE63D" w14:textId="77777777" w:rsidR="007F22EB" w:rsidRDefault="007F22EB">
            <w:pPr>
              <w:jc w:val="both"/>
              <w:rPr>
                <w:b/>
              </w:rPr>
            </w:pPr>
          </w:p>
        </w:tc>
      </w:tr>
      <w:tr w:rsidR="007F22EB" w14:paraId="61ECE8CC" w14:textId="77777777" w:rsidTr="007F22EB">
        <w:trPr>
          <w:trHeight w:val="205"/>
        </w:trPr>
        <w:tc>
          <w:tcPr>
            <w:tcW w:w="3152" w:type="dxa"/>
            <w:gridSpan w:val="2"/>
            <w:tcBorders>
              <w:top w:val="single" w:sz="4" w:space="0" w:color="auto"/>
              <w:left w:val="single" w:sz="4" w:space="0" w:color="auto"/>
              <w:bottom w:val="single" w:sz="4" w:space="0" w:color="auto"/>
              <w:right w:val="single" w:sz="4" w:space="0" w:color="auto"/>
            </w:tcBorders>
          </w:tcPr>
          <w:p w14:paraId="1004ACB2" w14:textId="77777777" w:rsidR="007F22EB" w:rsidRDefault="007F22EB">
            <w:pPr>
              <w:jc w:val="both"/>
            </w:pPr>
          </w:p>
        </w:tc>
        <w:tc>
          <w:tcPr>
            <w:tcW w:w="2126" w:type="dxa"/>
            <w:gridSpan w:val="2"/>
            <w:tcBorders>
              <w:top w:val="single" w:sz="4" w:space="0" w:color="auto"/>
              <w:left w:val="single" w:sz="4" w:space="0" w:color="auto"/>
              <w:bottom w:val="single" w:sz="4" w:space="0" w:color="auto"/>
              <w:right w:val="single" w:sz="4" w:space="0" w:color="auto"/>
            </w:tcBorders>
          </w:tcPr>
          <w:p w14:paraId="1E61F2FF" w14:textId="77777777" w:rsidR="007F22EB" w:rsidRDefault="007F22EB">
            <w:pPr>
              <w:jc w:val="both"/>
            </w:pPr>
          </w:p>
        </w:tc>
        <w:tc>
          <w:tcPr>
            <w:tcW w:w="2268" w:type="dxa"/>
            <w:gridSpan w:val="3"/>
            <w:tcBorders>
              <w:top w:val="single" w:sz="4" w:space="0" w:color="auto"/>
              <w:left w:val="single" w:sz="4" w:space="0" w:color="auto"/>
              <w:bottom w:val="single" w:sz="4" w:space="0" w:color="auto"/>
              <w:right w:val="single" w:sz="12" w:space="0" w:color="auto"/>
            </w:tcBorders>
          </w:tcPr>
          <w:p w14:paraId="2EB3DB4F" w14:textId="77777777" w:rsidR="007F22EB" w:rsidRDefault="007F22EB">
            <w:pPr>
              <w:jc w:val="both"/>
            </w:pPr>
          </w:p>
        </w:tc>
        <w:tc>
          <w:tcPr>
            <w:tcW w:w="2268" w:type="dxa"/>
            <w:vMerge/>
            <w:tcBorders>
              <w:top w:val="single" w:sz="4" w:space="0" w:color="auto"/>
              <w:left w:val="single" w:sz="12" w:space="0" w:color="auto"/>
              <w:bottom w:val="single" w:sz="4" w:space="0" w:color="auto"/>
              <w:right w:val="single" w:sz="4" w:space="0" w:color="auto"/>
            </w:tcBorders>
            <w:vAlign w:val="center"/>
            <w:hideMark/>
          </w:tcPr>
          <w:p w14:paraId="44F121CB" w14:textId="77777777" w:rsidR="007F22EB" w:rsidRDefault="007F22EB">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AA3625" w14:textId="77777777" w:rsidR="007F22EB" w:rsidRDefault="007F22EB">
            <w:pPr>
              <w:rPr>
                <w: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EC1BA2" w14:textId="77777777" w:rsidR="007F22EB" w:rsidRDefault="007F22EB">
            <w:pPr>
              <w:rPr>
                <w:b/>
              </w:rPr>
            </w:pPr>
          </w:p>
        </w:tc>
      </w:tr>
      <w:tr w:rsidR="007F22EB" w14:paraId="4E935DE8" w14:textId="77777777" w:rsidTr="007F22EB">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8ABB6DF" w14:textId="77777777" w:rsidR="007F22EB" w:rsidRDefault="007F22EB">
            <w:pPr>
              <w:jc w:val="both"/>
              <w:rPr>
                <w:b/>
              </w:rPr>
            </w:pPr>
            <w:r>
              <w:rPr>
                <w:b/>
              </w:rPr>
              <w:t xml:space="preserve">Přehled o nejvýznamnější publikační a další tvůrčí činnosti nebo další profesní činnosti u odborníků z praxe vztahující se k zabezpečovaným předmětům </w:t>
            </w:r>
          </w:p>
        </w:tc>
      </w:tr>
      <w:tr w:rsidR="007F22EB" w14:paraId="4DC6D78E" w14:textId="77777777" w:rsidTr="007F22EB">
        <w:trPr>
          <w:trHeight w:val="2347"/>
        </w:trPr>
        <w:tc>
          <w:tcPr>
            <w:tcW w:w="9814" w:type="dxa"/>
            <w:gridSpan w:val="10"/>
            <w:tcBorders>
              <w:top w:val="single" w:sz="4" w:space="0" w:color="auto"/>
              <w:left w:val="single" w:sz="4" w:space="0" w:color="auto"/>
              <w:bottom w:val="single" w:sz="4" w:space="0" w:color="auto"/>
              <w:right w:val="single" w:sz="4" w:space="0" w:color="auto"/>
            </w:tcBorders>
          </w:tcPr>
          <w:p w14:paraId="06865F68" w14:textId="77777777" w:rsidR="007F22EB" w:rsidRDefault="007F22EB">
            <w:pPr>
              <w:jc w:val="both"/>
            </w:pPr>
          </w:p>
          <w:p w14:paraId="6C06CF40" w14:textId="77777777" w:rsidR="007F22EB" w:rsidRDefault="007F22EB">
            <w:pPr>
              <w:spacing w:line="200" w:lineRule="atLeast"/>
            </w:pPr>
            <w:r>
              <w:t>2016: „Oslava nespoutaného mládí: Krškovy filmové adaptace Fráni Šrámka“, studie, kolektivní monografie Osudová osamělost. Obrysy filmové a literární tvorby Václava Kršky (Milan Hain, Milan Cyroň a kol.)</w:t>
            </w:r>
          </w:p>
          <w:p w14:paraId="5C49CC79" w14:textId="77777777" w:rsidR="007F22EB" w:rsidRDefault="007F22EB">
            <w:pPr>
              <w:spacing w:line="200" w:lineRule="atLeast"/>
            </w:pPr>
            <w:r>
              <w:t xml:space="preserve">2017: „Věra Ferbasová, uličnická hvězda české kinematografie 30. let“, studie, </w:t>
            </w:r>
            <w:r>
              <w:rPr>
                <w:i/>
              </w:rPr>
              <w:t>Art Communication &amp; Popculture</w:t>
            </w:r>
          </w:p>
          <w:p w14:paraId="16363279" w14:textId="77777777" w:rsidR="007F22EB" w:rsidRDefault="007F22EB">
            <w:pPr>
              <w:spacing w:line="200" w:lineRule="atLeast"/>
            </w:pPr>
            <w:r>
              <w:t xml:space="preserve">2018: „Všechny máme nějakou vadu – Traumata žen v seriálech v režii Jeana-Marca Vallého“, studie, </w:t>
            </w:r>
            <w:r>
              <w:rPr>
                <w:i/>
              </w:rPr>
              <w:t xml:space="preserve">Film a doba </w:t>
            </w:r>
            <w:r>
              <w:t>4/2018</w:t>
            </w:r>
          </w:p>
          <w:p w14:paraId="383B10BE" w14:textId="77777777" w:rsidR="007F22EB" w:rsidRDefault="007F22EB">
            <w:pPr>
              <w:jc w:val="both"/>
              <w:rPr>
                <w:i/>
              </w:rPr>
            </w:pPr>
            <w:r>
              <w:t xml:space="preserve">2018: „Dívka s hyacinty aneb Co se vlastně stalo s Dagmar Brink?“, studie, </w:t>
            </w:r>
            <w:r>
              <w:rPr>
                <w:i/>
              </w:rPr>
              <w:t>Art Communication &amp; Popculture</w:t>
            </w:r>
          </w:p>
          <w:p w14:paraId="4CFE191F" w14:textId="77777777" w:rsidR="007F22EB" w:rsidRDefault="007F22EB">
            <w:pPr>
              <w:jc w:val="both"/>
            </w:pPr>
            <w:r>
              <w:t>2018: „Hopperovy vize reality v režii Gustava Deutsche“, studie, sborník 18. Čs. filmologické konference (editor: Martin Kaňuch)</w:t>
            </w:r>
          </w:p>
          <w:p w14:paraId="4B169AC5" w14:textId="77777777" w:rsidR="007F22EB" w:rsidRDefault="007F22EB">
            <w:pPr>
              <w:jc w:val="both"/>
            </w:pPr>
          </w:p>
          <w:p w14:paraId="3D3C4F9C" w14:textId="77777777" w:rsidR="007F22EB" w:rsidRDefault="007F22EB">
            <w:pPr>
              <w:jc w:val="both"/>
              <w:rPr>
                <w:b/>
              </w:rPr>
            </w:pPr>
          </w:p>
        </w:tc>
      </w:tr>
      <w:tr w:rsidR="007F22EB" w14:paraId="51848DC4" w14:textId="77777777" w:rsidTr="007F22EB">
        <w:trPr>
          <w:trHeight w:val="218"/>
        </w:trPr>
        <w:tc>
          <w:tcPr>
            <w:tcW w:w="98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0485227" w14:textId="77777777" w:rsidR="007F22EB" w:rsidRDefault="007F22EB">
            <w:pPr>
              <w:rPr>
                <w:b/>
              </w:rPr>
            </w:pPr>
            <w:r>
              <w:rPr>
                <w:b/>
              </w:rPr>
              <w:t>Působení v zahraničí</w:t>
            </w:r>
          </w:p>
        </w:tc>
      </w:tr>
      <w:tr w:rsidR="007F22EB" w14:paraId="49F177B2" w14:textId="77777777" w:rsidTr="007F22EB">
        <w:trPr>
          <w:trHeight w:val="328"/>
        </w:trPr>
        <w:tc>
          <w:tcPr>
            <w:tcW w:w="9814" w:type="dxa"/>
            <w:gridSpan w:val="10"/>
            <w:tcBorders>
              <w:top w:val="single" w:sz="4" w:space="0" w:color="auto"/>
              <w:left w:val="single" w:sz="4" w:space="0" w:color="auto"/>
              <w:bottom w:val="single" w:sz="4" w:space="0" w:color="auto"/>
              <w:right w:val="single" w:sz="4" w:space="0" w:color="auto"/>
            </w:tcBorders>
          </w:tcPr>
          <w:p w14:paraId="653F6BBF" w14:textId="77777777" w:rsidR="007F22EB" w:rsidRDefault="007F22EB"/>
          <w:p w14:paraId="4D156C88" w14:textId="77777777" w:rsidR="007F22EB" w:rsidRDefault="007F22EB">
            <w:pPr>
              <w:rPr>
                <w:b/>
              </w:rPr>
            </w:pPr>
          </w:p>
        </w:tc>
      </w:tr>
      <w:tr w:rsidR="007F22EB" w14:paraId="63B6EF82" w14:textId="77777777" w:rsidTr="007F22EB">
        <w:trPr>
          <w:cantSplit/>
          <w:trHeight w:val="723"/>
        </w:trPr>
        <w:tc>
          <w:tcPr>
            <w:tcW w:w="2518"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F89BCC8" w14:textId="77777777" w:rsidR="007F22EB" w:rsidRDefault="007F22EB">
            <w:pPr>
              <w:rPr>
                <w:b/>
              </w:rPr>
            </w:pPr>
            <w:r>
              <w:rPr>
                <w:b/>
              </w:rPr>
              <w:t xml:space="preserve">Podpis </w:t>
            </w:r>
          </w:p>
        </w:tc>
        <w:tc>
          <w:tcPr>
            <w:tcW w:w="4178" w:type="dxa"/>
            <w:gridSpan w:val="5"/>
            <w:tcBorders>
              <w:top w:val="single" w:sz="4" w:space="0" w:color="auto"/>
              <w:left w:val="single" w:sz="4" w:space="0" w:color="auto"/>
              <w:bottom w:val="single" w:sz="4" w:space="0" w:color="auto"/>
              <w:right w:val="single" w:sz="4" w:space="0" w:color="auto"/>
            </w:tcBorders>
            <w:vAlign w:val="center"/>
            <w:hideMark/>
          </w:tcPr>
          <w:p w14:paraId="721C2BAE" w14:textId="77777777" w:rsidR="007F22EB" w:rsidRDefault="007F22EB">
            <w:r>
              <w:t>v. r.</w:t>
            </w:r>
          </w:p>
        </w:tc>
        <w:tc>
          <w:tcPr>
            <w:tcW w:w="850"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3DC4A90C" w14:textId="77777777" w:rsidR="007F22EB" w:rsidRDefault="007F22EB">
            <w:r>
              <w:rPr>
                <w:b/>
              </w:rPr>
              <w:t>datum</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14:paraId="3C960E7F" w14:textId="4D38159F" w:rsidR="007F22EB" w:rsidRDefault="007F22EB">
            <w:r>
              <w:t>30.</w:t>
            </w:r>
            <w:r w:rsidR="00FA7CA5">
              <w:t xml:space="preserve"> </w:t>
            </w:r>
            <w:r>
              <w:t>9. 2019</w:t>
            </w:r>
          </w:p>
        </w:tc>
      </w:tr>
    </w:tbl>
    <w:p w14:paraId="7C0F321A" w14:textId="77777777" w:rsidR="007F22EB" w:rsidRDefault="007F22EB" w:rsidP="007F22EB"/>
    <w:p w14:paraId="4A10FF65" w14:textId="6E021484" w:rsidR="007F22EB" w:rsidRDefault="007F22EB" w:rsidP="00EC1048">
      <w:pPr>
        <w:spacing w:after="160" w:line="259" w:lineRule="auto"/>
      </w:pPr>
    </w:p>
    <w:p w14:paraId="60D9FC92" w14:textId="25BB472E" w:rsidR="007F22EB" w:rsidRDefault="007F22EB" w:rsidP="00EC1048">
      <w:pPr>
        <w:spacing w:after="160" w:line="259" w:lineRule="auto"/>
      </w:pPr>
    </w:p>
    <w:p w14:paraId="1CA676E5" w14:textId="392BF819" w:rsidR="007F22EB" w:rsidRDefault="007F22EB" w:rsidP="00EC1048">
      <w:pPr>
        <w:spacing w:after="160" w:line="259" w:lineRule="auto"/>
      </w:pPr>
    </w:p>
    <w:p w14:paraId="66D9A6CE" w14:textId="46E110DD" w:rsidR="007F22EB" w:rsidRDefault="007F22EB" w:rsidP="00EC1048">
      <w:pPr>
        <w:spacing w:after="160" w:line="259" w:lineRule="auto"/>
      </w:pPr>
    </w:p>
    <w:p w14:paraId="4350DAEE" w14:textId="0FEBC4D7" w:rsidR="007F22EB" w:rsidRDefault="007F22EB" w:rsidP="00EC1048">
      <w:pPr>
        <w:spacing w:after="160" w:line="259" w:lineRule="auto"/>
      </w:pPr>
    </w:p>
    <w:p w14:paraId="62EB208E" w14:textId="714CC71E" w:rsidR="007F22EB" w:rsidRDefault="007F22EB" w:rsidP="00EC1048">
      <w:pPr>
        <w:spacing w:after="160" w:line="259" w:lineRule="auto"/>
      </w:pPr>
    </w:p>
    <w:p w14:paraId="297FBA71" w14:textId="2420544C" w:rsidR="007F22EB" w:rsidRDefault="007F22EB" w:rsidP="00EC1048">
      <w:pPr>
        <w:spacing w:after="160" w:line="259" w:lineRule="auto"/>
      </w:pPr>
    </w:p>
    <w:p w14:paraId="074EB9E2" w14:textId="723DD782" w:rsidR="007F22EB" w:rsidRDefault="007F22EB" w:rsidP="00EC1048">
      <w:pPr>
        <w:spacing w:after="160" w:line="259" w:lineRule="auto"/>
      </w:pPr>
    </w:p>
    <w:p w14:paraId="49819036" w14:textId="0A86365F" w:rsidR="007F22EB" w:rsidRDefault="007F22EB" w:rsidP="00EC1048">
      <w:pPr>
        <w:spacing w:after="160" w:line="259" w:lineRule="auto"/>
      </w:pPr>
    </w:p>
    <w:p w14:paraId="59E08A51" w14:textId="16271AEC" w:rsidR="007F22EB" w:rsidRDefault="007F22EB" w:rsidP="00EC1048">
      <w:pPr>
        <w:spacing w:after="160" w:line="259" w:lineRule="auto"/>
      </w:pPr>
    </w:p>
    <w:p w14:paraId="75408CDF" w14:textId="48694F9B" w:rsidR="007F22EB" w:rsidRDefault="007F22EB" w:rsidP="00EC1048">
      <w:pPr>
        <w:spacing w:after="160" w:line="259" w:lineRule="auto"/>
      </w:pPr>
    </w:p>
    <w:p w14:paraId="0B1FCC3F" w14:textId="5DEB45AE" w:rsidR="007F22EB" w:rsidRDefault="007F22EB" w:rsidP="00EC1048">
      <w:pPr>
        <w:spacing w:after="160" w:line="259" w:lineRule="auto"/>
      </w:pPr>
    </w:p>
    <w:p w14:paraId="25DD1847" w14:textId="2DF91D22" w:rsidR="007F22EB" w:rsidRDefault="007F22EB" w:rsidP="00EC1048">
      <w:pPr>
        <w:spacing w:after="160" w:line="259" w:lineRule="auto"/>
      </w:pPr>
    </w:p>
    <w:p w14:paraId="48DF63D0" w14:textId="3D0500D3" w:rsidR="007F22EB" w:rsidRDefault="007F22EB" w:rsidP="00EC1048">
      <w:pPr>
        <w:spacing w:after="160" w:line="259" w:lineRule="auto"/>
      </w:pPr>
    </w:p>
    <w:p w14:paraId="03FD6577" w14:textId="6211D652" w:rsidR="007F22EB" w:rsidRDefault="007F22EB" w:rsidP="00EC1048">
      <w:pPr>
        <w:spacing w:after="160" w:line="259" w:lineRule="auto"/>
      </w:pPr>
    </w:p>
    <w:p w14:paraId="6157EC1E" w14:textId="77777777" w:rsidR="00317C4D" w:rsidRDefault="00317C4D" w:rsidP="00EC1048">
      <w:pPr>
        <w:spacing w:after="160" w:line="259" w:lineRule="auto"/>
      </w:pPr>
    </w:p>
    <w:p w14:paraId="0BF21D94" w14:textId="6265728E" w:rsidR="007F22EB" w:rsidRDefault="007F22EB" w:rsidP="00EC1048">
      <w:pPr>
        <w:spacing w:after="160" w:line="259" w:lineRule="auto"/>
      </w:pPr>
    </w:p>
    <w:p w14:paraId="68E8AFD7" w14:textId="41AEA76B" w:rsidR="007F22EB" w:rsidRDefault="007F22EB" w:rsidP="00EC1048">
      <w:pPr>
        <w:spacing w:after="160" w:line="259" w:lineRule="auto"/>
      </w:pPr>
    </w:p>
    <w:p w14:paraId="64598551" w14:textId="595C5F46" w:rsidR="007F22EB" w:rsidRDefault="007F22EB" w:rsidP="00EC1048">
      <w:pPr>
        <w:spacing w:after="160" w:line="259" w:lineRule="auto"/>
      </w:pPr>
    </w:p>
    <w:p w14:paraId="47BFDB05" w14:textId="26421972" w:rsidR="007F22EB" w:rsidRDefault="007F22EB" w:rsidP="00EC1048">
      <w:pPr>
        <w:spacing w:after="160" w:line="259" w:lineRule="auto"/>
      </w:pP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0"/>
        <w:gridCol w:w="1722"/>
        <w:gridCol w:w="524"/>
        <w:gridCol w:w="468"/>
        <w:gridCol w:w="994"/>
        <w:gridCol w:w="709"/>
        <w:gridCol w:w="77"/>
        <w:gridCol w:w="632"/>
        <w:gridCol w:w="693"/>
        <w:gridCol w:w="791"/>
      </w:tblGrid>
      <w:tr w:rsidR="007F22EB" w14:paraId="07CC5E68" w14:textId="77777777" w:rsidTr="0011397D">
        <w:tc>
          <w:tcPr>
            <w:tcW w:w="9960"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C767753" w14:textId="44E26807" w:rsidR="007F22EB" w:rsidRDefault="007F22EB">
            <w:pPr>
              <w:jc w:val="both"/>
              <w:rPr>
                <w:b/>
                <w:sz w:val="28"/>
              </w:rPr>
            </w:pPr>
            <w:r>
              <w:rPr>
                <w:b/>
                <w:sz w:val="28"/>
              </w:rPr>
              <w:lastRenderedPageBreak/>
              <w:t>C-I – Personální zabezpečení</w:t>
            </w:r>
          </w:p>
        </w:tc>
      </w:tr>
      <w:tr w:rsidR="007F22EB" w14:paraId="27E6EC23" w14:textId="77777777" w:rsidTr="0011397D">
        <w:tc>
          <w:tcPr>
            <w:tcW w:w="2520" w:type="dxa"/>
            <w:tcBorders>
              <w:top w:val="double" w:sz="4" w:space="0" w:color="auto"/>
              <w:left w:val="single" w:sz="4" w:space="0" w:color="auto"/>
              <w:bottom w:val="single" w:sz="4" w:space="0" w:color="auto"/>
              <w:right w:val="single" w:sz="4" w:space="0" w:color="auto"/>
            </w:tcBorders>
            <w:shd w:val="clear" w:color="auto" w:fill="F7CAAC"/>
            <w:hideMark/>
          </w:tcPr>
          <w:p w14:paraId="464E788C" w14:textId="77777777" w:rsidR="007F22EB" w:rsidRDefault="007F22EB">
            <w:pPr>
              <w:jc w:val="both"/>
              <w:rPr>
                <w:b/>
              </w:rPr>
            </w:pPr>
            <w:r>
              <w:rPr>
                <w:b/>
              </w:rPr>
              <w:t>Vysoká škola</w:t>
            </w:r>
          </w:p>
        </w:tc>
        <w:tc>
          <w:tcPr>
            <w:tcW w:w="7440" w:type="dxa"/>
            <w:gridSpan w:val="10"/>
            <w:tcBorders>
              <w:top w:val="single" w:sz="4" w:space="0" w:color="auto"/>
              <w:left w:val="single" w:sz="4" w:space="0" w:color="auto"/>
              <w:bottom w:val="single" w:sz="4" w:space="0" w:color="auto"/>
              <w:right w:val="single" w:sz="4" w:space="0" w:color="auto"/>
            </w:tcBorders>
            <w:hideMark/>
          </w:tcPr>
          <w:p w14:paraId="4B73789D" w14:textId="77777777" w:rsidR="007F22EB" w:rsidRDefault="007F22EB">
            <w:pPr>
              <w:jc w:val="both"/>
            </w:pPr>
            <w:r>
              <w:t>Univerzita Tomáše Bati ve Zlíně</w:t>
            </w:r>
          </w:p>
        </w:tc>
      </w:tr>
      <w:tr w:rsidR="007F22EB" w14:paraId="0011D582" w14:textId="77777777" w:rsidTr="0011397D">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0FDD108" w14:textId="77777777" w:rsidR="007F22EB" w:rsidRDefault="007F22EB">
            <w:pPr>
              <w:jc w:val="both"/>
              <w:rPr>
                <w:b/>
              </w:rPr>
            </w:pPr>
            <w:r>
              <w:rPr>
                <w:b/>
              </w:rPr>
              <w:t>Součást vysoké školy</w:t>
            </w:r>
          </w:p>
        </w:tc>
        <w:tc>
          <w:tcPr>
            <w:tcW w:w="7440" w:type="dxa"/>
            <w:gridSpan w:val="10"/>
            <w:tcBorders>
              <w:top w:val="single" w:sz="4" w:space="0" w:color="auto"/>
              <w:left w:val="single" w:sz="4" w:space="0" w:color="auto"/>
              <w:bottom w:val="single" w:sz="4" w:space="0" w:color="auto"/>
              <w:right w:val="single" w:sz="4" w:space="0" w:color="auto"/>
            </w:tcBorders>
            <w:hideMark/>
          </w:tcPr>
          <w:p w14:paraId="04490357" w14:textId="77777777" w:rsidR="007F22EB" w:rsidRDefault="007F22EB">
            <w:pPr>
              <w:jc w:val="both"/>
            </w:pPr>
            <w:r>
              <w:t>Fakulta multimediálních komunikací</w:t>
            </w:r>
          </w:p>
        </w:tc>
      </w:tr>
      <w:tr w:rsidR="007F22EB" w14:paraId="4C2FC980" w14:textId="77777777" w:rsidTr="0011397D">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473898D8" w14:textId="77777777" w:rsidR="007F22EB" w:rsidRDefault="007F22EB">
            <w:pPr>
              <w:jc w:val="both"/>
              <w:rPr>
                <w:b/>
              </w:rPr>
            </w:pPr>
            <w:r>
              <w:rPr>
                <w:b/>
              </w:rPr>
              <w:t>Název studijního programu</w:t>
            </w:r>
          </w:p>
        </w:tc>
        <w:tc>
          <w:tcPr>
            <w:tcW w:w="7440" w:type="dxa"/>
            <w:gridSpan w:val="10"/>
            <w:tcBorders>
              <w:top w:val="single" w:sz="4" w:space="0" w:color="auto"/>
              <w:left w:val="single" w:sz="4" w:space="0" w:color="auto"/>
              <w:bottom w:val="single" w:sz="4" w:space="0" w:color="auto"/>
              <w:right w:val="single" w:sz="4" w:space="0" w:color="auto"/>
            </w:tcBorders>
            <w:hideMark/>
          </w:tcPr>
          <w:p w14:paraId="614C6E49" w14:textId="77777777" w:rsidR="007F22EB" w:rsidRDefault="007F22EB">
            <w:pPr>
              <w:jc w:val="both"/>
            </w:pPr>
            <w:r>
              <w:t>Teorie a praxe audiovizuální tvorby</w:t>
            </w:r>
          </w:p>
        </w:tc>
      </w:tr>
      <w:tr w:rsidR="007F22EB" w14:paraId="12187CC4" w14:textId="77777777" w:rsidTr="0011397D">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60520B50" w14:textId="77777777" w:rsidR="007F22EB" w:rsidRDefault="007F22EB">
            <w:pPr>
              <w:jc w:val="both"/>
              <w:rPr>
                <w:b/>
              </w:rPr>
            </w:pPr>
            <w:r>
              <w:rPr>
                <w:b/>
              </w:rPr>
              <w:t>Jméno a příjmení</w:t>
            </w:r>
          </w:p>
        </w:tc>
        <w:tc>
          <w:tcPr>
            <w:tcW w:w="4538" w:type="dxa"/>
            <w:gridSpan w:val="5"/>
            <w:tcBorders>
              <w:top w:val="single" w:sz="4" w:space="0" w:color="auto"/>
              <w:left w:val="single" w:sz="4" w:space="0" w:color="auto"/>
              <w:bottom w:val="single" w:sz="4" w:space="0" w:color="auto"/>
              <w:right w:val="single" w:sz="4" w:space="0" w:color="auto"/>
            </w:tcBorders>
            <w:hideMark/>
          </w:tcPr>
          <w:p w14:paraId="4688F7C5" w14:textId="1BDA760E" w:rsidR="007F22EB" w:rsidRDefault="007F22EB">
            <w:pPr>
              <w:jc w:val="both"/>
            </w:pPr>
            <w:r>
              <w:rPr>
                <w:shd w:val="clear" w:color="auto" w:fill="FFFFFF"/>
              </w:rPr>
              <w:t>Tereza Czesany Dvořáková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F961623" w14:textId="77777777" w:rsidR="007F22EB" w:rsidRDefault="007F22EB">
            <w:pPr>
              <w:jc w:val="both"/>
              <w:rPr>
                <w:b/>
              </w:rPr>
            </w:pPr>
            <w:r>
              <w:rPr>
                <w:b/>
              </w:rPr>
              <w:t>Tituly</w:t>
            </w:r>
          </w:p>
        </w:tc>
        <w:tc>
          <w:tcPr>
            <w:tcW w:w="2193" w:type="dxa"/>
            <w:gridSpan w:val="4"/>
            <w:tcBorders>
              <w:top w:val="single" w:sz="4" w:space="0" w:color="auto"/>
              <w:left w:val="single" w:sz="4" w:space="0" w:color="auto"/>
              <w:bottom w:val="single" w:sz="4" w:space="0" w:color="auto"/>
              <w:right w:val="single" w:sz="4" w:space="0" w:color="auto"/>
            </w:tcBorders>
            <w:hideMark/>
          </w:tcPr>
          <w:p w14:paraId="0BDC00D4" w14:textId="77777777" w:rsidR="007F22EB" w:rsidRDefault="007F22EB">
            <w:pPr>
              <w:jc w:val="both"/>
            </w:pPr>
            <w:r>
              <w:t>Mgr., MgA., Ph. D.</w:t>
            </w:r>
          </w:p>
        </w:tc>
      </w:tr>
      <w:tr w:rsidR="007F22EB" w14:paraId="2176814D" w14:textId="77777777" w:rsidTr="0011397D">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50772413" w14:textId="77777777" w:rsidR="007F22EB" w:rsidRDefault="007F22EB">
            <w:pPr>
              <w:jc w:val="both"/>
              <w:rPr>
                <w:b/>
              </w:rPr>
            </w:pPr>
            <w:r>
              <w:rPr>
                <w:b/>
              </w:rPr>
              <w:t>Rok narození</w:t>
            </w:r>
          </w:p>
        </w:tc>
        <w:tc>
          <w:tcPr>
            <w:tcW w:w="830" w:type="dxa"/>
            <w:tcBorders>
              <w:top w:val="single" w:sz="4" w:space="0" w:color="auto"/>
              <w:left w:val="single" w:sz="4" w:space="0" w:color="auto"/>
              <w:bottom w:val="single" w:sz="4" w:space="0" w:color="auto"/>
              <w:right w:val="single" w:sz="4" w:space="0" w:color="auto"/>
            </w:tcBorders>
            <w:hideMark/>
          </w:tcPr>
          <w:p w14:paraId="05AFC193" w14:textId="77777777" w:rsidR="007F22EB" w:rsidRDefault="007F22EB">
            <w:pPr>
              <w:jc w:val="both"/>
            </w:pPr>
            <w:r>
              <w:t>1977</w:t>
            </w:r>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14:paraId="42A1E19E" w14:textId="77777777" w:rsidR="007F22EB" w:rsidRDefault="007F22EB">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57595399" w14:textId="77777777" w:rsidR="007F22EB" w:rsidRDefault="007F22EB">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8E8EF53" w14:textId="77777777" w:rsidR="007F22EB" w:rsidRDefault="007F22E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B31F55B" w14:textId="77777777" w:rsidR="007F22EB" w:rsidRDefault="007F22EB">
            <w:pPr>
              <w:jc w:val="both"/>
            </w:pPr>
            <w:proofErr w:type="gramStart"/>
            <w:r>
              <w:t>1h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9E725D" w14:textId="77777777" w:rsidR="007F22EB" w:rsidRDefault="007F22EB">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07960625" w14:textId="77777777" w:rsidR="007F22EB" w:rsidRDefault="007F22EB">
            <w:pPr>
              <w:jc w:val="both"/>
            </w:pPr>
          </w:p>
        </w:tc>
      </w:tr>
      <w:tr w:rsidR="007F22EB" w14:paraId="7D6B5CD7" w14:textId="77777777" w:rsidTr="0011397D">
        <w:tc>
          <w:tcPr>
            <w:tcW w:w="50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4B21DD" w14:textId="77777777" w:rsidR="007F22EB" w:rsidRDefault="007F22EB">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0F5F12A6" w14:textId="77777777" w:rsidR="007F22EB" w:rsidRDefault="007F22EB">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D5B2B58" w14:textId="77777777" w:rsidR="007F22EB" w:rsidRDefault="007F22E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D9A9BEC" w14:textId="77777777" w:rsidR="007F22EB" w:rsidRDefault="007F22EB">
            <w:pPr>
              <w:jc w:val="both"/>
            </w:pPr>
            <w:proofErr w:type="gramStart"/>
            <w:r>
              <w:t>1h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5C751D" w14:textId="77777777" w:rsidR="007F22EB" w:rsidRDefault="007F22EB">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4905C535" w14:textId="77777777" w:rsidR="007F22EB" w:rsidRDefault="007F22EB">
            <w:pPr>
              <w:jc w:val="both"/>
            </w:pPr>
          </w:p>
        </w:tc>
      </w:tr>
      <w:tr w:rsidR="007F22EB" w14:paraId="48508FFB" w14:textId="77777777" w:rsidTr="0011397D">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D5951A" w14:textId="77777777" w:rsidR="007F22EB" w:rsidRDefault="007F22EB">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5B6A1" w14:textId="77777777" w:rsidR="007F22EB" w:rsidRDefault="007F22EB">
            <w:pPr>
              <w:jc w:val="both"/>
              <w:rPr>
                <w:b/>
              </w:rPr>
            </w:pPr>
            <w:r>
              <w:rPr>
                <w:b/>
              </w:rPr>
              <w:t>typ prac. vztahu</w:t>
            </w:r>
          </w:p>
        </w:tc>
        <w:tc>
          <w:tcPr>
            <w:tcW w:w="219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1FBEA19" w14:textId="77777777" w:rsidR="007F22EB" w:rsidRDefault="007F22EB">
            <w:pPr>
              <w:jc w:val="both"/>
              <w:rPr>
                <w:b/>
              </w:rPr>
            </w:pPr>
            <w:r>
              <w:rPr>
                <w:b/>
              </w:rPr>
              <w:t>rozsah</w:t>
            </w:r>
          </w:p>
        </w:tc>
      </w:tr>
      <w:tr w:rsidR="007F22EB" w14:paraId="443CE9A5" w14:textId="77777777" w:rsidTr="0011397D">
        <w:tc>
          <w:tcPr>
            <w:tcW w:w="6064" w:type="dxa"/>
            <w:gridSpan w:val="5"/>
            <w:tcBorders>
              <w:top w:val="single" w:sz="4" w:space="0" w:color="auto"/>
              <w:left w:val="single" w:sz="4" w:space="0" w:color="auto"/>
              <w:bottom w:val="single" w:sz="4" w:space="0" w:color="auto"/>
              <w:right w:val="single" w:sz="4" w:space="0" w:color="auto"/>
            </w:tcBorders>
            <w:hideMark/>
          </w:tcPr>
          <w:p w14:paraId="55B07449" w14:textId="77777777" w:rsidR="007F22EB" w:rsidRDefault="007F22EB">
            <w:pPr>
              <w:jc w:val="both"/>
            </w:pPr>
            <w:r>
              <w:t>Univerzita Karlova Praze, Filozofická fakulta</w:t>
            </w:r>
          </w:p>
        </w:tc>
        <w:tc>
          <w:tcPr>
            <w:tcW w:w="1703" w:type="dxa"/>
            <w:gridSpan w:val="2"/>
            <w:tcBorders>
              <w:top w:val="single" w:sz="4" w:space="0" w:color="auto"/>
              <w:left w:val="single" w:sz="4" w:space="0" w:color="auto"/>
              <w:bottom w:val="single" w:sz="4" w:space="0" w:color="auto"/>
              <w:right w:val="single" w:sz="4" w:space="0" w:color="auto"/>
            </w:tcBorders>
            <w:hideMark/>
          </w:tcPr>
          <w:p w14:paraId="6D6A0822" w14:textId="77777777" w:rsidR="007F22EB" w:rsidRDefault="007F22EB">
            <w:pPr>
              <w:jc w:val="both"/>
            </w:pPr>
            <w:r>
              <w:t>PP</w:t>
            </w:r>
          </w:p>
        </w:tc>
        <w:tc>
          <w:tcPr>
            <w:tcW w:w="2193" w:type="dxa"/>
            <w:gridSpan w:val="4"/>
            <w:tcBorders>
              <w:top w:val="single" w:sz="4" w:space="0" w:color="auto"/>
              <w:left w:val="single" w:sz="4" w:space="0" w:color="auto"/>
              <w:bottom w:val="single" w:sz="4" w:space="0" w:color="auto"/>
              <w:right w:val="single" w:sz="4" w:space="0" w:color="auto"/>
            </w:tcBorders>
            <w:hideMark/>
          </w:tcPr>
          <w:p w14:paraId="17C6E49C" w14:textId="77777777" w:rsidR="007F22EB" w:rsidRDefault="007F22EB">
            <w:pPr>
              <w:jc w:val="both"/>
            </w:pPr>
            <w:r>
              <w:t>0,2 úvazku</w:t>
            </w:r>
          </w:p>
        </w:tc>
      </w:tr>
      <w:tr w:rsidR="007F22EB" w14:paraId="03C8D30D" w14:textId="77777777" w:rsidTr="0011397D">
        <w:tc>
          <w:tcPr>
            <w:tcW w:w="6064" w:type="dxa"/>
            <w:gridSpan w:val="5"/>
            <w:tcBorders>
              <w:top w:val="single" w:sz="4" w:space="0" w:color="auto"/>
              <w:left w:val="single" w:sz="4" w:space="0" w:color="auto"/>
              <w:bottom w:val="single" w:sz="4" w:space="0" w:color="auto"/>
              <w:right w:val="single" w:sz="4" w:space="0" w:color="auto"/>
            </w:tcBorders>
            <w:hideMark/>
          </w:tcPr>
          <w:p w14:paraId="6FDC48E3" w14:textId="77777777" w:rsidR="007F22EB" w:rsidRDefault="007F22EB">
            <w:pPr>
              <w:jc w:val="both"/>
            </w:pPr>
            <w:r>
              <w:t>Vysoká škola kreativní komunikace</w:t>
            </w:r>
          </w:p>
        </w:tc>
        <w:tc>
          <w:tcPr>
            <w:tcW w:w="1703" w:type="dxa"/>
            <w:gridSpan w:val="2"/>
            <w:tcBorders>
              <w:top w:val="single" w:sz="4" w:space="0" w:color="auto"/>
              <w:left w:val="single" w:sz="4" w:space="0" w:color="auto"/>
              <w:bottom w:val="single" w:sz="4" w:space="0" w:color="auto"/>
              <w:right w:val="single" w:sz="4" w:space="0" w:color="auto"/>
            </w:tcBorders>
            <w:hideMark/>
          </w:tcPr>
          <w:p w14:paraId="70E52685" w14:textId="77777777" w:rsidR="007F22EB" w:rsidRDefault="007F22EB">
            <w:pPr>
              <w:jc w:val="both"/>
            </w:pPr>
            <w:r>
              <w:t>externí</w:t>
            </w:r>
          </w:p>
        </w:tc>
        <w:tc>
          <w:tcPr>
            <w:tcW w:w="2193" w:type="dxa"/>
            <w:gridSpan w:val="4"/>
            <w:tcBorders>
              <w:top w:val="single" w:sz="4" w:space="0" w:color="auto"/>
              <w:left w:val="single" w:sz="4" w:space="0" w:color="auto"/>
              <w:bottom w:val="single" w:sz="4" w:space="0" w:color="auto"/>
              <w:right w:val="single" w:sz="4" w:space="0" w:color="auto"/>
            </w:tcBorders>
            <w:hideMark/>
          </w:tcPr>
          <w:p w14:paraId="2203B87A" w14:textId="77777777" w:rsidR="007F22EB" w:rsidRDefault="007F22EB">
            <w:pPr>
              <w:jc w:val="both"/>
            </w:pPr>
            <w:r>
              <w:t>2 hod./týden</w:t>
            </w:r>
          </w:p>
        </w:tc>
      </w:tr>
      <w:tr w:rsidR="007F22EB" w14:paraId="41B7E28E" w14:textId="77777777" w:rsidTr="0011397D">
        <w:tc>
          <w:tcPr>
            <w:tcW w:w="6064" w:type="dxa"/>
            <w:gridSpan w:val="5"/>
            <w:tcBorders>
              <w:top w:val="single" w:sz="4" w:space="0" w:color="auto"/>
              <w:left w:val="single" w:sz="4" w:space="0" w:color="auto"/>
              <w:bottom w:val="single" w:sz="4" w:space="0" w:color="auto"/>
              <w:right w:val="single" w:sz="4" w:space="0" w:color="auto"/>
            </w:tcBorders>
            <w:hideMark/>
          </w:tcPr>
          <w:p w14:paraId="4A554C13" w14:textId="77777777" w:rsidR="007F22EB" w:rsidRDefault="007F22EB">
            <w:pPr>
              <w:jc w:val="both"/>
            </w:pPr>
            <w:r>
              <w:t>Akademie múzických umění v Praze, Filmová a televizní fakulta</w:t>
            </w:r>
          </w:p>
        </w:tc>
        <w:tc>
          <w:tcPr>
            <w:tcW w:w="1703" w:type="dxa"/>
            <w:gridSpan w:val="2"/>
            <w:tcBorders>
              <w:top w:val="single" w:sz="4" w:space="0" w:color="auto"/>
              <w:left w:val="single" w:sz="4" w:space="0" w:color="auto"/>
              <w:bottom w:val="single" w:sz="4" w:space="0" w:color="auto"/>
              <w:right w:val="single" w:sz="4" w:space="0" w:color="auto"/>
            </w:tcBorders>
            <w:hideMark/>
          </w:tcPr>
          <w:p w14:paraId="45545124" w14:textId="77777777" w:rsidR="007F22EB" w:rsidRDefault="007F22EB">
            <w:pPr>
              <w:jc w:val="both"/>
            </w:pPr>
            <w:r>
              <w:t>DPP</w:t>
            </w:r>
          </w:p>
        </w:tc>
        <w:tc>
          <w:tcPr>
            <w:tcW w:w="2193" w:type="dxa"/>
            <w:gridSpan w:val="4"/>
            <w:tcBorders>
              <w:top w:val="single" w:sz="4" w:space="0" w:color="auto"/>
              <w:left w:val="single" w:sz="4" w:space="0" w:color="auto"/>
              <w:bottom w:val="single" w:sz="4" w:space="0" w:color="auto"/>
              <w:right w:val="single" w:sz="4" w:space="0" w:color="auto"/>
            </w:tcBorders>
            <w:hideMark/>
          </w:tcPr>
          <w:p w14:paraId="4EB99C8E" w14:textId="77777777" w:rsidR="007F22EB" w:rsidRDefault="007F22EB">
            <w:pPr>
              <w:jc w:val="both"/>
            </w:pPr>
            <w:r>
              <w:t>Do 20 hodin/rok</w:t>
            </w:r>
          </w:p>
        </w:tc>
      </w:tr>
      <w:tr w:rsidR="007F22EB" w14:paraId="24571DBF" w14:textId="77777777" w:rsidTr="0011397D">
        <w:tc>
          <w:tcPr>
            <w:tcW w:w="6064" w:type="dxa"/>
            <w:gridSpan w:val="5"/>
            <w:tcBorders>
              <w:top w:val="single" w:sz="4" w:space="0" w:color="auto"/>
              <w:left w:val="single" w:sz="4" w:space="0" w:color="auto"/>
              <w:bottom w:val="single" w:sz="4" w:space="0" w:color="auto"/>
              <w:right w:val="single" w:sz="4" w:space="0" w:color="auto"/>
            </w:tcBorders>
          </w:tcPr>
          <w:p w14:paraId="467B3BCD" w14:textId="77777777" w:rsidR="007F22EB" w:rsidRDefault="007F22EB">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0B1F5A1" w14:textId="77777777" w:rsidR="007F22EB" w:rsidRDefault="007F22EB">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4628BFE9" w14:textId="77777777" w:rsidR="007F22EB" w:rsidRDefault="007F22EB">
            <w:pPr>
              <w:jc w:val="both"/>
            </w:pPr>
          </w:p>
        </w:tc>
      </w:tr>
      <w:tr w:rsidR="007F22EB" w14:paraId="19E31FAA" w14:textId="77777777" w:rsidTr="0011397D">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1CEDFF" w14:textId="77777777" w:rsidR="007F22EB" w:rsidRDefault="007F22EB">
            <w:pPr>
              <w:jc w:val="both"/>
            </w:pPr>
            <w:r>
              <w:rPr>
                <w:b/>
              </w:rPr>
              <w:t>Předměty příslušného studijního programu a způsob zapojení do jejich výuky, příp. další zapojení do uskutečňování studijního programu</w:t>
            </w:r>
          </w:p>
        </w:tc>
      </w:tr>
      <w:tr w:rsidR="007F22EB" w14:paraId="0785506D" w14:textId="77777777" w:rsidTr="0011397D">
        <w:trPr>
          <w:trHeight w:val="607"/>
        </w:trPr>
        <w:tc>
          <w:tcPr>
            <w:tcW w:w="9960" w:type="dxa"/>
            <w:gridSpan w:val="11"/>
            <w:tcBorders>
              <w:top w:val="nil"/>
              <w:left w:val="single" w:sz="4" w:space="0" w:color="auto"/>
              <w:bottom w:val="single" w:sz="4" w:space="0" w:color="auto"/>
              <w:right w:val="single" w:sz="4" w:space="0" w:color="auto"/>
            </w:tcBorders>
          </w:tcPr>
          <w:p w14:paraId="39426FEF" w14:textId="77777777" w:rsidR="007F22EB" w:rsidRDefault="007F22EB">
            <w:pPr>
              <w:jc w:val="both"/>
            </w:pPr>
          </w:p>
          <w:p w14:paraId="44CCFFFC" w14:textId="77777777" w:rsidR="007F22EB" w:rsidRDefault="007F22EB">
            <w:pPr>
              <w:jc w:val="both"/>
            </w:pPr>
            <w:r>
              <w:t>Filmová a audiovizuální výchova 1,2 (vede seminář)</w:t>
            </w:r>
          </w:p>
        </w:tc>
      </w:tr>
      <w:tr w:rsidR="007F22EB" w14:paraId="45B6B635" w14:textId="77777777" w:rsidTr="0011397D">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06B0BF7" w14:textId="77777777" w:rsidR="007F22EB" w:rsidRDefault="007F22EB">
            <w:pPr>
              <w:jc w:val="both"/>
            </w:pPr>
            <w:r>
              <w:rPr>
                <w:b/>
              </w:rPr>
              <w:t xml:space="preserve">Údaje o vzdělání na VŠ </w:t>
            </w:r>
          </w:p>
        </w:tc>
      </w:tr>
      <w:tr w:rsidR="007F22EB" w14:paraId="62579012" w14:textId="77777777" w:rsidTr="0011397D">
        <w:trPr>
          <w:trHeight w:val="938"/>
        </w:trPr>
        <w:tc>
          <w:tcPr>
            <w:tcW w:w="9960" w:type="dxa"/>
            <w:gridSpan w:val="11"/>
            <w:tcBorders>
              <w:top w:val="single" w:sz="4" w:space="0" w:color="auto"/>
              <w:left w:val="single" w:sz="4" w:space="0" w:color="auto"/>
              <w:bottom w:val="single" w:sz="4" w:space="0" w:color="auto"/>
              <w:right w:val="single" w:sz="4" w:space="0" w:color="auto"/>
            </w:tcBorders>
          </w:tcPr>
          <w:p w14:paraId="0D78E0EE" w14:textId="77777777" w:rsidR="007F22EB" w:rsidRDefault="007F22EB">
            <w:pPr>
              <w:jc w:val="both"/>
            </w:pPr>
            <w:proofErr w:type="gramStart"/>
            <w:r>
              <w:t>2003 – 2011</w:t>
            </w:r>
            <w:proofErr w:type="gramEnd"/>
            <w:r>
              <w:t xml:space="preserve"> postgraduální studium oboru filmové vědy na katedře filmových studií FF UK, Dr. SZZK, titul Ph. D.</w:t>
            </w:r>
          </w:p>
          <w:p w14:paraId="7159BD7C" w14:textId="77777777" w:rsidR="007F22EB" w:rsidRDefault="007F22EB">
            <w:pPr>
              <w:jc w:val="both"/>
            </w:pPr>
            <w:proofErr w:type="gramStart"/>
            <w:r>
              <w:t>1999 – 2003</w:t>
            </w:r>
            <w:proofErr w:type="gramEnd"/>
            <w:r>
              <w:t xml:space="preserve"> navazující magisterský stupeň oboru filmová a televizní produkce FAMU Praha, SZZK, titul MgA.</w:t>
            </w:r>
          </w:p>
          <w:p w14:paraId="1AC732A3" w14:textId="77777777" w:rsidR="007F22EB" w:rsidRDefault="007F22EB">
            <w:pPr>
              <w:jc w:val="both"/>
            </w:pPr>
            <w:proofErr w:type="gramStart"/>
            <w:r>
              <w:t>1995 – 2002</w:t>
            </w:r>
            <w:proofErr w:type="gramEnd"/>
            <w:r>
              <w:t xml:space="preserve"> pětiletý magisterský stupeň oboru filmová věda na FF UK, SZZK, titul Mgr.</w:t>
            </w:r>
          </w:p>
          <w:p w14:paraId="66EE62F7" w14:textId="77777777" w:rsidR="007F22EB" w:rsidRDefault="007F22EB"/>
        </w:tc>
      </w:tr>
      <w:tr w:rsidR="007F22EB" w14:paraId="0BA77AC2" w14:textId="77777777" w:rsidTr="0011397D">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43EE36C" w14:textId="77777777" w:rsidR="007F22EB" w:rsidRDefault="007F22EB">
            <w:pPr>
              <w:jc w:val="both"/>
              <w:rPr>
                <w:b/>
              </w:rPr>
            </w:pPr>
            <w:r>
              <w:rPr>
                <w:b/>
              </w:rPr>
              <w:t>Údaje o odborném působení od absolvování VŠ</w:t>
            </w:r>
          </w:p>
        </w:tc>
      </w:tr>
      <w:tr w:rsidR="007F22EB" w14:paraId="2C93EE92" w14:textId="77777777" w:rsidTr="0011397D">
        <w:trPr>
          <w:trHeight w:val="1296"/>
        </w:trPr>
        <w:tc>
          <w:tcPr>
            <w:tcW w:w="9960" w:type="dxa"/>
            <w:gridSpan w:val="11"/>
            <w:tcBorders>
              <w:top w:val="single" w:sz="4" w:space="0" w:color="auto"/>
              <w:left w:val="single" w:sz="4" w:space="0" w:color="auto"/>
              <w:bottom w:val="single" w:sz="4" w:space="0" w:color="auto"/>
              <w:right w:val="single" w:sz="4" w:space="0" w:color="auto"/>
            </w:tcBorders>
          </w:tcPr>
          <w:p w14:paraId="331D13C2" w14:textId="77777777" w:rsidR="007F22EB" w:rsidRDefault="007F22EB">
            <w:pPr>
              <w:jc w:val="both"/>
            </w:pPr>
            <w:r>
              <w:t>od 2011 katedra filmových studií FF UK: odborná asistentka (do roku 2012 celý úvazek, od té dobu úvazek 0,2)</w:t>
            </w:r>
          </w:p>
          <w:p w14:paraId="7D8BC48D" w14:textId="77777777" w:rsidR="007F22EB" w:rsidRDefault="007F22EB">
            <w:pPr>
              <w:jc w:val="both"/>
            </w:pPr>
            <w:r>
              <w:t>od 2017 odborná redaktorka vědeckého recenzovaného časopisu ArteActa (AMU, aktuální úvazek 0,3)</w:t>
            </w:r>
          </w:p>
          <w:p w14:paraId="76005592" w14:textId="77777777" w:rsidR="007F22EB" w:rsidRDefault="007F22EB">
            <w:pPr>
              <w:jc w:val="both"/>
            </w:pPr>
            <w:r>
              <w:t>od 2018 externí pedagožka oboru Fotografie a audiovize VŠKK</w:t>
            </w:r>
          </w:p>
          <w:p w14:paraId="05DFC817" w14:textId="77777777" w:rsidR="007F22EB" w:rsidRDefault="007F22EB">
            <w:pPr>
              <w:jc w:val="both"/>
            </w:pPr>
            <w:r>
              <w:t>2012-2015 a od 2019 členka Rady Státního fondu kinematografie</w:t>
            </w:r>
          </w:p>
          <w:p w14:paraId="750BCC2E" w14:textId="77777777" w:rsidR="007F22EB" w:rsidRDefault="007F22EB">
            <w:pPr>
              <w:jc w:val="both"/>
            </w:pPr>
          </w:p>
          <w:p w14:paraId="60A4F8E5" w14:textId="77777777" w:rsidR="007F22EB" w:rsidRDefault="007F22EB">
            <w:pPr>
              <w:jc w:val="both"/>
            </w:pPr>
            <w:r>
              <w:t>2012-2016 ředitelka Sekce neaudiovizuálních sbírek, výzkumu a informací Národního filmového archivu</w:t>
            </w:r>
          </w:p>
          <w:p w14:paraId="33ED5085" w14:textId="77777777" w:rsidR="007F22EB" w:rsidRDefault="007F22EB">
            <w:pPr>
              <w:jc w:val="both"/>
            </w:pPr>
            <w:r>
              <w:t>2009-2012 místopředsedkyně Rady Fondu ČR pro podporu a rozvoj české kinematografie</w:t>
            </w:r>
          </w:p>
          <w:p w14:paraId="3236C44D" w14:textId="77777777" w:rsidR="007F22EB" w:rsidRDefault="007F22EB">
            <w:pPr>
              <w:jc w:val="both"/>
            </w:pPr>
            <w:r>
              <w:t>2006-2011 katedra filmových studií FF UK: asistentka, zahraniční koordinátorka.</w:t>
            </w:r>
          </w:p>
          <w:p w14:paraId="7A158A79" w14:textId="77777777" w:rsidR="007F22EB" w:rsidRDefault="007F22EB">
            <w:pPr>
              <w:jc w:val="both"/>
            </w:pPr>
            <w:r>
              <w:t>od 2003 externí pedagogická činnost (FAMU – vč. koordinace a přednášek povinného páteřního kurzu Dějin čs. filmu II, FF UK, FF MU, FF UP, VŠMU, Letní škola slovanských studií FF UK, Historické semináře pro pedagogy Česko-slovenské vztahy, akreditované kurzy pro pedagogy v NFA aj.)</w:t>
            </w:r>
          </w:p>
          <w:p w14:paraId="276E2F42" w14:textId="77777777" w:rsidR="007F22EB" w:rsidRDefault="007F22EB">
            <w:pPr>
              <w:jc w:val="both"/>
            </w:pPr>
            <w:r>
              <w:t>Účast na českých i mezinárodních konferencích. Publikační činnost a organizace odborných workshopů.</w:t>
            </w:r>
          </w:p>
          <w:p w14:paraId="4917AEA6" w14:textId="77777777" w:rsidR="007F22EB" w:rsidRDefault="007F22EB">
            <w:pPr>
              <w:jc w:val="both"/>
            </w:pPr>
          </w:p>
        </w:tc>
      </w:tr>
      <w:tr w:rsidR="007F22EB" w14:paraId="671BBB38" w14:textId="77777777" w:rsidTr="0011397D">
        <w:trPr>
          <w:trHeight w:val="250"/>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2342FD4" w14:textId="77777777" w:rsidR="007F22EB" w:rsidRDefault="007F22EB">
            <w:pPr>
              <w:jc w:val="both"/>
            </w:pPr>
            <w:r>
              <w:rPr>
                <w:b/>
              </w:rPr>
              <w:t>Zkušenosti s vedením kvalifikačních a rigorózních prací</w:t>
            </w:r>
          </w:p>
        </w:tc>
      </w:tr>
      <w:tr w:rsidR="007F22EB" w14:paraId="746EF638" w14:textId="77777777" w:rsidTr="0011397D">
        <w:trPr>
          <w:trHeight w:val="591"/>
        </w:trPr>
        <w:tc>
          <w:tcPr>
            <w:tcW w:w="9960" w:type="dxa"/>
            <w:gridSpan w:val="11"/>
            <w:tcBorders>
              <w:top w:val="single" w:sz="4" w:space="0" w:color="auto"/>
              <w:left w:val="single" w:sz="4" w:space="0" w:color="auto"/>
              <w:bottom w:val="single" w:sz="4" w:space="0" w:color="auto"/>
              <w:right w:val="single" w:sz="4" w:space="0" w:color="auto"/>
            </w:tcBorders>
          </w:tcPr>
          <w:p w14:paraId="2DEA4011" w14:textId="77777777" w:rsidR="007F22EB" w:rsidRDefault="007F22EB">
            <w:pPr>
              <w:spacing w:line="254" w:lineRule="auto"/>
              <w:jc w:val="both"/>
            </w:pPr>
            <w:r>
              <w:t>FF UK 2009-2018 – vedení 17 diplomových prací, z toho 10 dokončených, 2 nedokončených a 5 aktuálně řešených.</w:t>
            </w:r>
          </w:p>
          <w:p w14:paraId="0EA89529" w14:textId="77777777" w:rsidR="007F22EB" w:rsidRDefault="007F22EB">
            <w:pPr>
              <w:jc w:val="both"/>
            </w:pPr>
          </w:p>
        </w:tc>
      </w:tr>
      <w:tr w:rsidR="007F22EB" w14:paraId="6405AA45" w14:textId="77777777" w:rsidTr="0011397D">
        <w:trPr>
          <w:cantSplit/>
        </w:trPr>
        <w:tc>
          <w:tcPr>
            <w:tcW w:w="3350"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FE8C89D" w14:textId="77777777" w:rsidR="007F22EB" w:rsidRDefault="007F22EB">
            <w:pPr>
              <w:jc w:val="both"/>
            </w:pPr>
            <w:r>
              <w:rPr>
                <w:b/>
              </w:rPr>
              <w:t xml:space="preserve">Obor habilitačního řízení </w:t>
            </w:r>
          </w:p>
        </w:tc>
        <w:tc>
          <w:tcPr>
            <w:tcW w:w="224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0651C0F" w14:textId="77777777" w:rsidR="007F22EB" w:rsidRDefault="007F22EB">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1F229F1" w14:textId="77777777" w:rsidR="007F22EB" w:rsidRDefault="007F22EB">
            <w:pPr>
              <w:jc w:val="both"/>
            </w:pPr>
            <w:r>
              <w:rPr>
                <w:b/>
              </w:rPr>
              <w:t>Řízení konáno na VŠ</w:t>
            </w:r>
          </w:p>
        </w:tc>
        <w:tc>
          <w:tcPr>
            <w:tcW w:w="2116"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023FC8C4" w14:textId="77777777" w:rsidR="007F22EB" w:rsidRDefault="007F22EB">
            <w:pPr>
              <w:jc w:val="both"/>
              <w:rPr>
                <w:b/>
              </w:rPr>
            </w:pPr>
            <w:r>
              <w:rPr>
                <w:b/>
              </w:rPr>
              <w:t>Ohlasy publikací</w:t>
            </w:r>
          </w:p>
        </w:tc>
      </w:tr>
      <w:tr w:rsidR="007F22EB" w14:paraId="1283E7B1" w14:textId="77777777" w:rsidTr="0011397D">
        <w:trPr>
          <w:cantSplit/>
        </w:trPr>
        <w:tc>
          <w:tcPr>
            <w:tcW w:w="3350" w:type="dxa"/>
            <w:gridSpan w:val="2"/>
            <w:tcBorders>
              <w:top w:val="single" w:sz="4" w:space="0" w:color="auto"/>
              <w:left w:val="single" w:sz="4" w:space="0" w:color="auto"/>
              <w:bottom w:val="single" w:sz="4" w:space="0" w:color="auto"/>
              <w:right w:val="single" w:sz="4" w:space="0" w:color="auto"/>
            </w:tcBorders>
          </w:tcPr>
          <w:p w14:paraId="4861F335" w14:textId="77777777" w:rsidR="007F22EB" w:rsidRDefault="007F22EB">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70BC1670" w14:textId="77777777" w:rsidR="007F22EB" w:rsidRDefault="007F22E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AB5ACE3" w14:textId="77777777" w:rsidR="007F22EB" w:rsidRDefault="007F22EB">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6B67761" w14:textId="77777777" w:rsidR="007F22EB" w:rsidRDefault="007F22EB">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10E81E8" w14:textId="77777777" w:rsidR="007F22EB" w:rsidRDefault="007F22EB">
            <w:pPr>
              <w:jc w:val="both"/>
              <w:rPr>
                <w:sz w:val="18"/>
              </w:rPr>
            </w:pPr>
            <w:r>
              <w:rPr>
                <w:b/>
                <w:sz w:val="18"/>
              </w:rPr>
              <w:t>Scopus</w:t>
            </w:r>
          </w:p>
        </w:tc>
        <w:tc>
          <w:tcPr>
            <w:tcW w:w="791" w:type="dxa"/>
            <w:tcBorders>
              <w:top w:val="single" w:sz="4" w:space="0" w:color="auto"/>
              <w:left w:val="single" w:sz="4" w:space="0" w:color="auto"/>
              <w:bottom w:val="single" w:sz="4" w:space="0" w:color="auto"/>
              <w:right w:val="single" w:sz="4" w:space="0" w:color="auto"/>
            </w:tcBorders>
            <w:shd w:val="clear" w:color="auto" w:fill="F7CAAC"/>
            <w:hideMark/>
          </w:tcPr>
          <w:p w14:paraId="649A6790" w14:textId="77777777" w:rsidR="007F22EB" w:rsidRDefault="007F22EB">
            <w:pPr>
              <w:jc w:val="both"/>
            </w:pPr>
            <w:r>
              <w:rPr>
                <w:b/>
                <w:sz w:val="18"/>
              </w:rPr>
              <w:t>ostatní</w:t>
            </w:r>
          </w:p>
        </w:tc>
      </w:tr>
      <w:tr w:rsidR="007F22EB" w14:paraId="432511B0" w14:textId="77777777" w:rsidTr="0011397D">
        <w:trPr>
          <w:cantSplit/>
          <w:trHeight w:val="70"/>
        </w:trPr>
        <w:tc>
          <w:tcPr>
            <w:tcW w:w="33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5C25C0" w14:textId="77777777" w:rsidR="007F22EB" w:rsidRDefault="007F22EB">
            <w:pPr>
              <w:jc w:val="both"/>
            </w:pPr>
            <w:r>
              <w:rPr>
                <w:b/>
              </w:rPr>
              <w:t>Obor jmenovacího řízení</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211649" w14:textId="77777777" w:rsidR="007F22EB" w:rsidRDefault="007F22EB">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0360B8B4" w14:textId="77777777" w:rsidR="007F22EB" w:rsidRDefault="007F22EB">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309A7E20" w14:textId="77777777" w:rsidR="007F22EB" w:rsidRDefault="007F22EB">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31E555F6" w14:textId="77777777" w:rsidR="007F22EB" w:rsidRDefault="007F22EB">
            <w:pPr>
              <w:jc w:val="both"/>
              <w:rPr>
                <w:b/>
              </w:rPr>
            </w:pPr>
          </w:p>
        </w:tc>
        <w:tc>
          <w:tcPr>
            <w:tcW w:w="791" w:type="dxa"/>
            <w:vMerge w:val="restart"/>
            <w:tcBorders>
              <w:top w:val="single" w:sz="4" w:space="0" w:color="auto"/>
              <w:left w:val="single" w:sz="4" w:space="0" w:color="auto"/>
              <w:bottom w:val="single" w:sz="4" w:space="0" w:color="auto"/>
              <w:right w:val="single" w:sz="4" w:space="0" w:color="auto"/>
            </w:tcBorders>
          </w:tcPr>
          <w:p w14:paraId="461F8B05" w14:textId="77777777" w:rsidR="007F22EB" w:rsidRDefault="007F22EB">
            <w:pPr>
              <w:jc w:val="both"/>
              <w:rPr>
                <w:b/>
              </w:rPr>
            </w:pPr>
          </w:p>
        </w:tc>
      </w:tr>
      <w:tr w:rsidR="007F22EB" w14:paraId="39DFE6B1" w14:textId="77777777" w:rsidTr="0011397D">
        <w:trPr>
          <w:trHeight w:val="205"/>
        </w:trPr>
        <w:tc>
          <w:tcPr>
            <w:tcW w:w="3350" w:type="dxa"/>
            <w:gridSpan w:val="2"/>
            <w:tcBorders>
              <w:top w:val="single" w:sz="4" w:space="0" w:color="auto"/>
              <w:left w:val="single" w:sz="4" w:space="0" w:color="auto"/>
              <w:bottom w:val="single" w:sz="4" w:space="0" w:color="auto"/>
              <w:right w:val="single" w:sz="4" w:space="0" w:color="auto"/>
            </w:tcBorders>
          </w:tcPr>
          <w:p w14:paraId="002462BC" w14:textId="77777777" w:rsidR="007F22EB" w:rsidRDefault="007F22EB">
            <w:pPr>
              <w:jc w:val="both"/>
            </w:pPr>
          </w:p>
        </w:tc>
        <w:tc>
          <w:tcPr>
            <w:tcW w:w="2246" w:type="dxa"/>
            <w:gridSpan w:val="2"/>
            <w:tcBorders>
              <w:top w:val="single" w:sz="4" w:space="0" w:color="auto"/>
              <w:left w:val="single" w:sz="4" w:space="0" w:color="auto"/>
              <w:bottom w:val="single" w:sz="4" w:space="0" w:color="auto"/>
              <w:right w:val="single" w:sz="4" w:space="0" w:color="auto"/>
            </w:tcBorders>
          </w:tcPr>
          <w:p w14:paraId="0EEC78F4" w14:textId="77777777" w:rsidR="007F22EB" w:rsidRDefault="007F22E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20E8D407" w14:textId="77777777" w:rsidR="007F22EB" w:rsidRDefault="007F22E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1F1AD8E8" w14:textId="77777777" w:rsidR="007F22EB" w:rsidRDefault="007F22E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64000975" w14:textId="77777777" w:rsidR="007F22EB" w:rsidRDefault="007F22EB">
            <w:pPr>
              <w:rPr>
                <w:b/>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7077AAC9" w14:textId="77777777" w:rsidR="007F22EB" w:rsidRDefault="007F22EB">
            <w:pPr>
              <w:rPr>
                <w:b/>
              </w:rPr>
            </w:pPr>
          </w:p>
        </w:tc>
      </w:tr>
      <w:tr w:rsidR="007F22EB" w14:paraId="287EA9A6" w14:textId="77777777" w:rsidTr="0011397D">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DA1EFF0" w14:textId="77777777" w:rsidR="007F22EB" w:rsidRDefault="007F22EB">
            <w:pPr>
              <w:jc w:val="both"/>
              <w:rPr>
                <w:b/>
              </w:rPr>
            </w:pPr>
            <w:r>
              <w:rPr>
                <w:b/>
              </w:rPr>
              <w:t xml:space="preserve">Přehled o nejvýznamnější publikační a další tvůrčí činnosti nebo další profesní činnosti u odborníků z praxe vztahující se k zabezpečovaným předmětům </w:t>
            </w:r>
          </w:p>
        </w:tc>
      </w:tr>
      <w:tr w:rsidR="007F22EB" w14:paraId="6CB10D0F" w14:textId="77777777" w:rsidTr="0011397D">
        <w:trPr>
          <w:trHeight w:val="1275"/>
        </w:trPr>
        <w:tc>
          <w:tcPr>
            <w:tcW w:w="9960" w:type="dxa"/>
            <w:gridSpan w:val="11"/>
            <w:tcBorders>
              <w:top w:val="single" w:sz="4" w:space="0" w:color="auto"/>
              <w:left w:val="single" w:sz="4" w:space="0" w:color="auto"/>
              <w:bottom w:val="single" w:sz="4" w:space="0" w:color="auto"/>
              <w:right w:val="single" w:sz="4" w:space="0" w:color="auto"/>
            </w:tcBorders>
          </w:tcPr>
          <w:p w14:paraId="1E3F0885" w14:textId="77777777" w:rsidR="007F22EB" w:rsidRDefault="007F22EB">
            <w:pPr>
              <w:spacing w:line="254" w:lineRule="auto"/>
              <w:jc w:val="both"/>
              <w:rPr>
                <w:b/>
              </w:rPr>
            </w:pPr>
            <w:r>
              <w:rPr>
                <w:b/>
              </w:rPr>
              <w:t>Monografie</w:t>
            </w:r>
          </w:p>
          <w:p w14:paraId="7336872B" w14:textId="77777777" w:rsidR="007F22EB" w:rsidRDefault="007F22EB">
            <w:pPr>
              <w:spacing w:line="254" w:lineRule="auto"/>
              <w:jc w:val="both"/>
            </w:pPr>
            <w:r>
              <w:t xml:space="preserve">CZESANY DVOŘÁKOVÁ, Tereza – PETRUŽELA, Benjamin – BAUER, Šimon. </w:t>
            </w:r>
            <w:r>
              <w:rPr>
                <w:i/>
              </w:rPr>
              <w:t>Mapování realizace vzdělávacího oboru Filmová/ audiovizuální výchova na českých základních školách a gymnáziích.</w:t>
            </w:r>
            <w:r>
              <w:t xml:space="preserve"> Praha: KFS FF UK pro MK ČR (bez ISBN). Dostupné z: https://www.mkcr.cz/medialni-a-filmova-vychova-41.html.</w:t>
            </w:r>
          </w:p>
          <w:p w14:paraId="0DEC66F3" w14:textId="77777777" w:rsidR="007F22EB" w:rsidRDefault="007F22EB">
            <w:pPr>
              <w:spacing w:line="254" w:lineRule="auto"/>
              <w:jc w:val="both"/>
            </w:pPr>
            <w:r>
              <w:t xml:space="preserve">DVOŘÁKOVÁ, </w:t>
            </w:r>
            <w:proofErr w:type="gramStart"/>
            <w:r>
              <w:t>Tereza - KLIMEŠ</w:t>
            </w:r>
            <w:proofErr w:type="gramEnd"/>
            <w:r>
              <w:t xml:space="preserve">, Ivan. </w:t>
            </w:r>
            <w:r>
              <w:rPr>
                <w:i/>
              </w:rPr>
              <w:t xml:space="preserve">Prag-Film AG 1941-1945. Im Spannungsfeld zwiscen </w:t>
            </w:r>
            <w:proofErr w:type="gramStart"/>
            <w:r>
              <w:rPr>
                <w:i/>
              </w:rPr>
              <w:t>Protektorats- und</w:t>
            </w:r>
            <w:proofErr w:type="gramEnd"/>
            <w:r>
              <w:rPr>
                <w:i/>
              </w:rPr>
              <w:t xml:space="preserve"> Reichs-Kinematografie.</w:t>
            </w:r>
            <w:r>
              <w:t xml:space="preserve"> Muenchen: edition text + kritik 2008. ISBN 978-3-88377-950-8.</w:t>
            </w:r>
          </w:p>
          <w:p w14:paraId="4136222A" w14:textId="77777777" w:rsidR="007F22EB" w:rsidRDefault="007F22EB">
            <w:pPr>
              <w:spacing w:line="254" w:lineRule="auto"/>
              <w:jc w:val="both"/>
            </w:pPr>
            <w:r>
              <w:t xml:space="preserve">CZESANY DVOŘÁKOVÁ, Tereza – BAREŠOVÁ, Marie. </w:t>
            </w:r>
            <w:r>
              <w:rPr>
                <w:i/>
              </w:rPr>
              <w:t>Generace normalizace. Ztracená generace českého filmu?</w:t>
            </w:r>
            <w:r>
              <w:t xml:space="preserve"> Praha: NFA 2017. ISBN: 978-80-7004-184-0</w:t>
            </w:r>
          </w:p>
          <w:p w14:paraId="54C96D56" w14:textId="77777777" w:rsidR="007F22EB" w:rsidRDefault="007F22EB">
            <w:pPr>
              <w:spacing w:line="254" w:lineRule="auto"/>
              <w:jc w:val="both"/>
            </w:pPr>
            <w:r>
              <w:t xml:space="preserve">CZ DVOŘÁKOVÁ, Tereza. </w:t>
            </w:r>
            <w:r>
              <w:rPr>
                <w:i/>
              </w:rPr>
              <w:t>Jak vznikl film. Výlet do světa filmové archeologie pro malé i velké</w:t>
            </w:r>
            <w:r>
              <w:t>. Praha: Argo 2017. ISBN: 978-80-257-2281-7.</w:t>
            </w:r>
          </w:p>
          <w:p w14:paraId="4E747267" w14:textId="77777777" w:rsidR="007F22EB" w:rsidRDefault="007F22EB">
            <w:pPr>
              <w:spacing w:line="254" w:lineRule="auto"/>
              <w:jc w:val="both"/>
            </w:pPr>
          </w:p>
          <w:p w14:paraId="6455C46A" w14:textId="77777777" w:rsidR="007F22EB" w:rsidRDefault="007F22EB">
            <w:pPr>
              <w:spacing w:line="254" w:lineRule="auto"/>
              <w:jc w:val="both"/>
              <w:rPr>
                <w:b/>
              </w:rPr>
            </w:pPr>
            <w:r>
              <w:rPr>
                <w:b/>
              </w:rPr>
              <w:lastRenderedPageBreak/>
              <w:t>Ostatní publikace (výběr)</w:t>
            </w:r>
          </w:p>
          <w:p w14:paraId="495CFF08" w14:textId="77777777" w:rsidR="007F22EB" w:rsidRDefault="007F22EB">
            <w:pPr>
              <w:spacing w:line="254" w:lineRule="auto"/>
              <w:jc w:val="both"/>
            </w:pPr>
            <w:r>
              <w:t xml:space="preserve">CZESANY DVOŘÁKOVÁ, Tereza. Říše, Evropa, protektorát a film. Prag-Film v kontextu krystalizace a realizace nacistické filmové expanze. </w:t>
            </w:r>
            <w:r>
              <w:rPr>
                <w:i/>
              </w:rPr>
              <w:t>Iluminace.</w:t>
            </w:r>
            <w:r>
              <w:t xml:space="preserve"> 30, 2018, č. 4, s. 31-49, ISSN </w:t>
            </w:r>
            <w:proofErr w:type="gramStart"/>
            <w:r>
              <w:t>0862-397X</w:t>
            </w:r>
            <w:proofErr w:type="gramEnd"/>
            <w:r>
              <w:t>.</w:t>
            </w:r>
          </w:p>
          <w:p w14:paraId="0FB0BEA9" w14:textId="77777777" w:rsidR="007F22EB" w:rsidRDefault="007F22EB">
            <w:pPr>
              <w:spacing w:line="254" w:lineRule="auto"/>
              <w:jc w:val="both"/>
            </w:pPr>
            <w:r>
              <w:t xml:space="preserve">CZESANY DVOŘÁKOVÁ, Tereza. Českomoravské ústředí na cestě k centralizaci českého filmovnictví. </w:t>
            </w:r>
            <w:r>
              <w:rPr>
                <w:i/>
              </w:rPr>
              <w:t>Iluminace.</w:t>
            </w:r>
            <w:r>
              <w:t xml:space="preserve"> 29, 2017, č. 2, s. 114-119, ISSN </w:t>
            </w:r>
            <w:proofErr w:type="gramStart"/>
            <w:r>
              <w:t>0862-397X</w:t>
            </w:r>
            <w:proofErr w:type="gramEnd"/>
            <w:r>
              <w:t>.</w:t>
            </w:r>
          </w:p>
          <w:p w14:paraId="0A8F0A54" w14:textId="77777777" w:rsidR="007F22EB" w:rsidRDefault="007F22EB">
            <w:pPr>
              <w:spacing w:line="254" w:lineRule="auto"/>
              <w:jc w:val="both"/>
            </w:pPr>
            <w:r>
              <w:t xml:space="preserve">CZESANY DVOŘÁKOVÁ, Tereza. Babička, Cimbura, Paklíč – protektorát a stříbrné plátno. </w:t>
            </w:r>
            <w:r>
              <w:rPr>
                <w:i/>
              </w:rPr>
              <w:t>Dějiny a současnost,</w:t>
            </w:r>
            <w:r>
              <w:t xml:space="preserve"> 35, 2013, č. 8, s. 21</w:t>
            </w:r>
            <w:proofErr w:type="gramStart"/>
            <w:r>
              <w:t>-[</w:t>
            </w:r>
            <w:proofErr w:type="gramEnd"/>
            <w:r>
              <w:t>24]. ISSN 0418-5129.</w:t>
            </w:r>
          </w:p>
          <w:p w14:paraId="2C8BDD15" w14:textId="77777777" w:rsidR="007F22EB" w:rsidRDefault="007F22EB">
            <w:pPr>
              <w:spacing w:line="254" w:lineRule="auto"/>
              <w:jc w:val="both"/>
              <w:rPr>
                <w:b/>
              </w:rPr>
            </w:pPr>
          </w:p>
          <w:p w14:paraId="0CAD3AAF" w14:textId="77777777" w:rsidR="007F22EB" w:rsidRDefault="007F22EB">
            <w:pPr>
              <w:spacing w:line="254" w:lineRule="auto"/>
              <w:jc w:val="both"/>
              <w:rPr>
                <w:color w:val="000000" w:themeColor="text1"/>
              </w:rPr>
            </w:pPr>
          </w:p>
        </w:tc>
      </w:tr>
      <w:tr w:rsidR="007F22EB" w14:paraId="723BC0B5" w14:textId="77777777" w:rsidTr="0011397D">
        <w:trPr>
          <w:trHeight w:val="218"/>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F4EEF35" w14:textId="77777777" w:rsidR="007F22EB" w:rsidRDefault="007F22EB">
            <w:pPr>
              <w:rPr>
                <w:b/>
              </w:rPr>
            </w:pPr>
            <w:r>
              <w:rPr>
                <w:b/>
              </w:rPr>
              <w:lastRenderedPageBreak/>
              <w:t>Působení v zahraničí</w:t>
            </w:r>
          </w:p>
        </w:tc>
      </w:tr>
      <w:tr w:rsidR="007F22EB" w14:paraId="64E394B6" w14:textId="77777777" w:rsidTr="0011397D">
        <w:trPr>
          <w:trHeight w:val="328"/>
        </w:trPr>
        <w:tc>
          <w:tcPr>
            <w:tcW w:w="9960" w:type="dxa"/>
            <w:gridSpan w:val="11"/>
            <w:tcBorders>
              <w:top w:val="single" w:sz="4" w:space="0" w:color="auto"/>
              <w:left w:val="single" w:sz="4" w:space="0" w:color="auto"/>
              <w:bottom w:val="single" w:sz="4" w:space="0" w:color="auto"/>
              <w:right w:val="single" w:sz="4" w:space="0" w:color="auto"/>
            </w:tcBorders>
            <w:hideMark/>
          </w:tcPr>
          <w:p w14:paraId="795CD4A4" w14:textId="77777777" w:rsidR="007F22EB" w:rsidRDefault="007F22EB">
            <w:r>
              <w:t>2001-2002 Studijní pobyt na Freie Univesitaet Berlin (Erasmus)</w:t>
            </w:r>
          </w:p>
          <w:p w14:paraId="79567F33" w14:textId="77777777" w:rsidR="007F22EB" w:rsidRDefault="007F22EB">
            <w:r>
              <w:t>2005-2006 Výzkumně-studijní pobyt na Gradiertenkollegu Medialen historiographien, Universitaeten Erfurt-Weimar-Jena (DAAD) – zde mj. výuka dějin českého filmu na Universitaet Erfurt</w:t>
            </w:r>
          </w:p>
          <w:p w14:paraId="170003F3" w14:textId="77777777" w:rsidR="00FA7CA5" w:rsidRDefault="007F22EB">
            <w:r>
              <w:t>2012 Výzkumný pobyt na Universität Potsdam (5 týdnů, DAAD)</w:t>
            </w:r>
          </w:p>
          <w:p w14:paraId="065ACFD3" w14:textId="37496DA4" w:rsidR="007F22EB" w:rsidRDefault="007F22EB">
            <w:r>
              <w:br/>
            </w:r>
          </w:p>
        </w:tc>
      </w:tr>
      <w:tr w:rsidR="007F22EB" w14:paraId="0A46CD1A" w14:textId="77777777" w:rsidTr="0011397D">
        <w:trPr>
          <w:cantSplit/>
          <w:trHeight w:val="470"/>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09CCF9C4" w14:textId="77777777" w:rsidR="007F22EB" w:rsidRDefault="007F22EB">
            <w:pPr>
              <w:jc w:val="both"/>
              <w:rPr>
                <w:b/>
              </w:rPr>
            </w:pPr>
            <w:r>
              <w:rPr>
                <w:b/>
              </w:rPr>
              <w:t xml:space="preserve">Podpis </w:t>
            </w:r>
          </w:p>
        </w:tc>
        <w:tc>
          <w:tcPr>
            <w:tcW w:w="4538" w:type="dxa"/>
            <w:gridSpan w:val="5"/>
            <w:tcBorders>
              <w:top w:val="single" w:sz="4" w:space="0" w:color="auto"/>
              <w:left w:val="single" w:sz="4" w:space="0" w:color="auto"/>
              <w:bottom w:val="single" w:sz="4" w:space="0" w:color="auto"/>
              <w:right w:val="single" w:sz="4" w:space="0" w:color="auto"/>
            </w:tcBorders>
          </w:tcPr>
          <w:p w14:paraId="17967A0B" w14:textId="48E995A0" w:rsidR="007F22EB" w:rsidRDefault="007F22EB">
            <w:pPr>
              <w:jc w:val="both"/>
            </w:pPr>
            <w:r>
              <w:t>v.r.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D4C76D" w14:textId="77777777" w:rsidR="007F22EB" w:rsidRDefault="007F22EB">
            <w:pPr>
              <w:jc w:val="both"/>
            </w:pPr>
            <w:r>
              <w:rPr>
                <w:b/>
              </w:rPr>
              <w:t>datum</w:t>
            </w:r>
          </w:p>
        </w:tc>
        <w:tc>
          <w:tcPr>
            <w:tcW w:w="2116" w:type="dxa"/>
            <w:gridSpan w:val="3"/>
            <w:tcBorders>
              <w:top w:val="single" w:sz="4" w:space="0" w:color="auto"/>
              <w:left w:val="single" w:sz="4" w:space="0" w:color="auto"/>
              <w:bottom w:val="single" w:sz="4" w:space="0" w:color="auto"/>
              <w:right w:val="single" w:sz="4" w:space="0" w:color="auto"/>
            </w:tcBorders>
            <w:hideMark/>
          </w:tcPr>
          <w:p w14:paraId="37F34264" w14:textId="77777777" w:rsidR="007F22EB" w:rsidRDefault="007F22EB">
            <w:pPr>
              <w:jc w:val="both"/>
            </w:pPr>
            <w:r>
              <w:t>15. 7. 2019</w:t>
            </w:r>
          </w:p>
        </w:tc>
      </w:tr>
    </w:tbl>
    <w:p w14:paraId="2ADA0890" w14:textId="0BDCBA93" w:rsidR="007F22EB" w:rsidRDefault="007F22EB" w:rsidP="007F22EB">
      <w:pPr>
        <w:spacing w:after="160" w:line="256" w:lineRule="auto"/>
      </w:pPr>
    </w:p>
    <w:p w14:paraId="2DEE5293" w14:textId="2AE29B95" w:rsidR="0011397D" w:rsidRDefault="0011397D" w:rsidP="007F22EB">
      <w:pPr>
        <w:spacing w:after="160" w:line="256" w:lineRule="auto"/>
      </w:pPr>
    </w:p>
    <w:p w14:paraId="52777639" w14:textId="4BFF5368" w:rsidR="0011397D" w:rsidRDefault="0011397D" w:rsidP="007F22EB">
      <w:pPr>
        <w:spacing w:after="160" w:line="256" w:lineRule="auto"/>
      </w:pPr>
    </w:p>
    <w:p w14:paraId="1D2F896F" w14:textId="43B83A32" w:rsidR="0011397D" w:rsidRDefault="0011397D" w:rsidP="007F22EB">
      <w:pPr>
        <w:spacing w:after="160" w:line="256" w:lineRule="auto"/>
      </w:pPr>
    </w:p>
    <w:p w14:paraId="0D9D65F6" w14:textId="6A5D4104" w:rsidR="0011397D" w:rsidRDefault="0011397D" w:rsidP="007F22EB">
      <w:pPr>
        <w:spacing w:after="160" w:line="256" w:lineRule="auto"/>
      </w:pPr>
    </w:p>
    <w:p w14:paraId="16942E91" w14:textId="4DCB2AAB" w:rsidR="0011397D" w:rsidRDefault="0011397D" w:rsidP="007F22EB">
      <w:pPr>
        <w:spacing w:after="160" w:line="256" w:lineRule="auto"/>
      </w:pPr>
    </w:p>
    <w:p w14:paraId="0630D298" w14:textId="1A0BB6FC" w:rsidR="0011397D" w:rsidRDefault="0011397D" w:rsidP="007F22EB">
      <w:pPr>
        <w:spacing w:after="160" w:line="256" w:lineRule="auto"/>
      </w:pPr>
    </w:p>
    <w:p w14:paraId="4E77AA01" w14:textId="5FC1B4A3" w:rsidR="0011397D" w:rsidRDefault="0011397D" w:rsidP="007F22EB">
      <w:pPr>
        <w:spacing w:after="160" w:line="256" w:lineRule="auto"/>
      </w:pPr>
    </w:p>
    <w:p w14:paraId="253BCDF9" w14:textId="02598D7F" w:rsidR="0011397D" w:rsidRDefault="0011397D" w:rsidP="007F22EB">
      <w:pPr>
        <w:spacing w:after="160" w:line="256" w:lineRule="auto"/>
      </w:pPr>
    </w:p>
    <w:p w14:paraId="4095F1EA" w14:textId="536E815D" w:rsidR="0011397D" w:rsidRDefault="0011397D" w:rsidP="007F22EB">
      <w:pPr>
        <w:spacing w:after="160" w:line="256" w:lineRule="auto"/>
      </w:pPr>
    </w:p>
    <w:p w14:paraId="5165B815" w14:textId="4653DBAA" w:rsidR="0011397D" w:rsidRDefault="0011397D" w:rsidP="007F22EB">
      <w:pPr>
        <w:spacing w:after="160" w:line="256" w:lineRule="auto"/>
      </w:pPr>
    </w:p>
    <w:p w14:paraId="1A1EE107" w14:textId="2DAB7BF9" w:rsidR="0011397D" w:rsidRDefault="0011397D" w:rsidP="007F22EB">
      <w:pPr>
        <w:spacing w:after="160" w:line="256" w:lineRule="auto"/>
      </w:pPr>
    </w:p>
    <w:p w14:paraId="26BFBC4D" w14:textId="24A79C55" w:rsidR="0011397D" w:rsidRDefault="0011397D" w:rsidP="007F22EB">
      <w:pPr>
        <w:spacing w:after="160" w:line="256" w:lineRule="auto"/>
      </w:pPr>
    </w:p>
    <w:p w14:paraId="4D2531DC" w14:textId="26F69B9E" w:rsidR="0011397D" w:rsidRDefault="0011397D" w:rsidP="007F22EB">
      <w:pPr>
        <w:spacing w:after="160" w:line="256" w:lineRule="auto"/>
      </w:pPr>
    </w:p>
    <w:p w14:paraId="5DBCB5F1" w14:textId="2B9CCB93" w:rsidR="0011397D" w:rsidRDefault="0011397D" w:rsidP="007F22EB">
      <w:pPr>
        <w:spacing w:after="160" w:line="256" w:lineRule="auto"/>
      </w:pPr>
    </w:p>
    <w:p w14:paraId="393A84E5" w14:textId="15090B67" w:rsidR="0011397D" w:rsidRDefault="0011397D" w:rsidP="007F22EB">
      <w:pPr>
        <w:spacing w:after="160" w:line="256" w:lineRule="auto"/>
      </w:pPr>
    </w:p>
    <w:p w14:paraId="17072977" w14:textId="08CE72CE" w:rsidR="0011397D" w:rsidRDefault="0011397D" w:rsidP="007F22EB">
      <w:pPr>
        <w:spacing w:after="160" w:line="256" w:lineRule="auto"/>
      </w:pPr>
    </w:p>
    <w:p w14:paraId="731701A1" w14:textId="54A6718D" w:rsidR="0011397D" w:rsidRDefault="0011397D" w:rsidP="007F22EB">
      <w:pPr>
        <w:spacing w:after="160" w:line="256" w:lineRule="auto"/>
      </w:pPr>
    </w:p>
    <w:p w14:paraId="105F1600" w14:textId="2ADBC76E" w:rsidR="0011397D" w:rsidRDefault="0011397D" w:rsidP="007F22EB">
      <w:pPr>
        <w:spacing w:after="160" w:line="256" w:lineRule="auto"/>
      </w:pPr>
    </w:p>
    <w:p w14:paraId="4C7EA119" w14:textId="30F729A1" w:rsidR="0011397D" w:rsidRDefault="0011397D" w:rsidP="007F22EB">
      <w:pPr>
        <w:spacing w:after="160" w:line="256" w:lineRule="auto"/>
      </w:pPr>
    </w:p>
    <w:p w14:paraId="1504CE65" w14:textId="746EC86A" w:rsidR="0011397D" w:rsidRDefault="0011397D" w:rsidP="007F22EB">
      <w:pPr>
        <w:spacing w:after="160" w:line="256" w:lineRule="auto"/>
      </w:pPr>
    </w:p>
    <w:p w14:paraId="590B6E89" w14:textId="269C6A7E" w:rsidR="0011397D" w:rsidRDefault="0011397D" w:rsidP="007F22EB">
      <w:pPr>
        <w:spacing w:after="160" w:line="256" w:lineRule="auto"/>
      </w:pPr>
    </w:p>
    <w:p w14:paraId="2031F324" w14:textId="2D121B62" w:rsidR="00FA7CA5" w:rsidRDefault="00FA7CA5"/>
    <w:p w14:paraId="6EF14BDC" w14:textId="77777777" w:rsidR="00D67639" w:rsidRDefault="00D6763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B64A7D" w14:paraId="08F785B1" w14:textId="77777777" w:rsidTr="00FA7CA5">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22D8FEE" w14:textId="2AB14D5A" w:rsidR="00B64A7D" w:rsidRDefault="00B64A7D">
            <w:pPr>
              <w:jc w:val="both"/>
              <w:rPr>
                <w:b/>
                <w:sz w:val="28"/>
              </w:rPr>
            </w:pPr>
            <w:r>
              <w:rPr>
                <w:b/>
                <w:sz w:val="28"/>
              </w:rPr>
              <w:lastRenderedPageBreak/>
              <w:t>C-I – Personální zabezpečení</w:t>
            </w:r>
          </w:p>
        </w:tc>
      </w:tr>
      <w:tr w:rsidR="00B64A7D" w14:paraId="41E9DF09" w14:textId="77777777" w:rsidTr="00FA7CA5">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1AD07DD1" w14:textId="77777777" w:rsidR="00B64A7D" w:rsidRDefault="00B64A7D">
            <w:pPr>
              <w:jc w:val="both"/>
              <w:rPr>
                <w:b/>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hideMark/>
          </w:tcPr>
          <w:p w14:paraId="4B777C56" w14:textId="77777777" w:rsidR="00B64A7D" w:rsidRDefault="00B64A7D">
            <w:pPr>
              <w:jc w:val="both"/>
            </w:pPr>
            <w:r>
              <w:t>Univerzita Tomáše Bati ve Zlíně</w:t>
            </w:r>
          </w:p>
        </w:tc>
      </w:tr>
      <w:tr w:rsidR="00B64A7D" w14:paraId="437D5C6C" w14:textId="77777777" w:rsidTr="00FA7CA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41E3669" w14:textId="77777777" w:rsidR="00B64A7D" w:rsidRDefault="00B64A7D">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hideMark/>
          </w:tcPr>
          <w:p w14:paraId="561A2153" w14:textId="77777777" w:rsidR="00B64A7D" w:rsidRDefault="00B64A7D">
            <w:pPr>
              <w:jc w:val="both"/>
            </w:pPr>
            <w:r>
              <w:t>Fakulta multimediálních komunikací</w:t>
            </w:r>
          </w:p>
        </w:tc>
      </w:tr>
      <w:tr w:rsidR="00B64A7D" w14:paraId="21B1A88E" w14:textId="77777777" w:rsidTr="00FA7CA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4F6AF5" w14:textId="77777777" w:rsidR="00B64A7D" w:rsidRDefault="00B64A7D">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hideMark/>
          </w:tcPr>
          <w:p w14:paraId="70C71D08" w14:textId="77777777" w:rsidR="00B64A7D" w:rsidRDefault="00B64A7D">
            <w:pPr>
              <w:jc w:val="both"/>
            </w:pPr>
            <w:r>
              <w:t>Teorie a praxe audiovizuální tvorby</w:t>
            </w:r>
          </w:p>
        </w:tc>
      </w:tr>
      <w:tr w:rsidR="00B64A7D" w14:paraId="491602F4" w14:textId="77777777" w:rsidTr="00FA7CA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79C11C0" w14:textId="77777777" w:rsidR="00B64A7D" w:rsidRDefault="00B64A7D">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14:paraId="7961B522" w14:textId="34632905" w:rsidR="00B64A7D" w:rsidRDefault="00B64A7D">
            <w:pPr>
              <w:jc w:val="both"/>
            </w:pPr>
            <w:r>
              <w:t>Jan Gogola</w:t>
            </w:r>
            <w:ins w:id="676" w:author="Ponížilová Hana" w:date="2020-02-13T17:06:00Z">
              <w:r w:rsidR="00917682">
                <w:t xml:space="preserve"> – </w:t>
              </w:r>
              <w:r w:rsidR="00917682" w:rsidRPr="00DF3583">
                <w:rPr>
                  <w:b/>
                </w:rPr>
                <w:t>garant specializace Režie a scenáristika</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46ED702" w14:textId="77777777" w:rsidR="00B64A7D" w:rsidRDefault="00B64A7D">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1B3B32BB" w14:textId="77777777" w:rsidR="00B64A7D" w:rsidRDefault="00B64A7D">
            <w:pPr>
              <w:jc w:val="both"/>
            </w:pPr>
            <w:r>
              <w:t xml:space="preserve">Mgr., MgA. </w:t>
            </w:r>
          </w:p>
        </w:tc>
      </w:tr>
      <w:tr w:rsidR="00B64A7D" w14:paraId="48B9643A" w14:textId="77777777" w:rsidTr="00FA7CA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C7C2E5E" w14:textId="77777777" w:rsidR="00B64A7D" w:rsidRDefault="00B64A7D">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tcPr>
          <w:p w14:paraId="730BC348" w14:textId="77777777" w:rsidR="00B64A7D" w:rsidRDefault="00B64A7D">
            <w:pPr>
              <w:jc w:val="both"/>
            </w:pP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54F9A2B" w14:textId="77777777" w:rsidR="00B64A7D" w:rsidRDefault="00B64A7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9DA2495" w14:textId="77777777" w:rsidR="00B64A7D" w:rsidRDefault="00B64A7D">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0BA547A"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74798F9" w14:textId="77777777" w:rsidR="00B64A7D" w:rsidRDefault="00B64A7D">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C45B54" w14:textId="77777777" w:rsidR="00B64A7D" w:rsidRDefault="00B64A7D">
            <w:pPr>
              <w:jc w:val="both"/>
              <w:rPr>
                <w:b/>
              </w:rPr>
            </w:pPr>
            <w:r>
              <w:rPr>
                <w:b/>
              </w:rPr>
              <w:t>do</w:t>
            </w:r>
          </w:p>
          <w:p w14:paraId="27F07B4F" w14:textId="77777777" w:rsidR="00B64A7D" w:rsidRDefault="00B64A7D">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tcPr>
          <w:p w14:paraId="4FB75EB7" w14:textId="1A190675" w:rsidR="00B64A7D" w:rsidRDefault="007B1B74">
            <w:pPr>
              <w:jc w:val="both"/>
            </w:pPr>
            <w:r>
              <w:t>2/2022</w:t>
            </w:r>
          </w:p>
        </w:tc>
      </w:tr>
      <w:tr w:rsidR="00B64A7D" w14:paraId="29F66A70" w14:textId="77777777" w:rsidTr="00FA7CA5">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46E56E" w14:textId="77777777" w:rsidR="00B64A7D" w:rsidRDefault="00B64A7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39DC7711" w14:textId="77777777" w:rsidR="00B64A7D" w:rsidRDefault="00B64A7D">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9D0934D"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1AFDFCB" w14:textId="77777777" w:rsidR="00B64A7D" w:rsidRDefault="00B64A7D">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293B06" w14:textId="77777777" w:rsidR="00B64A7D" w:rsidRDefault="00B64A7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FCA2B93" w14:textId="2F330AD0" w:rsidR="00B64A7D" w:rsidRDefault="007B1B74">
            <w:pPr>
              <w:jc w:val="both"/>
            </w:pPr>
            <w:r>
              <w:t>2/2022</w:t>
            </w:r>
          </w:p>
        </w:tc>
      </w:tr>
      <w:tr w:rsidR="00B64A7D" w14:paraId="3530FC69" w14:textId="77777777" w:rsidTr="00FA7CA5">
        <w:tc>
          <w:tcPr>
            <w:tcW w:w="6056" w:type="dxa"/>
            <w:gridSpan w:val="5"/>
            <w:tcBorders>
              <w:top w:val="single" w:sz="4" w:space="0" w:color="auto"/>
              <w:left w:val="single" w:sz="4" w:space="0" w:color="auto"/>
              <w:bottom w:val="single" w:sz="4" w:space="0" w:color="auto"/>
              <w:right w:val="single" w:sz="4" w:space="0" w:color="auto"/>
            </w:tcBorders>
            <w:shd w:val="clear" w:color="auto" w:fill="F7CAAC"/>
          </w:tcPr>
          <w:p w14:paraId="6D5E21D4" w14:textId="77777777" w:rsidR="00B64A7D" w:rsidRDefault="00B64A7D">
            <w:pPr>
              <w:jc w:val="both"/>
              <w:rPr>
                <w:b/>
              </w:rPr>
            </w:pPr>
            <w:r>
              <w:rPr>
                <w:b/>
              </w:rPr>
              <w:t>Další současná působení jako akademický pracovník na jiných VŠ</w:t>
            </w:r>
          </w:p>
          <w:p w14:paraId="4F44A55F" w14:textId="77777777" w:rsidR="00B64A7D" w:rsidRDefault="00B64A7D">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8901F5" w14:textId="77777777" w:rsidR="00B64A7D" w:rsidRDefault="00B64A7D">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E1CE2AD" w14:textId="77777777" w:rsidR="00B64A7D" w:rsidRDefault="00B64A7D">
            <w:pPr>
              <w:jc w:val="both"/>
              <w:rPr>
                <w:b/>
              </w:rPr>
            </w:pPr>
            <w:r>
              <w:rPr>
                <w:b/>
              </w:rPr>
              <w:t>rozsah</w:t>
            </w:r>
          </w:p>
        </w:tc>
      </w:tr>
      <w:tr w:rsidR="00B64A7D" w14:paraId="3D66251E" w14:textId="77777777" w:rsidTr="00FA7CA5">
        <w:tc>
          <w:tcPr>
            <w:tcW w:w="6056" w:type="dxa"/>
            <w:gridSpan w:val="5"/>
            <w:tcBorders>
              <w:top w:val="single" w:sz="4" w:space="0" w:color="auto"/>
              <w:left w:val="single" w:sz="4" w:space="0" w:color="auto"/>
              <w:bottom w:val="single" w:sz="4" w:space="0" w:color="auto"/>
              <w:right w:val="single" w:sz="4" w:space="0" w:color="auto"/>
            </w:tcBorders>
          </w:tcPr>
          <w:p w14:paraId="335021D6"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42ED27B"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34D73F4" w14:textId="77777777" w:rsidR="00B64A7D" w:rsidRDefault="00B64A7D">
            <w:pPr>
              <w:jc w:val="both"/>
            </w:pPr>
          </w:p>
        </w:tc>
      </w:tr>
      <w:tr w:rsidR="00B64A7D" w14:paraId="0DE0613C" w14:textId="77777777" w:rsidTr="00FA7CA5">
        <w:tc>
          <w:tcPr>
            <w:tcW w:w="6056" w:type="dxa"/>
            <w:gridSpan w:val="5"/>
            <w:tcBorders>
              <w:top w:val="single" w:sz="4" w:space="0" w:color="auto"/>
              <w:left w:val="single" w:sz="4" w:space="0" w:color="auto"/>
              <w:bottom w:val="single" w:sz="4" w:space="0" w:color="auto"/>
              <w:right w:val="single" w:sz="4" w:space="0" w:color="auto"/>
            </w:tcBorders>
          </w:tcPr>
          <w:p w14:paraId="12AAC2B3"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BFBF57D"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4C05998C" w14:textId="77777777" w:rsidR="00B64A7D" w:rsidRDefault="00B64A7D">
            <w:pPr>
              <w:jc w:val="both"/>
            </w:pPr>
          </w:p>
        </w:tc>
      </w:tr>
      <w:tr w:rsidR="00B64A7D" w14:paraId="29F28E24" w14:textId="77777777" w:rsidTr="00FA7CA5">
        <w:tc>
          <w:tcPr>
            <w:tcW w:w="6056" w:type="dxa"/>
            <w:gridSpan w:val="5"/>
            <w:tcBorders>
              <w:top w:val="single" w:sz="4" w:space="0" w:color="auto"/>
              <w:left w:val="single" w:sz="4" w:space="0" w:color="auto"/>
              <w:bottom w:val="single" w:sz="4" w:space="0" w:color="auto"/>
              <w:right w:val="single" w:sz="4" w:space="0" w:color="auto"/>
            </w:tcBorders>
          </w:tcPr>
          <w:p w14:paraId="73FEF84F"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788F3C6"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7BFCBD2E" w14:textId="77777777" w:rsidR="00B64A7D" w:rsidRDefault="00B64A7D">
            <w:pPr>
              <w:jc w:val="both"/>
            </w:pPr>
          </w:p>
        </w:tc>
      </w:tr>
      <w:tr w:rsidR="00B64A7D" w14:paraId="332E7740" w14:textId="77777777" w:rsidTr="00FA7CA5">
        <w:tc>
          <w:tcPr>
            <w:tcW w:w="6056" w:type="dxa"/>
            <w:gridSpan w:val="5"/>
            <w:tcBorders>
              <w:top w:val="single" w:sz="4" w:space="0" w:color="auto"/>
              <w:left w:val="single" w:sz="4" w:space="0" w:color="auto"/>
              <w:bottom w:val="single" w:sz="4" w:space="0" w:color="auto"/>
              <w:right w:val="single" w:sz="4" w:space="0" w:color="auto"/>
            </w:tcBorders>
          </w:tcPr>
          <w:p w14:paraId="5943BB71"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67AB904"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7D18958F" w14:textId="77777777" w:rsidR="00B64A7D" w:rsidRDefault="00B64A7D">
            <w:pPr>
              <w:jc w:val="both"/>
            </w:pPr>
          </w:p>
        </w:tc>
      </w:tr>
      <w:tr w:rsidR="00B64A7D" w14:paraId="0C6DCA60" w14:textId="77777777" w:rsidTr="00FA7CA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8A1A619" w14:textId="77777777" w:rsidR="00B64A7D" w:rsidRDefault="00B64A7D">
            <w:r>
              <w:rPr>
                <w:b/>
              </w:rPr>
              <w:t>Předměty příslušného studijního programu a způsob zapojení do jejich výuky, příp. další zapojení do uskutečňování studijního programu</w:t>
            </w:r>
          </w:p>
        </w:tc>
      </w:tr>
      <w:tr w:rsidR="00B64A7D" w14:paraId="0199FD64" w14:textId="77777777" w:rsidTr="00FA7CA5">
        <w:trPr>
          <w:trHeight w:val="709"/>
        </w:trPr>
        <w:tc>
          <w:tcPr>
            <w:tcW w:w="9855" w:type="dxa"/>
            <w:gridSpan w:val="11"/>
            <w:tcBorders>
              <w:top w:val="nil"/>
              <w:left w:val="single" w:sz="4" w:space="0" w:color="auto"/>
              <w:bottom w:val="single" w:sz="4" w:space="0" w:color="auto"/>
              <w:right w:val="single" w:sz="4" w:space="0" w:color="auto"/>
            </w:tcBorders>
          </w:tcPr>
          <w:p w14:paraId="6AF98EAD" w14:textId="77777777" w:rsidR="00B64A7D" w:rsidRDefault="00B64A7D">
            <w:pPr>
              <w:jc w:val="both"/>
            </w:pPr>
          </w:p>
          <w:p w14:paraId="02E37FD5" w14:textId="77777777" w:rsidR="00B64A7D" w:rsidRDefault="00B64A7D">
            <w:pPr>
              <w:jc w:val="both"/>
              <w:rPr>
                <w:rFonts w:eastAsia="Calibri"/>
              </w:rPr>
            </w:pPr>
            <w:r>
              <w:t>Audiovizuální praktika Režie a scenáristika 7-9 (garant, vedoucí semináře)</w:t>
            </w:r>
          </w:p>
          <w:p w14:paraId="6CABC0F4" w14:textId="77777777" w:rsidR="00B64A7D" w:rsidRDefault="00B64A7D">
            <w:pPr>
              <w:jc w:val="both"/>
              <w:rPr>
                <w:rFonts w:eastAsia="Calibri"/>
              </w:rPr>
            </w:pPr>
            <w:r>
              <w:t>Režie a scenáristika diplomový projekt (garant, vedoucí semináře)</w:t>
            </w:r>
          </w:p>
          <w:p w14:paraId="141641CA" w14:textId="77777777" w:rsidR="00B64A7D" w:rsidRDefault="00B64A7D">
            <w:pPr>
              <w:jc w:val="both"/>
            </w:pPr>
            <w:r>
              <w:t>Teorie a technologie Režie a scenáristika 7-9 (garant, vedoucí semináře)</w:t>
            </w:r>
          </w:p>
          <w:p w14:paraId="34E69137" w14:textId="58232C70" w:rsidR="00B64A7D" w:rsidRDefault="00B64A7D">
            <w:pPr>
              <w:jc w:val="both"/>
              <w:rPr>
                <w:ins w:id="677" w:author="Ponížilová Hana" w:date="2020-02-13T17:06:00Z"/>
                <w:rFonts w:eastAsia="Calibri"/>
              </w:rPr>
            </w:pPr>
            <w:r>
              <w:rPr>
                <w:rFonts w:eastAsia="Calibri"/>
              </w:rPr>
              <w:t>Workshopy 1,2</w:t>
            </w:r>
          </w:p>
          <w:p w14:paraId="1C80AAAB" w14:textId="77777777" w:rsidR="00917682" w:rsidRDefault="00917682" w:rsidP="00917682">
            <w:pPr>
              <w:jc w:val="both"/>
              <w:rPr>
                <w:ins w:id="678" w:author="Ponížilová Hana" w:date="2020-02-13T17:06:00Z"/>
                <w:rFonts w:eastAsia="Calibri"/>
              </w:rPr>
            </w:pPr>
            <w:ins w:id="679" w:author="Ponížilová Hana" w:date="2020-02-13T17:06:00Z">
              <w:r>
                <w:rPr>
                  <w:rFonts w:eastAsia="Calibri"/>
                </w:rPr>
                <w:t xml:space="preserve">Režie a scenáristika diplomový projekt </w:t>
              </w:r>
              <w:r>
                <w:t>(garant, 10 % výuky, vedoucí semináře)</w:t>
              </w:r>
            </w:ins>
          </w:p>
          <w:p w14:paraId="0C5DB29E" w14:textId="77777777" w:rsidR="00B64A7D" w:rsidRDefault="00B64A7D">
            <w:pPr>
              <w:jc w:val="both"/>
              <w:rPr>
                <w:rFonts w:eastAsia="Calibri"/>
              </w:rPr>
            </w:pPr>
          </w:p>
        </w:tc>
      </w:tr>
      <w:tr w:rsidR="00B64A7D" w14:paraId="456C026E" w14:textId="77777777" w:rsidTr="00FA7CA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B9A9C54" w14:textId="77777777" w:rsidR="00B64A7D" w:rsidRDefault="00B64A7D">
            <w:pPr>
              <w:jc w:val="both"/>
            </w:pPr>
            <w:r>
              <w:rPr>
                <w:b/>
              </w:rPr>
              <w:t xml:space="preserve">Údaje o vzdělání na VŠ </w:t>
            </w:r>
          </w:p>
        </w:tc>
      </w:tr>
      <w:tr w:rsidR="00B64A7D" w14:paraId="1B9BDE80" w14:textId="77777777" w:rsidTr="00FA7CA5">
        <w:trPr>
          <w:trHeight w:val="885"/>
        </w:trPr>
        <w:tc>
          <w:tcPr>
            <w:tcW w:w="9855" w:type="dxa"/>
            <w:gridSpan w:val="11"/>
            <w:tcBorders>
              <w:top w:val="single" w:sz="4" w:space="0" w:color="auto"/>
              <w:left w:val="single" w:sz="4" w:space="0" w:color="auto"/>
              <w:bottom w:val="single" w:sz="4" w:space="0" w:color="auto"/>
              <w:right w:val="single" w:sz="4" w:space="0" w:color="auto"/>
            </w:tcBorders>
            <w:hideMark/>
          </w:tcPr>
          <w:p w14:paraId="5BA618FA" w14:textId="77777777" w:rsidR="00B64A7D" w:rsidRDefault="00B64A7D">
            <w:pPr>
              <w:rPr>
                <w:lang w:val="de-DE" w:eastAsia="en-US"/>
              </w:rPr>
            </w:pPr>
            <w:r>
              <w:rPr>
                <w:lang w:val="de-DE" w:eastAsia="en-US"/>
              </w:rPr>
              <w:t>1989 – 1996 UK Praha, Fakulta žurnalistiky, Mgr.</w:t>
            </w:r>
          </w:p>
          <w:p w14:paraId="0E191D45" w14:textId="77777777" w:rsidR="00B64A7D" w:rsidRDefault="00B64A7D">
            <w:proofErr w:type="gramStart"/>
            <w:r>
              <w:t>1995 – 2001</w:t>
            </w:r>
            <w:proofErr w:type="gramEnd"/>
            <w:r>
              <w:t xml:space="preserve"> AMU Praha, Filmová akademie múzických umění – Katedra dokumentární tvorby, MgA.</w:t>
            </w:r>
          </w:p>
          <w:p w14:paraId="74848980" w14:textId="77777777" w:rsidR="00B64A7D" w:rsidRDefault="00B64A7D">
            <w:r>
              <w:t xml:space="preserve"> </w:t>
            </w:r>
          </w:p>
        </w:tc>
      </w:tr>
      <w:tr w:rsidR="00B64A7D" w14:paraId="15A7BA26" w14:textId="77777777" w:rsidTr="00FA7CA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5B396A9" w14:textId="77777777" w:rsidR="00B64A7D" w:rsidRDefault="00B64A7D">
            <w:pPr>
              <w:jc w:val="both"/>
              <w:rPr>
                <w:b/>
              </w:rPr>
            </w:pPr>
            <w:r>
              <w:rPr>
                <w:b/>
              </w:rPr>
              <w:t>Údaje o odborném působení od absolvování VŠ</w:t>
            </w:r>
          </w:p>
        </w:tc>
      </w:tr>
      <w:tr w:rsidR="00B64A7D" w14:paraId="0F649DB7" w14:textId="77777777" w:rsidTr="00FA7CA5">
        <w:trPr>
          <w:trHeight w:val="1188"/>
        </w:trPr>
        <w:tc>
          <w:tcPr>
            <w:tcW w:w="9855" w:type="dxa"/>
            <w:gridSpan w:val="11"/>
            <w:tcBorders>
              <w:top w:val="single" w:sz="4" w:space="0" w:color="auto"/>
              <w:left w:val="single" w:sz="4" w:space="0" w:color="auto"/>
              <w:bottom w:val="single" w:sz="4" w:space="0" w:color="auto"/>
              <w:right w:val="single" w:sz="4" w:space="0" w:color="auto"/>
            </w:tcBorders>
          </w:tcPr>
          <w:p w14:paraId="5E9CF4BB" w14:textId="77777777" w:rsidR="00B64A7D" w:rsidRDefault="00B64A7D">
            <w:proofErr w:type="gramStart"/>
            <w:r>
              <w:t>1999 – 2008</w:t>
            </w:r>
            <w:proofErr w:type="gramEnd"/>
            <w:r>
              <w:t>, Česká televize, dramaturg, šéfdramaturg, šéf programu ČT Brno</w:t>
            </w:r>
          </w:p>
          <w:p w14:paraId="46659B3A" w14:textId="77777777" w:rsidR="00B64A7D" w:rsidRDefault="00B64A7D">
            <w:proofErr w:type="gramStart"/>
            <w:r>
              <w:t>2002 – 2003</w:t>
            </w:r>
            <w:proofErr w:type="gramEnd"/>
            <w:r>
              <w:t>, 2007 – 2018: AMU – FAMU, katedra dokumentární tvorby, pedagog</w:t>
            </w:r>
          </w:p>
          <w:p w14:paraId="4300CC1F" w14:textId="77777777" w:rsidR="00B64A7D" w:rsidRDefault="00B64A7D">
            <w:proofErr w:type="gramStart"/>
            <w:r>
              <w:t>2005 – 2006</w:t>
            </w:r>
            <w:proofErr w:type="gramEnd"/>
            <w:r>
              <w:t>: JAMU, Ateliér rozhlasové a televizní dramaturgie a scenáristiky – Dramaturgický seminář, pedagog</w:t>
            </w:r>
          </w:p>
          <w:p w14:paraId="10A3A91E" w14:textId="77777777" w:rsidR="00B64A7D" w:rsidRDefault="00B64A7D">
            <w:proofErr w:type="gramStart"/>
            <w:r>
              <w:t>2015 – 2017</w:t>
            </w:r>
            <w:proofErr w:type="gramEnd"/>
            <w:r>
              <w:t>: AMU – FAMU, katedra hrané režie, Seminář tzv. dokumentárního filmu, pedagog</w:t>
            </w:r>
          </w:p>
          <w:p w14:paraId="719B8DEE" w14:textId="77777777" w:rsidR="00B64A7D" w:rsidRDefault="00B64A7D">
            <w:r>
              <w:t>2018 - dosud: Univerzita Tomáše Bati ve Zlíně, Fakulta multimediálních komunikací, akademický pracovník</w:t>
            </w:r>
          </w:p>
          <w:p w14:paraId="77A0DFD7" w14:textId="77777777" w:rsidR="00B64A7D" w:rsidRDefault="00B64A7D">
            <w:r>
              <w:t>1995 – dosud: filmový a televizní režisér, scenárista a dramaturg</w:t>
            </w:r>
          </w:p>
          <w:p w14:paraId="71B82906" w14:textId="77777777" w:rsidR="00B64A7D" w:rsidRDefault="00B64A7D">
            <w:r>
              <w:t>2000 – dosud: lektor Institutu dokumentárního filmu Praha</w:t>
            </w:r>
          </w:p>
          <w:p w14:paraId="410AB700" w14:textId="77777777" w:rsidR="00B64A7D" w:rsidRDefault="00B64A7D">
            <w:proofErr w:type="gramStart"/>
            <w:r>
              <w:t>2012 – 2013</w:t>
            </w:r>
            <w:proofErr w:type="gramEnd"/>
            <w:r>
              <w:t xml:space="preserve">: selektor DOK.INCUBATOR CZ </w:t>
            </w:r>
          </w:p>
          <w:p w14:paraId="531B6386" w14:textId="77777777" w:rsidR="00B64A7D" w:rsidRDefault="00B64A7D">
            <w:proofErr w:type="gramStart"/>
            <w:r>
              <w:t>2016 – 2018</w:t>
            </w:r>
            <w:proofErr w:type="gramEnd"/>
            <w:r>
              <w:t xml:space="preserve">: autorská a dramaturgická spolupráce s Českým rozhlasem </w:t>
            </w:r>
          </w:p>
          <w:p w14:paraId="5CC5F46E" w14:textId="77777777" w:rsidR="00B64A7D" w:rsidRDefault="00B64A7D">
            <w:r>
              <w:t xml:space="preserve">2005 – dosud: člen festivalových porot v tuzemsku i v zahraničí: Mezinárodní festival studentských filmů Fresh Film Fest Karlovy Vary 2005, MFDF Jihlava 2008 – sekce středoevropských filmů Mezi moři, Dialektus European Documentary and Anthropological Film Festival Budapest 2009, 20.dokumentART Neubrandenburg/Szczecin 04.-09.11.2011, FESTIVALFILMER A TOUT PRIX BRUSEL 2015, Mezinárodní filmový festival Cinematik Piešťany 2018, Mezinárodní studentský filmový festival Opavský páv – 2018, 2019. </w:t>
            </w:r>
          </w:p>
          <w:p w14:paraId="313EF741" w14:textId="77777777" w:rsidR="00B64A7D" w:rsidRDefault="00B64A7D">
            <w:r>
              <w:t>1999 – dosud: autor recenzí, rozhovorů, esejů, přednášek v celostátních, regionálních i odborných médiích, účastník tuzemských i mezinárodních konferencí.</w:t>
            </w:r>
          </w:p>
          <w:p w14:paraId="57A0438A" w14:textId="77777777" w:rsidR="00B64A7D" w:rsidRDefault="00B64A7D"/>
          <w:p w14:paraId="3A4BF78D" w14:textId="77777777" w:rsidR="00B64A7D" w:rsidRDefault="00B64A7D">
            <w:pPr>
              <w:rPr>
                <w:color w:val="FF0000"/>
                <w:sz w:val="16"/>
                <w:szCs w:val="16"/>
              </w:rPr>
            </w:pPr>
          </w:p>
        </w:tc>
      </w:tr>
      <w:tr w:rsidR="00B64A7D" w14:paraId="6CDCE0F8" w14:textId="77777777" w:rsidTr="00FA7CA5">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2031F84" w14:textId="77777777" w:rsidR="00B64A7D" w:rsidRDefault="00B64A7D">
            <w:pPr>
              <w:jc w:val="both"/>
            </w:pPr>
            <w:r>
              <w:rPr>
                <w:b/>
              </w:rPr>
              <w:t>Zkušenosti s vedením kvalifikačních a rigorózních prací</w:t>
            </w:r>
          </w:p>
        </w:tc>
      </w:tr>
      <w:tr w:rsidR="00B64A7D" w14:paraId="785C312B" w14:textId="77777777" w:rsidTr="00FA7CA5">
        <w:trPr>
          <w:trHeight w:val="1105"/>
        </w:trPr>
        <w:tc>
          <w:tcPr>
            <w:tcW w:w="9855" w:type="dxa"/>
            <w:gridSpan w:val="11"/>
            <w:tcBorders>
              <w:top w:val="single" w:sz="4" w:space="0" w:color="auto"/>
              <w:left w:val="single" w:sz="4" w:space="0" w:color="auto"/>
              <w:bottom w:val="single" w:sz="4" w:space="0" w:color="auto"/>
              <w:right w:val="single" w:sz="4" w:space="0" w:color="auto"/>
            </w:tcBorders>
          </w:tcPr>
          <w:p w14:paraId="70AF7803" w14:textId="77777777" w:rsidR="00B64A7D" w:rsidRDefault="00B64A7D"/>
          <w:p w14:paraId="169BF6EA" w14:textId="7E9495F0" w:rsidR="00B64A7D" w:rsidRDefault="00B64A7D">
            <w:r>
              <w:t xml:space="preserve">Autor cca 30 posudků vedoucího práce či oponenta k teoretickým pracím a filmům. Od roku 2002 na FAMU a UTB člen komisí přijímacích, </w:t>
            </w:r>
            <w:ins w:id="680" w:author="Ponížilová Hana" w:date="2020-02-13T17:06:00Z">
              <w:r w:rsidR="00917682">
                <w:t>semestrálních</w:t>
              </w:r>
            </w:ins>
            <w:del w:id="681" w:author="Ponížilová Hana" w:date="2020-02-13T17:06:00Z">
              <w:r w:rsidDel="00917682">
                <w:delText>klauzurních</w:delText>
              </w:r>
            </w:del>
            <w:r>
              <w:t xml:space="preserve"> a státních zkoušek a člen výběrových komisí. </w:t>
            </w:r>
          </w:p>
        </w:tc>
      </w:tr>
      <w:tr w:rsidR="00B64A7D" w14:paraId="28F7A705" w14:textId="77777777" w:rsidTr="00FA7CA5">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3D72760" w14:textId="77777777" w:rsidR="00B64A7D" w:rsidRDefault="00B64A7D">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00E3EF3" w14:textId="77777777" w:rsidR="00B64A7D" w:rsidRDefault="00B64A7D">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D91EF81" w14:textId="77777777" w:rsidR="00B64A7D" w:rsidRDefault="00B64A7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129E1231" w14:textId="77777777" w:rsidR="00B64A7D" w:rsidRDefault="00B64A7D">
            <w:pPr>
              <w:jc w:val="both"/>
              <w:rPr>
                <w:b/>
              </w:rPr>
            </w:pPr>
            <w:r>
              <w:rPr>
                <w:b/>
              </w:rPr>
              <w:t>Ohlasy publikací</w:t>
            </w:r>
          </w:p>
          <w:p w14:paraId="552C8BAF" w14:textId="77777777" w:rsidR="00B64A7D" w:rsidRDefault="00B64A7D">
            <w:pPr>
              <w:rPr>
                <w:b/>
              </w:rPr>
            </w:pPr>
          </w:p>
        </w:tc>
      </w:tr>
      <w:tr w:rsidR="00B64A7D" w14:paraId="6D44A7F4" w14:textId="77777777" w:rsidTr="00FA7CA5">
        <w:trPr>
          <w:cantSplit/>
        </w:trPr>
        <w:tc>
          <w:tcPr>
            <w:tcW w:w="3344" w:type="dxa"/>
            <w:gridSpan w:val="2"/>
            <w:tcBorders>
              <w:top w:val="single" w:sz="4" w:space="0" w:color="auto"/>
              <w:left w:val="single" w:sz="4" w:space="0" w:color="auto"/>
              <w:bottom w:val="single" w:sz="4" w:space="0" w:color="auto"/>
              <w:right w:val="single" w:sz="4" w:space="0" w:color="auto"/>
            </w:tcBorders>
          </w:tcPr>
          <w:p w14:paraId="3FCF3A9E" w14:textId="77777777" w:rsidR="00B64A7D" w:rsidRDefault="00B64A7D">
            <w:pPr>
              <w:jc w:val="both"/>
              <w:rPr>
                <w:color w:val="FF0000"/>
                <w:sz w:val="16"/>
                <w:szCs w:val="16"/>
              </w:rPr>
            </w:pPr>
          </w:p>
        </w:tc>
        <w:tc>
          <w:tcPr>
            <w:tcW w:w="2244" w:type="dxa"/>
            <w:gridSpan w:val="2"/>
            <w:tcBorders>
              <w:top w:val="single" w:sz="4" w:space="0" w:color="auto"/>
              <w:left w:val="single" w:sz="4" w:space="0" w:color="auto"/>
              <w:bottom w:val="single" w:sz="4" w:space="0" w:color="auto"/>
              <w:right w:val="single" w:sz="4" w:space="0" w:color="auto"/>
            </w:tcBorders>
          </w:tcPr>
          <w:p w14:paraId="0C088409" w14:textId="77777777" w:rsidR="00B64A7D" w:rsidRDefault="00B64A7D">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3DBE0F6F" w14:textId="77777777" w:rsidR="00B64A7D" w:rsidRDefault="00B64A7D">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3F62D7B6" w14:textId="77777777" w:rsidR="00B64A7D" w:rsidRDefault="00B64A7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DFA3868" w14:textId="77777777" w:rsidR="00B64A7D" w:rsidRDefault="00B64A7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352DF13" w14:textId="77777777" w:rsidR="00B64A7D" w:rsidRDefault="00B64A7D">
            <w:pPr>
              <w:jc w:val="both"/>
            </w:pPr>
            <w:r>
              <w:rPr>
                <w:b/>
                <w:sz w:val="18"/>
              </w:rPr>
              <w:t>ostatní</w:t>
            </w:r>
          </w:p>
        </w:tc>
      </w:tr>
      <w:tr w:rsidR="00B64A7D" w14:paraId="52617EF9" w14:textId="77777777" w:rsidTr="00FA7CA5">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EC237D" w14:textId="77777777" w:rsidR="00B64A7D" w:rsidRDefault="00B64A7D">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1A6952" w14:textId="77777777" w:rsidR="00B64A7D" w:rsidRDefault="00B64A7D">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7B4752D1" w14:textId="77777777" w:rsidR="00B64A7D" w:rsidRDefault="00B64A7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7A410892" w14:textId="77777777" w:rsidR="00B64A7D" w:rsidRDefault="00B64A7D">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2BF2B191" w14:textId="77777777" w:rsidR="00B64A7D" w:rsidRDefault="00B64A7D">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1892CA24" w14:textId="77777777" w:rsidR="00B64A7D" w:rsidRDefault="00B64A7D">
            <w:pPr>
              <w:jc w:val="both"/>
              <w:rPr>
                <w:b/>
              </w:rPr>
            </w:pPr>
            <w:r>
              <w:rPr>
                <w:b/>
              </w:rPr>
              <w:t>RUV</w:t>
            </w:r>
          </w:p>
        </w:tc>
      </w:tr>
      <w:tr w:rsidR="00B64A7D" w14:paraId="3C9FFE9B" w14:textId="77777777" w:rsidTr="00FA7CA5">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015103A2" w14:textId="77777777" w:rsidR="00B64A7D" w:rsidRDefault="00B64A7D">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1C0503EB" w14:textId="77777777" w:rsidR="00B64A7D" w:rsidRDefault="00B64A7D">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07740C57" w14:textId="77777777" w:rsidR="00B64A7D" w:rsidRDefault="00B64A7D">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0A0A2CE7" w14:textId="77777777" w:rsidR="00B64A7D" w:rsidRDefault="00B64A7D">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3695A18" w14:textId="77777777" w:rsidR="00B64A7D" w:rsidRDefault="00B64A7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BB22771" w14:textId="77777777" w:rsidR="00B64A7D" w:rsidRDefault="00B64A7D">
            <w:pPr>
              <w:rPr>
                <w:b/>
              </w:rPr>
            </w:pPr>
          </w:p>
        </w:tc>
      </w:tr>
      <w:tr w:rsidR="00B64A7D" w14:paraId="0AEB8542" w14:textId="77777777" w:rsidTr="00FA7CA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0F75101" w14:textId="77777777" w:rsidR="00B64A7D" w:rsidRDefault="00B64A7D">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150ED2EB" w14:textId="77777777" w:rsidTr="00FA7CA5">
        <w:trPr>
          <w:trHeight w:val="2347"/>
        </w:trPr>
        <w:tc>
          <w:tcPr>
            <w:tcW w:w="9855" w:type="dxa"/>
            <w:gridSpan w:val="11"/>
            <w:tcBorders>
              <w:top w:val="single" w:sz="4" w:space="0" w:color="auto"/>
              <w:left w:val="single" w:sz="4" w:space="0" w:color="auto"/>
              <w:bottom w:val="single" w:sz="4" w:space="0" w:color="auto"/>
              <w:right w:val="single" w:sz="4" w:space="0" w:color="auto"/>
            </w:tcBorders>
          </w:tcPr>
          <w:p w14:paraId="0863EC0D" w14:textId="77777777" w:rsidR="00B64A7D" w:rsidRDefault="00B64A7D">
            <w:r>
              <w:t>Režie a scénář:</w:t>
            </w:r>
          </w:p>
          <w:p w14:paraId="7C63759A" w14:textId="77777777" w:rsidR="00B64A7D" w:rsidRDefault="00B64A7D">
            <w:r>
              <w:t xml:space="preserve">2015: FRANTIŠEK SVÉHO </w:t>
            </w:r>
            <w:proofErr w:type="gramStart"/>
            <w:r>
              <w:t>DRUHU - Cena</w:t>
            </w:r>
            <w:proofErr w:type="gramEnd"/>
            <w:r>
              <w:t xml:space="preserve"> diváků na festivalu EKOfilm 2015 Brno </w:t>
            </w:r>
          </w:p>
          <w:p w14:paraId="0EA38EB5" w14:textId="77777777" w:rsidR="00B64A7D" w:rsidRDefault="00B64A7D"/>
          <w:p w14:paraId="33A66FAD" w14:textId="77777777" w:rsidR="00B64A7D" w:rsidRDefault="00B64A7D">
            <w:r>
              <w:t xml:space="preserve">Režisér cca dvaceti převážně krátkometrážních a několika dlouhometrážních filmů, z nichž většina byla uvedená na tuzemských a zahraničních festivalech a v České televizi. </w:t>
            </w:r>
          </w:p>
          <w:p w14:paraId="131702FD" w14:textId="77777777" w:rsidR="00B64A7D" w:rsidRDefault="00B64A7D"/>
          <w:p w14:paraId="74DA4DCB" w14:textId="77777777" w:rsidR="00B64A7D" w:rsidRDefault="00B64A7D">
            <w:r>
              <w:t>2018: Rozhlasový portrét SRAZ ULICE byl uveden v soutěži festivalu Grand Bohemia Prix 2018.</w:t>
            </w:r>
          </w:p>
          <w:p w14:paraId="75E75330" w14:textId="77777777" w:rsidR="00B64A7D" w:rsidRDefault="00B64A7D">
            <w:r>
              <w:t xml:space="preserve">Rozhlasový situační portrét vztahu POLOČAS NÁVRATU (spolu s Janem Hanákem) byl uveden v soutěži na festivalu Grand Bohemia Prix 2019. </w:t>
            </w:r>
          </w:p>
          <w:p w14:paraId="466F4EC0" w14:textId="77777777" w:rsidR="00B64A7D" w:rsidRDefault="00B64A7D"/>
          <w:p w14:paraId="372CEE66" w14:textId="77777777" w:rsidR="00B64A7D" w:rsidRDefault="00B64A7D">
            <w:r>
              <w:t xml:space="preserve">Dramaturgie (dramaturg cca 150 filmů, z nichž většina byla uvedená na tuzemských a zahraničních festivalech a v České televizi): </w:t>
            </w:r>
          </w:p>
          <w:p w14:paraId="51C27FF1" w14:textId="77777777" w:rsidR="00B64A7D" w:rsidRDefault="00B64A7D">
            <w:r>
              <w:t xml:space="preserve">2015: MALLORY - 50. Karlovy Vary Film Festival (Czech Republic) - Best Documentary Award, Prix Europa - Special Commendations Best European TV Documentary, FORMAN VS. FORMAN (2019) </w:t>
            </w:r>
            <w:proofErr w:type="gramStart"/>
            <w:r>
              <w:t>-  MFF</w:t>
            </w:r>
            <w:proofErr w:type="gramEnd"/>
            <w:r>
              <w:t xml:space="preserve"> Cannes – sekce Cannes Classics. </w:t>
            </w:r>
          </w:p>
          <w:p w14:paraId="2DB325EE" w14:textId="77777777" w:rsidR="00B64A7D" w:rsidRDefault="00B64A7D"/>
          <w:p w14:paraId="4CC2EC15" w14:textId="77777777" w:rsidR="00B64A7D" w:rsidRDefault="00B64A7D">
            <w:r>
              <w:t>2018: PÁRA NAD ŘEKOU (režie: Robo Kirchhoff a Filip Remunda) – Národná filmová cena Slnko v sieti, Najlepší dokumentárny film 2017, DÍRA V HLAVĚ – Národná filmová cena Slnko v sieti, Najlepší dokumentární film 2018, Zvláštní uznání na festivalu Jeden svět 2018.</w:t>
            </w:r>
          </w:p>
          <w:p w14:paraId="6CE7CC8D" w14:textId="77777777" w:rsidR="00B64A7D" w:rsidRDefault="00B64A7D"/>
          <w:p w14:paraId="139F1EC8" w14:textId="77777777" w:rsidR="00B64A7D" w:rsidRDefault="00B64A7D">
            <w:r>
              <w:t xml:space="preserve">JG je spoluautorem esejistických knih ESEJE O NEDÁVNÉ MINULOSTI A BLÍZKÉ BUDOUCNOSTI (1999), CESTY VÍRY (2000) a GENERACE JIHLAVA (2014). </w:t>
            </w:r>
          </w:p>
          <w:p w14:paraId="5A6CA550" w14:textId="77777777" w:rsidR="00B64A7D" w:rsidRDefault="00B64A7D">
            <w:pPr>
              <w:jc w:val="both"/>
            </w:pPr>
          </w:p>
        </w:tc>
      </w:tr>
      <w:tr w:rsidR="00B64A7D" w14:paraId="42CCDA2C" w14:textId="77777777" w:rsidTr="00FA7CA5">
        <w:trPr>
          <w:trHeight w:val="218"/>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4BE4793" w14:textId="77777777" w:rsidR="00B64A7D" w:rsidRDefault="00B64A7D">
            <w:pPr>
              <w:rPr>
                <w:b/>
              </w:rPr>
            </w:pPr>
            <w:r>
              <w:rPr>
                <w:b/>
              </w:rPr>
              <w:t>Působení v zahraničí</w:t>
            </w:r>
          </w:p>
        </w:tc>
      </w:tr>
      <w:tr w:rsidR="00B64A7D" w14:paraId="1AA858FC" w14:textId="77777777" w:rsidTr="00FA7CA5">
        <w:trPr>
          <w:trHeight w:val="328"/>
        </w:trPr>
        <w:tc>
          <w:tcPr>
            <w:tcW w:w="9855" w:type="dxa"/>
            <w:gridSpan w:val="11"/>
            <w:tcBorders>
              <w:top w:val="single" w:sz="4" w:space="0" w:color="auto"/>
              <w:left w:val="single" w:sz="4" w:space="0" w:color="auto"/>
              <w:bottom w:val="single" w:sz="4" w:space="0" w:color="auto"/>
              <w:right w:val="single" w:sz="4" w:space="0" w:color="auto"/>
            </w:tcBorders>
            <w:hideMark/>
          </w:tcPr>
          <w:p w14:paraId="47DAA8EB" w14:textId="77777777" w:rsidR="00B64A7D" w:rsidRDefault="00B64A7D">
            <w:r>
              <w:t>Režisér filmů, které byly součástí mezinárodních omnibusů PŘES HRANICE (Rakousko, 2004) a Breathless (Česko a Německo, 2009). Filmy JG byly uvedeny na desítkách zahraničních festivalů. Filmy, které JG dramaturgoval byly uvedeny na stovkách zahraničních festivalů a získaly desítky ocenění.</w:t>
            </w:r>
          </w:p>
          <w:p w14:paraId="2A8F1E88" w14:textId="77777777" w:rsidR="00B64A7D" w:rsidRDefault="00B64A7D">
            <w:r>
              <w:t>Dlouhodobá dramaturgická spolupráce se slovenskými filmaři (P. Kerekes, R. Kirchhoff, Z. Piussi, M. Škop a další)</w:t>
            </w:r>
          </w:p>
          <w:p w14:paraId="4F93151B" w14:textId="77777777" w:rsidR="00B64A7D" w:rsidRDefault="00B64A7D">
            <w:r>
              <w:t>Retrospektivy filmů JG: DOCsk Košice 2011, Febiofest Bratislava 2014</w:t>
            </w:r>
          </w:p>
          <w:p w14:paraId="589D9482" w14:textId="77777777" w:rsidR="00B64A7D" w:rsidRDefault="00B64A7D">
            <w:r>
              <w:t>Media Politics/Political Media, European Network for Cinema and Media Studies, Conference, Faculty of Arts, Charles University in Prague, 2013</w:t>
            </w:r>
          </w:p>
          <w:p w14:paraId="34D9D175" w14:textId="77777777" w:rsidR="004F4503" w:rsidRDefault="00B64A7D">
            <w:r>
              <w:t xml:space="preserve">Lektor mezinárodního workshopu Ex-Oriente Film (Institut dokumentárního filmu), od roku 2000 do současnosti. </w:t>
            </w:r>
          </w:p>
          <w:p w14:paraId="3057280D" w14:textId="3A00340E" w:rsidR="00B64A7D" w:rsidRDefault="00B64A7D">
            <w:pPr>
              <w:rPr>
                <w:b/>
                <w:color w:val="FF0000"/>
                <w:sz w:val="16"/>
                <w:szCs w:val="16"/>
              </w:rPr>
            </w:pPr>
            <w:r>
              <w:br/>
            </w:r>
          </w:p>
        </w:tc>
      </w:tr>
      <w:tr w:rsidR="00B64A7D" w14:paraId="62BD69CC" w14:textId="77777777" w:rsidTr="00FA7CA5">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76A825B" w14:textId="77777777" w:rsidR="00B64A7D" w:rsidRDefault="00B64A7D">
            <w:pPr>
              <w:jc w:val="both"/>
              <w:rPr>
                <w:b/>
              </w:rPr>
            </w:pPr>
            <w:r>
              <w:rPr>
                <w:b/>
              </w:rPr>
              <w:t xml:space="preserve">Podpis </w:t>
            </w:r>
          </w:p>
        </w:tc>
        <w:tc>
          <w:tcPr>
            <w:tcW w:w="4534" w:type="dxa"/>
            <w:gridSpan w:val="5"/>
            <w:tcBorders>
              <w:top w:val="single" w:sz="4" w:space="0" w:color="auto"/>
              <w:left w:val="single" w:sz="4" w:space="0" w:color="auto"/>
              <w:bottom w:val="single" w:sz="4" w:space="0" w:color="auto"/>
              <w:right w:val="single" w:sz="4" w:space="0" w:color="auto"/>
            </w:tcBorders>
            <w:hideMark/>
          </w:tcPr>
          <w:p w14:paraId="5C17A97C" w14:textId="258C028C" w:rsidR="00B64A7D" w:rsidRDefault="00B64A7D">
            <w:pPr>
              <w:jc w:val="both"/>
            </w:pPr>
            <w:r>
              <w:t>v.</w:t>
            </w:r>
            <w:r w:rsidR="00A779C5">
              <w:t xml:space="preserve"> </w:t>
            </w:r>
            <w:r>
              <w:t>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CDDE61" w14:textId="77777777" w:rsidR="00B64A7D" w:rsidRDefault="00B64A7D">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7ED8EB07" w14:textId="77777777" w:rsidR="00B64A7D" w:rsidRDefault="00B64A7D">
            <w:pPr>
              <w:jc w:val="both"/>
            </w:pPr>
            <w:r>
              <w:t>30. 9. 2019</w:t>
            </w:r>
          </w:p>
        </w:tc>
      </w:tr>
    </w:tbl>
    <w:p w14:paraId="17909380" w14:textId="77777777" w:rsidR="00B64A7D" w:rsidRDefault="00B64A7D" w:rsidP="00B64A7D"/>
    <w:p w14:paraId="09873EED" w14:textId="77777777" w:rsidR="007F22EB" w:rsidRDefault="007F22EB" w:rsidP="007F22EB"/>
    <w:p w14:paraId="2485CFEF" w14:textId="77777777" w:rsidR="007F22EB" w:rsidRDefault="007F22EB" w:rsidP="007F22EB">
      <w:pPr>
        <w:spacing w:after="160" w:line="256" w:lineRule="auto"/>
      </w:pPr>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B64A7D" w14:paraId="705180C6" w14:textId="77777777" w:rsidTr="009365AE">
        <w:tc>
          <w:tcPr>
            <w:tcW w:w="9956" w:type="dxa"/>
            <w:gridSpan w:val="11"/>
            <w:tcBorders>
              <w:bottom w:val="double" w:sz="4" w:space="0" w:color="auto"/>
            </w:tcBorders>
            <w:shd w:val="clear" w:color="auto" w:fill="BDD6EE"/>
          </w:tcPr>
          <w:p w14:paraId="664E9907" w14:textId="77777777" w:rsidR="00B64A7D" w:rsidRDefault="00B64A7D" w:rsidP="009365AE">
            <w:pPr>
              <w:jc w:val="both"/>
              <w:rPr>
                <w:b/>
                <w:sz w:val="28"/>
              </w:rPr>
            </w:pPr>
            <w:r>
              <w:rPr>
                <w:b/>
                <w:sz w:val="28"/>
              </w:rPr>
              <w:lastRenderedPageBreak/>
              <w:t>C-I – Personální zabezpečení</w:t>
            </w:r>
          </w:p>
        </w:tc>
      </w:tr>
      <w:tr w:rsidR="00B64A7D" w14:paraId="676B82DB" w14:textId="77777777" w:rsidTr="009365AE">
        <w:tc>
          <w:tcPr>
            <w:tcW w:w="2518" w:type="dxa"/>
            <w:tcBorders>
              <w:top w:val="double" w:sz="4" w:space="0" w:color="auto"/>
            </w:tcBorders>
            <w:shd w:val="clear" w:color="auto" w:fill="F7CAAC"/>
          </w:tcPr>
          <w:p w14:paraId="01C626F7" w14:textId="77777777" w:rsidR="00B64A7D" w:rsidRDefault="00B64A7D" w:rsidP="009365AE">
            <w:pPr>
              <w:jc w:val="both"/>
              <w:rPr>
                <w:b/>
              </w:rPr>
            </w:pPr>
            <w:r>
              <w:rPr>
                <w:b/>
              </w:rPr>
              <w:t>Vysoká škola</w:t>
            </w:r>
          </w:p>
        </w:tc>
        <w:tc>
          <w:tcPr>
            <w:tcW w:w="7438" w:type="dxa"/>
            <w:gridSpan w:val="10"/>
          </w:tcPr>
          <w:p w14:paraId="29D18F19" w14:textId="77777777" w:rsidR="00B64A7D" w:rsidRDefault="00B64A7D" w:rsidP="009365AE">
            <w:pPr>
              <w:jc w:val="both"/>
            </w:pPr>
            <w:r>
              <w:t>Univerzita Tomáše Bati ve Zlíně</w:t>
            </w:r>
          </w:p>
        </w:tc>
      </w:tr>
      <w:tr w:rsidR="00B64A7D" w14:paraId="737A6B1B" w14:textId="77777777" w:rsidTr="009365AE">
        <w:tc>
          <w:tcPr>
            <w:tcW w:w="2518" w:type="dxa"/>
            <w:shd w:val="clear" w:color="auto" w:fill="F7CAAC"/>
          </w:tcPr>
          <w:p w14:paraId="2287F50F" w14:textId="77777777" w:rsidR="00B64A7D" w:rsidRDefault="00B64A7D" w:rsidP="009365AE">
            <w:pPr>
              <w:jc w:val="both"/>
              <w:rPr>
                <w:b/>
              </w:rPr>
            </w:pPr>
            <w:r>
              <w:rPr>
                <w:b/>
              </w:rPr>
              <w:t>Součást vysoké školy</w:t>
            </w:r>
          </w:p>
        </w:tc>
        <w:tc>
          <w:tcPr>
            <w:tcW w:w="7438" w:type="dxa"/>
            <w:gridSpan w:val="10"/>
          </w:tcPr>
          <w:p w14:paraId="54D110B2" w14:textId="77777777" w:rsidR="00B64A7D" w:rsidRDefault="00B64A7D" w:rsidP="009365AE">
            <w:pPr>
              <w:jc w:val="both"/>
            </w:pPr>
            <w:r>
              <w:t>Fakulta multimediálních komunikací</w:t>
            </w:r>
          </w:p>
        </w:tc>
      </w:tr>
      <w:tr w:rsidR="00B64A7D" w14:paraId="0E75BBC1" w14:textId="77777777" w:rsidTr="009365AE">
        <w:tc>
          <w:tcPr>
            <w:tcW w:w="2518" w:type="dxa"/>
            <w:shd w:val="clear" w:color="auto" w:fill="F7CAAC"/>
          </w:tcPr>
          <w:p w14:paraId="3A6BE0F9" w14:textId="77777777" w:rsidR="00B64A7D" w:rsidRDefault="00B64A7D" w:rsidP="009365AE">
            <w:pPr>
              <w:jc w:val="both"/>
              <w:rPr>
                <w:b/>
              </w:rPr>
            </w:pPr>
            <w:r>
              <w:rPr>
                <w:b/>
              </w:rPr>
              <w:t>Název studijního programu</w:t>
            </w:r>
          </w:p>
        </w:tc>
        <w:tc>
          <w:tcPr>
            <w:tcW w:w="7438" w:type="dxa"/>
            <w:gridSpan w:val="10"/>
          </w:tcPr>
          <w:p w14:paraId="57A2752A" w14:textId="77777777" w:rsidR="00B64A7D" w:rsidRDefault="00B64A7D" w:rsidP="009365AE">
            <w:pPr>
              <w:jc w:val="both"/>
            </w:pPr>
            <w:r>
              <w:t>Teorie a praxe audiovizuální tvorby</w:t>
            </w:r>
          </w:p>
        </w:tc>
      </w:tr>
      <w:tr w:rsidR="00B64A7D" w14:paraId="1FB37DFC" w14:textId="77777777" w:rsidTr="009365AE">
        <w:tc>
          <w:tcPr>
            <w:tcW w:w="2518" w:type="dxa"/>
            <w:shd w:val="clear" w:color="auto" w:fill="F7CAAC"/>
          </w:tcPr>
          <w:p w14:paraId="55B09961" w14:textId="77777777" w:rsidR="00B64A7D" w:rsidRDefault="00B64A7D" w:rsidP="009365AE">
            <w:pPr>
              <w:jc w:val="both"/>
              <w:rPr>
                <w:b/>
              </w:rPr>
            </w:pPr>
            <w:r>
              <w:rPr>
                <w:b/>
              </w:rPr>
              <w:t>Jméno a příjmení</w:t>
            </w:r>
          </w:p>
        </w:tc>
        <w:tc>
          <w:tcPr>
            <w:tcW w:w="4536" w:type="dxa"/>
            <w:gridSpan w:val="5"/>
          </w:tcPr>
          <w:p w14:paraId="72F8F5E7" w14:textId="20E590E6" w:rsidR="00B64A7D" w:rsidRDefault="00B64A7D" w:rsidP="009365AE">
            <w:pPr>
              <w:jc w:val="both"/>
            </w:pPr>
            <w:r>
              <w:t>Ján Grečnár</w:t>
            </w:r>
            <w:ins w:id="682" w:author="Ponížilová Hana" w:date="2020-02-13T17:06:00Z">
              <w:r w:rsidR="00917682">
                <w:t xml:space="preserve"> – </w:t>
              </w:r>
              <w:r w:rsidR="00917682" w:rsidRPr="00DF3583">
                <w:rPr>
                  <w:b/>
                </w:rPr>
                <w:t>garant specializace Zvuková skladba</w:t>
              </w:r>
            </w:ins>
          </w:p>
        </w:tc>
        <w:tc>
          <w:tcPr>
            <w:tcW w:w="709" w:type="dxa"/>
            <w:shd w:val="clear" w:color="auto" w:fill="F7CAAC"/>
          </w:tcPr>
          <w:p w14:paraId="53FE8CB0" w14:textId="77777777" w:rsidR="00B64A7D" w:rsidRDefault="00B64A7D" w:rsidP="009365AE">
            <w:pPr>
              <w:jc w:val="both"/>
              <w:rPr>
                <w:b/>
              </w:rPr>
            </w:pPr>
            <w:r>
              <w:rPr>
                <w:b/>
              </w:rPr>
              <w:t>Tituly</w:t>
            </w:r>
          </w:p>
        </w:tc>
        <w:tc>
          <w:tcPr>
            <w:tcW w:w="2193" w:type="dxa"/>
            <w:gridSpan w:val="4"/>
          </w:tcPr>
          <w:p w14:paraId="676819D2" w14:textId="77777777" w:rsidR="00B64A7D" w:rsidRDefault="00B64A7D" w:rsidP="009365AE">
            <w:pPr>
              <w:jc w:val="both"/>
            </w:pPr>
            <w:r>
              <w:t>prof. Ing., ArtD.</w:t>
            </w:r>
          </w:p>
        </w:tc>
      </w:tr>
      <w:tr w:rsidR="00B64A7D" w14:paraId="06FCE4CB" w14:textId="77777777" w:rsidTr="009365AE">
        <w:tc>
          <w:tcPr>
            <w:tcW w:w="2518" w:type="dxa"/>
            <w:shd w:val="clear" w:color="auto" w:fill="F7CAAC"/>
          </w:tcPr>
          <w:p w14:paraId="43F4E737" w14:textId="77777777" w:rsidR="00B64A7D" w:rsidRDefault="00B64A7D" w:rsidP="009365AE">
            <w:pPr>
              <w:jc w:val="both"/>
              <w:rPr>
                <w:b/>
              </w:rPr>
            </w:pPr>
            <w:r>
              <w:rPr>
                <w:b/>
              </w:rPr>
              <w:t>Rok narození</w:t>
            </w:r>
          </w:p>
        </w:tc>
        <w:tc>
          <w:tcPr>
            <w:tcW w:w="829" w:type="dxa"/>
          </w:tcPr>
          <w:p w14:paraId="25570B70" w14:textId="77777777" w:rsidR="00B64A7D" w:rsidRDefault="00B64A7D" w:rsidP="009365AE">
            <w:pPr>
              <w:jc w:val="both"/>
            </w:pPr>
            <w:r>
              <w:t>1959</w:t>
            </w:r>
          </w:p>
        </w:tc>
        <w:tc>
          <w:tcPr>
            <w:tcW w:w="1721" w:type="dxa"/>
            <w:shd w:val="clear" w:color="auto" w:fill="F7CAAC"/>
          </w:tcPr>
          <w:p w14:paraId="175E9517" w14:textId="77777777" w:rsidR="00B64A7D" w:rsidRDefault="00B64A7D" w:rsidP="009365AE">
            <w:pPr>
              <w:jc w:val="both"/>
              <w:rPr>
                <w:b/>
              </w:rPr>
            </w:pPr>
            <w:r>
              <w:rPr>
                <w:b/>
              </w:rPr>
              <w:t>typ vztahu k VŠ</w:t>
            </w:r>
          </w:p>
        </w:tc>
        <w:tc>
          <w:tcPr>
            <w:tcW w:w="992" w:type="dxa"/>
            <w:gridSpan w:val="2"/>
          </w:tcPr>
          <w:p w14:paraId="228A5F2F" w14:textId="77777777" w:rsidR="00B64A7D" w:rsidRDefault="00B64A7D" w:rsidP="009365AE">
            <w:pPr>
              <w:jc w:val="both"/>
            </w:pPr>
            <w:r>
              <w:t>pp</w:t>
            </w:r>
          </w:p>
        </w:tc>
        <w:tc>
          <w:tcPr>
            <w:tcW w:w="994" w:type="dxa"/>
            <w:shd w:val="clear" w:color="auto" w:fill="F7CAAC"/>
          </w:tcPr>
          <w:p w14:paraId="31726105" w14:textId="77777777" w:rsidR="00B64A7D" w:rsidRDefault="00B64A7D" w:rsidP="009365AE">
            <w:pPr>
              <w:jc w:val="both"/>
              <w:rPr>
                <w:b/>
              </w:rPr>
            </w:pPr>
            <w:r>
              <w:rPr>
                <w:b/>
              </w:rPr>
              <w:t>rozsah</w:t>
            </w:r>
          </w:p>
        </w:tc>
        <w:tc>
          <w:tcPr>
            <w:tcW w:w="709" w:type="dxa"/>
          </w:tcPr>
          <w:p w14:paraId="0C00D995" w14:textId="77777777" w:rsidR="00B64A7D" w:rsidRDefault="00B64A7D" w:rsidP="009365AE">
            <w:pPr>
              <w:jc w:val="both"/>
            </w:pPr>
            <w:proofErr w:type="gramStart"/>
            <w:r>
              <w:t>40h</w:t>
            </w:r>
            <w:proofErr w:type="gramEnd"/>
            <w:r>
              <w:t>/t</w:t>
            </w:r>
          </w:p>
        </w:tc>
        <w:tc>
          <w:tcPr>
            <w:tcW w:w="709" w:type="dxa"/>
            <w:gridSpan w:val="2"/>
            <w:shd w:val="clear" w:color="auto" w:fill="F7CAAC"/>
          </w:tcPr>
          <w:p w14:paraId="17A7D7AA" w14:textId="77777777" w:rsidR="00B64A7D" w:rsidRDefault="00B64A7D" w:rsidP="009365AE">
            <w:pPr>
              <w:jc w:val="both"/>
              <w:rPr>
                <w:b/>
              </w:rPr>
            </w:pPr>
            <w:r>
              <w:rPr>
                <w:b/>
              </w:rPr>
              <w:t>do kdy</w:t>
            </w:r>
          </w:p>
        </w:tc>
        <w:tc>
          <w:tcPr>
            <w:tcW w:w="1484" w:type="dxa"/>
            <w:gridSpan w:val="2"/>
          </w:tcPr>
          <w:p w14:paraId="1D094085" w14:textId="77777777" w:rsidR="00B64A7D" w:rsidRDefault="00B64A7D" w:rsidP="009365AE">
            <w:pPr>
              <w:jc w:val="both"/>
            </w:pPr>
            <w:r>
              <w:t>N</w:t>
            </w:r>
          </w:p>
        </w:tc>
      </w:tr>
      <w:tr w:rsidR="00B64A7D" w14:paraId="194F5CFC" w14:textId="77777777" w:rsidTr="009365AE">
        <w:tc>
          <w:tcPr>
            <w:tcW w:w="5068" w:type="dxa"/>
            <w:gridSpan w:val="3"/>
            <w:shd w:val="clear" w:color="auto" w:fill="F7CAAC"/>
          </w:tcPr>
          <w:p w14:paraId="2EE1F53F" w14:textId="77777777" w:rsidR="00B64A7D" w:rsidRDefault="00B64A7D" w:rsidP="009365AE">
            <w:pPr>
              <w:jc w:val="both"/>
              <w:rPr>
                <w:b/>
              </w:rPr>
            </w:pPr>
            <w:r>
              <w:rPr>
                <w:b/>
              </w:rPr>
              <w:t>Typ vztahu na součásti VŠ, která uskutečňuje st. program</w:t>
            </w:r>
          </w:p>
        </w:tc>
        <w:tc>
          <w:tcPr>
            <w:tcW w:w="992" w:type="dxa"/>
            <w:gridSpan w:val="2"/>
          </w:tcPr>
          <w:p w14:paraId="2D8A3FE3" w14:textId="77777777" w:rsidR="00B64A7D" w:rsidRDefault="00B64A7D" w:rsidP="009365AE">
            <w:pPr>
              <w:jc w:val="both"/>
            </w:pPr>
            <w:r>
              <w:t>pp</w:t>
            </w:r>
          </w:p>
        </w:tc>
        <w:tc>
          <w:tcPr>
            <w:tcW w:w="994" w:type="dxa"/>
            <w:shd w:val="clear" w:color="auto" w:fill="F7CAAC"/>
          </w:tcPr>
          <w:p w14:paraId="2BC1C4AD" w14:textId="77777777" w:rsidR="00B64A7D" w:rsidRDefault="00B64A7D" w:rsidP="009365AE">
            <w:pPr>
              <w:jc w:val="both"/>
              <w:rPr>
                <w:b/>
              </w:rPr>
            </w:pPr>
            <w:r>
              <w:rPr>
                <w:b/>
              </w:rPr>
              <w:t>rozsah</w:t>
            </w:r>
          </w:p>
        </w:tc>
        <w:tc>
          <w:tcPr>
            <w:tcW w:w="709" w:type="dxa"/>
          </w:tcPr>
          <w:p w14:paraId="43A2F930" w14:textId="77777777" w:rsidR="00B64A7D" w:rsidRDefault="00B64A7D" w:rsidP="009365AE">
            <w:pPr>
              <w:jc w:val="both"/>
            </w:pPr>
            <w:proofErr w:type="gramStart"/>
            <w:r>
              <w:t>40h</w:t>
            </w:r>
            <w:proofErr w:type="gramEnd"/>
            <w:r>
              <w:t>/t</w:t>
            </w:r>
          </w:p>
        </w:tc>
        <w:tc>
          <w:tcPr>
            <w:tcW w:w="709" w:type="dxa"/>
            <w:gridSpan w:val="2"/>
            <w:shd w:val="clear" w:color="auto" w:fill="F7CAAC"/>
          </w:tcPr>
          <w:p w14:paraId="5E3E8632" w14:textId="77777777" w:rsidR="00B64A7D" w:rsidRDefault="00B64A7D" w:rsidP="009365AE">
            <w:pPr>
              <w:jc w:val="both"/>
              <w:rPr>
                <w:b/>
              </w:rPr>
            </w:pPr>
            <w:r>
              <w:rPr>
                <w:b/>
              </w:rPr>
              <w:t>do kdy</w:t>
            </w:r>
          </w:p>
        </w:tc>
        <w:tc>
          <w:tcPr>
            <w:tcW w:w="1484" w:type="dxa"/>
            <w:gridSpan w:val="2"/>
          </w:tcPr>
          <w:p w14:paraId="1FAF0B40" w14:textId="77777777" w:rsidR="00B64A7D" w:rsidRDefault="00B64A7D" w:rsidP="009365AE">
            <w:pPr>
              <w:jc w:val="both"/>
            </w:pPr>
            <w:r>
              <w:t>N</w:t>
            </w:r>
          </w:p>
        </w:tc>
      </w:tr>
      <w:tr w:rsidR="00B64A7D" w14:paraId="5C718B61" w14:textId="77777777" w:rsidTr="009365AE">
        <w:tc>
          <w:tcPr>
            <w:tcW w:w="6060" w:type="dxa"/>
            <w:gridSpan w:val="5"/>
            <w:shd w:val="clear" w:color="auto" w:fill="F7CAAC"/>
          </w:tcPr>
          <w:p w14:paraId="14AEF502" w14:textId="77777777" w:rsidR="00B64A7D" w:rsidRDefault="00B64A7D" w:rsidP="009365AE">
            <w:pPr>
              <w:jc w:val="both"/>
            </w:pPr>
            <w:r>
              <w:rPr>
                <w:b/>
              </w:rPr>
              <w:t>Další současná působení jako akademický pracovník na jiných VŠ</w:t>
            </w:r>
          </w:p>
        </w:tc>
        <w:tc>
          <w:tcPr>
            <w:tcW w:w="1703" w:type="dxa"/>
            <w:gridSpan w:val="2"/>
            <w:shd w:val="clear" w:color="auto" w:fill="F7CAAC"/>
          </w:tcPr>
          <w:p w14:paraId="16FA0FD1" w14:textId="77777777" w:rsidR="00B64A7D" w:rsidRDefault="00B64A7D" w:rsidP="009365AE">
            <w:pPr>
              <w:jc w:val="both"/>
              <w:rPr>
                <w:b/>
              </w:rPr>
            </w:pPr>
            <w:r>
              <w:rPr>
                <w:b/>
              </w:rPr>
              <w:t>typ prac. vztahu</w:t>
            </w:r>
          </w:p>
        </w:tc>
        <w:tc>
          <w:tcPr>
            <w:tcW w:w="2193" w:type="dxa"/>
            <w:gridSpan w:val="4"/>
            <w:shd w:val="clear" w:color="auto" w:fill="F7CAAC"/>
          </w:tcPr>
          <w:p w14:paraId="123D8059" w14:textId="77777777" w:rsidR="00B64A7D" w:rsidRDefault="00B64A7D" w:rsidP="009365AE">
            <w:pPr>
              <w:jc w:val="both"/>
              <w:rPr>
                <w:b/>
              </w:rPr>
            </w:pPr>
            <w:r>
              <w:rPr>
                <w:b/>
              </w:rPr>
              <w:t>rozsah</w:t>
            </w:r>
          </w:p>
        </w:tc>
      </w:tr>
      <w:tr w:rsidR="00B64A7D" w14:paraId="5C09C471" w14:textId="77777777" w:rsidTr="009365AE">
        <w:tc>
          <w:tcPr>
            <w:tcW w:w="6060" w:type="dxa"/>
            <w:gridSpan w:val="5"/>
          </w:tcPr>
          <w:p w14:paraId="0AFCF929" w14:textId="77777777" w:rsidR="00B64A7D" w:rsidRDefault="00B64A7D" w:rsidP="009365AE">
            <w:pPr>
              <w:jc w:val="both"/>
            </w:pPr>
            <w:r>
              <w:t>NE</w:t>
            </w:r>
          </w:p>
        </w:tc>
        <w:tc>
          <w:tcPr>
            <w:tcW w:w="1703" w:type="dxa"/>
            <w:gridSpan w:val="2"/>
          </w:tcPr>
          <w:p w14:paraId="25EF431B" w14:textId="77777777" w:rsidR="00B64A7D" w:rsidRDefault="00B64A7D" w:rsidP="009365AE">
            <w:pPr>
              <w:jc w:val="both"/>
            </w:pPr>
          </w:p>
        </w:tc>
        <w:tc>
          <w:tcPr>
            <w:tcW w:w="2193" w:type="dxa"/>
            <w:gridSpan w:val="4"/>
          </w:tcPr>
          <w:p w14:paraId="66EE38E6" w14:textId="77777777" w:rsidR="00B64A7D" w:rsidRDefault="00B64A7D" w:rsidP="009365AE">
            <w:pPr>
              <w:jc w:val="both"/>
            </w:pPr>
          </w:p>
        </w:tc>
      </w:tr>
      <w:tr w:rsidR="00B64A7D" w14:paraId="5754B11A" w14:textId="77777777" w:rsidTr="009365AE">
        <w:tc>
          <w:tcPr>
            <w:tcW w:w="6060" w:type="dxa"/>
            <w:gridSpan w:val="5"/>
          </w:tcPr>
          <w:p w14:paraId="7DC20AAC" w14:textId="77777777" w:rsidR="00B64A7D" w:rsidRDefault="00B64A7D" w:rsidP="009365AE">
            <w:pPr>
              <w:jc w:val="both"/>
            </w:pPr>
          </w:p>
        </w:tc>
        <w:tc>
          <w:tcPr>
            <w:tcW w:w="1703" w:type="dxa"/>
            <w:gridSpan w:val="2"/>
          </w:tcPr>
          <w:p w14:paraId="182070B5" w14:textId="77777777" w:rsidR="00B64A7D" w:rsidRDefault="00B64A7D" w:rsidP="009365AE">
            <w:pPr>
              <w:jc w:val="both"/>
            </w:pPr>
          </w:p>
        </w:tc>
        <w:tc>
          <w:tcPr>
            <w:tcW w:w="2193" w:type="dxa"/>
            <w:gridSpan w:val="4"/>
          </w:tcPr>
          <w:p w14:paraId="2F908BEC" w14:textId="77777777" w:rsidR="00B64A7D" w:rsidRDefault="00B64A7D" w:rsidP="009365AE">
            <w:pPr>
              <w:jc w:val="both"/>
            </w:pPr>
          </w:p>
        </w:tc>
      </w:tr>
      <w:tr w:rsidR="00B64A7D" w14:paraId="01F517C7" w14:textId="77777777" w:rsidTr="009365AE">
        <w:tc>
          <w:tcPr>
            <w:tcW w:w="6060" w:type="dxa"/>
            <w:gridSpan w:val="5"/>
          </w:tcPr>
          <w:p w14:paraId="671B2083" w14:textId="77777777" w:rsidR="00B64A7D" w:rsidRDefault="00B64A7D" w:rsidP="009365AE">
            <w:pPr>
              <w:jc w:val="both"/>
            </w:pPr>
          </w:p>
        </w:tc>
        <w:tc>
          <w:tcPr>
            <w:tcW w:w="1703" w:type="dxa"/>
            <w:gridSpan w:val="2"/>
          </w:tcPr>
          <w:p w14:paraId="16BB3B47" w14:textId="77777777" w:rsidR="00B64A7D" w:rsidRDefault="00B64A7D" w:rsidP="009365AE">
            <w:pPr>
              <w:jc w:val="both"/>
            </w:pPr>
          </w:p>
        </w:tc>
        <w:tc>
          <w:tcPr>
            <w:tcW w:w="2193" w:type="dxa"/>
            <w:gridSpan w:val="4"/>
          </w:tcPr>
          <w:p w14:paraId="27DDC5AC" w14:textId="77777777" w:rsidR="00B64A7D" w:rsidRDefault="00B64A7D" w:rsidP="009365AE">
            <w:pPr>
              <w:jc w:val="both"/>
            </w:pPr>
          </w:p>
        </w:tc>
      </w:tr>
      <w:tr w:rsidR="00B64A7D" w14:paraId="2B6D9015" w14:textId="77777777" w:rsidTr="009365AE">
        <w:tc>
          <w:tcPr>
            <w:tcW w:w="6060" w:type="dxa"/>
            <w:gridSpan w:val="5"/>
          </w:tcPr>
          <w:p w14:paraId="329DDAED" w14:textId="77777777" w:rsidR="00B64A7D" w:rsidRDefault="00B64A7D" w:rsidP="009365AE">
            <w:pPr>
              <w:jc w:val="both"/>
            </w:pPr>
          </w:p>
        </w:tc>
        <w:tc>
          <w:tcPr>
            <w:tcW w:w="1703" w:type="dxa"/>
            <w:gridSpan w:val="2"/>
          </w:tcPr>
          <w:p w14:paraId="6CE48153" w14:textId="77777777" w:rsidR="00B64A7D" w:rsidRDefault="00B64A7D" w:rsidP="009365AE">
            <w:pPr>
              <w:jc w:val="both"/>
            </w:pPr>
          </w:p>
        </w:tc>
        <w:tc>
          <w:tcPr>
            <w:tcW w:w="2193" w:type="dxa"/>
            <w:gridSpan w:val="4"/>
          </w:tcPr>
          <w:p w14:paraId="15424C15" w14:textId="77777777" w:rsidR="00B64A7D" w:rsidRDefault="00B64A7D" w:rsidP="009365AE">
            <w:pPr>
              <w:jc w:val="both"/>
            </w:pPr>
          </w:p>
        </w:tc>
      </w:tr>
      <w:tr w:rsidR="00B64A7D" w14:paraId="376456B6" w14:textId="77777777" w:rsidTr="009365AE">
        <w:tc>
          <w:tcPr>
            <w:tcW w:w="9956" w:type="dxa"/>
            <w:gridSpan w:val="11"/>
            <w:shd w:val="clear" w:color="auto" w:fill="F7CAAC"/>
          </w:tcPr>
          <w:p w14:paraId="253D2FED" w14:textId="77777777" w:rsidR="00B64A7D" w:rsidRDefault="00B64A7D" w:rsidP="009365AE">
            <w:pPr>
              <w:jc w:val="both"/>
            </w:pPr>
            <w:r>
              <w:rPr>
                <w:b/>
              </w:rPr>
              <w:t>Předměty příslušného studijního programu a způsob zapojení do jejich výuky, příp. další zapojení do uskutečňování studijního programu</w:t>
            </w:r>
          </w:p>
        </w:tc>
      </w:tr>
      <w:tr w:rsidR="00B64A7D" w14:paraId="07EE1E20" w14:textId="77777777" w:rsidTr="009365AE">
        <w:trPr>
          <w:trHeight w:val="1118"/>
        </w:trPr>
        <w:tc>
          <w:tcPr>
            <w:tcW w:w="9956" w:type="dxa"/>
            <w:gridSpan w:val="11"/>
            <w:tcBorders>
              <w:top w:val="nil"/>
            </w:tcBorders>
          </w:tcPr>
          <w:p w14:paraId="1F5F6620" w14:textId="77777777" w:rsidR="00B64A7D" w:rsidRDefault="00B64A7D" w:rsidP="009365AE">
            <w:pPr>
              <w:jc w:val="both"/>
            </w:pPr>
          </w:p>
          <w:p w14:paraId="29DDA395" w14:textId="77777777" w:rsidR="00B64A7D" w:rsidRDefault="00B64A7D" w:rsidP="009365AE">
            <w:pPr>
              <w:jc w:val="both"/>
            </w:pPr>
            <w:r>
              <w:t>Audiovizuální praktika Zvuková skladba 7-9, (přednášející, cvičící, garant předmětu)</w:t>
            </w:r>
          </w:p>
          <w:p w14:paraId="36D94952" w14:textId="77777777" w:rsidR="00B64A7D" w:rsidRDefault="00B64A7D" w:rsidP="009365AE">
            <w:pPr>
              <w:jc w:val="both"/>
            </w:pPr>
            <w:r>
              <w:t>Teorie a technologie Zvuková skladba 7-9 (přednášející, garant předmětu)</w:t>
            </w:r>
          </w:p>
          <w:p w14:paraId="48DE9F7D" w14:textId="77777777" w:rsidR="00B64A7D" w:rsidRDefault="00B64A7D" w:rsidP="009365AE">
            <w:pPr>
              <w:jc w:val="both"/>
            </w:pPr>
            <w:r>
              <w:t>Workshopy 1 (garant předmětu)</w:t>
            </w:r>
          </w:p>
          <w:p w14:paraId="2FA2C0D8" w14:textId="77777777" w:rsidR="00917682" w:rsidRDefault="00917682" w:rsidP="00917682">
            <w:pPr>
              <w:jc w:val="both"/>
              <w:rPr>
                <w:ins w:id="683" w:author="Ponížilová Hana" w:date="2020-02-13T17:07:00Z"/>
              </w:rPr>
            </w:pPr>
            <w:ins w:id="684" w:author="Ponížilová Hana" w:date="2020-02-13T17:07:00Z">
              <w:r>
                <w:t>Zvuková skladba bakalářský projekt (garant, 10 % výuky, vedoucí semináře)</w:t>
              </w:r>
            </w:ins>
          </w:p>
          <w:p w14:paraId="11CCF431" w14:textId="77777777" w:rsidR="00917682" w:rsidRDefault="00917682" w:rsidP="00917682">
            <w:pPr>
              <w:jc w:val="both"/>
              <w:rPr>
                <w:ins w:id="685" w:author="Ponížilová Hana" w:date="2020-02-13T17:07:00Z"/>
              </w:rPr>
            </w:pPr>
            <w:ins w:id="686" w:author="Ponížilová Hana" w:date="2020-02-13T17:07:00Z">
              <w:r>
                <w:t>Zvuková skladba diplomový projekt (garant, 10 % výuky, vedoucí semináře)</w:t>
              </w:r>
            </w:ins>
          </w:p>
          <w:p w14:paraId="1F9949F1" w14:textId="7D488178" w:rsidR="00B64A7D" w:rsidDel="00917682" w:rsidRDefault="00B64A7D" w:rsidP="009365AE">
            <w:pPr>
              <w:jc w:val="both"/>
              <w:rPr>
                <w:del w:id="687" w:author="Ponížilová Hana" w:date="2020-02-13T17:07:00Z"/>
              </w:rPr>
            </w:pPr>
            <w:del w:id="688" w:author="Ponížilová Hana" w:date="2020-02-13T17:07:00Z">
              <w:r w:rsidDel="00917682">
                <w:delText>Seminář k diplomové práci (garant předmětu)</w:delText>
              </w:r>
            </w:del>
          </w:p>
          <w:p w14:paraId="56B6599F" w14:textId="619BC35D" w:rsidR="00B64A7D" w:rsidDel="00917682" w:rsidRDefault="00B64A7D" w:rsidP="009365AE">
            <w:pPr>
              <w:jc w:val="both"/>
              <w:rPr>
                <w:del w:id="689" w:author="Ponížilová Hana" w:date="2020-02-13T17:07:00Z"/>
              </w:rPr>
            </w:pPr>
            <w:del w:id="690" w:author="Ponížilová Hana" w:date="2020-02-13T17:07:00Z">
              <w:r w:rsidDel="00917682">
                <w:delText>Zvuková skladba diplomový projekt (garant předmětu)</w:delText>
              </w:r>
            </w:del>
          </w:p>
          <w:p w14:paraId="2C991602" w14:textId="77777777" w:rsidR="00B64A7D" w:rsidRDefault="00B64A7D" w:rsidP="009365AE">
            <w:pPr>
              <w:jc w:val="both"/>
            </w:pPr>
          </w:p>
        </w:tc>
      </w:tr>
      <w:tr w:rsidR="00B64A7D" w14:paraId="7255BD1F" w14:textId="77777777" w:rsidTr="009365AE">
        <w:tc>
          <w:tcPr>
            <w:tcW w:w="9956" w:type="dxa"/>
            <w:gridSpan w:val="11"/>
            <w:shd w:val="clear" w:color="auto" w:fill="F7CAAC"/>
          </w:tcPr>
          <w:p w14:paraId="55066B78" w14:textId="77777777" w:rsidR="00B64A7D" w:rsidRDefault="00B64A7D" w:rsidP="009365AE">
            <w:pPr>
              <w:jc w:val="both"/>
            </w:pPr>
            <w:r>
              <w:rPr>
                <w:b/>
              </w:rPr>
              <w:t xml:space="preserve">Údaje o vzdělání na VŠ </w:t>
            </w:r>
          </w:p>
        </w:tc>
      </w:tr>
      <w:tr w:rsidR="00B64A7D" w14:paraId="7EB3B0E6" w14:textId="77777777" w:rsidTr="009365AE">
        <w:trPr>
          <w:trHeight w:val="938"/>
        </w:trPr>
        <w:tc>
          <w:tcPr>
            <w:tcW w:w="9956" w:type="dxa"/>
            <w:gridSpan w:val="11"/>
            <w:shd w:val="clear" w:color="auto" w:fill="auto"/>
          </w:tcPr>
          <w:p w14:paraId="5E4548FE" w14:textId="77777777" w:rsidR="00B64A7D" w:rsidRPr="0068667B" w:rsidRDefault="00B64A7D" w:rsidP="009365AE"/>
          <w:p w14:paraId="230E267F" w14:textId="77777777" w:rsidR="00B64A7D" w:rsidRDefault="00B64A7D" w:rsidP="009365AE">
            <w:r w:rsidRPr="0068667B">
              <w:t xml:space="preserve">1978-1983: STU Bratislava, </w:t>
            </w:r>
            <w:r>
              <w:t xml:space="preserve">Elektrotechnická fakulta, </w:t>
            </w:r>
            <w:r w:rsidRPr="0068667B">
              <w:t>Ing.</w:t>
            </w:r>
            <w:r w:rsidRPr="0068667B">
              <w:br/>
            </w:r>
            <w:r>
              <w:t xml:space="preserve">2002-2004: </w:t>
            </w:r>
            <w:r w:rsidRPr="0068667B">
              <w:t>Vysoká škola múzických umení</w:t>
            </w:r>
            <w:r>
              <w:t xml:space="preserve">, Bratislava, Filmová a televizní fakulta, </w:t>
            </w:r>
            <w:r w:rsidRPr="0068667B">
              <w:t>ArtD.</w:t>
            </w:r>
          </w:p>
          <w:p w14:paraId="70E79107" w14:textId="77777777" w:rsidR="00B64A7D" w:rsidRPr="00532068" w:rsidRDefault="00B64A7D" w:rsidP="009365AE"/>
        </w:tc>
      </w:tr>
      <w:tr w:rsidR="00B64A7D" w14:paraId="7D2277AF" w14:textId="77777777" w:rsidTr="009365AE">
        <w:tc>
          <w:tcPr>
            <w:tcW w:w="9956" w:type="dxa"/>
            <w:gridSpan w:val="11"/>
            <w:shd w:val="clear" w:color="auto" w:fill="F7CAAC"/>
          </w:tcPr>
          <w:p w14:paraId="4E967565" w14:textId="77777777" w:rsidR="00B64A7D" w:rsidRDefault="00B64A7D" w:rsidP="009365AE">
            <w:pPr>
              <w:jc w:val="both"/>
              <w:rPr>
                <w:b/>
              </w:rPr>
            </w:pPr>
            <w:r>
              <w:rPr>
                <w:b/>
              </w:rPr>
              <w:t>Údaje o odborném působení od absolvování VŠ</w:t>
            </w:r>
          </w:p>
        </w:tc>
      </w:tr>
      <w:tr w:rsidR="00B64A7D" w14:paraId="01853E7C" w14:textId="77777777" w:rsidTr="009365AE">
        <w:trPr>
          <w:trHeight w:val="1296"/>
        </w:trPr>
        <w:tc>
          <w:tcPr>
            <w:tcW w:w="9956" w:type="dxa"/>
            <w:gridSpan w:val="11"/>
          </w:tcPr>
          <w:p w14:paraId="2E56662B" w14:textId="77777777" w:rsidR="00B64A7D" w:rsidRDefault="00B64A7D" w:rsidP="009365AE">
            <w:pPr>
              <w:rPr>
                <w:color w:val="000000"/>
                <w:shd w:val="clear" w:color="auto" w:fill="E3E7E9"/>
              </w:rPr>
            </w:pPr>
          </w:p>
          <w:p w14:paraId="439A412F" w14:textId="77777777" w:rsidR="00B64A7D" w:rsidRDefault="00B64A7D" w:rsidP="009365AE">
            <w:r>
              <w:t>1983-2003:</w:t>
            </w:r>
            <w:r w:rsidRPr="0068667B">
              <w:t xml:space="preserve"> Slovenská televízia Bratislava</w:t>
            </w:r>
            <w:r w:rsidRPr="0068667B">
              <w:br/>
            </w:r>
            <w:r>
              <w:t>2002-</w:t>
            </w:r>
            <w:r w:rsidRPr="0068667B">
              <w:t>2005</w:t>
            </w:r>
            <w:r>
              <w:t>:</w:t>
            </w:r>
            <w:r w:rsidRPr="0068667B">
              <w:t xml:space="preserve"> Vysoká škola múzických umení</w:t>
            </w:r>
            <w:r>
              <w:t>, Bratislava, Filmová a televizní fakulta, Bratislava</w:t>
            </w:r>
            <w:r w:rsidRPr="0068667B">
              <w:t xml:space="preserve"> </w:t>
            </w:r>
          </w:p>
          <w:p w14:paraId="0FC37F72" w14:textId="77777777" w:rsidR="00B64A7D" w:rsidRDefault="00B64A7D" w:rsidP="009365AE">
            <w:proofErr w:type="gramStart"/>
            <w:r>
              <w:t>2006-dosud</w:t>
            </w:r>
            <w:proofErr w:type="gramEnd"/>
            <w:r>
              <w:t>:</w:t>
            </w:r>
            <w:r w:rsidRPr="0068667B">
              <w:t xml:space="preserve"> </w:t>
            </w:r>
            <w:r>
              <w:t xml:space="preserve">Univerzita Tomáše Bati ve Zlíně, </w:t>
            </w:r>
            <w:r w:rsidRPr="0068667B">
              <w:t>Fakulta multime</w:t>
            </w:r>
            <w:r>
              <w:t>diálních komunikací, ateliér Audiovizuální tvorba, profesor</w:t>
            </w:r>
          </w:p>
          <w:p w14:paraId="59FCE3F2" w14:textId="77777777" w:rsidR="00B64A7D" w:rsidRDefault="00B64A7D" w:rsidP="009365AE">
            <w:r>
              <w:t xml:space="preserve">2016- dosud: Univerzita Tomáše Bati ve Zlíně, </w:t>
            </w:r>
            <w:r w:rsidRPr="0068667B">
              <w:t>Fakulta multime</w:t>
            </w:r>
            <w:r>
              <w:t>diálních komunikací, garant doktorského studijního programu Výtvarná změní, obor Multimédia a design</w:t>
            </w:r>
          </w:p>
          <w:p w14:paraId="55C1A935" w14:textId="77777777" w:rsidR="00B64A7D" w:rsidRPr="006B5795" w:rsidRDefault="00B64A7D" w:rsidP="009365AE"/>
        </w:tc>
      </w:tr>
      <w:tr w:rsidR="00B64A7D" w14:paraId="6AA072B9" w14:textId="77777777" w:rsidTr="009365AE">
        <w:trPr>
          <w:trHeight w:val="250"/>
        </w:trPr>
        <w:tc>
          <w:tcPr>
            <w:tcW w:w="9956" w:type="dxa"/>
            <w:gridSpan w:val="11"/>
            <w:shd w:val="clear" w:color="auto" w:fill="F7CAAC"/>
          </w:tcPr>
          <w:p w14:paraId="6FBAC18F" w14:textId="77777777" w:rsidR="00B64A7D" w:rsidRDefault="00B64A7D" w:rsidP="009365AE">
            <w:pPr>
              <w:jc w:val="both"/>
            </w:pPr>
            <w:r>
              <w:rPr>
                <w:b/>
              </w:rPr>
              <w:t>Zkušenosti s vedením kvalifikačních a rigorózních prací</w:t>
            </w:r>
          </w:p>
        </w:tc>
      </w:tr>
      <w:tr w:rsidR="00B64A7D" w14:paraId="7424E7AC" w14:textId="77777777" w:rsidTr="009365AE">
        <w:trPr>
          <w:trHeight w:val="1105"/>
        </w:trPr>
        <w:tc>
          <w:tcPr>
            <w:tcW w:w="9956" w:type="dxa"/>
            <w:gridSpan w:val="11"/>
          </w:tcPr>
          <w:p w14:paraId="285E1E9E" w14:textId="77777777" w:rsidR="00B64A7D" w:rsidRDefault="00B64A7D" w:rsidP="009365AE">
            <w:pPr>
              <w:jc w:val="both"/>
            </w:pPr>
          </w:p>
          <w:p w14:paraId="3DC94D18" w14:textId="77777777" w:rsidR="00B64A7D" w:rsidRDefault="00B64A7D" w:rsidP="009365AE">
            <w:pPr>
              <w:jc w:val="both"/>
            </w:pPr>
            <w:r>
              <w:t xml:space="preserve">Od r. 2000 vedení 30 bakalářských a diplomových prací na ateliéru Audiovizuální tvorba, </w:t>
            </w:r>
            <w:proofErr w:type="gramStart"/>
            <w:r>
              <w:t>2  oponentské</w:t>
            </w:r>
            <w:proofErr w:type="gramEnd"/>
            <w:r>
              <w:t xml:space="preserve"> posudky k habilitačnímu řízení VŠMU v Bratislavě.</w:t>
            </w:r>
          </w:p>
          <w:p w14:paraId="6E9F664F" w14:textId="77777777" w:rsidR="00B64A7D" w:rsidRDefault="00B64A7D" w:rsidP="009365AE">
            <w:pPr>
              <w:jc w:val="both"/>
            </w:pPr>
          </w:p>
        </w:tc>
      </w:tr>
      <w:tr w:rsidR="00B64A7D" w14:paraId="31B93E58" w14:textId="77777777" w:rsidTr="009365AE">
        <w:trPr>
          <w:cantSplit/>
        </w:trPr>
        <w:tc>
          <w:tcPr>
            <w:tcW w:w="3347" w:type="dxa"/>
            <w:gridSpan w:val="2"/>
            <w:tcBorders>
              <w:top w:val="single" w:sz="12" w:space="0" w:color="auto"/>
            </w:tcBorders>
            <w:shd w:val="clear" w:color="auto" w:fill="F7CAAC"/>
          </w:tcPr>
          <w:p w14:paraId="46D89ECE" w14:textId="77777777" w:rsidR="00B64A7D" w:rsidRDefault="00B64A7D"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7F511F45" w14:textId="77777777" w:rsidR="00B64A7D" w:rsidRDefault="00B64A7D" w:rsidP="009365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629A37C" w14:textId="77777777" w:rsidR="00B64A7D" w:rsidRDefault="00B64A7D" w:rsidP="009365AE">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6671AAFB" w14:textId="77777777" w:rsidR="00B64A7D" w:rsidRDefault="00B64A7D" w:rsidP="009365AE">
            <w:pPr>
              <w:jc w:val="both"/>
              <w:rPr>
                <w:b/>
              </w:rPr>
            </w:pPr>
            <w:r>
              <w:rPr>
                <w:b/>
              </w:rPr>
              <w:t>Ohlasy publikací</w:t>
            </w:r>
          </w:p>
        </w:tc>
      </w:tr>
      <w:tr w:rsidR="00B64A7D" w14:paraId="268A70BF" w14:textId="77777777" w:rsidTr="009365AE">
        <w:trPr>
          <w:cantSplit/>
        </w:trPr>
        <w:tc>
          <w:tcPr>
            <w:tcW w:w="3347" w:type="dxa"/>
            <w:gridSpan w:val="2"/>
          </w:tcPr>
          <w:p w14:paraId="2A9983AC" w14:textId="77777777" w:rsidR="00B64A7D" w:rsidRDefault="00B64A7D" w:rsidP="009365AE">
            <w:pPr>
              <w:jc w:val="both"/>
            </w:pPr>
          </w:p>
          <w:p w14:paraId="5E5D1ED2" w14:textId="77777777" w:rsidR="00B64A7D" w:rsidRDefault="00B64A7D" w:rsidP="009365AE">
            <w:pPr>
              <w:jc w:val="both"/>
            </w:pPr>
            <w:r>
              <w:t>Filmové umenie a multimédiá</w:t>
            </w:r>
          </w:p>
        </w:tc>
        <w:tc>
          <w:tcPr>
            <w:tcW w:w="2245" w:type="dxa"/>
            <w:gridSpan w:val="2"/>
          </w:tcPr>
          <w:p w14:paraId="3574471D" w14:textId="77777777" w:rsidR="00B64A7D" w:rsidRDefault="00B64A7D" w:rsidP="009365AE">
            <w:pPr>
              <w:jc w:val="both"/>
            </w:pPr>
          </w:p>
          <w:p w14:paraId="48D901CB" w14:textId="77777777" w:rsidR="00B64A7D" w:rsidRDefault="00B64A7D" w:rsidP="009365AE">
            <w:pPr>
              <w:jc w:val="both"/>
            </w:pPr>
            <w:r>
              <w:t>2006</w:t>
            </w:r>
          </w:p>
        </w:tc>
        <w:tc>
          <w:tcPr>
            <w:tcW w:w="2248" w:type="dxa"/>
            <w:gridSpan w:val="4"/>
            <w:tcBorders>
              <w:right w:val="single" w:sz="12" w:space="0" w:color="auto"/>
            </w:tcBorders>
          </w:tcPr>
          <w:p w14:paraId="4826B5EB" w14:textId="77777777" w:rsidR="00B64A7D" w:rsidRDefault="00B64A7D" w:rsidP="009365AE">
            <w:pPr>
              <w:jc w:val="both"/>
            </w:pPr>
          </w:p>
          <w:p w14:paraId="101DC4CD" w14:textId="77777777" w:rsidR="00B64A7D" w:rsidRDefault="00B64A7D" w:rsidP="009365AE">
            <w:pPr>
              <w:jc w:val="both"/>
            </w:pPr>
            <w:r>
              <w:t>VŠMU Bratislava</w:t>
            </w:r>
          </w:p>
          <w:p w14:paraId="6113AA70" w14:textId="77777777" w:rsidR="00B64A7D" w:rsidRDefault="00B64A7D" w:rsidP="009365AE">
            <w:pPr>
              <w:jc w:val="both"/>
            </w:pPr>
          </w:p>
        </w:tc>
        <w:tc>
          <w:tcPr>
            <w:tcW w:w="632" w:type="dxa"/>
            <w:tcBorders>
              <w:left w:val="single" w:sz="12" w:space="0" w:color="auto"/>
            </w:tcBorders>
            <w:shd w:val="clear" w:color="auto" w:fill="F7CAAC"/>
          </w:tcPr>
          <w:p w14:paraId="4A7E6CD8" w14:textId="77777777" w:rsidR="00B64A7D" w:rsidRDefault="00B64A7D" w:rsidP="009365AE">
            <w:pPr>
              <w:jc w:val="both"/>
            </w:pPr>
            <w:r>
              <w:rPr>
                <w:b/>
              </w:rPr>
              <w:t>WOS</w:t>
            </w:r>
          </w:p>
        </w:tc>
        <w:tc>
          <w:tcPr>
            <w:tcW w:w="693" w:type="dxa"/>
            <w:shd w:val="clear" w:color="auto" w:fill="F7CAAC"/>
          </w:tcPr>
          <w:p w14:paraId="6F22725B" w14:textId="77777777" w:rsidR="00B64A7D" w:rsidRDefault="00B64A7D" w:rsidP="009365AE">
            <w:pPr>
              <w:jc w:val="both"/>
              <w:rPr>
                <w:sz w:val="18"/>
              </w:rPr>
            </w:pPr>
            <w:r>
              <w:rPr>
                <w:b/>
                <w:sz w:val="18"/>
              </w:rPr>
              <w:t>Scopus</w:t>
            </w:r>
          </w:p>
        </w:tc>
        <w:tc>
          <w:tcPr>
            <w:tcW w:w="791" w:type="dxa"/>
            <w:shd w:val="clear" w:color="auto" w:fill="F7CAAC"/>
          </w:tcPr>
          <w:p w14:paraId="178A0FBC" w14:textId="77777777" w:rsidR="00B64A7D" w:rsidRDefault="00B64A7D" w:rsidP="009365AE">
            <w:pPr>
              <w:jc w:val="both"/>
            </w:pPr>
            <w:r>
              <w:rPr>
                <w:b/>
                <w:sz w:val="18"/>
              </w:rPr>
              <w:t>ostatní</w:t>
            </w:r>
          </w:p>
        </w:tc>
      </w:tr>
      <w:tr w:rsidR="00B64A7D" w14:paraId="145242E4" w14:textId="77777777" w:rsidTr="009365AE">
        <w:trPr>
          <w:cantSplit/>
          <w:trHeight w:val="70"/>
        </w:trPr>
        <w:tc>
          <w:tcPr>
            <w:tcW w:w="3347" w:type="dxa"/>
            <w:gridSpan w:val="2"/>
            <w:shd w:val="clear" w:color="auto" w:fill="F7CAAC"/>
          </w:tcPr>
          <w:p w14:paraId="281413DF" w14:textId="77777777" w:rsidR="00B64A7D" w:rsidRDefault="00B64A7D" w:rsidP="009365AE">
            <w:pPr>
              <w:jc w:val="both"/>
            </w:pPr>
            <w:r>
              <w:rPr>
                <w:b/>
              </w:rPr>
              <w:t>Obor jmenovacího řízení</w:t>
            </w:r>
          </w:p>
        </w:tc>
        <w:tc>
          <w:tcPr>
            <w:tcW w:w="2245" w:type="dxa"/>
            <w:gridSpan w:val="2"/>
            <w:shd w:val="clear" w:color="auto" w:fill="F7CAAC"/>
          </w:tcPr>
          <w:p w14:paraId="254B2C9A" w14:textId="77777777" w:rsidR="00B64A7D" w:rsidRDefault="00B64A7D" w:rsidP="009365AE">
            <w:pPr>
              <w:jc w:val="both"/>
            </w:pPr>
            <w:r>
              <w:rPr>
                <w:b/>
              </w:rPr>
              <w:t>Rok udělení hodnosti</w:t>
            </w:r>
          </w:p>
        </w:tc>
        <w:tc>
          <w:tcPr>
            <w:tcW w:w="2248" w:type="dxa"/>
            <w:gridSpan w:val="4"/>
            <w:tcBorders>
              <w:right w:val="single" w:sz="12" w:space="0" w:color="auto"/>
            </w:tcBorders>
            <w:shd w:val="clear" w:color="auto" w:fill="F7CAAC"/>
          </w:tcPr>
          <w:p w14:paraId="4FFADA93" w14:textId="77777777" w:rsidR="00B64A7D" w:rsidRDefault="00B64A7D" w:rsidP="009365AE">
            <w:pPr>
              <w:jc w:val="both"/>
            </w:pPr>
            <w:r>
              <w:rPr>
                <w:b/>
              </w:rPr>
              <w:t>Řízení konáno na VŠ</w:t>
            </w:r>
          </w:p>
        </w:tc>
        <w:tc>
          <w:tcPr>
            <w:tcW w:w="632" w:type="dxa"/>
            <w:vMerge w:val="restart"/>
            <w:tcBorders>
              <w:left w:val="single" w:sz="12" w:space="0" w:color="auto"/>
            </w:tcBorders>
          </w:tcPr>
          <w:p w14:paraId="65A00FF1" w14:textId="77777777" w:rsidR="00B64A7D" w:rsidRDefault="00B64A7D" w:rsidP="009365AE">
            <w:pPr>
              <w:jc w:val="both"/>
              <w:rPr>
                <w:b/>
              </w:rPr>
            </w:pPr>
          </w:p>
        </w:tc>
        <w:tc>
          <w:tcPr>
            <w:tcW w:w="693" w:type="dxa"/>
            <w:vMerge w:val="restart"/>
          </w:tcPr>
          <w:p w14:paraId="489088E3" w14:textId="77777777" w:rsidR="00B64A7D" w:rsidRDefault="00B64A7D" w:rsidP="009365AE">
            <w:pPr>
              <w:jc w:val="both"/>
              <w:rPr>
                <w:b/>
              </w:rPr>
            </w:pPr>
          </w:p>
        </w:tc>
        <w:tc>
          <w:tcPr>
            <w:tcW w:w="791" w:type="dxa"/>
            <w:vMerge w:val="restart"/>
          </w:tcPr>
          <w:p w14:paraId="6BE03B5D" w14:textId="439532D2" w:rsidR="00317C4D" w:rsidRDefault="00317C4D" w:rsidP="00917682">
            <w:pPr>
              <w:jc w:val="both"/>
              <w:rPr>
                <w:b/>
              </w:rPr>
            </w:pPr>
          </w:p>
        </w:tc>
      </w:tr>
      <w:tr w:rsidR="00B64A7D" w14:paraId="37D9A6F1" w14:textId="77777777" w:rsidTr="009365AE">
        <w:trPr>
          <w:trHeight w:val="205"/>
        </w:trPr>
        <w:tc>
          <w:tcPr>
            <w:tcW w:w="3347" w:type="dxa"/>
            <w:gridSpan w:val="2"/>
          </w:tcPr>
          <w:p w14:paraId="32DCF215" w14:textId="77777777" w:rsidR="00B64A7D" w:rsidRDefault="00B64A7D" w:rsidP="009365AE">
            <w:pPr>
              <w:jc w:val="both"/>
            </w:pPr>
          </w:p>
          <w:p w14:paraId="613FCD85" w14:textId="77777777" w:rsidR="00B64A7D" w:rsidRDefault="00B64A7D" w:rsidP="009365AE">
            <w:pPr>
              <w:jc w:val="both"/>
            </w:pPr>
            <w:r>
              <w:t>Filmové umenie a multimédiá</w:t>
            </w:r>
          </w:p>
        </w:tc>
        <w:tc>
          <w:tcPr>
            <w:tcW w:w="2245" w:type="dxa"/>
            <w:gridSpan w:val="2"/>
          </w:tcPr>
          <w:p w14:paraId="67BC4281" w14:textId="77777777" w:rsidR="00B64A7D" w:rsidRDefault="00B64A7D" w:rsidP="009365AE">
            <w:pPr>
              <w:jc w:val="both"/>
            </w:pPr>
          </w:p>
          <w:p w14:paraId="3C502AE0" w14:textId="77777777" w:rsidR="00B64A7D" w:rsidRDefault="00B64A7D" w:rsidP="009365AE">
            <w:pPr>
              <w:jc w:val="both"/>
            </w:pPr>
            <w:r>
              <w:t>2013</w:t>
            </w:r>
          </w:p>
        </w:tc>
        <w:tc>
          <w:tcPr>
            <w:tcW w:w="2248" w:type="dxa"/>
            <w:gridSpan w:val="4"/>
            <w:tcBorders>
              <w:right w:val="single" w:sz="12" w:space="0" w:color="auto"/>
            </w:tcBorders>
          </w:tcPr>
          <w:p w14:paraId="6A89AF4F" w14:textId="77777777" w:rsidR="00B64A7D" w:rsidRDefault="00B64A7D" w:rsidP="009365AE">
            <w:pPr>
              <w:jc w:val="both"/>
            </w:pPr>
          </w:p>
          <w:p w14:paraId="3F176508" w14:textId="77777777" w:rsidR="00B64A7D" w:rsidRDefault="00B64A7D" w:rsidP="009365AE">
            <w:pPr>
              <w:jc w:val="both"/>
            </w:pPr>
            <w:r>
              <w:t>VŠMU Bratislava</w:t>
            </w:r>
          </w:p>
          <w:p w14:paraId="7F8BBCFE" w14:textId="77777777" w:rsidR="00B64A7D" w:rsidRDefault="00B64A7D" w:rsidP="009365AE">
            <w:pPr>
              <w:jc w:val="both"/>
            </w:pPr>
          </w:p>
        </w:tc>
        <w:tc>
          <w:tcPr>
            <w:tcW w:w="632" w:type="dxa"/>
            <w:vMerge/>
            <w:tcBorders>
              <w:left w:val="single" w:sz="12" w:space="0" w:color="auto"/>
            </w:tcBorders>
            <w:vAlign w:val="center"/>
          </w:tcPr>
          <w:p w14:paraId="2EDE5B5A" w14:textId="77777777" w:rsidR="00B64A7D" w:rsidRDefault="00B64A7D" w:rsidP="009365AE">
            <w:pPr>
              <w:rPr>
                <w:b/>
              </w:rPr>
            </w:pPr>
          </w:p>
        </w:tc>
        <w:tc>
          <w:tcPr>
            <w:tcW w:w="693" w:type="dxa"/>
            <w:vMerge/>
            <w:vAlign w:val="center"/>
          </w:tcPr>
          <w:p w14:paraId="236367EF" w14:textId="77777777" w:rsidR="00B64A7D" w:rsidRDefault="00B64A7D" w:rsidP="009365AE">
            <w:pPr>
              <w:rPr>
                <w:b/>
              </w:rPr>
            </w:pPr>
          </w:p>
        </w:tc>
        <w:tc>
          <w:tcPr>
            <w:tcW w:w="791" w:type="dxa"/>
            <w:vMerge/>
            <w:vAlign w:val="center"/>
          </w:tcPr>
          <w:p w14:paraId="3797064E" w14:textId="77777777" w:rsidR="00B64A7D" w:rsidRDefault="00B64A7D" w:rsidP="009365AE">
            <w:pPr>
              <w:rPr>
                <w:b/>
              </w:rPr>
            </w:pPr>
          </w:p>
        </w:tc>
      </w:tr>
    </w:tbl>
    <w:p w14:paraId="572DFD23" w14:textId="77777777" w:rsidR="00917682" w:rsidRDefault="00917682">
      <w:pPr>
        <w:rPr>
          <w:ins w:id="691" w:author="Ponížilová Hana" w:date="2020-02-13T17:07:00Z"/>
        </w:rPr>
      </w:pPr>
      <w:ins w:id="692" w:author="Ponížilová Hana" w:date="2020-02-13T17:07:00Z">
        <w:r>
          <w:br w:type="page"/>
        </w:r>
      </w:ins>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116"/>
      </w:tblGrid>
      <w:tr w:rsidR="00B64A7D" w14:paraId="240F3E5B" w14:textId="77777777" w:rsidTr="009365AE">
        <w:tc>
          <w:tcPr>
            <w:tcW w:w="9956" w:type="dxa"/>
            <w:gridSpan w:val="4"/>
            <w:shd w:val="clear" w:color="auto" w:fill="F7CAAC"/>
          </w:tcPr>
          <w:p w14:paraId="33E645C4" w14:textId="53B162F4" w:rsidR="00B64A7D" w:rsidRDefault="00B64A7D" w:rsidP="009365A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63A97B31" w14:textId="77777777" w:rsidTr="009365AE">
        <w:trPr>
          <w:trHeight w:val="2347"/>
        </w:trPr>
        <w:tc>
          <w:tcPr>
            <w:tcW w:w="9956" w:type="dxa"/>
            <w:gridSpan w:val="4"/>
          </w:tcPr>
          <w:p w14:paraId="77D7EDD7" w14:textId="77777777" w:rsidR="00B64A7D" w:rsidRDefault="00B64A7D" w:rsidP="009365AE">
            <w:pPr>
              <w:rPr>
                <w:color w:val="000000" w:themeColor="text1"/>
              </w:rPr>
            </w:pPr>
          </w:p>
          <w:p w14:paraId="31CC4791" w14:textId="77777777" w:rsidR="00B64A7D" w:rsidRPr="0008407C" w:rsidRDefault="00B64A7D" w:rsidP="009365AE">
            <w:pPr>
              <w:rPr>
                <w:b/>
                <w:color w:val="000000" w:themeColor="text1"/>
              </w:rPr>
            </w:pPr>
            <w:r w:rsidRPr="0008407C">
              <w:rPr>
                <w:b/>
                <w:color w:val="000000" w:themeColor="text1"/>
              </w:rPr>
              <w:t>Dokumentárna tvorba:</w:t>
            </w:r>
          </w:p>
          <w:p w14:paraId="04E26643" w14:textId="77777777" w:rsidR="00B64A7D" w:rsidRDefault="00B64A7D" w:rsidP="009365AE">
            <w:pPr>
              <w:rPr>
                <w:color w:val="000000" w:themeColor="text1"/>
              </w:rPr>
            </w:pPr>
            <w:r>
              <w:rPr>
                <w:color w:val="000000" w:themeColor="text1"/>
              </w:rPr>
              <w:t>2017: Žijem Dunajom</w:t>
            </w:r>
          </w:p>
          <w:p w14:paraId="7C79D0FB" w14:textId="77777777" w:rsidR="00B64A7D" w:rsidRPr="0008407C" w:rsidRDefault="00B64A7D" w:rsidP="009365AE">
            <w:pPr>
              <w:rPr>
                <w:b/>
                <w:color w:val="000000" w:themeColor="text1"/>
              </w:rPr>
            </w:pPr>
            <w:r w:rsidRPr="0008407C">
              <w:rPr>
                <w:b/>
                <w:color w:val="000000" w:themeColor="text1"/>
              </w:rPr>
              <w:t>Hraná tvorba:</w:t>
            </w:r>
          </w:p>
          <w:p w14:paraId="685339AC" w14:textId="77777777" w:rsidR="00B64A7D" w:rsidRPr="009E505D" w:rsidRDefault="00B64A7D" w:rsidP="009365AE">
            <w:pPr>
              <w:rPr>
                <w:color w:val="000000" w:themeColor="text1"/>
              </w:rPr>
            </w:pPr>
            <w:r w:rsidRPr="009E505D">
              <w:rPr>
                <w:color w:val="000000" w:themeColor="text1"/>
              </w:rPr>
              <w:t>201</w:t>
            </w:r>
            <w:r>
              <w:rPr>
                <w:color w:val="000000" w:themeColor="text1"/>
              </w:rPr>
              <w:t>6</w:t>
            </w:r>
            <w:r w:rsidRPr="009E505D">
              <w:rPr>
                <w:color w:val="000000" w:themeColor="text1"/>
              </w:rPr>
              <w:t>: Kolonáda II TV seriál 13x60 min</w:t>
            </w:r>
          </w:p>
          <w:p w14:paraId="5BD86B80" w14:textId="77777777" w:rsidR="00B64A7D" w:rsidRPr="009E505D" w:rsidRDefault="00B64A7D" w:rsidP="009365AE">
            <w:pPr>
              <w:rPr>
                <w:color w:val="000000" w:themeColor="text1"/>
              </w:rPr>
            </w:pPr>
            <w:r w:rsidRPr="009E505D">
              <w:rPr>
                <w:color w:val="000000" w:themeColor="text1"/>
              </w:rPr>
              <w:t>2016: Zázračný nos</w:t>
            </w:r>
            <w:r>
              <w:rPr>
                <w:color w:val="000000" w:themeColor="text1"/>
              </w:rPr>
              <w:t xml:space="preserve"> </w:t>
            </w:r>
          </w:p>
          <w:p w14:paraId="18A0FC8C" w14:textId="77777777" w:rsidR="00B64A7D" w:rsidRPr="009E505D" w:rsidRDefault="00B64A7D" w:rsidP="009365AE">
            <w:pPr>
              <w:rPr>
                <w:color w:val="000000" w:themeColor="text1"/>
              </w:rPr>
            </w:pPr>
            <w:r w:rsidRPr="009E505D">
              <w:rPr>
                <w:color w:val="000000" w:themeColor="text1"/>
              </w:rPr>
              <w:t>2017: Únos</w:t>
            </w:r>
          </w:p>
          <w:p w14:paraId="730541AD" w14:textId="77777777" w:rsidR="00B64A7D" w:rsidRPr="00F2764C" w:rsidRDefault="00B64A7D" w:rsidP="009365AE">
            <w:pPr>
              <w:rPr>
                <w:b/>
                <w:color w:val="000000" w:themeColor="text1"/>
              </w:rPr>
            </w:pPr>
            <w:r w:rsidRPr="00F2764C">
              <w:rPr>
                <w:b/>
                <w:color w:val="000000" w:themeColor="text1"/>
              </w:rPr>
              <w:t>Koncerty:</w:t>
            </w:r>
          </w:p>
          <w:p w14:paraId="2BB57A3E" w14:textId="77777777" w:rsidR="00B64A7D" w:rsidRDefault="00B64A7D" w:rsidP="009365AE">
            <w:pPr>
              <w:rPr>
                <w:color w:val="000000" w:themeColor="text1"/>
              </w:rPr>
            </w:pPr>
            <w:r>
              <w:rPr>
                <w:color w:val="000000" w:themeColor="text1"/>
              </w:rPr>
              <w:t xml:space="preserve">2017: </w:t>
            </w:r>
            <w:r w:rsidRPr="009E505D">
              <w:rPr>
                <w:color w:val="000000" w:themeColor="text1"/>
              </w:rPr>
              <w:t>Novoročný koncert Slovenskej filharmónie</w:t>
            </w:r>
          </w:p>
          <w:p w14:paraId="6C1F61AE" w14:textId="77777777" w:rsidR="00B64A7D" w:rsidRDefault="00B64A7D" w:rsidP="009365AE">
            <w:pPr>
              <w:rPr>
                <w:color w:val="000000" w:themeColor="text1"/>
              </w:rPr>
            </w:pPr>
            <w:r w:rsidRPr="009E505D">
              <w:rPr>
                <w:color w:val="000000" w:themeColor="text1"/>
              </w:rPr>
              <w:t>2018: Novoročný koncert Slovenskej filharmónie</w:t>
            </w:r>
          </w:p>
          <w:p w14:paraId="0AF34328" w14:textId="77777777" w:rsidR="00B64A7D" w:rsidRPr="009E505D" w:rsidRDefault="00B64A7D" w:rsidP="009365AE">
            <w:pPr>
              <w:rPr>
                <w:color w:val="000000" w:themeColor="text1"/>
              </w:rPr>
            </w:pPr>
            <w:r>
              <w:rPr>
                <w:color w:val="000000" w:themeColor="text1"/>
              </w:rPr>
              <w:t xml:space="preserve">2019: </w:t>
            </w:r>
            <w:r w:rsidRPr="009E505D">
              <w:rPr>
                <w:color w:val="000000" w:themeColor="text1"/>
              </w:rPr>
              <w:t>Novoročný koncert Slovenskej filharmónie</w:t>
            </w:r>
          </w:p>
          <w:p w14:paraId="3163FB39" w14:textId="77777777" w:rsidR="00B64A7D" w:rsidRPr="009E505D" w:rsidRDefault="00B64A7D" w:rsidP="009365AE">
            <w:pPr>
              <w:jc w:val="both"/>
              <w:rPr>
                <w:color w:val="000000" w:themeColor="text1"/>
              </w:rPr>
            </w:pPr>
          </w:p>
        </w:tc>
      </w:tr>
      <w:tr w:rsidR="00B64A7D" w14:paraId="19F75355" w14:textId="77777777" w:rsidTr="009365AE">
        <w:trPr>
          <w:trHeight w:val="218"/>
        </w:trPr>
        <w:tc>
          <w:tcPr>
            <w:tcW w:w="9956" w:type="dxa"/>
            <w:gridSpan w:val="4"/>
            <w:shd w:val="clear" w:color="auto" w:fill="F7CAAC"/>
          </w:tcPr>
          <w:p w14:paraId="77E7FD8F" w14:textId="77777777" w:rsidR="00B64A7D" w:rsidRDefault="00B64A7D" w:rsidP="009365AE">
            <w:pPr>
              <w:rPr>
                <w:b/>
              </w:rPr>
            </w:pPr>
            <w:r>
              <w:rPr>
                <w:b/>
              </w:rPr>
              <w:t>Působení v zahraničí</w:t>
            </w:r>
          </w:p>
        </w:tc>
      </w:tr>
      <w:tr w:rsidR="00B64A7D" w14:paraId="2571AD13" w14:textId="77777777" w:rsidTr="009365AE">
        <w:trPr>
          <w:trHeight w:val="328"/>
        </w:trPr>
        <w:tc>
          <w:tcPr>
            <w:tcW w:w="9956" w:type="dxa"/>
            <w:gridSpan w:val="4"/>
          </w:tcPr>
          <w:p w14:paraId="4044AB70" w14:textId="77777777" w:rsidR="00B64A7D" w:rsidRDefault="00B64A7D" w:rsidP="009365AE">
            <w:pPr>
              <w:rPr>
                <w:b/>
              </w:rPr>
            </w:pPr>
          </w:p>
        </w:tc>
      </w:tr>
      <w:tr w:rsidR="00B64A7D" w14:paraId="2D7FE987" w14:textId="77777777" w:rsidTr="009365AE">
        <w:trPr>
          <w:cantSplit/>
          <w:trHeight w:val="470"/>
        </w:trPr>
        <w:tc>
          <w:tcPr>
            <w:tcW w:w="2518" w:type="dxa"/>
            <w:shd w:val="clear" w:color="auto" w:fill="F7CAAC"/>
          </w:tcPr>
          <w:p w14:paraId="15096D06" w14:textId="77777777" w:rsidR="00B64A7D" w:rsidRDefault="00B64A7D" w:rsidP="009365AE">
            <w:pPr>
              <w:jc w:val="both"/>
              <w:rPr>
                <w:b/>
              </w:rPr>
            </w:pPr>
            <w:r>
              <w:rPr>
                <w:b/>
              </w:rPr>
              <w:t xml:space="preserve">Podpis </w:t>
            </w:r>
          </w:p>
        </w:tc>
        <w:tc>
          <w:tcPr>
            <w:tcW w:w="4536" w:type="dxa"/>
          </w:tcPr>
          <w:p w14:paraId="25A83EB9" w14:textId="77777777" w:rsidR="00B64A7D" w:rsidRDefault="00B64A7D" w:rsidP="009365AE">
            <w:pPr>
              <w:jc w:val="both"/>
            </w:pPr>
            <w:r>
              <w:t>v. r.</w:t>
            </w:r>
          </w:p>
        </w:tc>
        <w:tc>
          <w:tcPr>
            <w:tcW w:w="786" w:type="dxa"/>
            <w:shd w:val="clear" w:color="auto" w:fill="F7CAAC"/>
          </w:tcPr>
          <w:p w14:paraId="427AF3E2" w14:textId="77777777" w:rsidR="00B64A7D" w:rsidRDefault="00B64A7D" w:rsidP="009365AE">
            <w:pPr>
              <w:jc w:val="both"/>
            </w:pPr>
            <w:r>
              <w:rPr>
                <w:b/>
              </w:rPr>
              <w:t>datum</w:t>
            </w:r>
          </w:p>
        </w:tc>
        <w:tc>
          <w:tcPr>
            <w:tcW w:w="2116" w:type="dxa"/>
          </w:tcPr>
          <w:p w14:paraId="01EAF32E" w14:textId="77777777" w:rsidR="00B64A7D" w:rsidRDefault="00B64A7D" w:rsidP="009365AE">
            <w:pPr>
              <w:jc w:val="both"/>
            </w:pPr>
            <w:r>
              <w:t>30. 9. 2019</w:t>
            </w:r>
          </w:p>
        </w:tc>
      </w:tr>
    </w:tbl>
    <w:p w14:paraId="1F2EB444" w14:textId="77777777" w:rsidR="00B64A7D" w:rsidRDefault="00B64A7D" w:rsidP="00B64A7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09"/>
        <w:gridCol w:w="693"/>
        <w:gridCol w:w="694"/>
      </w:tblGrid>
      <w:tr w:rsidR="00B64A7D" w14:paraId="2824CB86" w14:textId="77777777" w:rsidTr="009365AE">
        <w:tc>
          <w:tcPr>
            <w:tcW w:w="9859" w:type="dxa"/>
            <w:gridSpan w:val="10"/>
            <w:tcBorders>
              <w:bottom w:val="double" w:sz="4" w:space="0" w:color="auto"/>
            </w:tcBorders>
            <w:shd w:val="clear" w:color="auto" w:fill="BDD6EE"/>
          </w:tcPr>
          <w:p w14:paraId="02C70559" w14:textId="77777777" w:rsidR="00B64A7D" w:rsidRDefault="00B64A7D" w:rsidP="009365AE">
            <w:pPr>
              <w:jc w:val="both"/>
              <w:rPr>
                <w:b/>
                <w:sz w:val="28"/>
              </w:rPr>
            </w:pPr>
            <w:r>
              <w:rPr>
                <w:b/>
                <w:sz w:val="28"/>
              </w:rPr>
              <w:lastRenderedPageBreak/>
              <w:t>C-I – Personální zabezpečení</w:t>
            </w:r>
          </w:p>
        </w:tc>
      </w:tr>
      <w:tr w:rsidR="00B64A7D" w:rsidRPr="00BE386F" w14:paraId="5916C893" w14:textId="77777777" w:rsidTr="009365AE">
        <w:tc>
          <w:tcPr>
            <w:tcW w:w="2518" w:type="dxa"/>
            <w:tcBorders>
              <w:top w:val="double" w:sz="4" w:space="0" w:color="auto"/>
            </w:tcBorders>
            <w:shd w:val="clear" w:color="auto" w:fill="F7CAAC"/>
          </w:tcPr>
          <w:p w14:paraId="26A0A342" w14:textId="77777777" w:rsidR="00B64A7D" w:rsidRPr="00BE386F" w:rsidRDefault="00B64A7D" w:rsidP="009365AE">
            <w:pPr>
              <w:jc w:val="both"/>
              <w:rPr>
                <w:b/>
              </w:rPr>
            </w:pPr>
            <w:r w:rsidRPr="00BE386F">
              <w:rPr>
                <w:b/>
              </w:rPr>
              <w:t>Vysoká škola</w:t>
            </w:r>
          </w:p>
        </w:tc>
        <w:tc>
          <w:tcPr>
            <w:tcW w:w="7341" w:type="dxa"/>
            <w:gridSpan w:val="9"/>
          </w:tcPr>
          <w:p w14:paraId="7BA3E1B5" w14:textId="77777777" w:rsidR="00B64A7D" w:rsidRPr="00BE386F" w:rsidRDefault="00B64A7D" w:rsidP="009365AE">
            <w:pPr>
              <w:jc w:val="both"/>
            </w:pPr>
            <w:r w:rsidRPr="00BE386F">
              <w:t>Univerzita Tomáše Bati ve Zlíně</w:t>
            </w:r>
          </w:p>
        </w:tc>
      </w:tr>
      <w:tr w:rsidR="00B64A7D" w:rsidRPr="00BE386F" w14:paraId="775F271F" w14:textId="77777777" w:rsidTr="009365AE">
        <w:tc>
          <w:tcPr>
            <w:tcW w:w="2518" w:type="dxa"/>
            <w:shd w:val="clear" w:color="auto" w:fill="F7CAAC"/>
          </w:tcPr>
          <w:p w14:paraId="5A1997ED" w14:textId="77777777" w:rsidR="00B64A7D" w:rsidRPr="00BE386F" w:rsidRDefault="00B64A7D" w:rsidP="009365AE">
            <w:pPr>
              <w:jc w:val="both"/>
              <w:rPr>
                <w:b/>
              </w:rPr>
            </w:pPr>
            <w:r w:rsidRPr="00BE386F">
              <w:rPr>
                <w:b/>
              </w:rPr>
              <w:t>Součást vysoké školy</w:t>
            </w:r>
          </w:p>
        </w:tc>
        <w:tc>
          <w:tcPr>
            <w:tcW w:w="7341" w:type="dxa"/>
            <w:gridSpan w:val="9"/>
          </w:tcPr>
          <w:p w14:paraId="22E647D9" w14:textId="77777777" w:rsidR="00B64A7D" w:rsidRPr="00BE386F" w:rsidRDefault="00B64A7D" w:rsidP="009365AE">
            <w:pPr>
              <w:jc w:val="both"/>
            </w:pPr>
            <w:r w:rsidRPr="00BE386F">
              <w:t>Fakulta multimediálních komunikací</w:t>
            </w:r>
          </w:p>
        </w:tc>
      </w:tr>
      <w:tr w:rsidR="00B64A7D" w:rsidRPr="00BE386F" w14:paraId="7C38C510" w14:textId="77777777" w:rsidTr="009365AE">
        <w:tc>
          <w:tcPr>
            <w:tcW w:w="2518" w:type="dxa"/>
            <w:shd w:val="clear" w:color="auto" w:fill="F7CAAC"/>
          </w:tcPr>
          <w:p w14:paraId="186CC18E" w14:textId="77777777" w:rsidR="00B64A7D" w:rsidRPr="00BE386F" w:rsidRDefault="00B64A7D" w:rsidP="009365AE">
            <w:pPr>
              <w:jc w:val="both"/>
              <w:rPr>
                <w:b/>
              </w:rPr>
            </w:pPr>
            <w:r w:rsidRPr="00BE386F">
              <w:rPr>
                <w:b/>
              </w:rPr>
              <w:t>Název studijního programu</w:t>
            </w:r>
          </w:p>
        </w:tc>
        <w:tc>
          <w:tcPr>
            <w:tcW w:w="7341" w:type="dxa"/>
            <w:gridSpan w:val="9"/>
          </w:tcPr>
          <w:p w14:paraId="1F4A30A4" w14:textId="4D5AAFD8" w:rsidR="00B64A7D" w:rsidRPr="00BE386F" w:rsidRDefault="00E861CA" w:rsidP="009365AE">
            <w:pPr>
              <w:jc w:val="both"/>
            </w:pPr>
            <w:r>
              <w:t>Teorie a praxe audiovizuální tvorby</w:t>
            </w:r>
          </w:p>
        </w:tc>
      </w:tr>
      <w:tr w:rsidR="00B64A7D" w:rsidRPr="00BE386F" w14:paraId="63CEE4AC" w14:textId="77777777" w:rsidTr="009365AE">
        <w:tc>
          <w:tcPr>
            <w:tcW w:w="2518" w:type="dxa"/>
            <w:shd w:val="clear" w:color="auto" w:fill="F7CAAC"/>
          </w:tcPr>
          <w:p w14:paraId="28ECED93" w14:textId="77777777" w:rsidR="00B64A7D" w:rsidRPr="00BE386F" w:rsidRDefault="00B64A7D" w:rsidP="009365AE">
            <w:pPr>
              <w:jc w:val="both"/>
              <w:rPr>
                <w:b/>
              </w:rPr>
            </w:pPr>
            <w:r w:rsidRPr="00BE386F">
              <w:rPr>
                <w:b/>
              </w:rPr>
              <w:t>Jméno a příjmení</w:t>
            </w:r>
          </w:p>
        </w:tc>
        <w:tc>
          <w:tcPr>
            <w:tcW w:w="4461" w:type="dxa"/>
            <w:gridSpan w:val="5"/>
          </w:tcPr>
          <w:p w14:paraId="2462F67F" w14:textId="77777777" w:rsidR="00B64A7D" w:rsidRPr="00BE386F" w:rsidRDefault="00B64A7D" w:rsidP="009365AE">
            <w:pPr>
              <w:jc w:val="both"/>
            </w:pPr>
            <w:r w:rsidRPr="00BE386F">
              <w:t>Monika Hasan</w:t>
            </w:r>
          </w:p>
        </w:tc>
        <w:tc>
          <w:tcPr>
            <w:tcW w:w="784" w:type="dxa"/>
            <w:shd w:val="clear" w:color="auto" w:fill="F7CAAC"/>
          </w:tcPr>
          <w:p w14:paraId="039734AA" w14:textId="77777777" w:rsidR="00B64A7D" w:rsidRPr="00BE386F" w:rsidRDefault="00B64A7D" w:rsidP="009365AE">
            <w:pPr>
              <w:jc w:val="both"/>
              <w:rPr>
                <w:b/>
              </w:rPr>
            </w:pPr>
            <w:r w:rsidRPr="00BE386F">
              <w:rPr>
                <w:b/>
              </w:rPr>
              <w:t>Tituly</w:t>
            </w:r>
          </w:p>
        </w:tc>
        <w:tc>
          <w:tcPr>
            <w:tcW w:w="2096" w:type="dxa"/>
            <w:gridSpan w:val="3"/>
          </w:tcPr>
          <w:p w14:paraId="5ACC1F05" w14:textId="675BC246" w:rsidR="00B64A7D" w:rsidRPr="00BE386F" w:rsidRDefault="00B64A7D" w:rsidP="009365AE">
            <w:pPr>
              <w:jc w:val="both"/>
            </w:pPr>
            <w:r w:rsidRPr="00BE386F">
              <w:t xml:space="preserve">BA </w:t>
            </w:r>
            <w:r w:rsidR="00A779C5">
              <w:t>(</w:t>
            </w:r>
            <w:r w:rsidRPr="00BE386F">
              <w:t>Hons</w:t>
            </w:r>
            <w:r w:rsidR="00A779C5">
              <w:t>)</w:t>
            </w:r>
          </w:p>
        </w:tc>
      </w:tr>
      <w:tr w:rsidR="00B64A7D" w:rsidRPr="00BE386F" w14:paraId="63A08C8E" w14:textId="77777777" w:rsidTr="009365AE">
        <w:tc>
          <w:tcPr>
            <w:tcW w:w="2518" w:type="dxa"/>
            <w:shd w:val="clear" w:color="auto" w:fill="F7CAAC"/>
          </w:tcPr>
          <w:p w14:paraId="13277CDE" w14:textId="77777777" w:rsidR="00B64A7D" w:rsidRPr="00BE386F" w:rsidRDefault="00B64A7D" w:rsidP="009365AE">
            <w:pPr>
              <w:jc w:val="both"/>
              <w:rPr>
                <w:b/>
              </w:rPr>
            </w:pPr>
            <w:r w:rsidRPr="00BE386F">
              <w:rPr>
                <w:b/>
              </w:rPr>
              <w:t>Rok narození</w:t>
            </w:r>
          </w:p>
        </w:tc>
        <w:tc>
          <w:tcPr>
            <w:tcW w:w="829" w:type="dxa"/>
          </w:tcPr>
          <w:p w14:paraId="6CEE1714" w14:textId="77777777" w:rsidR="00B64A7D" w:rsidRPr="00BE386F" w:rsidRDefault="00B64A7D" w:rsidP="009365AE">
            <w:pPr>
              <w:jc w:val="both"/>
            </w:pPr>
            <w:r w:rsidRPr="00BE386F">
              <w:t>1974</w:t>
            </w:r>
          </w:p>
        </w:tc>
        <w:tc>
          <w:tcPr>
            <w:tcW w:w="1648" w:type="dxa"/>
            <w:shd w:val="clear" w:color="auto" w:fill="F7CAAC"/>
          </w:tcPr>
          <w:p w14:paraId="04F85095" w14:textId="77777777" w:rsidR="00B64A7D" w:rsidRPr="00BE386F" w:rsidRDefault="00B64A7D" w:rsidP="009365AE">
            <w:pPr>
              <w:jc w:val="both"/>
              <w:rPr>
                <w:b/>
              </w:rPr>
            </w:pPr>
            <w:r w:rsidRPr="00BE386F">
              <w:rPr>
                <w:b/>
              </w:rPr>
              <w:t>typ vztahu k VŠ</w:t>
            </w:r>
          </w:p>
        </w:tc>
        <w:tc>
          <w:tcPr>
            <w:tcW w:w="992" w:type="dxa"/>
            <w:gridSpan w:val="2"/>
          </w:tcPr>
          <w:p w14:paraId="45381069" w14:textId="13924C8A" w:rsidR="00B64A7D" w:rsidRPr="00A779C5" w:rsidRDefault="00181C45" w:rsidP="009365AE">
            <w:pPr>
              <w:jc w:val="both"/>
            </w:pPr>
            <w:r w:rsidRPr="00A779C5">
              <w:t>dpp</w:t>
            </w:r>
          </w:p>
        </w:tc>
        <w:tc>
          <w:tcPr>
            <w:tcW w:w="992" w:type="dxa"/>
            <w:shd w:val="clear" w:color="auto" w:fill="F7CAAC"/>
          </w:tcPr>
          <w:p w14:paraId="12DA7366" w14:textId="77777777" w:rsidR="00B64A7D" w:rsidRPr="00A779C5" w:rsidRDefault="00B64A7D" w:rsidP="009365AE">
            <w:pPr>
              <w:jc w:val="both"/>
              <w:rPr>
                <w:b/>
              </w:rPr>
            </w:pPr>
            <w:r w:rsidRPr="00A779C5">
              <w:rPr>
                <w:b/>
              </w:rPr>
              <w:t>rozsah</w:t>
            </w:r>
          </w:p>
        </w:tc>
        <w:tc>
          <w:tcPr>
            <w:tcW w:w="784" w:type="dxa"/>
          </w:tcPr>
          <w:p w14:paraId="6189CF11" w14:textId="00F919D0" w:rsidR="00B64A7D" w:rsidRPr="00A779C5" w:rsidRDefault="00181C45" w:rsidP="009365AE">
            <w:pPr>
              <w:jc w:val="both"/>
            </w:pPr>
            <w:proofErr w:type="gramStart"/>
            <w:r w:rsidRPr="00A779C5">
              <w:t>3h</w:t>
            </w:r>
            <w:proofErr w:type="gramEnd"/>
            <w:r w:rsidRPr="00A779C5">
              <w:t>/t</w:t>
            </w:r>
          </w:p>
        </w:tc>
        <w:tc>
          <w:tcPr>
            <w:tcW w:w="709" w:type="dxa"/>
            <w:shd w:val="clear" w:color="auto" w:fill="F7CAAC"/>
          </w:tcPr>
          <w:p w14:paraId="7ED9B629" w14:textId="77777777" w:rsidR="00B64A7D" w:rsidRPr="00BE386F" w:rsidRDefault="00B64A7D" w:rsidP="009365AE">
            <w:pPr>
              <w:jc w:val="both"/>
              <w:rPr>
                <w:b/>
              </w:rPr>
            </w:pPr>
            <w:r w:rsidRPr="00BE386F">
              <w:rPr>
                <w:b/>
              </w:rPr>
              <w:t>do kdy</w:t>
            </w:r>
          </w:p>
        </w:tc>
        <w:tc>
          <w:tcPr>
            <w:tcW w:w="1387" w:type="dxa"/>
            <w:gridSpan w:val="2"/>
          </w:tcPr>
          <w:p w14:paraId="012E2DD2" w14:textId="6F600246" w:rsidR="00B64A7D" w:rsidRPr="00BE386F" w:rsidRDefault="00B64A7D" w:rsidP="009365AE">
            <w:pPr>
              <w:jc w:val="both"/>
            </w:pPr>
          </w:p>
        </w:tc>
      </w:tr>
      <w:tr w:rsidR="00181C45" w:rsidRPr="00BE386F" w14:paraId="1892AA0C" w14:textId="77777777" w:rsidTr="009365AE">
        <w:tc>
          <w:tcPr>
            <w:tcW w:w="4995" w:type="dxa"/>
            <w:gridSpan w:val="3"/>
            <w:shd w:val="clear" w:color="auto" w:fill="F7CAAC"/>
          </w:tcPr>
          <w:p w14:paraId="213D176E" w14:textId="77777777" w:rsidR="00181C45" w:rsidRPr="00BE386F" w:rsidRDefault="00181C45" w:rsidP="00181C45">
            <w:pPr>
              <w:jc w:val="both"/>
              <w:rPr>
                <w:b/>
              </w:rPr>
            </w:pPr>
            <w:r w:rsidRPr="00BE386F">
              <w:rPr>
                <w:b/>
              </w:rPr>
              <w:t>Typ vztahu na součásti VŠ, která uskutečňuje st. program</w:t>
            </w:r>
          </w:p>
        </w:tc>
        <w:tc>
          <w:tcPr>
            <w:tcW w:w="992" w:type="dxa"/>
            <w:gridSpan w:val="2"/>
          </w:tcPr>
          <w:p w14:paraId="3FB88EDC" w14:textId="5FC7DC70" w:rsidR="00181C45" w:rsidRPr="00A779C5" w:rsidRDefault="00181C45" w:rsidP="00181C45">
            <w:pPr>
              <w:jc w:val="both"/>
            </w:pPr>
            <w:r w:rsidRPr="00A779C5">
              <w:t>dpp</w:t>
            </w:r>
          </w:p>
        </w:tc>
        <w:tc>
          <w:tcPr>
            <w:tcW w:w="992" w:type="dxa"/>
            <w:shd w:val="clear" w:color="auto" w:fill="F7CAAC"/>
          </w:tcPr>
          <w:p w14:paraId="264D54BB" w14:textId="77777777" w:rsidR="00181C45" w:rsidRPr="00A779C5" w:rsidRDefault="00181C45" w:rsidP="00181C45">
            <w:pPr>
              <w:jc w:val="both"/>
              <w:rPr>
                <w:b/>
              </w:rPr>
            </w:pPr>
            <w:r w:rsidRPr="00A779C5">
              <w:rPr>
                <w:b/>
              </w:rPr>
              <w:t>rozsah</w:t>
            </w:r>
          </w:p>
        </w:tc>
        <w:tc>
          <w:tcPr>
            <w:tcW w:w="784" w:type="dxa"/>
          </w:tcPr>
          <w:p w14:paraId="7FB8565B" w14:textId="231AD617" w:rsidR="00181C45" w:rsidRPr="00A779C5" w:rsidRDefault="00181C45" w:rsidP="00181C45">
            <w:pPr>
              <w:autoSpaceDE w:val="0"/>
              <w:autoSpaceDN w:val="0"/>
              <w:adjustRightInd w:val="0"/>
            </w:pPr>
            <w:proofErr w:type="gramStart"/>
            <w:r w:rsidRPr="00A779C5">
              <w:t>3h</w:t>
            </w:r>
            <w:proofErr w:type="gramEnd"/>
            <w:r w:rsidRPr="00A779C5">
              <w:t>/t</w:t>
            </w:r>
          </w:p>
        </w:tc>
        <w:tc>
          <w:tcPr>
            <w:tcW w:w="709" w:type="dxa"/>
            <w:shd w:val="clear" w:color="auto" w:fill="F7CAAC"/>
          </w:tcPr>
          <w:p w14:paraId="5DD5EBC0" w14:textId="77777777" w:rsidR="00181C45" w:rsidRPr="00BE386F" w:rsidRDefault="00181C45" w:rsidP="00181C45">
            <w:pPr>
              <w:jc w:val="both"/>
              <w:rPr>
                <w:b/>
              </w:rPr>
            </w:pPr>
            <w:r w:rsidRPr="00BE386F">
              <w:rPr>
                <w:b/>
              </w:rPr>
              <w:t>do kdy</w:t>
            </w:r>
          </w:p>
        </w:tc>
        <w:tc>
          <w:tcPr>
            <w:tcW w:w="1387" w:type="dxa"/>
            <w:gridSpan w:val="2"/>
          </w:tcPr>
          <w:p w14:paraId="72C206FA" w14:textId="51441CBC" w:rsidR="00181C45" w:rsidRPr="00BE386F" w:rsidRDefault="00181C45" w:rsidP="00181C45">
            <w:pPr>
              <w:jc w:val="both"/>
            </w:pPr>
          </w:p>
        </w:tc>
      </w:tr>
      <w:tr w:rsidR="00181C45" w:rsidRPr="00BE386F" w14:paraId="7E6B34E5" w14:textId="77777777" w:rsidTr="009365AE">
        <w:tc>
          <w:tcPr>
            <w:tcW w:w="5987" w:type="dxa"/>
            <w:gridSpan w:val="5"/>
            <w:shd w:val="clear" w:color="auto" w:fill="F7CAAC"/>
          </w:tcPr>
          <w:p w14:paraId="4D924056" w14:textId="77777777" w:rsidR="00181C45" w:rsidRPr="00BE386F" w:rsidRDefault="00181C45" w:rsidP="00181C45">
            <w:pPr>
              <w:jc w:val="both"/>
              <w:rPr>
                <w:b/>
              </w:rPr>
            </w:pPr>
            <w:r w:rsidRPr="00BE386F">
              <w:rPr>
                <w:b/>
              </w:rPr>
              <w:t>Další současná působení jako akademický pracovník na jiných VŠ</w:t>
            </w:r>
          </w:p>
          <w:p w14:paraId="7EBB02FF" w14:textId="77777777" w:rsidR="00181C45" w:rsidRPr="00BE386F" w:rsidRDefault="00181C45" w:rsidP="00181C45">
            <w:pPr>
              <w:autoSpaceDE w:val="0"/>
              <w:autoSpaceDN w:val="0"/>
              <w:adjustRightInd w:val="0"/>
              <w:rPr>
                <w:color w:val="FF0000"/>
              </w:rPr>
            </w:pPr>
          </w:p>
        </w:tc>
        <w:tc>
          <w:tcPr>
            <w:tcW w:w="1776" w:type="dxa"/>
            <w:gridSpan w:val="2"/>
            <w:shd w:val="clear" w:color="auto" w:fill="F7CAAC"/>
          </w:tcPr>
          <w:p w14:paraId="676EF615" w14:textId="77777777" w:rsidR="00181C45" w:rsidRPr="00BE386F" w:rsidRDefault="00181C45" w:rsidP="00181C45">
            <w:pPr>
              <w:jc w:val="both"/>
              <w:rPr>
                <w:b/>
              </w:rPr>
            </w:pPr>
            <w:r w:rsidRPr="00BE386F">
              <w:rPr>
                <w:b/>
              </w:rPr>
              <w:t>typ prac. vztahu</w:t>
            </w:r>
          </w:p>
        </w:tc>
        <w:tc>
          <w:tcPr>
            <w:tcW w:w="2096" w:type="dxa"/>
            <w:gridSpan w:val="3"/>
            <w:shd w:val="clear" w:color="auto" w:fill="F7CAAC"/>
          </w:tcPr>
          <w:p w14:paraId="26E370CD" w14:textId="77777777" w:rsidR="00181C45" w:rsidRPr="00BE386F" w:rsidRDefault="00181C45" w:rsidP="00181C45">
            <w:pPr>
              <w:jc w:val="both"/>
              <w:rPr>
                <w:b/>
              </w:rPr>
            </w:pPr>
            <w:r w:rsidRPr="00BE386F">
              <w:rPr>
                <w:b/>
              </w:rPr>
              <w:t>rozsah</w:t>
            </w:r>
          </w:p>
        </w:tc>
      </w:tr>
      <w:tr w:rsidR="00181C45" w:rsidRPr="00BE386F" w14:paraId="3B6654B9" w14:textId="77777777" w:rsidTr="009365AE">
        <w:tc>
          <w:tcPr>
            <w:tcW w:w="5987" w:type="dxa"/>
            <w:gridSpan w:val="5"/>
          </w:tcPr>
          <w:p w14:paraId="71D93FE2" w14:textId="77777777" w:rsidR="00181C45" w:rsidRPr="00BE386F" w:rsidRDefault="00181C45" w:rsidP="00181C45">
            <w:pPr>
              <w:jc w:val="both"/>
            </w:pPr>
          </w:p>
        </w:tc>
        <w:tc>
          <w:tcPr>
            <w:tcW w:w="1776" w:type="dxa"/>
            <w:gridSpan w:val="2"/>
          </w:tcPr>
          <w:p w14:paraId="3674A355" w14:textId="77777777" w:rsidR="00181C45" w:rsidRPr="00BE386F" w:rsidRDefault="00181C45" w:rsidP="00181C45">
            <w:pPr>
              <w:jc w:val="both"/>
            </w:pPr>
          </w:p>
        </w:tc>
        <w:tc>
          <w:tcPr>
            <w:tcW w:w="2096" w:type="dxa"/>
            <w:gridSpan w:val="3"/>
          </w:tcPr>
          <w:p w14:paraId="33AAD2D0" w14:textId="77777777" w:rsidR="00181C45" w:rsidRPr="00BE386F" w:rsidRDefault="00181C45" w:rsidP="00181C45">
            <w:pPr>
              <w:jc w:val="both"/>
            </w:pPr>
          </w:p>
        </w:tc>
      </w:tr>
      <w:tr w:rsidR="00181C45" w:rsidRPr="00BE386F" w14:paraId="67C94DFC" w14:textId="77777777" w:rsidTr="009365AE">
        <w:tc>
          <w:tcPr>
            <w:tcW w:w="5987" w:type="dxa"/>
            <w:gridSpan w:val="5"/>
          </w:tcPr>
          <w:p w14:paraId="5FCD0AE8" w14:textId="77777777" w:rsidR="00181C45" w:rsidRPr="00BE386F" w:rsidRDefault="00181C45" w:rsidP="00181C45">
            <w:pPr>
              <w:jc w:val="both"/>
            </w:pPr>
          </w:p>
        </w:tc>
        <w:tc>
          <w:tcPr>
            <w:tcW w:w="1776" w:type="dxa"/>
            <w:gridSpan w:val="2"/>
          </w:tcPr>
          <w:p w14:paraId="58284DFB" w14:textId="77777777" w:rsidR="00181C45" w:rsidRPr="00BE386F" w:rsidRDefault="00181C45" w:rsidP="00181C45">
            <w:pPr>
              <w:jc w:val="both"/>
            </w:pPr>
          </w:p>
        </w:tc>
        <w:tc>
          <w:tcPr>
            <w:tcW w:w="2096" w:type="dxa"/>
            <w:gridSpan w:val="3"/>
          </w:tcPr>
          <w:p w14:paraId="1D447F03" w14:textId="77777777" w:rsidR="00181C45" w:rsidRPr="00BE386F" w:rsidRDefault="00181C45" w:rsidP="00181C45">
            <w:pPr>
              <w:jc w:val="both"/>
            </w:pPr>
          </w:p>
        </w:tc>
      </w:tr>
      <w:tr w:rsidR="00181C45" w:rsidRPr="00BE386F" w14:paraId="71F457D8" w14:textId="77777777" w:rsidTr="009365AE">
        <w:tc>
          <w:tcPr>
            <w:tcW w:w="5987" w:type="dxa"/>
            <w:gridSpan w:val="5"/>
          </w:tcPr>
          <w:p w14:paraId="30C1A9B8" w14:textId="77777777" w:rsidR="00181C45" w:rsidRPr="00BE386F" w:rsidRDefault="00181C45" w:rsidP="00181C45">
            <w:pPr>
              <w:jc w:val="both"/>
            </w:pPr>
          </w:p>
        </w:tc>
        <w:tc>
          <w:tcPr>
            <w:tcW w:w="1776" w:type="dxa"/>
            <w:gridSpan w:val="2"/>
          </w:tcPr>
          <w:p w14:paraId="1098C446" w14:textId="77777777" w:rsidR="00181C45" w:rsidRPr="00BE386F" w:rsidRDefault="00181C45" w:rsidP="00181C45">
            <w:pPr>
              <w:jc w:val="both"/>
            </w:pPr>
          </w:p>
        </w:tc>
        <w:tc>
          <w:tcPr>
            <w:tcW w:w="2096" w:type="dxa"/>
            <w:gridSpan w:val="3"/>
          </w:tcPr>
          <w:p w14:paraId="4FAE6F65" w14:textId="77777777" w:rsidR="00181C45" w:rsidRPr="00BE386F" w:rsidRDefault="00181C45" w:rsidP="00181C45">
            <w:pPr>
              <w:jc w:val="both"/>
            </w:pPr>
          </w:p>
        </w:tc>
      </w:tr>
      <w:tr w:rsidR="00181C45" w:rsidRPr="00BE386F" w14:paraId="37CCC094" w14:textId="77777777" w:rsidTr="009365AE">
        <w:tc>
          <w:tcPr>
            <w:tcW w:w="5987" w:type="dxa"/>
            <w:gridSpan w:val="5"/>
          </w:tcPr>
          <w:p w14:paraId="45DAF7B9" w14:textId="77777777" w:rsidR="00181C45" w:rsidRPr="00BE386F" w:rsidRDefault="00181C45" w:rsidP="00181C45">
            <w:pPr>
              <w:jc w:val="both"/>
            </w:pPr>
          </w:p>
        </w:tc>
        <w:tc>
          <w:tcPr>
            <w:tcW w:w="1776" w:type="dxa"/>
            <w:gridSpan w:val="2"/>
          </w:tcPr>
          <w:p w14:paraId="7C5E5097" w14:textId="77777777" w:rsidR="00181C45" w:rsidRPr="00BE386F" w:rsidRDefault="00181C45" w:rsidP="00181C45">
            <w:pPr>
              <w:jc w:val="both"/>
            </w:pPr>
          </w:p>
        </w:tc>
        <w:tc>
          <w:tcPr>
            <w:tcW w:w="2096" w:type="dxa"/>
            <w:gridSpan w:val="3"/>
          </w:tcPr>
          <w:p w14:paraId="4946AFA2" w14:textId="77777777" w:rsidR="00181C45" w:rsidRPr="00BE386F" w:rsidRDefault="00181C45" w:rsidP="00181C45">
            <w:pPr>
              <w:jc w:val="both"/>
            </w:pPr>
          </w:p>
        </w:tc>
      </w:tr>
      <w:tr w:rsidR="00181C45" w:rsidRPr="00BE386F" w14:paraId="6395750A" w14:textId="77777777" w:rsidTr="009365AE">
        <w:tc>
          <w:tcPr>
            <w:tcW w:w="9859" w:type="dxa"/>
            <w:gridSpan w:val="10"/>
            <w:shd w:val="clear" w:color="auto" w:fill="F7CAAC"/>
          </w:tcPr>
          <w:p w14:paraId="4504C8BB" w14:textId="77777777" w:rsidR="00181C45" w:rsidRPr="00BE386F" w:rsidRDefault="00181C45" w:rsidP="00181C45">
            <w:r w:rsidRPr="00BE386F">
              <w:rPr>
                <w:b/>
              </w:rPr>
              <w:t>Předměty příslušného studijního programu a způsob zapojení do jejich výuky, příp. další zapojení do uskutečňování studijního programu</w:t>
            </w:r>
          </w:p>
        </w:tc>
      </w:tr>
      <w:tr w:rsidR="00181C45" w:rsidRPr="00BE386F" w14:paraId="11D73FDB" w14:textId="77777777" w:rsidTr="009365AE">
        <w:trPr>
          <w:trHeight w:val="1118"/>
        </w:trPr>
        <w:tc>
          <w:tcPr>
            <w:tcW w:w="9859" w:type="dxa"/>
            <w:gridSpan w:val="10"/>
            <w:tcBorders>
              <w:top w:val="nil"/>
            </w:tcBorders>
          </w:tcPr>
          <w:p w14:paraId="04AE68F3" w14:textId="77777777" w:rsidR="00181C45" w:rsidRDefault="00181C45" w:rsidP="00181C45">
            <w:pPr>
              <w:jc w:val="both"/>
            </w:pPr>
          </w:p>
          <w:p w14:paraId="656FECAB" w14:textId="78F6C33F" w:rsidR="00181C45" w:rsidRPr="00BE386F" w:rsidRDefault="00181C45" w:rsidP="00181C45">
            <w:pPr>
              <w:jc w:val="both"/>
            </w:pPr>
            <w:r>
              <w:t xml:space="preserve">English </w:t>
            </w:r>
            <w:ins w:id="693" w:author="Ponížilová Hana" w:date="2020-02-13T17:07:00Z">
              <w:r w:rsidR="00917682">
                <w:t xml:space="preserve">Film </w:t>
              </w:r>
            </w:ins>
            <w:r>
              <w:t>Club 1-2 – garant, vede seminář</w:t>
            </w:r>
          </w:p>
        </w:tc>
      </w:tr>
      <w:tr w:rsidR="00181C45" w:rsidRPr="00BE386F" w14:paraId="277D2297" w14:textId="77777777" w:rsidTr="009365AE">
        <w:tc>
          <w:tcPr>
            <w:tcW w:w="9859" w:type="dxa"/>
            <w:gridSpan w:val="10"/>
            <w:shd w:val="clear" w:color="auto" w:fill="F7CAAC"/>
          </w:tcPr>
          <w:p w14:paraId="09B95EF9" w14:textId="77777777" w:rsidR="00181C45" w:rsidRPr="00BE386F" w:rsidRDefault="00181C45" w:rsidP="00181C45">
            <w:pPr>
              <w:jc w:val="both"/>
            </w:pPr>
            <w:r w:rsidRPr="00BE386F">
              <w:rPr>
                <w:b/>
              </w:rPr>
              <w:t xml:space="preserve">Údaje o vzdělání na VŠ </w:t>
            </w:r>
          </w:p>
        </w:tc>
      </w:tr>
      <w:tr w:rsidR="00181C45" w:rsidRPr="00551833" w14:paraId="4D3041CF" w14:textId="77777777" w:rsidTr="009365AE">
        <w:trPr>
          <w:trHeight w:val="1055"/>
        </w:trPr>
        <w:tc>
          <w:tcPr>
            <w:tcW w:w="9859" w:type="dxa"/>
            <w:gridSpan w:val="10"/>
          </w:tcPr>
          <w:p w14:paraId="06A4D42C" w14:textId="77777777" w:rsidR="00181C45" w:rsidRPr="00705446" w:rsidRDefault="00181C45" w:rsidP="00181C45">
            <w:pPr>
              <w:rPr>
                <w:bCs/>
              </w:rPr>
            </w:pPr>
            <w:r w:rsidRPr="00705446">
              <w:rPr>
                <w:bCs/>
              </w:rPr>
              <w:t>2017–2018</w:t>
            </w:r>
            <w:r>
              <w:rPr>
                <w:bCs/>
              </w:rPr>
              <w:t>:</w:t>
            </w:r>
            <w:r w:rsidRPr="00705446">
              <w:rPr>
                <w:bCs/>
              </w:rPr>
              <w:t xml:space="preserve"> </w:t>
            </w:r>
            <w:r w:rsidRPr="00705446">
              <w:rPr>
                <w:bCs/>
                <w:color w:val="212121"/>
                <w:shd w:val="clear" w:color="auto" w:fill="FFFFFF"/>
              </w:rPr>
              <w:t>Studium pedagogiky podle § 22, odst. 1, písm. a) zákona č. 563/2004 Sb., NIDV, Olomouc</w:t>
            </w:r>
          </w:p>
          <w:p w14:paraId="7C6C633D" w14:textId="77777777" w:rsidR="00181C45" w:rsidRPr="00705446" w:rsidRDefault="00181C45" w:rsidP="00181C45">
            <w:pPr>
              <w:rPr>
                <w:bCs/>
              </w:rPr>
            </w:pPr>
            <w:r w:rsidRPr="00705446">
              <w:rPr>
                <w:bCs/>
              </w:rPr>
              <w:t>2011–2013</w:t>
            </w:r>
            <w:r>
              <w:rPr>
                <w:bCs/>
              </w:rPr>
              <w:t>:</w:t>
            </w:r>
            <w:r w:rsidRPr="00705446">
              <w:rPr>
                <w:bCs/>
              </w:rPr>
              <w:t xml:space="preserve"> BA English, University of London, Goldsmiths College, Londýn</w:t>
            </w:r>
          </w:p>
          <w:p w14:paraId="65281165" w14:textId="77777777" w:rsidR="00181C45" w:rsidRPr="00551833" w:rsidRDefault="00181C45" w:rsidP="00181C45">
            <w:pPr>
              <w:rPr>
                <w:b/>
              </w:rPr>
            </w:pPr>
            <w:r w:rsidRPr="00705446">
              <w:rPr>
                <w:bCs/>
              </w:rPr>
              <w:t>2009–2011</w:t>
            </w:r>
            <w:r>
              <w:rPr>
                <w:bCs/>
              </w:rPr>
              <w:t>:</w:t>
            </w:r>
            <w:r w:rsidRPr="00705446">
              <w:rPr>
                <w:bCs/>
              </w:rPr>
              <w:t xml:space="preserve"> Diploma in English, University of London, Goldsmiths College, Londýn</w:t>
            </w:r>
          </w:p>
        </w:tc>
      </w:tr>
      <w:tr w:rsidR="00181C45" w:rsidRPr="00551833" w14:paraId="34E4953B" w14:textId="77777777" w:rsidTr="009365AE">
        <w:tc>
          <w:tcPr>
            <w:tcW w:w="9859" w:type="dxa"/>
            <w:gridSpan w:val="10"/>
            <w:shd w:val="clear" w:color="auto" w:fill="F7CAAC"/>
          </w:tcPr>
          <w:p w14:paraId="4F596E2D" w14:textId="77777777" w:rsidR="00181C45" w:rsidRPr="00551833" w:rsidRDefault="00181C45" w:rsidP="00181C45">
            <w:pPr>
              <w:jc w:val="both"/>
              <w:rPr>
                <w:b/>
              </w:rPr>
            </w:pPr>
            <w:r w:rsidRPr="00551833">
              <w:rPr>
                <w:b/>
              </w:rPr>
              <w:t>Údaje o odborném působení od absolvování VŠ</w:t>
            </w:r>
          </w:p>
        </w:tc>
      </w:tr>
      <w:tr w:rsidR="00181C45" w:rsidRPr="00551833" w14:paraId="22B3DB1A" w14:textId="77777777" w:rsidTr="009365AE">
        <w:trPr>
          <w:trHeight w:val="1090"/>
        </w:trPr>
        <w:tc>
          <w:tcPr>
            <w:tcW w:w="9859" w:type="dxa"/>
            <w:gridSpan w:val="10"/>
          </w:tcPr>
          <w:p w14:paraId="403DCCF4" w14:textId="77777777" w:rsidR="00181C45" w:rsidRPr="00705446" w:rsidRDefault="00181C45" w:rsidP="00181C45">
            <w:pPr>
              <w:rPr>
                <w:bCs/>
              </w:rPr>
            </w:pPr>
            <w:r w:rsidRPr="00705446">
              <w:rPr>
                <w:bCs/>
              </w:rPr>
              <w:t>2013 – současnost: Lektor anglického jazyka (OSVČ), Zlín</w:t>
            </w:r>
          </w:p>
          <w:p w14:paraId="1DEC8249" w14:textId="77777777" w:rsidR="00181C45" w:rsidRPr="00551833" w:rsidRDefault="00181C45" w:rsidP="00181C45">
            <w:r w:rsidRPr="00551833">
              <w:t>Soukromá, firemní a specializovaná výuka (individuální i skupinová).</w:t>
            </w:r>
            <w:r>
              <w:t xml:space="preserve"> </w:t>
            </w:r>
            <w:r w:rsidRPr="00551833">
              <w:t>Zaměření na individuální cíle a potřeby studentů (specializace, oborová problematika, zkoušky).</w:t>
            </w:r>
            <w:r>
              <w:t xml:space="preserve"> </w:t>
            </w:r>
            <w:r w:rsidRPr="00551833">
              <w:t>Příprava na prezentace, pohovory, cesty do zahraničí a profesionální komunikaci. Anglická konverzace, písemný projev a kompozice. Překlady, konzultace, proofreading.</w:t>
            </w:r>
          </w:p>
          <w:p w14:paraId="154EF59A" w14:textId="77777777" w:rsidR="00181C45" w:rsidRPr="00551833" w:rsidRDefault="00181C45" w:rsidP="00181C45">
            <w:pPr>
              <w:rPr>
                <w:b/>
              </w:rPr>
            </w:pPr>
          </w:p>
          <w:p w14:paraId="1130C893" w14:textId="77777777" w:rsidR="00181C45" w:rsidRPr="00705446" w:rsidRDefault="00181C45" w:rsidP="00181C45">
            <w:pPr>
              <w:rPr>
                <w:bCs/>
              </w:rPr>
            </w:pPr>
            <w:r w:rsidRPr="00705446">
              <w:rPr>
                <w:bCs/>
              </w:rPr>
              <w:t>2007, 2011–2014:</w:t>
            </w:r>
            <w:r w:rsidRPr="00551833">
              <w:rPr>
                <w:b/>
              </w:rPr>
              <w:t xml:space="preserve"> </w:t>
            </w:r>
            <w:proofErr w:type="gramStart"/>
            <w:r w:rsidRPr="00705446">
              <w:rPr>
                <w:bCs/>
              </w:rPr>
              <w:t>Angličtina</w:t>
            </w:r>
            <w:proofErr w:type="gramEnd"/>
            <w:r w:rsidRPr="00705446">
              <w:rPr>
                <w:bCs/>
              </w:rPr>
              <w:t xml:space="preserve"> Zlín, Zlín, Lektor anglického jazyka pro dospělé formou Callanovy Metody </w:t>
            </w:r>
          </w:p>
          <w:p w14:paraId="178B68A6" w14:textId="77777777" w:rsidR="00181C45" w:rsidRPr="00551833" w:rsidRDefault="00181C45" w:rsidP="00181C45">
            <w:pPr>
              <w:rPr>
                <w:b/>
              </w:rPr>
            </w:pPr>
          </w:p>
          <w:p w14:paraId="5A3A7973" w14:textId="77777777" w:rsidR="00181C45" w:rsidRPr="00705446" w:rsidRDefault="00181C45" w:rsidP="00181C45">
            <w:pPr>
              <w:rPr>
                <w:bCs/>
              </w:rPr>
            </w:pPr>
            <w:r w:rsidRPr="00705446">
              <w:rPr>
                <w:bCs/>
              </w:rPr>
              <w:t>2005–2012: Vyšší odborná škola filmová Zlín, s.r.o., Zlín a Fakulta multimediálních komunikací, Univerzita Tomáše Bati ve Zlíně, Lektor anglického jazyka, studijní programy VOŠ a bakalářský program UTB Klasická animovaná tvorba</w:t>
            </w:r>
          </w:p>
          <w:p w14:paraId="1052261E" w14:textId="77777777" w:rsidR="00181C45" w:rsidRPr="00551833" w:rsidRDefault="00181C45" w:rsidP="00181C45">
            <w:pPr>
              <w:rPr>
                <w:b/>
              </w:rPr>
            </w:pPr>
          </w:p>
          <w:p w14:paraId="3A8D119C" w14:textId="77777777" w:rsidR="00181C45" w:rsidRPr="00705446" w:rsidRDefault="00181C45" w:rsidP="00181C45">
            <w:pPr>
              <w:jc w:val="both"/>
              <w:rPr>
                <w:bCs/>
              </w:rPr>
            </w:pPr>
            <w:r w:rsidRPr="00705446">
              <w:rPr>
                <w:bCs/>
              </w:rPr>
              <w:t>2005–2006, Filmfest, s.r.o., Zlín, Marketing Manager</w:t>
            </w:r>
          </w:p>
          <w:p w14:paraId="50E956CD" w14:textId="77777777" w:rsidR="00181C45" w:rsidRPr="00551833" w:rsidRDefault="00181C45" w:rsidP="00181C45">
            <w:pPr>
              <w:jc w:val="both"/>
              <w:rPr>
                <w:color w:val="FF0000"/>
              </w:rPr>
            </w:pPr>
          </w:p>
        </w:tc>
      </w:tr>
      <w:tr w:rsidR="00181C45" w:rsidRPr="00551833" w14:paraId="5919BBF1" w14:textId="77777777" w:rsidTr="009365AE">
        <w:trPr>
          <w:trHeight w:val="250"/>
        </w:trPr>
        <w:tc>
          <w:tcPr>
            <w:tcW w:w="9859" w:type="dxa"/>
            <w:gridSpan w:val="10"/>
            <w:shd w:val="clear" w:color="auto" w:fill="F7CAAC"/>
          </w:tcPr>
          <w:p w14:paraId="68E94C1C" w14:textId="77777777" w:rsidR="00181C45" w:rsidRPr="00551833" w:rsidRDefault="00181C45" w:rsidP="00181C45">
            <w:pPr>
              <w:jc w:val="both"/>
            </w:pPr>
            <w:r w:rsidRPr="00551833">
              <w:rPr>
                <w:b/>
              </w:rPr>
              <w:t>Zkušenosti s vedením kvalifikačních a rigorózních prací</w:t>
            </w:r>
          </w:p>
        </w:tc>
      </w:tr>
      <w:tr w:rsidR="00181C45" w:rsidRPr="00551833" w14:paraId="3A6AB525" w14:textId="77777777" w:rsidTr="009365AE">
        <w:trPr>
          <w:trHeight w:val="1105"/>
        </w:trPr>
        <w:tc>
          <w:tcPr>
            <w:tcW w:w="9859" w:type="dxa"/>
            <w:gridSpan w:val="10"/>
          </w:tcPr>
          <w:p w14:paraId="4B4BEA5C" w14:textId="77777777" w:rsidR="00181C45" w:rsidRPr="00551833" w:rsidRDefault="00181C45" w:rsidP="00181C45">
            <w:pPr>
              <w:jc w:val="both"/>
            </w:pPr>
          </w:p>
        </w:tc>
      </w:tr>
      <w:tr w:rsidR="00181C45" w:rsidRPr="00551833" w14:paraId="0EAD9033" w14:textId="77777777" w:rsidTr="009365AE">
        <w:trPr>
          <w:cantSplit/>
        </w:trPr>
        <w:tc>
          <w:tcPr>
            <w:tcW w:w="3347" w:type="dxa"/>
            <w:gridSpan w:val="2"/>
            <w:tcBorders>
              <w:top w:val="single" w:sz="12" w:space="0" w:color="auto"/>
            </w:tcBorders>
            <w:shd w:val="clear" w:color="auto" w:fill="F7CAAC"/>
          </w:tcPr>
          <w:p w14:paraId="2AB43199" w14:textId="77777777" w:rsidR="00181C45" w:rsidRPr="00551833" w:rsidRDefault="00181C45" w:rsidP="00181C45">
            <w:pPr>
              <w:jc w:val="both"/>
            </w:pPr>
            <w:r w:rsidRPr="00551833">
              <w:rPr>
                <w:b/>
              </w:rPr>
              <w:t xml:space="preserve">Obor habilitačního řízení </w:t>
            </w:r>
          </w:p>
        </w:tc>
        <w:tc>
          <w:tcPr>
            <w:tcW w:w="2245" w:type="dxa"/>
            <w:gridSpan w:val="2"/>
            <w:tcBorders>
              <w:top w:val="single" w:sz="12" w:space="0" w:color="auto"/>
            </w:tcBorders>
            <w:shd w:val="clear" w:color="auto" w:fill="F7CAAC"/>
          </w:tcPr>
          <w:p w14:paraId="5DDF764C" w14:textId="77777777" w:rsidR="00181C45" w:rsidRPr="00551833" w:rsidRDefault="00181C45" w:rsidP="00181C45">
            <w:pPr>
              <w:jc w:val="both"/>
            </w:pPr>
            <w:r w:rsidRPr="00551833">
              <w:rPr>
                <w:b/>
              </w:rPr>
              <w:t>Rok udělení hodnosti</w:t>
            </w:r>
          </w:p>
        </w:tc>
        <w:tc>
          <w:tcPr>
            <w:tcW w:w="2171" w:type="dxa"/>
            <w:gridSpan w:val="3"/>
            <w:tcBorders>
              <w:top w:val="single" w:sz="12" w:space="0" w:color="auto"/>
              <w:right w:val="single" w:sz="12" w:space="0" w:color="auto"/>
            </w:tcBorders>
            <w:shd w:val="clear" w:color="auto" w:fill="F7CAAC"/>
          </w:tcPr>
          <w:p w14:paraId="60CA38E5" w14:textId="77777777" w:rsidR="00181C45" w:rsidRPr="00551833" w:rsidRDefault="00181C45" w:rsidP="00181C45">
            <w:pPr>
              <w:jc w:val="both"/>
            </w:pPr>
            <w:r w:rsidRPr="00551833">
              <w:rPr>
                <w:b/>
              </w:rPr>
              <w:t>Řízení konáno na VŠ</w:t>
            </w:r>
          </w:p>
        </w:tc>
        <w:tc>
          <w:tcPr>
            <w:tcW w:w="2096" w:type="dxa"/>
            <w:gridSpan w:val="3"/>
            <w:tcBorders>
              <w:top w:val="single" w:sz="12" w:space="0" w:color="auto"/>
              <w:left w:val="single" w:sz="12" w:space="0" w:color="auto"/>
            </w:tcBorders>
            <w:shd w:val="clear" w:color="auto" w:fill="F7CAAC"/>
          </w:tcPr>
          <w:p w14:paraId="48F589A0" w14:textId="77777777" w:rsidR="00181C45" w:rsidRPr="00551833" w:rsidRDefault="00181C45" w:rsidP="00181C45">
            <w:pPr>
              <w:jc w:val="both"/>
              <w:rPr>
                <w:b/>
              </w:rPr>
            </w:pPr>
            <w:r w:rsidRPr="00551833">
              <w:rPr>
                <w:b/>
              </w:rPr>
              <w:t>Ohlasy publikací</w:t>
            </w:r>
          </w:p>
        </w:tc>
      </w:tr>
      <w:tr w:rsidR="00181C45" w:rsidRPr="00551833" w14:paraId="5CB7EAAA" w14:textId="77777777" w:rsidTr="009365AE">
        <w:trPr>
          <w:cantSplit/>
        </w:trPr>
        <w:tc>
          <w:tcPr>
            <w:tcW w:w="3347" w:type="dxa"/>
            <w:gridSpan w:val="2"/>
          </w:tcPr>
          <w:p w14:paraId="3381BC89" w14:textId="77777777" w:rsidR="00181C45" w:rsidRPr="00551833" w:rsidRDefault="00181C45" w:rsidP="00181C45">
            <w:pPr>
              <w:jc w:val="both"/>
              <w:rPr>
                <w:color w:val="FF0000"/>
              </w:rPr>
            </w:pPr>
          </w:p>
        </w:tc>
        <w:tc>
          <w:tcPr>
            <w:tcW w:w="2245" w:type="dxa"/>
            <w:gridSpan w:val="2"/>
          </w:tcPr>
          <w:p w14:paraId="132A9C9A" w14:textId="77777777" w:rsidR="00181C45" w:rsidRPr="00551833" w:rsidRDefault="00181C45" w:rsidP="00181C45">
            <w:pPr>
              <w:jc w:val="both"/>
              <w:rPr>
                <w:color w:val="FF0000"/>
              </w:rPr>
            </w:pPr>
          </w:p>
        </w:tc>
        <w:tc>
          <w:tcPr>
            <w:tcW w:w="2171" w:type="dxa"/>
            <w:gridSpan w:val="3"/>
            <w:tcBorders>
              <w:right w:val="single" w:sz="12" w:space="0" w:color="auto"/>
            </w:tcBorders>
          </w:tcPr>
          <w:p w14:paraId="64C688B3" w14:textId="77777777" w:rsidR="00181C45" w:rsidRPr="00551833" w:rsidRDefault="00181C45" w:rsidP="00181C45">
            <w:pPr>
              <w:jc w:val="both"/>
              <w:rPr>
                <w:color w:val="FF0000"/>
              </w:rPr>
            </w:pPr>
          </w:p>
        </w:tc>
        <w:tc>
          <w:tcPr>
            <w:tcW w:w="709" w:type="dxa"/>
            <w:tcBorders>
              <w:left w:val="single" w:sz="12" w:space="0" w:color="auto"/>
            </w:tcBorders>
            <w:shd w:val="clear" w:color="auto" w:fill="F7CAAC"/>
          </w:tcPr>
          <w:p w14:paraId="2F77232E" w14:textId="77777777" w:rsidR="00181C45" w:rsidRPr="00551833" w:rsidRDefault="00181C45" w:rsidP="00181C45">
            <w:pPr>
              <w:jc w:val="both"/>
            </w:pPr>
            <w:r w:rsidRPr="00551833">
              <w:rPr>
                <w:b/>
              </w:rPr>
              <w:t>WOS</w:t>
            </w:r>
          </w:p>
        </w:tc>
        <w:tc>
          <w:tcPr>
            <w:tcW w:w="693" w:type="dxa"/>
            <w:shd w:val="clear" w:color="auto" w:fill="F7CAAC"/>
          </w:tcPr>
          <w:p w14:paraId="088D619F" w14:textId="77777777" w:rsidR="00181C45" w:rsidRPr="00551833" w:rsidRDefault="00181C45" w:rsidP="00181C45">
            <w:pPr>
              <w:jc w:val="both"/>
            </w:pPr>
            <w:r w:rsidRPr="00551833">
              <w:rPr>
                <w:b/>
              </w:rPr>
              <w:t>Scopus</w:t>
            </w:r>
          </w:p>
        </w:tc>
        <w:tc>
          <w:tcPr>
            <w:tcW w:w="694" w:type="dxa"/>
            <w:shd w:val="clear" w:color="auto" w:fill="F7CAAC"/>
          </w:tcPr>
          <w:p w14:paraId="32E6D64C" w14:textId="77777777" w:rsidR="00181C45" w:rsidRPr="00551833" w:rsidRDefault="00181C45" w:rsidP="00181C45">
            <w:pPr>
              <w:jc w:val="both"/>
            </w:pPr>
            <w:r w:rsidRPr="00551833">
              <w:rPr>
                <w:b/>
              </w:rPr>
              <w:t>ostatní</w:t>
            </w:r>
          </w:p>
        </w:tc>
      </w:tr>
      <w:tr w:rsidR="00181C45" w:rsidRPr="00551833" w14:paraId="326EBBCF" w14:textId="77777777" w:rsidTr="009365AE">
        <w:trPr>
          <w:cantSplit/>
          <w:trHeight w:val="70"/>
        </w:trPr>
        <w:tc>
          <w:tcPr>
            <w:tcW w:w="3347" w:type="dxa"/>
            <w:gridSpan w:val="2"/>
            <w:shd w:val="clear" w:color="auto" w:fill="F7CAAC"/>
          </w:tcPr>
          <w:p w14:paraId="16B2596C" w14:textId="77777777" w:rsidR="00181C45" w:rsidRPr="00551833" w:rsidRDefault="00181C45" w:rsidP="00181C45">
            <w:pPr>
              <w:jc w:val="both"/>
            </w:pPr>
            <w:r w:rsidRPr="00551833">
              <w:rPr>
                <w:b/>
              </w:rPr>
              <w:t>Obor jmenovacího řízení</w:t>
            </w:r>
          </w:p>
        </w:tc>
        <w:tc>
          <w:tcPr>
            <w:tcW w:w="2245" w:type="dxa"/>
            <w:gridSpan w:val="2"/>
            <w:shd w:val="clear" w:color="auto" w:fill="F7CAAC"/>
          </w:tcPr>
          <w:p w14:paraId="531D39A8" w14:textId="77777777" w:rsidR="00181C45" w:rsidRPr="00551833" w:rsidRDefault="00181C45" w:rsidP="00181C45">
            <w:pPr>
              <w:jc w:val="both"/>
            </w:pPr>
            <w:r w:rsidRPr="00551833">
              <w:rPr>
                <w:b/>
              </w:rPr>
              <w:t>Rok udělení hodnosti</w:t>
            </w:r>
          </w:p>
        </w:tc>
        <w:tc>
          <w:tcPr>
            <w:tcW w:w="2171" w:type="dxa"/>
            <w:gridSpan w:val="3"/>
            <w:tcBorders>
              <w:right w:val="single" w:sz="12" w:space="0" w:color="auto"/>
            </w:tcBorders>
            <w:shd w:val="clear" w:color="auto" w:fill="F7CAAC"/>
          </w:tcPr>
          <w:p w14:paraId="2339CF6E" w14:textId="77777777" w:rsidR="00181C45" w:rsidRPr="00551833" w:rsidRDefault="00181C45" w:rsidP="00181C45">
            <w:pPr>
              <w:jc w:val="both"/>
            </w:pPr>
            <w:r w:rsidRPr="00551833">
              <w:rPr>
                <w:b/>
              </w:rPr>
              <w:t>Řízení konáno na VŠ</w:t>
            </w:r>
          </w:p>
        </w:tc>
        <w:tc>
          <w:tcPr>
            <w:tcW w:w="709" w:type="dxa"/>
            <w:vMerge w:val="restart"/>
            <w:tcBorders>
              <w:left w:val="single" w:sz="12" w:space="0" w:color="auto"/>
            </w:tcBorders>
          </w:tcPr>
          <w:p w14:paraId="7BD769ED" w14:textId="77777777" w:rsidR="00181C45" w:rsidRPr="00551833" w:rsidRDefault="00181C45" w:rsidP="00181C45">
            <w:pPr>
              <w:jc w:val="both"/>
              <w:rPr>
                <w:b/>
              </w:rPr>
            </w:pPr>
          </w:p>
        </w:tc>
        <w:tc>
          <w:tcPr>
            <w:tcW w:w="693" w:type="dxa"/>
            <w:vMerge w:val="restart"/>
          </w:tcPr>
          <w:p w14:paraId="1207A76E" w14:textId="77777777" w:rsidR="00181C45" w:rsidRPr="00551833" w:rsidRDefault="00181C45" w:rsidP="00181C45">
            <w:pPr>
              <w:jc w:val="both"/>
              <w:rPr>
                <w:b/>
              </w:rPr>
            </w:pPr>
          </w:p>
        </w:tc>
        <w:tc>
          <w:tcPr>
            <w:tcW w:w="694" w:type="dxa"/>
            <w:vMerge w:val="restart"/>
          </w:tcPr>
          <w:p w14:paraId="4AAEE407" w14:textId="0BB49573" w:rsidR="00317C4D" w:rsidRPr="00551833" w:rsidRDefault="00317C4D" w:rsidP="00917682">
            <w:pPr>
              <w:jc w:val="both"/>
              <w:rPr>
                <w:b/>
              </w:rPr>
            </w:pPr>
          </w:p>
        </w:tc>
      </w:tr>
      <w:tr w:rsidR="00181C45" w:rsidRPr="00551833" w14:paraId="1DB38AFC" w14:textId="77777777" w:rsidTr="009365AE">
        <w:trPr>
          <w:trHeight w:val="205"/>
        </w:trPr>
        <w:tc>
          <w:tcPr>
            <w:tcW w:w="3347" w:type="dxa"/>
            <w:gridSpan w:val="2"/>
          </w:tcPr>
          <w:p w14:paraId="5D27B0D1" w14:textId="77777777" w:rsidR="00181C45" w:rsidRPr="00551833" w:rsidRDefault="00181C45" w:rsidP="00181C45">
            <w:pPr>
              <w:jc w:val="both"/>
            </w:pPr>
          </w:p>
        </w:tc>
        <w:tc>
          <w:tcPr>
            <w:tcW w:w="2245" w:type="dxa"/>
            <w:gridSpan w:val="2"/>
          </w:tcPr>
          <w:p w14:paraId="56B719BE" w14:textId="77777777" w:rsidR="00181C45" w:rsidRPr="00551833" w:rsidRDefault="00181C45" w:rsidP="00181C45">
            <w:pPr>
              <w:jc w:val="both"/>
            </w:pPr>
          </w:p>
        </w:tc>
        <w:tc>
          <w:tcPr>
            <w:tcW w:w="2171" w:type="dxa"/>
            <w:gridSpan w:val="3"/>
            <w:tcBorders>
              <w:right w:val="single" w:sz="12" w:space="0" w:color="auto"/>
            </w:tcBorders>
          </w:tcPr>
          <w:p w14:paraId="4963635E" w14:textId="77777777" w:rsidR="00181C45" w:rsidRPr="00551833" w:rsidRDefault="00181C45" w:rsidP="00181C45">
            <w:pPr>
              <w:jc w:val="both"/>
            </w:pPr>
          </w:p>
        </w:tc>
        <w:tc>
          <w:tcPr>
            <w:tcW w:w="709" w:type="dxa"/>
            <w:vMerge/>
            <w:tcBorders>
              <w:left w:val="single" w:sz="12" w:space="0" w:color="auto"/>
            </w:tcBorders>
            <w:vAlign w:val="center"/>
          </w:tcPr>
          <w:p w14:paraId="04E7E2B8" w14:textId="77777777" w:rsidR="00181C45" w:rsidRPr="00551833" w:rsidRDefault="00181C45" w:rsidP="00181C45">
            <w:pPr>
              <w:rPr>
                <w:b/>
              </w:rPr>
            </w:pPr>
          </w:p>
        </w:tc>
        <w:tc>
          <w:tcPr>
            <w:tcW w:w="693" w:type="dxa"/>
            <w:vMerge/>
            <w:vAlign w:val="center"/>
          </w:tcPr>
          <w:p w14:paraId="4EF170F4" w14:textId="77777777" w:rsidR="00181C45" w:rsidRPr="00551833" w:rsidRDefault="00181C45" w:rsidP="00181C45">
            <w:pPr>
              <w:rPr>
                <w:b/>
              </w:rPr>
            </w:pPr>
          </w:p>
        </w:tc>
        <w:tc>
          <w:tcPr>
            <w:tcW w:w="694" w:type="dxa"/>
            <w:vMerge/>
            <w:vAlign w:val="center"/>
          </w:tcPr>
          <w:p w14:paraId="1F871EC1" w14:textId="77777777" w:rsidR="00181C45" w:rsidRPr="00551833" w:rsidRDefault="00181C45" w:rsidP="00181C45">
            <w:pPr>
              <w:rPr>
                <w:b/>
              </w:rPr>
            </w:pPr>
          </w:p>
        </w:tc>
      </w:tr>
    </w:tbl>
    <w:p w14:paraId="7665E250" w14:textId="77777777" w:rsidR="00917682" w:rsidRDefault="00917682">
      <w:pPr>
        <w:rPr>
          <w:ins w:id="694" w:author="Ponížilová Hana" w:date="2020-02-13T17:08:00Z"/>
        </w:rPr>
      </w:pPr>
      <w:ins w:id="695" w:author="Ponížilová Hana" w:date="2020-02-13T17:08: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461"/>
        <w:gridCol w:w="784"/>
        <w:gridCol w:w="2096"/>
      </w:tblGrid>
      <w:tr w:rsidR="00181C45" w:rsidRPr="00551833" w14:paraId="53DFB38F" w14:textId="77777777" w:rsidTr="009365AE">
        <w:tc>
          <w:tcPr>
            <w:tcW w:w="9859" w:type="dxa"/>
            <w:gridSpan w:val="4"/>
            <w:shd w:val="clear" w:color="auto" w:fill="F7CAAC"/>
          </w:tcPr>
          <w:p w14:paraId="0BE7BA38" w14:textId="63275146" w:rsidR="00181C45" w:rsidRPr="00551833" w:rsidRDefault="00181C45" w:rsidP="00181C45">
            <w:pPr>
              <w:jc w:val="both"/>
              <w:rPr>
                <w:b/>
              </w:rPr>
            </w:pPr>
            <w:r w:rsidRPr="00551833">
              <w:rPr>
                <w:b/>
              </w:rPr>
              <w:lastRenderedPageBreak/>
              <w:t xml:space="preserve">Přehled o nejvýznamnější publikační a další tvůrčí činnosti nebo další profesní činnosti u odborníků z praxe vztahující se k zabezpečovaným předmětům </w:t>
            </w:r>
          </w:p>
        </w:tc>
      </w:tr>
      <w:tr w:rsidR="00181C45" w:rsidRPr="00551833" w14:paraId="1E40B28C" w14:textId="77777777" w:rsidTr="0011397D">
        <w:trPr>
          <w:trHeight w:val="1417"/>
        </w:trPr>
        <w:tc>
          <w:tcPr>
            <w:tcW w:w="9859" w:type="dxa"/>
            <w:gridSpan w:val="4"/>
          </w:tcPr>
          <w:p w14:paraId="47F85E26" w14:textId="77777777" w:rsidR="00181C45" w:rsidRPr="001166A8" w:rsidRDefault="00181C45" w:rsidP="00181C45">
            <w:pPr>
              <w:pStyle w:val="StylArial145bzarovnnnasted"/>
              <w:spacing w:before="480" w:after="120"/>
              <w:jc w:val="left"/>
              <w:rPr>
                <w:rFonts w:ascii="Times New Roman" w:hAnsi="Times New Roman"/>
                <w:sz w:val="20"/>
              </w:rPr>
            </w:pPr>
            <w:r w:rsidRPr="000D66D0">
              <w:rPr>
                <w:rFonts w:ascii="Times New Roman" w:hAnsi="Times New Roman"/>
                <w:b/>
                <w:caps/>
                <w:sz w:val="20"/>
              </w:rPr>
              <w:t>2018, Chuť Anglie</w:t>
            </w:r>
            <w:r w:rsidRPr="001166A8">
              <w:rPr>
                <w:rFonts w:ascii="Times New Roman" w:hAnsi="Times New Roman"/>
                <w:caps/>
                <w:sz w:val="20"/>
              </w:rPr>
              <w:t xml:space="preserve"> – </w:t>
            </w:r>
            <w:r w:rsidRPr="001166A8">
              <w:rPr>
                <w:rFonts w:ascii="Times New Roman" w:hAnsi="Times New Roman"/>
                <w:sz w:val="20"/>
              </w:rPr>
              <w:t>cesta kolem světa za dezertem (Projekt na výuku anglického jazyka s důrazem na průřezová témata Výchova k myšlení v evropských a globálních souvislostech a Multikulturní výchova)</w:t>
            </w:r>
            <w:r>
              <w:rPr>
                <w:rFonts w:ascii="Times New Roman" w:hAnsi="Times New Roman"/>
                <w:sz w:val="20"/>
              </w:rPr>
              <w:t xml:space="preserve">. </w:t>
            </w:r>
            <w:r w:rsidRPr="001166A8">
              <w:rPr>
                <w:rFonts w:ascii="Times New Roman" w:hAnsi="Times New Roman"/>
                <w:sz w:val="20"/>
              </w:rPr>
              <w:t xml:space="preserve">Závěrečná práce „Studia pedagogiky“, </w:t>
            </w:r>
            <w:r w:rsidRPr="001166A8">
              <w:rPr>
                <w:rFonts w:ascii="Times New Roman" w:hAnsi="Times New Roman"/>
                <w:color w:val="212121"/>
                <w:sz w:val="20"/>
                <w:shd w:val="clear" w:color="auto" w:fill="FFFFFF"/>
              </w:rPr>
              <w:t>NIDV, Olomouc</w:t>
            </w:r>
            <w:r>
              <w:rPr>
                <w:rFonts w:ascii="Times New Roman" w:hAnsi="Times New Roman"/>
                <w:color w:val="212121"/>
                <w:sz w:val="20"/>
                <w:shd w:val="clear" w:color="auto" w:fill="FFFFFF"/>
              </w:rPr>
              <w:t>.</w:t>
            </w:r>
          </w:p>
        </w:tc>
      </w:tr>
      <w:tr w:rsidR="00181C45" w:rsidRPr="00551833" w14:paraId="482ECF1D" w14:textId="77777777" w:rsidTr="009365AE">
        <w:trPr>
          <w:trHeight w:val="218"/>
        </w:trPr>
        <w:tc>
          <w:tcPr>
            <w:tcW w:w="9859" w:type="dxa"/>
            <w:gridSpan w:val="4"/>
            <w:shd w:val="clear" w:color="auto" w:fill="F7CAAC"/>
          </w:tcPr>
          <w:p w14:paraId="330E5710" w14:textId="77777777" w:rsidR="00181C45" w:rsidRPr="00551833" w:rsidRDefault="00181C45" w:rsidP="00181C45">
            <w:pPr>
              <w:rPr>
                <w:b/>
              </w:rPr>
            </w:pPr>
            <w:r w:rsidRPr="00551833">
              <w:rPr>
                <w:b/>
              </w:rPr>
              <w:t>Působení v</w:t>
            </w:r>
            <w:r>
              <w:rPr>
                <w:b/>
              </w:rPr>
              <w:t> </w:t>
            </w:r>
            <w:r w:rsidRPr="00551833">
              <w:rPr>
                <w:b/>
              </w:rPr>
              <w:t>zahraničí</w:t>
            </w:r>
          </w:p>
        </w:tc>
      </w:tr>
      <w:tr w:rsidR="00181C45" w:rsidRPr="00551833" w14:paraId="104CC605" w14:textId="77777777" w:rsidTr="009365AE">
        <w:trPr>
          <w:trHeight w:val="328"/>
        </w:trPr>
        <w:tc>
          <w:tcPr>
            <w:tcW w:w="9859" w:type="dxa"/>
            <w:gridSpan w:val="4"/>
          </w:tcPr>
          <w:p w14:paraId="46CC5E42" w14:textId="77777777" w:rsidR="00181C45" w:rsidRPr="00551833" w:rsidRDefault="00181C45" w:rsidP="00181C45">
            <w:pPr>
              <w:autoSpaceDE w:val="0"/>
              <w:autoSpaceDN w:val="0"/>
              <w:adjustRightInd w:val="0"/>
              <w:rPr>
                <w:color w:val="FF0000"/>
              </w:rPr>
            </w:pPr>
          </w:p>
          <w:p w14:paraId="2948D1D6" w14:textId="77777777" w:rsidR="00181C45" w:rsidRPr="00D0524B" w:rsidRDefault="00181C45" w:rsidP="00181C45">
            <w:pPr>
              <w:rPr>
                <w:b/>
              </w:rPr>
            </w:pPr>
            <w:r w:rsidRPr="00D0524B">
              <w:rPr>
                <w:b/>
              </w:rPr>
              <w:t xml:space="preserve">Trvalý pobyt v Londýně v letech 1992–2003 </w:t>
            </w:r>
          </w:p>
          <w:p w14:paraId="69A6B9A2" w14:textId="77777777" w:rsidR="00181C45" w:rsidRPr="00D0524B" w:rsidRDefault="00181C45" w:rsidP="00181C45">
            <w:r w:rsidRPr="00D0524B">
              <w:t>V rámci tohoto pobytu, v letech 1998 2003, působení v EuroForum Ltd. (mezinárodní společnost zabývající se výzkumem, tvorbou a organizací profesionálních konferencí a tištěných publikací, zejména v oblasti komunikací, médií, legislativy, farmaceutik a nových technologií), v pozici Senior Marketing Manager londýnské kanceláře (pro Velkou Británii a Evropu). V rámci zaměstnání školení v těchto oblastech: copywriting, komunikace a management, personalistika, techniky výzkumu a rozvoje, databáze a analýza dat, statistika, marketing.</w:t>
            </w:r>
          </w:p>
          <w:p w14:paraId="3C2C7336" w14:textId="77777777" w:rsidR="00181C45" w:rsidRPr="00551833" w:rsidRDefault="00181C45" w:rsidP="00181C45">
            <w:pPr>
              <w:rPr>
                <w:b/>
                <w:color w:val="FF0000"/>
              </w:rPr>
            </w:pPr>
          </w:p>
        </w:tc>
      </w:tr>
      <w:tr w:rsidR="00181C45" w:rsidRPr="00551833" w14:paraId="6D38C751" w14:textId="77777777" w:rsidTr="009365AE">
        <w:trPr>
          <w:cantSplit/>
          <w:trHeight w:val="470"/>
        </w:trPr>
        <w:tc>
          <w:tcPr>
            <w:tcW w:w="2518" w:type="dxa"/>
            <w:shd w:val="clear" w:color="auto" w:fill="F7CAAC"/>
          </w:tcPr>
          <w:p w14:paraId="6C557AC4" w14:textId="77777777" w:rsidR="00181C45" w:rsidRPr="00551833" w:rsidRDefault="00181C45" w:rsidP="00181C45">
            <w:pPr>
              <w:jc w:val="both"/>
              <w:rPr>
                <w:b/>
              </w:rPr>
            </w:pPr>
            <w:r w:rsidRPr="00551833">
              <w:rPr>
                <w:b/>
              </w:rPr>
              <w:t xml:space="preserve">Podpis </w:t>
            </w:r>
          </w:p>
        </w:tc>
        <w:tc>
          <w:tcPr>
            <w:tcW w:w="4461" w:type="dxa"/>
          </w:tcPr>
          <w:p w14:paraId="26539FF3" w14:textId="7628D118" w:rsidR="00181C45" w:rsidRPr="00551833" w:rsidRDefault="00181C45" w:rsidP="00181C45">
            <w:pPr>
              <w:jc w:val="both"/>
            </w:pPr>
            <w:r>
              <w:t>v.</w:t>
            </w:r>
            <w:r w:rsidR="00A779C5">
              <w:t xml:space="preserve"> </w:t>
            </w:r>
            <w:r>
              <w:t>r.</w:t>
            </w:r>
          </w:p>
        </w:tc>
        <w:tc>
          <w:tcPr>
            <w:tcW w:w="784" w:type="dxa"/>
            <w:shd w:val="clear" w:color="auto" w:fill="F7CAAC"/>
          </w:tcPr>
          <w:p w14:paraId="712BF2BC" w14:textId="77777777" w:rsidR="00181C45" w:rsidRPr="00551833" w:rsidRDefault="00181C45" w:rsidP="00181C45">
            <w:pPr>
              <w:jc w:val="both"/>
            </w:pPr>
            <w:r w:rsidRPr="00551833">
              <w:rPr>
                <w:b/>
              </w:rPr>
              <w:t>datum</w:t>
            </w:r>
          </w:p>
        </w:tc>
        <w:tc>
          <w:tcPr>
            <w:tcW w:w="2096" w:type="dxa"/>
          </w:tcPr>
          <w:p w14:paraId="3E0BFEBF" w14:textId="23453D36" w:rsidR="00181C45" w:rsidRPr="00551833" w:rsidRDefault="00181C45" w:rsidP="00181C45">
            <w:pPr>
              <w:jc w:val="both"/>
            </w:pPr>
            <w:r>
              <w:t>30.</w:t>
            </w:r>
            <w:r w:rsidR="004F4503">
              <w:t xml:space="preserve"> </w:t>
            </w:r>
            <w:r>
              <w:t>9.2019</w:t>
            </w:r>
          </w:p>
        </w:tc>
      </w:tr>
    </w:tbl>
    <w:p w14:paraId="364357C7" w14:textId="77777777" w:rsidR="00B64A7D" w:rsidRPr="00551833" w:rsidRDefault="00B64A7D" w:rsidP="00B64A7D"/>
    <w:p w14:paraId="1F2FCBD2" w14:textId="77777777" w:rsidR="00B64A7D" w:rsidRDefault="00B64A7D" w:rsidP="00B64A7D">
      <w:pPr>
        <w:spacing w:after="160" w:line="259" w:lineRule="auto"/>
      </w:pPr>
      <w:r>
        <w:br w:type="page"/>
      </w: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10"/>
        <w:gridCol w:w="557"/>
        <w:gridCol w:w="75"/>
        <w:gridCol w:w="693"/>
        <w:gridCol w:w="694"/>
        <w:gridCol w:w="101"/>
      </w:tblGrid>
      <w:tr w:rsidR="00B64A7D" w14:paraId="385AFA96" w14:textId="77777777" w:rsidTr="00B471EC">
        <w:trPr>
          <w:gridAfter w:val="1"/>
          <w:wAfter w:w="101" w:type="dxa"/>
        </w:trPr>
        <w:tc>
          <w:tcPr>
            <w:tcW w:w="9859" w:type="dxa"/>
            <w:gridSpan w:val="13"/>
            <w:tcBorders>
              <w:bottom w:val="double" w:sz="4" w:space="0" w:color="auto"/>
            </w:tcBorders>
            <w:shd w:val="clear" w:color="auto" w:fill="BDD6EE"/>
          </w:tcPr>
          <w:p w14:paraId="0078E0F6" w14:textId="77777777" w:rsidR="00B64A7D" w:rsidRDefault="00B64A7D" w:rsidP="009365AE">
            <w:pPr>
              <w:jc w:val="both"/>
              <w:rPr>
                <w:b/>
                <w:sz w:val="28"/>
              </w:rPr>
            </w:pPr>
            <w:r>
              <w:rPr>
                <w:b/>
                <w:sz w:val="28"/>
              </w:rPr>
              <w:lastRenderedPageBreak/>
              <w:t>C-I – Personální zabezpečení</w:t>
            </w:r>
          </w:p>
        </w:tc>
      </w:tr>
      <w:tr w:rsidR="00B64A7D" w14:paraId="4C9D3664" w14:textId="77777777" w:rsidTr="00B471EC">
        <w:trPr>
          <w:gridAfter w:val="1"/>
          <w:wAfter w:w="101" w:type="dxa"/>
        </w:trPr>
        <w:tc>
          <w:tcPr>
            <w:tcW w:w="2518" w:type="dxa"/>
            <w:tcBorders>
              <w:top w:val="double" w:sz="4" w:space="0" w:color="auto"/>
            </w:tcBorders>
            <w:shd w:val="clear" w:color="auto" w:fill="F7CAAC"/>
          </w:tcPr>
          <w:p w14:paraId="154C0F55" w14:textId="77777777" w:rsidR="00B64A7D" w:rsidRDefault="00B64A7D" w:rsidP="009365AE">
            <w:pPr>
              <w:jc w:val="both"/>
              <w:rPr>
                <w:b/>
              </w:rPr>
            </w:pPr>
            <w:r>
              <w:rPr>
                <w:b/>
              </w:rPr>
              <w:t>Vysoká škola</w:t>
            </w:r>
          </w:p>
        </w:tc>
        <w:tc>
          <w:tcPr>
            <w:tcW w:w="7341" w:type="dxa"/>
            <w:gridSpan w:val="12"/>
          </w:tcPr>
          <w:p w14:paraId="21F4EFB8" w14:textId="77777777" w:rsidR="00B64A7D" w:rsidRDefault="00B64A7D" w:rsidP="009365AE">
            <w:pPr>
              <w:jc w:val="both"/>
            </w:pPr>
            <w:r>
              <w:t>Univerzita Tomáše Bati ve Zlíně</w:t>
            </w:r>
          </w:p>
        </w:tc>
      </w:tr>
      <w:tr w:rsidR="00B64A7D" w14:paraId="474658E0" w14:textId="77777777" w:rsidTr="00B471EC">
        <w:trPr>
          <w:gridAfter w:val="1"/>
          <w:wAfter w:w="101" w:type="dxa"/>
        </w:trPr>
        <w:tc>
          <w:tcPr>
            <w:tcW w:w="2518" w:type="dxa"/>
            <w:shd w:val="clear" w:color="auto" w:fill="F7CAAC"/>
          </w:tcPr>
          <w:p w14:paraId="463C7E48" w14:textId="77777777" w:rsidR="00B64A7D" w:rsidRDefault="00B64A7D" w:rsidP="009365AE">
            <w:pPr>
              <w:jc w:val="both"/>
              <w:rPr>
                <w:b/>
              </w:rPr>
            </w:pPr>
            <w:r>
              <w:rPr>
                <w:b/>
              </w:rPr>
              <w:t>Součást vysoké školy</w:t>
            </w:r>
          </w:p>
        </w:tc>
        <w:tc>
          <w:tcPr>
            <w:tcW w:w="7341" w:type="dxa"/>
            <w:gridSpan w:val="12"/>
          </w:tcPr>
          <w:p w14:paraId="19C575D6" w14:textId="77777777" w:rsidR="00B64A7D" w:rsidRDefault="00B64A7D" w:rsidP="009365AE">
            <w:pPr>
              <w:jc w:val="both"/>
            </w:pPr>
            <w:r>
              <w:t>Fakulta multimediálních komunikací</w:t>
            </w:r>
          </w:p>
        </w:tc>
      </w:tr>
      <w:tr w:rsidR="00B64A7D" w14:paraId="56CA5D55" w14:textId="77777777" w:rsidTr="00B471EC">
        <w:trPr>
          <w:gridAfter w:val="1"/>
          <w:wAfter w:w="101" w:type="dxa"/>
        </w:trPr>
        <w:tc>
          <w:tcPr>
            <w:tcW w:w="2518" w:type="dxa"/>
            <w:shd w:val="clear" w:color="auto" w:fill="F7CAAC"/>
          </w:tcPr>
          <w:p w14:paraId="70CC63D0" w14:textId="77777777" w:rsidR="00B64A7D" w:rsidRDefault="00B64A7D" w:rsidP="009365AE">
            <w:pPr>
              <w:jc w:val="both"/>
              <w:rPr>
                <w:b/>
              </w:rPr>
            </w:pPr>
            <w:r>
              <w:rPr>
                <w:b/>
              </w:rPr>
              <w:t>Název studijního programu</w:t>
            </w:r>
          </w:p>
        </w:tc>
        <w:tc>
          <w:tcPr>
            <w:tcW w:w="7341" w:type="dxa"/>
            <w:gridSpan w:val="12"/>
          </w:tcPr>
          <w:p w14:paraId="6C1E059E" w14:textId="259DDFE0" w:rsidR="00B64A7D" w:rsidRDefault="00F778BB" w:rsidP="009365AE">
            <w:pPr>
              <w:jc w:val="both"/>
            </w:pPr>
            <w:r>
              <w:t>Teorie a praxe audiovizuální tvorby</w:t>
            </w:r>
          </w:p>
        </w:tc>
      </w:tr>
      <w:tr w:rsidR="00B64A7D" w14:paraId="07BD0E7E" w14:textId="77777777" w:rsidTr="00B471EC">
        <w:trPr>
          <w:gridAfter w:val="1"/>
          <w:wAfter w:w="101" w:type="dxa"/>
        </w:trPr>
        <w:tc>
          <w:tcPr>
            <w:tcW w:w="2518" w:type="dxa"/>
            <w:shd w:val="clear" w:color="auto" w:fill="F7CAAC"/>
          </w:tcPr>
          <w:p w14:paraId="2C6B651D" w14:textId="77777777" w:rsidR="00B64A7D" w:rsidRDefault="00B64A7D" w:rsidP="009365AE">
            <w:pPr>
              <w:jc w:val="both"/>
              <w:rPr>
                <w:b/>
              </w:rPr>
            </w:pPr>
            <w:r>
              <w:rPr>
                <w:b/>
              </w:rPr>
              <w:t>Jméno a příjmení</w:t>
            </w:r>
          </w:p>
        </w:tc>
        <w:tc>
          <w:tcPr>
            <w:tcW w:w="4536" w:type="dxa"/>
            <w:gridSpan w:val="5"/>
          </w:tcPr>
          <w:p w14:paraId="2F12DE35" w14:textId="77777777" w:rsidR="00B64A7D" w:rsidRDefault="00B64A7D" w:rsidP="009365AE">
            <w:pPr>
              <w:jc w:val="both"/>
            </w:pPr>
            <w:r>
              <w:t>Jana Janíková</w:t>
            </w:r>
          </w:p>
        </w:tc>
        <w:tc>
          <w:tcPr>
            <w:tcW w:w="709" w:type="dxa"/>
            <w:shd w:val="clear" w:color="auto" w:fill="F7CAAC"/>
          </w:tcPr>
          <w:p w14:paraId="01E35479" w14:textId="77777777" w:rsidR="00B64A7D" w:rsidRDefault="00B64A7D" w:rsidP="009365AE">
            <w:pPr>
              <w:jc w:val="both"/>
              <w:rPr>
                <w:b/>
              </w:rPr>
            </w:pPr>
            <w:r>
              <w:rPr>
                <w:b/>
              </w:rPr>
              <w:t>Tituly</w:t>
            </w:r>
          </w:p>
        </w:tc>
        <w:tc>
          <w:tcPr>
            <w:tcW w:w="2096" w:type="dxa"/>
            <w:gridSpan w:val="6"/>
          </w:tcPr>
          <w:p w14:paraId="092C68CC" w14:textId="77777777" w:rsidR="00B64A7D" w:rsidRDefault="00B64A7D" w:rsidP="009365AE">
            <w:pPr>
              <w:jc w:val="both"/>
            </w:pPr>
            <w:r>
              <w:t xml:space="preserve">doc. MgA., ArtD. </w:t>
            </w:r>
          </w:p>
        </w:tc>
      </w:tr>
      <w:tr w:rsidR="00B64A7D" w14:paraId="6E91EC01" w14:textId="77777777" w:rsidTr="00B471EC">
        <w:trPr>
          <w:gridAfter w:val="1"/>
          <w:wAfter w:w="101" w:type="dxa"/>
        </w:trPr>
        <w:tc>
          <w:tcPr>
            <w:tcW w:w="2518" w:type="dxa"/>
            <w:shd w:val="clear" w:color="auto" w:fill="F7CAAC"/>
          </w:tcPr>
          <w:p w14:paraId="7AE19A9A" w14:textId="77777777" w:rsidR="00B64A7D" w:rsidRDefault="00B64A7D" w:rsidP="009365AE">
            <w:pPr>
              <w:jc w:val="both"/>
              <w:rPr>
                <w:b/>
              </w:rPr>
            </w:pPr>
            <w:r>
              <w:rPr>
                <w:b/>
              </w:rPr>
              <w:t>Rok narození</w:t>
            </w:r>
          </w:p>
        </w:tc>
        <w:tc>
          <w:tcPr>
            <w:tcW w:w="829" w:type="dxa"/>
          </w:tcPr>
          <w:p w14:paraId="3BF508A6" w14:textId="77777777" w:rsidR="00B64A7D" w:rsidRDefault="00B64A7D" w:rsidP="009365AE">
            <w:pPr>
              <w:jc w:val="both"/>
            </w:pPr>
            <w:r>
              <w:t>1960</w:t>
            </w:r>
          </w:p>
        </w:tc>
        <w:tc>
          <w:tcPr>
            <w:tcW w:w="1721" w:type="dxa"/>
            <w:shd w:val="clear" w:color="auto" w:fill="F7CAAC"/>
          </w:tcPr>
          <w:p w14:paraId="4259A13F" w14:textId="77777777" w:rsidR="00B64A7D" w:rsidRDefault="00B64A7D" w:rsidP="009365AE">
            <w:pPr>
              <w:jc w:val="both"/>
              <w:rPr>
                <w:b/>
              </w:rPr>
            </w:pPr>
            <w:r>
              <w:rPr>
                <w:b/>
              </w:rPr>
              <w:t>typ vztahu k VŠ</w:t>
            </w:r>
          </w:p>
        </w:tc>
        <w:tc>
          <w:tcPr>
            <w:tcW w:w="992" w:type="dxa"/>
            <w:gridSpan w:val="2"/>
          </w:tcPr>
          <w:p w14:paraId="038BB8AB" w14:textId="77777777" w:rsidR="00B64A7D" w:rsidRPr="00041A18" w:rsidRDefault="00B64A7D" w:rsidP="009365AE">
            <w:pPr>
              <w:jc w:val="both"/>
            </w:pPr>
            <w:r w:rsidRPr="00041A18">
              <w:t>pp</w:t>
            </w:r>
          </w:p>
        </w:tc>
        <w:tc>
          <w:tcPr>
            <w:tcW w:w="994" w:type="dxa"/>
            <w:shd w:val="clear" w:color="auto" w:fill="F7CAAC"/>
          </w:tcPr>
          <w:p w14:paraId="2238363D" w14:textId="77777777" w:rsidR="00B64A7D" w:rsidRPr="00041A18" w:rsidRDefault="00B64A7D" w:rsidP="009365AE">
            <w:pPr>
              <w:jc w:val="both"/>
              <w:rPr>
                <w:b/>
              </w:rPr>
            </w:pPr>
            <w:r w:rsidRPr="00041A18">
              <w:rPr>
                <w:b/>
              </w:rPr>
              <w:t>rozsah</w:t>
            </w:r>
          </w:p>
        </w:tc>
        <w:tc>
          <w:tcPr>
            <w:tcW w:w="709" w:type="dxa"/>
          </w:tcPr>
          <w:p w14:paraId="61858BE3" w14:textId="77777777" w:rsidR="00B64A7D" w:rsidRPr="00041A18" w:rsidRDefault="00B64A7D" w:rsidP="009365AE">
            <w:pPr>
              <w:jc w:val="both"/>
            </w:pPr>
            <w:proofErr w:type="gramStart"/>
            <w:r w:rsidRPr="00041A18">
              <w:t>40h</w:t>
            </w:r>
            <w:proofErr w:type="gramEnd"/>
            <w:r w:rsidRPr="00041A18">
              <w:t>/t</w:t>
            </w:r>
          </w:p>
        </w:tc>
        <w:tc>
          <w:tcPr>
            <w:tcW w:w="634" w:type="dxa"/>
            <w:gridSpan w:val="3"/>
            <w:shd w:val="clear" w:color="auto" w:fill="F7CAAC"/>
          </w:tcPr>
          <w:p w14:paraId="5B54797A" w14:textId="77777777" w:rsidR="00B64A7D" w:rsidRPr="00041A18" w:rsidRDefault="00B64A7D" w:rsidP="009365AE">
            <w:pPr>
              <w:jc w:val="both"/>
              <w:rPr>
                <w:b/>
              </w:rPr>
            </w:pPr>
            <w:r w:rsidRPr="00041A18">
              <w:rPr>
                <w:b/>
              </w:rPr>
              <w:t>do kdy</w:t>
            </w:r>
          </w:p>
        </w:tc>
        <w:tc>
          <w:tcPr>
            <w:tcW w:w="1462" w:type="dxa"/>
            <w:gridSpan w:val="3"/>
          </w:tcPr>
          <w:p w14:paraId="52C51A61" w14:textId="77777777" w:rsidR="00B64A7D" w:rsidRPr="00041A18" w:rsidRDefault="00B64A7D" w:rsidP="009365AE">
            <w:pPr>
              <w:jc w:val="both"/>
            </w:pPr>
            <w:r>
              <w:t>N</w:t>
            </w:r>
          </w:p>
        </w:tc>
      </w:tr>
      <w:tr w:rsidR="00B64A7D" w14:paraId="5B9817FA" w14:textId="77777777" w:rsidTr="00B471EC">
        <w:trPr>
          <w:gridAfter w:val="1"/>
          <w:wAfter w:w="101" w:type="dxa"/>
        </w:trPr>
        <w:tc>
          <w:tcPr>
            <w:tcW w:w="5068" w:type="dxa"/>
            <w:gridSpan w:val="3"/>
            <w:shd w:val="clear" w:color="auto" w:fill="F7CAAC"/>
          </w:tcPr>
          <w:p w14:paraId="6F17CA5C" w14:textId="77777777" w:rsidR="00B64A7D" w:rsidRDefault="00B64A7D" w:rsidP="009365AE">
            <w:pPr>
              <w:jc w:val="both"/>
              <w:rPr>
                <w:b/>
              </w:rPr>
            </w:pPr>
            <w:r>
              <w:rPr>
                <w:b/>
              </w:rPr>
              <w:t>Typ vztahu na součásti VŠ, která uskutečňuje st. program</w:t>
            </w:r>
          </w:p>
        </w:tc>
        <w:tc>
          <w:tcPr>
            <w:tcW w:w="992" w:type="dxa"/>
            <w:gridSpan w:val="2"/>
          </w:tcPr>
          <w:p w14:paraId="7EBB301E" w14:textId="77777777" w:rsidR="00B64A7D" w:rsidRPr="00041A18" w:rsidRDefault="00B64A7D" w:rsidP="009365AE">
            <w:pPr>
              <w:jc w:val="both"/>
            </w:pPr>
            <w:r w:rsidRPr="00041A18">
              <w:t>pp</w:t>
            </w:r>
          </w:p>
        </w:tc>
        <w:tc>
          <w:tcPr>
            <w:tcW w:w="994" w:type="dxa"/>
            <w:shd w:val="clear" w:color="auto" w:fill="F7CAAC"/>
          </w:tcPr>
          <w:p w14:paraId="6E31E31C" w14:textId="77777777" w:rsidR="00B64A7D" w:rsidRPr="00041A18" w:rsidRDefault="00B64A7D" w:rsidP="009365AE">
            <w:pPr>
              <w:jc w:val="both"/>
              <w:rPr>
                <w:b/>
              </w:rPr>
            </w:pPr>
            <w:r w:rsidRPr="00041A18">
              <w:rPr>
                <w:b/>
              </w:rPr>
              <w:t>rozsah</w:t>
            </w:r>
          </w:p>
        </w:tc>
        <w:tc>
          <w:tcPr>
            <w:tcW w:w="709" w:type="dxa"/>
          </w:tcPr>
          <w:p w14:paraId="0AE29EE3" w14:textId="77777777" w:rsidR="00B64A7D" w:rsidRPr="00041A18" w:rsidRDefault="00B64A7D" w:rsidP="009365AE">
            <w:pPr>
              <w:jc w:val="both"/>
            </w:pPr>
            <w:proofErr w:type="gramStart"/>
            <w:r>
              <w:t>40h</w:t>
            </w:r>
            <w:proofErr w:type="gramEnd"/>
            <w:r>
              <w:t>/t</w:t>
            </w:r>
          </w:p>
        </w:tc>
        <w:tc>
          <w:tcPr>
            <w:tcW w:w="634" w:type="dxa"/>
            <w:gridSpan w:val="3"/>
            <w:shd w:val="clear" w:color="auto" w:fill="F7CAAC"/>
          </w:tcPr>
          <w:p w14:paraId="32F62BBA" w14:textId="77777777" w:rsidR="00B64A7D" w:rsidRPr="00041A18" w:rsidRDefault="00B64A7D" w:rsidP="009365AE">
            <w:pPr>
              <w:jc w:val="both"/>
              <w:rPr>
                <w:b/>
              </w:rPr>
            </w:pPr>
            <w:r>
              <w:rPr>
                <w:b/>
              </w:rPr>
              <w:t>do kdy</w:t>
            </w:r>
          </w:p>
        </w:tc>
        <w:tc>
          <w:tcPr>
            <w:tcW w:w="1462" w:type="dxa"/>
            <w:gridSpan w:val="3"/>
          </w:tcPr>
          <w:p w14:paraId="28F8606E" w14:textId="77777777" w:rsidR="00B64A7D" w:rsidRPr="00041A18" w:rsidRDefault="00B64A7D" w:rsidP="009365AE">
            <w:pPr>
              <w:jc w:val="both"/>
            </w:pPr>
            <w:r>
              <w:t>N</w:t>
            </w:r>
          </w:p>
        </w:tc>
      </w:tr>
      <w:tr w:rsidR="00B64A7D" w14:paraId="2F51C113" w14:textId="77777777" w:rsidTr="00B471EC">
        <w:trPr>
          <w:gridAfter w:val="1"/>
          <w:wAfter w:w="101" w:type="dxa"/>
        </w:trPr>
        <w:tc>
          <w:tcPr>
            <w:tcW w:w="6060" w:type="dxa"/>
            <w:gridSpan w:val="5"/>
            <w:shd w:val="clear" w:color="auto" w:fill="F7CAAC"/>
          </w:tcPr>
          <w:p w14:paraId="74DCBE9D" w14:textId="77777777" w:rsidR="00B64A7D" w:rsidRDefault="00B64A7D" w:rsidP="009365AE">
            <w:pPr>
              <w:jc w:val="both"/>
            </w:pPr>
            <w:r>
              <w:rPr>
                <w:b/>
              </w:rPr>
              <w:t>Další současná působení jako akademický pracovník na jiných VŠ</w:t>
            </w:r>
          </w:p>
        </w:tc>
        <w:tc>
          <w:tcPr>
            <w:tcW w:w="1703" w:type="dxa"/>
            <w:gridSpan w:val="2"/>
            <w:shd w:val="clear" w:color="auto" w:fill="F7CAAC"/>
          </w:tcPr>
          <w:p w14:paraId="53898359" w14:textId="77777777" w:rsidR="00B64A7D" w:rsidRDefault="00B64A7D" w:rsidP="009365AE">
            <w:pPr>
              <w:jc w:val="both"/>
              <w:rPr>
                <w:b/>
              </w:rPr>
            </w:pPr>
            <w:r>
              <w:rPr>
                <w:b/>
              </w:rPr>
              <w:t>typ prac. vztahu</w:t>
            </w:r>
          </w:p>
        </w:tc>
        <w:tc>
          <w:tcPr>
            <w:tcW w:w="2096" w:type="dxa"/>
            <w:gridSpan w:val="6"/>
            <w:shd w:val="clear" w:color="auto" w:fill="F7CAAC"/>
          </w:tcPr>
          <w:p w14:paraId="5D80BFFA" w14:textId="77777777" w:rsidR="00B64A7D" w:rsidRDefault="00B64A7D" w:rsidP="009365AE">
            <w:pPr>
              <w:jc w:val="both"/>
              <w:rPr>
                <w:b/>
              </w:rPr>
            </w:pPr>
            <w:r>
              <w:rPr>
                <w:b/>
              </w:rPr>
              <w:t>rozsah</w:t>
            </w:r>
          </w:p>
        </w:tc>
      </w:tr>
      <w:tr w:rsidR="00B64A7D" w14:paraId="656791B8" w14:textId="77777777" w:rsidTr="00B471EC">
        <w:trPr>
          <w:gridAfter w:val="1"/>
          <w:wAfter w:w="101" w:type="dxa"/>
        </w:trPr>
        <w:tc>
          <w:tcPr>
            <w:tcW w:w="6060" w:type="dxa"/>
            <w:gridSpan w:val="5"/>
          </w:tcPr>
          <w:p w14:paraId="6E68B4EA" w14:textId="77777777" w:rsidR="00B64A7D" w:rsidRDefault="00B64A7D" w:rsidP="009365AE">
            <w:pPr>
              <w:jc w:val="both"/>
            </w:pPr>
          </w:p>
        </w:tc>
        <w:tc>
          <w:tcPr>
            <w:tcW w:w="1703" w:type="dxa"/>
            <w:gridSpan w:val="2"/>
          </w:tcPr>
          <w:p w14:paraId="41F16BFF" w14:textId="77777777" w:rsidR="00B64A7D" w:rsidRDefault="00B64A7D" w:rsidP="009365AE">
            <w:pPr>
              <w:jc w:val="both"/>
            </w:pPr>
          </w:p>
        </w:tc>
        <w:tc>
          <w:tcPr>
            <w:tcW w:w="2096" w:type="dxa"/>
            <w:gridSpan w:val="6"/>
          </w:tcPr>
          <w:p w14:paraId="65C8DA32" w14:textId="77777777" w:rsidR="00B64A7D" w:rsidRDefault="00B64A7D" w:rsidP="009365AE">
            <w:pPr>
              <w:jc w:val="both"/>
            </w:pPr>
          </w:p>
        </w:tc>
      </w:tr>
      <w:tr w:rsidR="00B64A7D" w14:paraId="15B90786" w14:textId="77777777" w:rsidTr="00B471EC">
        <w:trPr>
          <w:gridAfter w:val="1"/>
          <w:wAfter w:w="101" w:type="dxa"/>
        </w:trPr>
        <w:tc>
          <w:tcPr>
            <w:tcW w:w="6060" w:type="dxa"/>
            <w:gridSpan w:val="5"/>
          </w:tcPr>
          <w:p w14:paraId="514E2CB7" w14:textId="77777777" w:rsidR="00B64A7D" w:rsidRDefault="00B64A7D" w:rsidP="009365AE">
            <w:pPr>
              <w:jc w:val="both"/>
            </w:pPr>
          </w:p>
        </w:tc>
        <w:tc>
          <w:tcPr>
            <w:tcW w:w="1703" w:type="dxa"/>
            <w:gridSpan w:val="2"/>
          </w:tcPr>
          <w:p w14:paraId="3F163F66" w14:textId="77777777" w:rsidR="00B64A7D" w:rsidRDefault="00B64A7D" w:rsidP="009365AE">
            <w:pPr>
              <w:jc w:val="both"/>
            </w:pPr>
          </w:p>
        </w:tc>
        <w:tc>
          <w:tcPr>
            <w:tcW w:w="2096" w:type="dxa"/>
            <w:gridSpan w:val="6"/>
          </w:tcPr>
          <w:p w14:paraId="538AFA81" w14:textId="77777777" w:rsidR="00B64A7D" w:rsidRDefault="00B64A7D" w:rsidP="009365AE">
            <w:pPr>
              <w:jc w:val="both"/>
            </w:pPr>
          </w:p>
        </w:tc>
      </w:tr>
      <w:tr w:rsidR="00B64A7D" w14:paraId="7EC05146" w14:textId="77777777" w:rsidTr="00B471EC">
        <w:trPr>
          <w:gridAfter w:val="1"/>
          <w:wAfter w:w="101" w:type="dxa"/>
        </w:trPr>
        <w:tc>
          <w:tcPr>
            <w:tcW w:w="9859" w:type="dxa"/>
            <w:gridSpan w:val="13"/>
            <w:shd w:val="clear" w:color="auto" w:fill="F7CAAC"/>
          </w:tcPr>
          <w:p w14:paraId="144A3AD9" w14:textId="77777777" w:rsidR="00B64A7D" w:rsidRDefault="00B64A7D" w:rsidP="009365AE">
            <w:pPr>
              <w:jc w:val="both"/>
            </w:pPr>
            <w:r>
              <w:rPr>
                <w:b/>
              </w:rPr>
              <w:t>Předměty příslušného studijního programu a způsob zapojení do jejich výuky, příp. další zapojení do uskutečňování studijního programu</w:t>
            </w:r>
          </w:p>
        </w:tc>
      </w:tr>
      <w:tr w:rsidR="00B64A7D" w14:paraId="1EF76376" w14:textId="77777777" w:rsidTr="00B471EC">
        <w:trPr>
          <w:gridAfter w:val="1"/>
          <w:wAfter w:w="101" w:type="dxa"/>
          <w:trHeight w:val="1118"/>
        </w:trPr>
        <w:tc>
          <w:tcPr>
            <w:tcW w:w="9859" w:type="dxa"/>
            <w:gridSpan w:val="13"/>
            <w:tcBorders>
              <w:top w:val="nil"/>
            </w:tcBorders>
          </w:tcPr>
          <w:p w14:paraId="34D826EA" w14:textId="77777777" w:rsidR="00A23353" w:rsidRDefault="00A23353" w:rsidP="009365AE">
            <w:pPr>
              <w:jc w:val="both"/>
              <w:rPr>
                <w:ins w:id="696" w:author="Ponížilová Hana" w:date="2020-02-13T17:09:00Z"/>
                <w:rFonts w:eastAsia="Calibri"/>
              </w:rPr>
            </w:pPr>
          </w:p>
          <w:p w14:paraId="5D30AFCE" w14:textId="6C0C7457" w:rsidR="00B64A7D" w:rsidRDefault="00B64A7D" w:rsidP="009365AE">
            <w:pPr>
              <w:jc w:val="both"/>
              <w:rPr>
                <w:rFonts w:eastAsia="Calibri"/>
              </w:rPr>
            </w:pPr>
            <w:r>
              <w:rPr>
                <w:rFonts w:eastAsia="Calibri"/>
              </w:rPr>
              <w:t xml:space="preserve">Audiovizuální praktika Režie a scenáristika 1, 2 </w:t>
            </w:r>
            <w:r>
              <w:t xml:space="preserve">(garant, vedoucí semináře </w:t>
            </w:r>
            <w:proofErr w:type="gramStart"/>
            <w:r>
              <w:t>50%</w:t>
            </w:r>
            <w:proofErr w:type="gramEnd"/>
            <w:r>
              <w:t>)</w:t>
            </w:r>
          </w:p>
          <w:p w14:paraId="2FD569DF" w14:textId="6A80A84E" w:rsidR="00B64A7D" w:rsidRDefault="00B64A7D" w:rsidP="009365AE">
            <w:pPr>
              <w:jc w:val="both"/>
              <w:rPr>
                <w:rFonts w:eastAsia="Calibri"/>
              </w:rPr>
            </w:pPr>
            <w:r>
              <w:rPr>
                <w:rFonts w:eastAsia="Calibri"/>
              </w:rPr>
              <w:t xml:space="preserve">Teorie a technologie oboru 1, 2 </w:t>
            </w:r>
            <w:r>
              <w:t xml:space="preserve">(garant, vedoucí semináře </w:t>
            </w:r>
            <w:ins w:id="697" w:author="Ponížilová Hana" w:date="2020-02-13T17:08:00Z">
              <w:r w:rsidR="00A23353">
                <w:t>1</w:t>
              </w:r>
            </w:ins>
            <w:del w:id="698" w:author="Ponížilová Hana" w:date="2020-02-13T17:08:00Z">
              <w:r w:rsidDel="00A23353">
                <w:delText>5</w:delText>
              </w:r>
            </w:del>
            <w:proofErr w:type="gramStart"/>
            <w:r>
              <w:t>0%</w:t>
            </w:r>
            <w:proofErr w:type="gramEnd"/>
            <w:r>
              <w:t>)</w:t>
            </w:r>
          </w:p>
          <w:p w14:paraId="294B6967" w14:textId="1C239706" w:rsidR="00B64A7D" w:rsidRDefault="00B64A7D" w:rsidP="009365AE">
            <w:r>
              <w:t>Filmová asistence Režie a scenáristika 1</w:t>
            </w:r>
            <w:r w:rsidR="00A23353">
              <w:t>-3</w:t>
            </w:r>
            <w:r>
              <w:t xml:space="preserve"> </w:t>
            </w:r>
          </w:p>
          <w:p w14:paraId="4D1762A5" w14:textId="77777777" w:rsidR="00B64A7D" w:rsidRDefault="00B64A7D" w:rsidP="009365AE">
            <w:r>
              <w:t>Praxe v oboru 1-3 (garant)</w:t>
            </w:r>
          </w:p>
          <w:p w14:paraId="15301FB2" w14:textId="1F3023D9" w:rsidR="00B64A7D" w:rsidDel="00A23353" w:rsidRDefault="00B64A7D" w:rsidP="009365AE">
            <w:pPr>
              <w:jc w:val="both"/>
              <w:rPr>
                <w:del w:id="699" w:author="Ponížilová Hana" w:date="2020-02-13T17:09:00Z"/>
              </w:rPr>
            </w:pPr>
            <w:del w:id="700" w:author="Ponížilová Hana" w:date="2020-02-13T17:09:00Z">
              <w:r w:rsidDel="00A23353">
                <w:delText>Seminář k diplomové práci (garant, vedoucí semináře)</w:delText>
              </w:r>
            </w:del>
          </w:p>
          <w:p w14:paraId="723CBBA3" w14:textId="77777777" w:rsidR="00B64A7D" w:rsidRDefault="00B64A7D" w:rsidP="00A23353">
            <w:pPr>
              <w:jc w:val="both"/>
            </w:pPr>
          </w:p>
        </w:tc>
      </w:tr>
      <w:tr w:rsidR="00B64A7D" w14:paraId="4DF9DD7A" w14:textId="77777777" w:rsidTr="00B471EC">
        <w:trPr>
          <w:gridAfter w:val="1"/>
          <w:wAfter w:w="101" w:type="dxa"/>
        </w:trPr>
        <w:tc>
          <w:tcPr>
            <w:tcW w:w="9859" w:type="dxa"/>
            <w:gridSpan w:val="13"/>
            <w:shd w:val="clear" w:color="auto" w:fill="F7CAAC"/>
          </w:tcPr>
          <w:p w14:paraId="13AF7A77" w14:textId="77777777" w:rsidR="00B64A7D" w:rsidRDefault="00B64A7D" w:rsidP="009365AE">
            <w:pPr>
              <w:jc w:val="both"/>
            </w:pPr>
            <w:r>
              <w:rPr>
                <w:b/>
              </w:rPr>
              <w:t xml:space="preserve">Údaje o vzdělání na VŠ </w:t>
            </w:r>
          </w:p>
        </w:tc>
      </w:tr>
      <w:tr w:rsidR="00B64A7D" w14:paraId="482280A3" w14:textId="77777777" w:rsidTr="00B471EC">
        <w:trPr>
          <w:gridAfter w:val="1"/>
          <w:wAfter w:w="101" w:type="dxa"/>
          <w:trHeight w:val="595"/>
        </w:trPr>
        <w:tc>
          <w:tcPr>
            <w:tcW w:w="9859" w:type="dxa"/>
            <w:gridSpan w:val="13"/>
          </w:tcPr>
          <w:p w14:paraId="2BB133F1" w14:textId="77777777" w:rsidR="00B64A7D" w:rsidRPr="0083368A" w:rsidRDefault="00B64A7D" w:rsidP="009365AE">
            <w:r>
              <w:t>1984-1989: AMU Praha, Filmová akademie múzických umění, Katedra scenáristiky a dramaturgie, MgA.</w:t>
            </w:r>
            <w:r>
              <w:br/>
              <w:t>1999-2002: VŠMU Bratislava, Filmová a televízna fakulta, ArtD.</w:t>
            </w:r>
            <w:r>
              <w:br/>
            </w:r>
          </w:p>
        </w:tc>
      </w:tr>
      <w:tr w:rsidR="00B64A7D" w14:paraId="1D16061D" w14:textId="77777777" w:rsidTr="00B471EC">
        <w:trPr>
          <w:gridAfter w:val="1"/>
          <w:wAfter w:w="101" w:type="dxa"/>
        </w:trPr>
        <w:tc>
          <w:tcPr>
            <w:tcW w:w="9859" w:type="dxa"/>
            <w:gridSpan w:val="13"/>
            <w:shd w:val="clear" w:color="auto" w:fill="F7CAAC"/>
          </w:tcPr>
          <w:p w14:paraId="6EADD01E" w14:textId="77777777" w:rsidR="00B64A7D" w:rsidRDefault="00B64A7D" w:rsidP="009365AE">
            <w:pPr>
              <w:jc w:val="both"/>
              <w:rPr>
                <w:b/>
              </w:rPr>
            </w:pPr>
            <w:r>
              <w:rPr>
                <w:b/>
              </w:rPr>
              <w:t>Údaje o odborném působení od absolvování VŠ</w:t>
            </w:r>
          </w:p>
        </w:tc>
      </w:tr>
      <w:tr w:rsidR="00B64A7D" w14:paraId="3056A8D1" w14:textId="77777777" w:rsidTr="00B471EC">
        <w:trPr>
          <w:gridAfter w:val="1"/>
          <w:wAfter w:w="101" w:type="dxa"/>
          <w:trHeight w:val="1090"/>
        </w:trPr>
        <w:tc>
          <w:tcPr>
            <w:tcW w:w="9859" w:type="dxa"/>
            <w:gridSpan w:val="13"/>
          </w:tcPr>
          <w:p w14:paraId="70F539B5" w14:textId="77777777" w:rsidR="00B64A7D" w:rsidRDefault="00B64A7D" w:rsidP="009365AE"/>
          <w:p w14:paraId="0AB3D748" w14:textId="77777777" w:rsidR="00B64A7D" w:rsidRDefault="00B64A7D" w:rsidP="009365AE">
            <w:r>
              <w:t>1980-1994: Filmové ateliéry Zlín, skript, pomocná režisérka, dramaturg</w:t>
            </w:r>
            <w:r>
              <w:br/>
            </w:r>
            <w:proofErr w:type="gramStart"/>
            <w:r>
              <w:t>1993-dosud</w:t>
            </w:r>
            <w:proofErr w:type="gramEnd"/>
            <w:r>
              <w:t>: osvč scenáristka, dramatička</w:t>
            </w:r>
            <w:r>
              <w:br/>
              <w:t>1997-dosud: Univerzita Tomáše Bati ve Zlíně, Fakulta multimediálních komunikací, ředitelka Ústavu animace a audiovize, proděkanka, děkanka, akademický pracovník</w:t>
            </w:r>
            <w:r>
              <w:br/>
            </w:r>
          </w:p>
        </w:tc>
      </w:tr>
      <w:tr w:rsidR="00B64A7D" w14:paraId="4EC95674" w14:textId="77777777" w:rsidTr="00B471EC">
        <w:trPr>
          <w:gridAfter w:val="1"/>
          <w:wAfter w:w="101" w:type="dxa"/>
          <w:trHeight w:val="250"/>
        </w:trPr>
        <w:tc>
          <w:tcPr>
            <w:tcW w:w="9859" w:type="dxa"/>
            <w:gridSpan w:val="13"/>
            <w:shd w:val="clear" w:color="auto" w:fill="F7CAAC"/>
          </w:tcPr>
          <w:p w14:paraId="07973498" w14:textId="77777777" w:rsidR="00B64A7D" w:rsidRDefault="00B64A7D" w:rsidP="009365AE">
            <w:pPr>
              <w:jc w:val="both"/>
            </w:pPr>
            <w:r>
              <w:rPr>
                <w:b/>
              </w:rPr>
              <w:t>Zkušenosti s vedením kvalifikačních a rigorózních prací</w:t>
            </w:r>
          </w:p>
        </w:tc>
      </w:tr>
      <w:tr w:rsidR="00B64A7D" w14:paraId="2C02AEC6" w14:textId="77777777" w:rsidTr="00B471EC">
        <w:trPr>
          <w:gridAfter w:val="1"/>
          <w:wAfter w:w="101" w:type="dxa"/>
          <w:trHeight w:val="685"/>
        </w:trPr>
        <w:tc>
          <w:tcPr>
            <w:tcW w:w="9859" w:type="dxa"/>
            <w:gridSpan w:val="13"/>
          </w:tcPr>
          <w:p w14:paraId="1D067290" w14:textId="77777777" w:rsidR="00B64A7D" w:rsidRDefault="00B64A7D" w:rsidP="009365AE">
            <w:pPr>
              <w:jc w:val="both"/>
            </w:pPr>
          </w:p>
          <w:p w14:paraId="1B65D0A9" w14:textId="77777777" w:rsidR="00B64A7D" w:rsidRDefault="00B64A7D" w:rsidP="009365AE">
            <w:pPr>
              <w:jc w:val="both"/>
            </w:pPr>
            <w:r>
              <w:t>20 bakalářských prací, 7 magisterských, 2 disertační, 3 posudky na habilitační práce</w:t>
            </w:r>
          </w:p>
        </w:tc>
      </w:tr>
      <w:tr w:rsidR="00B64A7D" w14:paraId="648CC49B" w14:textId="77777777" w:rsidTr="00B471EC">
        <w:trPr>
          <w:gridAfter w:val="1"/>
          <w:wAfter w:w="101" w:type="dxa"/>
          <w:cantSplit/>
        </w:trPr>
        <w:tc>
          <w:tcPr>
            <w:tcW w:w="3347" w:type="dxa"/>
            <w:gridSpan w:val="2"/>
            <w:tcBorders>
              <w:top w:val="single" w:sz="12" w:space="0" w:color="auto"/>
            </w:tcBorders>
            <w:shd w:val="clear" w:color="auto" w:fill="F7CAAC"/>
          </w:tcPr>
          <w:p w14:paraId="7DF7B16D" w14:textId="77777777" w:rsidR="00B64A7D" w:rsidRDefault="00B64A7D"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225E9816" w14:textId="77777777" w:rsidR="00B64A7D" w:rsidRDefault="00B64A7D" w:rsidP="009365AE">
            <w:pPr>
              <w:jc w:val="both"/>
            </w:pPr>
            <w:r>
              <w:rPr>
                <w:b/>
              </w:rPr>
              <w:t>Rok udělení hodnosti</w:t>
            </w:r>
          </w:p>
        </w:tc>
        <w:tc>
          <w:tcPr>
            <w:tcW w:w="2238" w:type="dxa"/>
            <w:gridSpan w:val="4"/>
            <w:tcBorders>
              <w:top w:val="single" w:sz="12" w:space="0" w:color="auto"/>
              <w:right w:val="single" w:sz="12" w:space="0" w:color="auto"/>
            </w:tcBorders>
            <w:shd w:val="clear" w:color="auto" w:fill="F7CAAC"/>
          </w:tcPr>
          <w:p w14:paraId="21FD56A4" w14:textId="77777777" w:rsidR="00B64A7D" w:rsidRDefault="00B64A7D" w:rsidP="009365AE">
            <w:pPr>
              <w:jc w:val="both"/>
            </w:pPr>
            <w:r>
              <w:rPr>
                <w:b/>
              </w:rPr>
              <w:t>Řízení konáno na VŠ</w:t>
            </w:r>
          </w:p>
        </w:tc>
        <w:tc>
          <w:tcPr>
            <w:tcW w:w="2029" w:type="dxa"/>
            <w:gridSpan w:val="5"/>
            <w:tcBorders>
              <w:top w:val="single" w:sz="12" w:space="0" w:color="auto"/>
              <w:left w:val="single" w:sz="12" w:space="0" w:color="auto"/>
            </w:tcBorders>
            <w:shd w:val="clear" w:color="auto" w:fill="F7CAAC"/>
          </w:tcPr>
          <w:p w14:paraId="0EF19278" w14:textId="77777777" w:rsidR="00B64A7D" w:rsidRDefault="00B64A7D" w:rsidP="009365AE">
            <w:pPr>
              <w:jc w:val="both"/>
              <w:rPr>
                <w:b/>
              </w:rPr>
            </w:pPr>
            <w:r>
              <w:rPr>
                <w:b/>
              </w:rPr>
              <w:t>Ohlasy publikací</w:t>
            </w:r>
          </w:p>
        </w:tc>
      </w:tr>
      <w:tr w:rsidR="00B64A7D" w14:paraId="7BE98DA8" w14:textId="77777777" w:rsidTr="00B471EC">
        <w:trPr>
          <w:gridAfter w:val="1"/>
          <w:wAfter w:w="101" w:type="dxa"/>
          <w:cantSplit/>
        </w:trPr>
        <w:tc>
          <w:tcPr>
            <w:tcW w:w="3347" w:type="dxa"/>
            <w:gridSpan w:val="2"/>
          </w:tcPr>
          <w:p w14:paraId="075F654C" w14:textId="77777777" w:rsidR="00B64A7D" w:rsidRDefault="00B64A7D" w:rsidP="009365AE">
            <w:pPr>
              <w:jc w:val="both"/>
            </w:pPr>
          </w:p>
          <w:p w14:paraId="71BDD92B" w14:textId="77777777" w:rsidR="00B64A7D" w:rsidRDefault="00B64A7D" w:rsidP="009365AE">
            <w:pPr>
              <w:jc w:val="both"/>
            </w:pPr>
            <w:r>
              <w:t>Filmová dramaturgie a scenáristika</w:t>
            </w:r>
          </w:p>
        </w:tc>
        <w:tc>
          <w:tcPr>
            <w:tcW w:w="2245" w:type="dxa"/>
            <w:gridSpan w:val="2"/>
          </w:tcPr>
          <w:p w14:paraId="1B41282E" w14:textId="77777777" w:rsidR="00B64A7D" w:rsidRDefault="00B64A7D" w:rsidP="009365AE">
            <w:pPr>
              <w:jc w:val="both"/>
            </w:pPr>
          </w:p>
          <w:p w14:paraId="2DAF335F" w14:textId="77777777" w:rsidR="00B64A7D" w:rsidRDefault="00B64A7D" w:rsidP="009365AE">
            <w:pPr>
              <w:jc w:val="both"/>
            </w:pPr>
            <w:r>
              <w:t>2006</w:t>
            </w:r>
          </w:p>
        </w:tc>
        <w:tc>
          <w:tcPr>
            <w:tcW w:w="2238" w:type="dxa"/>
            <w:gridSpan w:val="4"/>
            <w:tcBorders>
              <w:right w:val="single" w:sz="12" w:space="0" w:color="auto"/>
            </w:tcBorders>
          </w:tcPr>
          <w:p w14:paraId="35528201" w14:textId="77777777" w:rsidR="00B64A7D" w:rsidRDefault="00B64A7D" w:rsidP="009365AE">
            <w:pPr>
              <w:jc w:val="both"/>
            </w:pPr>
          </w:p>
          <w:p w14:paraId="39522692" w14:textId="77777777" w:rsidR="00B64A7D" w:rsidRDefault="00B64A7D" w:rsidP="009365AE">
            <w:pPr>
              <w:jc w:val="both"/>
            </w:pPr>
            <w:r>
              <w:t>VŠMU FTF</w:t>
            </w:r>
          </w:p>
          <w:p w14:paraId="1F9E9073" w14:textId="77777777" w:rsidR="00B64A7D" w:rsidRDefault="00B64A7D" w:rsidP="009365AE">
            <w:pPr>
              <w:jc w:val="both"/>
            </w:pPr>
          </w:p>
        </w:tc>
        <w:tc>
          <w:tcPr>
            <w:tcW w:w="567" w:type="dxa"/>
            <w:gridSpan w:val="2"/>
            <w:tcBorders>
              <w:left w:val="single" w:sz="12" w:space="0" w:color="auto"/>
            </w:tcBorders>
            <w:shd w:val="clear" w:color="auto" w:fill="F7CAAC"/>
          </w:tcPr>
          <w:p w14:paraId="2118445A" w14:textId="77777777" w:rsidR="00B64A7D" w:rsidRPr="00AF5C43" w:rsidRDefault="00B64A7D" w:rsidP="009365AE">
            <w:pPr>
              <w:jc w:val="both"/>
              <w:rPr>
                <w:sz w:val="18"/>
                <w:szCs w:val="18"/>
              </w:rPr>
            </w:pPr>
            <w:r w:rsidRPr="00AF5C43">
              <w:rPr>
                <w:b/>
                <w:sz w:val="18"/>
                <w:szCs w:val="18"/>
              </w:rPr>
              <w:t>WOS</w:t>
            </w:r>
          </w:p>
        </w:tc>
        <w:tc>
          <w:tcPr>
            <w:tcW w:w="768" w:type="dxa"/>
            <w:gridSpan w:val="2"/>
            <w:shd w:val="clear" w:color="auto" w:fill="F7CAAC"/>
          </w:tcPr>
          <w:p w14:paraId="3B02E97E" w14:textId="77777777" w:rsidR="00B64A7D" w:rsidRPr="00AF5C43" w:rsidRDefault="00B64A7D" w:rsidP="009365AE">
            <w:pPr>
              <w:jc w:val="both"/>
              <w:rPr>
                <w:sz w:val="18"/>
                <w:szCs w:val="18"/>
              </w:rPr>
            </w:pPr>
            <w:r w:rsidRPr="00AF5C43">
              <w:rPr>
                <w:b/>
                <w:sz w:val="18"/>
                <w:szCs w:val="18"/>
              </w:rPr>
              <w:t>Scopus</w:t>
            </w:r>
          </w:p>
        </w:tc>
        <w:tc>
          <w:tcPr>
            <w:tcW w:w="694" w:type="dxa"/>
            <w:shd w:val="clear" w:color="auto" w:fill="F7CAAC"/>
          </w:tcPr>
          <w:p w14:paraId="79C45479" w14:textId="77777777" w:rsidR="00B64A7D" w:rsidRPr="00AF5C43" w:rsidRDefault="00B64A7D" w:rsidP="009365AE">
            <w:pPr>
              <w:jc w:val="both"/>
              <w:rPr>
                <w:sz w:val="18"/>
                <w:szCs w:val="18"/>
              </w:rPr>
            </w:pPr>
            <w:r w:rsidRPr="00AF5C43">
              <w:rPr>
                <w:b/>
                <w:sz w:val="18"/>
                <w:szCs w:val="18"/>
              </w:rPr>
              <w:t>ostatní</w:t>
            </w:r>
          </w:p>
        </w:tc>
      </w:tr>
      <w:tr w:rsidR="00B64A7D" w14:paraId="198B2096" w14:textId="77777777" w:rsidTr="00B471EC">
        <w:trPr>
          <w:gridAfter w:val="1"/>
          <w:wAfter w:w="101" w:type="dxa"/>
          <w:cantSplit/>
          <w:trHeight w:val="70"/>
        </w:trPr>
        <w:tc>
          <w:tcPr>
            <w:tcW w:w="3347" w:type="dxa"/>
            <w:gridSpan w:val="2"/>
            <w:shd w:val="clear" w:color="auto" w:fill="F7CAAC"/>
          </w:tcPr>
          <w:p w14:paraId="49EC4EDB" w14:textId="77777777" w:rsidR="00B64A7D" w:rsidRDefault="00B64A7D" w:rsidP="009365AE">
            <w:pPr>
              <w:jc w:val="both"/>
            </w:pPr>
            <w:r>
              <w:rPr>
                <w:b/>
              </w:rPr>
              <w:t>Obor jmenovacího řízení</w:t>
            </w:r>
          </w:p>
        </w:tc>
        <w:tc>
          <w:tcPr>
            <w:tcW w:w="2245" w:type="dxa"/>
            <w:gridSpan w:val="2"/>
            <w:shd w:val="clear" w:color="auto" w:fill="F7CAAC"/>
          </w:tcPr>
          <w:p w14:paraId="099A05E6" w14:textId="77777777" w:rsidR="00B64A7D" w:rsidRDefault="00B64A7D" w:rsidP="009365AE">
            <w:pPr>
              <w:jc w:val="both"/>
            </w:pPr>
            <w:r>
              <w:rPr>
                <w:b/>
              </w:rPr>
              <w:t>Rok udělení hodnosti</w:t>
            </w:r>
          </w:p>
        </w:tc>
        <w:tc>
          <w:tcPr>
            <w:tcW w:w="2238" w:type="dxa"/>
            <w:gridSpan w:val="4"/>
            <w:tcBorders>
              <w:right w:val="single" w:sz="12" w:space="0" w:color="auto"/>
            </w:tcBorders>
            <w:shd w:val="clear" w:color="auto" w:fill="F7CAAC"/>
          </w:tcPr>
          <w:p w14:paraId="74E0EFF7" w14:textId="77777777" w:rsidR="00B64A7D" w:rsidRDefault="00B64A7D" w:rsidP="009365AE">
            <w:pPr>
              <w:jc w:val="both"/>
            </w:pPr>
            <w:r>
              <w:rPr>
                <w:b/>
              </w:rPr>
              <w:t>Řízení konáno na VŠ</w:t>
            </w:r>
          </w:p>
        </w:tc>
        <w:tc>
          <w:tcPr>
            <w:tcW w:w="567" w:type="dxa"/>
            <w:gridSpan w:val="2"/>
            <w:vMerge w:val="restart"/>
            <w:tcBorders>
              <w:left w:val="single" w:sz="12" w:space="0" w:color="auto"/>
            </w:tcBorders>
          </w:tcPr>
          <w:p w14:paraId="7462C566" w14:textId="77777777" w:rsidR="00B64A7D" w:rsidRDefault="00B64A7D" w:rsidP="009365AE">
            <w:pPr>
              <w:jc w:val="both"/>
              <w:rPr>
                <w:b/>
              </w:rPr>
            </w:pPr>
          </w:p>
        </w:tc>
        <w:tc>
          <w:tcPr>
            <w:tcW w:w="768" w:type="dxa"/>
            <w:gridSpan w:val="2"/>
            <w:vMerge w:val="restart"/>
          </w:tcPr>
          <w:p w14:paraId="0C3BBED6" w14:textId="77777777" w:rsidR="00B64A7D" w:rsidRDefault="00B64A7D" w:rsidP="009365AE">
            <w:pPr>
              <w:jc w:val="both"/>
              <w:rPr>
                <w:b/>
              </w:rPr>
            </w:pPr>
          </w:p>
        </w:tc>
        <w:tc>
          <w:tcPr>
            <w:tcW w:w="694" w:type="dxa"/>
            <w:vMerge w:val="restart"/>
          </w:tcPr>
          <w:p w14:paraId="6B14D70E" w14:textId="77777777" w:rsidR="00B64A7D" w:rsidRDefault="00B64A7D" w:rsidP="009365AE">
            <w:pPr>
              <w:jc w:val="both"/>
              <w:rPr>
                <w:b/>
              </w:rPr>
            </w:pPr>
          </w:p>
        </w:tc>
      </w:tr>
      <w:tr w:rsidR="00B64A7D" w14:paraId="4963A6B3" w14:textId="77777777" w:rsidTr="00B471EC">
        <w:trPr>
          <w:gridAfter w:val="1"/>
          <w:wAfter w:w="101" w:type="dxa"/>
          <w:trHeight w:val="205"/>
        </w:trPr>
        <w:tc>
          <w:tcPr>
            <w:tcW w:w="3347" w:type="dxa"/>
            <w:gridSpan w:val="2"/>
          </w:tcPr>
          <w:p w14:paraId="096DCE92" w14:textId="77777777" w:rsidR="00B64A7D" w:rsidRDefault="00B64A7D" w:rsidP="009365AE">
            <w:pPr>
              <w:jc w:val="both"/>
            </w:pPr>
          </w:p>
        </w:tc>
        <w:tc>
          <w:tcPr>
            <w:tcW w:w="2245" w:type="dxa"/>
            <w:gridSpan w:val="2"/>
          </w:tcPr>
          <w:p w14:paraId="549A73BB" w14:textId="77777777" w:rsidR="00B64A7D" w:rsidRDefault="00B64A7D" w:rsidP="009365AE">
            <w:pPr>
              <w:jc w:val="both"/>
            </w:pPr>
          </w:p>
        </w:tc>
        <w:tc>
          <w:tcPr>
            <w:tcW w:w="2238" w:type="dxa"/>
            <w:gridSpan w:val="4"/>
            <w:tcBorders>
              <w:right w:val="single" w:sz="12" w:space="0" w:color="auto"/>
            </w:tcBorders>
          </w:tcPr>
          <w:p w14:paraId="4456ABB8" w14:textId="77777777" w:rsidR="00B64A7D" w:rsidRDefault="00B64A7D" w:rsidP="009365AE">
            <w:pPr>
              <w:jc w:val="both"/>
            </w:pPr>
          </w:p>
        </w:tc>
        <w:tc>
          <w:tcPr>
            <w:tcW w:w="567" w:type="dxa"/>
            <w:gridSpan w:val="2"/>
            <w:vMerge/>
            <w:tcBorders>
              <w:left w:val="single" w:sz="12" w:space="0" w:color="auto"/>
            </w:tcBorders>
            <w:vAlign w:val="center"/>
          </w:tcPr>
          <w:p w14:paraId="4C068311" w14:textId="77777777" w:rsidR="00B64A7D" w:rsidRDefault="00B64A7D" w:rsidP="009365AE">
            <w:pPr>
              <w:rPr>
                <w:b/>
              </w:rPr>
            </w:pPr>
          </w:p>
        </w:tc>
        <w:tc>
          <w:tcPr>
            <w:tcW w:w="768" w:type="dxa"/>
            <w:gridSpan w:val="2"/>
            <w:vMerge/>
            <w:vAlign w:val="center"/>
          </w:tcPr>
          <w:p w14:paraId="30DEF91F" w14:textId="77777777" w:rsidR="00B64A7D" w:rsidRDefault="00B64A7D" w:rsidP="009365AE">
            <w:pPr>
              <w:rPr>
                <w:b/>
              </w:rPr>
            </w:pPr>
          </w:p>
        </w:tc>
        <w:tc>
          <w:tcPr>
            <w:tcW w:w="694" w:type="dxa"/>
            <w:vMerge/>
            <w:vAlign w:val="center"/>
          </w:tcPr>
          <w:p w14:paraId="7507DAD9" w14:textId="77777777" w:rsidR="00B64A7D" w:rsidRDefault="00B64A7D" w:rsidP="009365AE">
            <w:pPr>
              <w:rPr>
                <w:b/>
              </w:rPr>
            </w:pPr>
          </w:p>
        </w:tc>
      </w:tr>
      <w:tr w:rsidR="00B64A7D" w14:paraId="68049BA5" w14:textId="77777777" w:rsidTr="00B471EC">
        <w:trPr>
          <w:gridAfter w:val="1"/>
          <w:wAfter w:w="101" w:type="dxa"/>
        </w:trPr>
        <w:tc>
          <w:tcPr>
            <w:tcW w:w="9859" w:type="dxa"/>
            <w:gridSpan w:val="13"/>
            <w:shd w:val="clear" w:color="auto" w:fill="F7CAAC"/>
          </w:tcPr>
          <w:p w14:paraId="0EFF0236" w14:textId="77777777" w:rsidR="00B64A7D" w:rsidRDefault="00B64A7D" w:rsidP="009365AE">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A7D" w14:paraId="04BC9A5E" w14:textId="77777777" w:rsidTr="00B471EC">
        <w:trPr>
          <w:gridAfter w:val="1"/>
          <w:wAfter w:w="101" w:type="dxa"/>
          <w:trHeight w:val="2347"/>
        </w:trPr>
        <w:tc>
          <w:tcPr>
            <w:tcW w:w="9859" w:type="dxa"/>
            <w:gridSpan w:val="13"/>
          </w:tcPr>
          <w:p w14:paraId="13D3F477" w14:textId="77777777" w:rsidR="00B64A7D" w:rsidRDefault="00B64A7D" w:rsidP="009365AE">
            <w:pPr>
              <w:jc w:val="both"/>
              <w:rPr>
                <w:b/>
              </w:rPr>
            </w:pPr>
          </w:p>
          <w:p w14:paraId="455645CF" w14:textId="77777777" w:rsidR="00B64A7D" w:rsidRDefault="00B64A7D" w:rsidP="009365AE">
            <w:pPr>
              <w:jc w:val="both"/>
              <w:rPr>
                <w:b/>
              </w:rPr>
            </w:pPr>
            <w:r>
              <w:rPr>
                <w:b/>
              </w:rPr>
              <w:t>Tvůrčí činnost:</w:t>
            </w:r>
          </w:p>
          <w:p w14:paraId="19C0E21B" w14:textId="77777777" w:rsidR="00B64A7D" w:rsidRDefault="00B64A7D" w:rsidP="009365AE">
            <w:pPr>
              <w:jc w:val="both"/>
            </w:pPr>
            <w:r w:rsidRPr="00E02A76">
              <w:t>2018</w:t>
            </w:r>
            <w:r>
              <w:t>: Fantom</w:t>
            </w:r>
            <w:r w:rsidRPr="00E02A76">
              <w:t>, dram</w:t>
            </w:r>
            <w:r>
              <w:t>aturgie celovečerního dokumentu</w:t>
            </w:r>
            <w:r w:rsidRPr="00E02A76">
              <w:t xml:space="preserve">, režie </w:t>
            </w:r>
            <w:r>
              <w:t>Markéta Dvořáčková, Tomáš Potočný</w:t>
            </w:r>
          </w:p>
          <w:p w14:paraId="17AED95D" w14:textId="77777777" w:rsidR="00B64A7D" w:rsidRPr="00E02A76" w:rsidRDefault="00B64A7D" w:rsidP="009365AE">
            <w:pPr>
              <w:jc w:val="both"/>
            </w:pPr>
            <w:r w:rsidRPr="00E02A76">
              <w:t>2018</w:t>
            </w:r>
            <w:r>
              <w:t xml:space="preserve">: </w:t>
            </w:r>
            <w:r w:rsidRPr="00E02A76">
              <w:t>Batalives, drama</w:t>
            </w:r>
            <w:r>
              <w:t xml:space="preserve">turgie celovečerního dokumentu, </w:t>
            </w:r>
            <w:r w:rsidRPr="00E02A76">
              <w:t>Česká televize, režie Pe</w:t>
            </w:r>
            <w:r>
              <w:t>tr Babinec, Karolína Zalabáková</w:t>
            </w:r>
          </w:p>
          <w:p w14:paraId="29D57710" w14:textId="77777777" w:rsidR="00B64A7D" w:rsidRPr="00E02A76" w:rsidRDefault="00B64A7D" w:rsidP="009365AE">
            <w:pPr>
              <w:jc w:val="both"/>
            </w:pPr>
            <w:r w:rsidRPr="00E02A76">
              <w:t>2017</w:t>
            </w:r>
            <w:r>
              <w:t xml:space="preserve">: </w:t>
            </w:r>
            <w:r w:rsidRPr="00E02A76">
              <w:t>Kam</w:t>
            </w:r>
            <w:r>
              <w:t xml:space="preserve">eny v zahrádce, rozhlasová hra, </w:t>
            </w:r>
            <w:r w:rsidRPr="00E02A76">
              <w:t>Sloven</w:t>
            </w:r>
            <w:r>
              <w:t>ský rozhlas, režie Petr Babinec</w:t>
            </w:r>
          </w:p>
          <w:p w14:paraId="7D457614" w14:textId="77777777" w:rsidR="00B64A7D" w:rsidRDefault="00B64A7D" w:rsidP="009365AE">
            <w:pPr>
              <w:rPr>
                <w:b/>
              </w:rPr>
            </w:pPr>
            <w:r>
              <w:rPr>
                <w:b/>
              </w:rPr>
              <w:t>Publikační činnost:</w:t>
            </w:r>
          </w:p>
          <w:p w14:paraId="6CCFD23A" w14:textId="77777777" w:rsidR="00B64A7D" w:rsidRPr="00DC22F6" w:rsidRDefault="00B64A7D" w:rsidP="009365AE">
            <w:pPr>
              <w:jc w:val="both"/>
            </w:pPr>
            <w:r w:rsidRPr="00DC22F6">
              <w:t>JANÍKOVÁ, Jana. Slizký případ. První vydání. Praha: Verzone, 2018. 94 stran. 978-80-87971-19-2.</w:t>
            </w:r>
          </w:p>
          <w:p w14:paraId="7BC0E9BC" w14:textId="77777777" w:rsidR="00B64A7D" w:rsidRPr="00DC22F6" w:rsidRDefault="00B64A7D" w:rsidP="009365AE">
            <w:pPr>
              <w:jc w:val="both"/>
            </w:pPr>
            <w:r w:rsidRPr="00DC22F6">
              <w:t>JANÍKOVÁ, Jana a Lukáš GREGOR. Ateliér Hermíny Týrlové. První vydání. Zlín: Univerzita Tomáše Bati ve Zlíně, 2016. 162 stran. ISBN 9788074545931.</w:t>
            </w:r>
          </w:p>
          <w:p w14:paraId="32D3DC71" w14:textId="77777777" w:rsidR="00B64A7D" w:rsidRPr="007740A6" w:rsidRDefault="00B64A7D" w:rsidP="009365AE">
            <w:pPr>
              <w:jc w:val="both"/>
              <w:rPr>
                <w:b/>
              </w:rPr>
            </w:pPr>
          </w:p>
        </w:tc>
      </w:tr>
      <w:tr w:rsidR="00B64A7D" w14:paraId="4C487A98" w14:textId="77777777" w:rsidTr="00B471EC">
        <w:trPr>
          <w:gridAfter w:val="1"/>
          <w:wAfter w:w="101" w:type="dxa"/>
          <w:trHeight w:val="218"/>
        </w:trPr>
        <w:tc>
          <w:tcPr>
            <w:tcW w:w="9859" w:type="dxa"/>
            <w:gridSpan w:val="13"/>
            <w:shd w:val="clear" w:color="auto" w:fill="F7CAAC"/>
          </w:tcPr>
          <w:p w14:paraId="527ACE48" w14:textId="77777777" w:rsidR="00B64A7D" w:rsidRDefault="00B64A7D" w:rsidP="009365AE">
            <w:pPr>
              <w:rPr>
                <w:b/>
              </w:rPr>
            </w:pPr>
            <w:r>
              <w:rPr>
                <w:b/>
              </w:rPr>
              <w:t xml:space="preserve"> Působení v zahraničí</w:t>
            </w:r>
          </w:p>
        </w:tc>
      </w:tr>
      <w:tr w:rsidR="00B64A7D" w14:paraId="0E765735" w14:textId="77777777" w:rsidTr="00B471EC">
        <w:trPr>
          <w:gridAfter w:val="1"/>
          <w:wAfter w:w="101" w:type="dxa"/>
          <w:trHeight w:val="328"/>
        </w:trPr>
        <w:tc>
          <w:tcPr>
            <w:tcW w:w="9859" w:type="dxa"/>
            <w:gridSpan w:val="13"/>
          </w:tcPr>
          <w:p w14:paraId="1393FC47" w14:textId="77777777" w:rsidR="00B64A7D" w:rsidRDefault="00B64A7D" w:rsidP="009365AE">
            <w:pPr>
              <w:jc w:val="both"/>
              <w:rPr>
                <w:sz w:val="18"/>
                <w:szCs w:val="18"/>
              </w:rPr>
            </w:pPr>
          </w:p>
          <w:p w14:paraId="2F41E837" w14:textId="77777777" w:rsidR="00B64A7D" w:rsidRDefault="00B64A7D" w:rsidP="009365AE">
            <w:pPr>
              <w:rPr>
                <w:b/>
              </w:rPr>
            </w:pPr>
          </w:p>
        </w:tc>
      </w:tr>
      <w:tr w:rsidR="00B64A7D" w14:paraId="78A9A81B" w14:textId="77777777" w:rsidTr="00B471EC">
        <w:trPr>
          <w:gridAfter w:val="1"/>
          <w:wAfter w:w="101" w:type="dxa"/>
          <w:cantSplit/>
          <w:trHeight w:val="470"/>
        </w:trPr>
        <w:tc>
          <w:tcPr>
            <w:tcW w:w="2518" w:type="dxa"/>
            <w:shd w:val="clear" w:color="auto" w:fill="F7CAAC"/>
          </w:tcPr>
          <w:p w14:paraId="6CFC3BD5" w14:textId="77777777" w:rsidR="00B64A7D" w:rsidRDefault="00B64A7D" w:rsidP="009365AE">
            <w:pPr>
              <w:jc w:val="both"/>
              <w:rPr>
                <w:b/>
              </w:rPr>
            </w:pPr>
            <w:r>
              <w:rPr>
                <w:b/>
              </w:rPr>
              <w:t xml:space="preserve">Podpis </w:t>
            </w:r>
          </w:p>
        </w:tc>
        <w:tc>
          <w:tcPr>
            <w:tcW w:w="4536" w:type="dxa"/>
            <w:gridSpan w:val="5"/>
          </w:tcPr>
          <w:p w14:paraId="23904155" w14:textId="77777777" w:rsidR="00B64A7D" w:rsidRDefault="00B64A7D" w:rsidP="009365AE">
            <w:pPr>
              <w:jc w:val="both"/>
            </w:pPr>
            <w:r>
              <w:t>v. r.</w:t>
            </w:r>
          </w:p>
        </w:tc>
        <w:tc>
          <w:tcPr>
            <w:tcW w:w="776" w:type="dxa"/>
            <w:gridSpan w:val="2"/>
            <w:shd w:val="clear" w:color="auto" w:fill="F7CAAC"/>
          </w:tcPr>
          <w:p w14:paraId="70272388" w14:textId="77777777" w:rsidR="00B64A7D" w:rsidRDefault="00B64A7D" w:rsidP="009365AE">
            <w:pPr>
              <w:jc w:val="both"/>
            </w:pPr>
            <w:r>
              <w:rPr>
                <w:b/>
              </w:rPr>
              <w:t>datum</w:t>
            </w:r>
          </w:p>
        </w:tc>
        <w:tc>
          <w:tcPr>
            <w:tcW w:w="2029" w:type="dxa"/>
            <w:gridSpan w:val="5"/>
          </w:tcPr>
          <w:p w14:paraId="288B0774" w14:textId="77777777" w:rsidR="00B64A7D" w:rsidRDefault="00B64A7D" w:rsidP="009365AE">
            <w:pPr>
              <w:jc w:val="both"/>
            </w:pPr>
            <w:r>
              <w:t>30. 9. 2019</w:t>
            </w:r>
          </w:p>
        </w:tc>
      </w:tr>
      <w:tr w:rsidR="00B64A7D" w14:paraId="791E2F8E" w14:textId="77777777" w:rsidTr="00B471EC">
        <w:tc>
          <w:tcPr>
            <w:tcW w:w="9960"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73E6D249" w14:textId="15D73515" w:rsidR="00B64A7D" w:rsidRDefault="00B64A7D">
            <w:pPr>
              <w:jc w:val="both"/>
              <w:rPr>
                <w:b/>
                <w:bCs/>
                <w:sz w:val="28"/>
                <w:szCs w:val="28"/>
              </w:rPr>
            </w:pPr>
            <w:r>
              <w:rPr>
                <w:b/>
                <w:bCs/>
                <w:sz w:val="28"/>
                <w:szCs w:val="28"/>
              </w:rPr>
              <w:lastRenderedPageBreak/>
              <w:t>C-I – Personální zabezpečení</w:t>
            </w:r>
          </w:p>
        </w:tc>
      </w:tr>
      <w:tr w:rsidR="00B64A7D" w14:paraId="5544EEA7" w14:textId="77777777" w:rsidTr="00B471E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613504D" w14:textId="77777777" w:rsidR="00B64A7D" w:rsidRDefault="00B64A7D">
            <w:pPr>
              <w:jc w:val="both"/>
              <w:rPr>
                <w:b/>
                <w:bCs/>
              </w:rPr>
            </w:pPr>
            <w:r>
              <w:rPr>
                <w:b/>
                <w:bCs/>
              </w:rPr>
              <w:t>Vysoká škola</w:t>
            </w:r>
          </w:p>
        </w:tc>
        <w:tc>
          <w:tcPr>
            <w:tcW w:w="7442" w:type="dxa"/>
            <w:gridSpan w:val="13"/>
            <w:tcBorders>
              <w:top w:val="single" w:sz="4" w:space="0" w:color="auto"/>
              <w:left w:val="single" w:sz="4" w:space="0" w:color="auto"/>
              <w:bottom w:val="single" w:sz="4" w:space="0" w:color="auto"/>
              <w:right w:val="single" w:sz="4" w:space="0" w:color="auto"/>
            </w:tcBorders>
            <w:hideMark/>
          </w:tcPr>
          <w:p w14:paraId="7DFC5B3B" w14:textId="77777777" w:rsidR="00B64A7D" w:rsidRDefault="00B64A7D">
            <w:pPr>
              <w:jc w:val="both"/>
            </w:pPr>
            <w:r>
              <w:t>Univerzita Tomáše Bati ve Zlíně</w:t>
            </w:r>
          </w:p>
        </w:tc>
      </w:tr>
      <w:tr w:rsidR="00B64A7D" w14:paraId="4E806E43" w14:textId="77777777" w:rsidTr="00B471E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845F33" w14:textId="77777777" w:rsidR="00B64A7D" w:rsidRDefault="00B64A7D">
            <w:pPr>
              <w:jc w:val="both"/>
              <w:rPr>
                <w:b/>
                <w:bCs/>
              </w:rPr>
            </w:pPr>
            <w:r>
              <w:rPr>
                <w:b/>
                <w:bCs/>
              </w:rPr>
              <w:t>Součást vysoké školy</w:t>
            </w:r>
          </w:p>
        </w:tc>
        <w:tc>
          <w:tcPr>
            <w:tcW w:w="7442" w:type="dxa"/>
            <w:gridSpan w:val="13"/>
            <w:tcBorders>
              <w:top w:val="single" w:sz="4" w:space="0" w:color="auto"/>
              <w:left w:val="single" w:sz="4" w:space="0" w:color="auto"/>
              <w:bottom w:val="single" w:sz="4" w:space="0" w:color="auto"/>
              <w:right w:val="single" w:sz="4" w:space="0" w:color="auto"/>
            </w:tcBorders>
            <w:hideMark/>
          </w:tcPr>
          <w:p w14:paraId="0144FBE7" w14:textId="77777777" w:rsidR="00B64A7D" w:rsidRDefault="00B64A7D">
            <w:pPr>
              <w:jc w:val="both"/>
            </w:pPr>
            <w:r>
              <w:t>Fakulta multimediálních komunikací</w:t>
            </w:r>
          </w:p>
        </w:tc>
      </w:tr>
      <w:tr w:rsidR="00B64A7D" w14:paraId="35D1A0B8" w14:textId="77777777" w:rsidTr="00B471E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012D3AA" w14:textId="77777777" w:rsidR="00B64A7D" w:rsidRDefault="00B64A7D">
            <w:pPr>
              <w:jc w:val="both"/>
              <w:rPr>
                <w:b/>
                <w:bCs/>
              </w:rPr>
            </w:pPr>
            <w:r>
              <w:rPr>
                <w:b/>
                <w:bCs/>
              </w:rPr>
              <w:t>Název studijního programu</w:t>
            </w:r>
          </w:p>
        </w:tc>
        <w:tc>
          <w:tcPr>
            <w:tcW w:w="7442" w:type="dxa"/>
            <w:gridSpan w:val="13"/>
            <w:tcBorders>
              <w:top w:val="single" w:sz="4" w:space="0" w:color="auto"/>
              <w:left w:val="single" w:sz="4" w:space="0" w:color="auto"/>
              <w:bottom w:val="single" w:sz="4" w:space="0" w:color="auto"/>
              <w:right w:val="single" w:sz="4" w:space="0" w:color="auto"/>
            </w:tcBorders>
            <w:hideMark/>
          </w:tcPr>
          <w:p w14:paraId="5D4EDF19" w14:textId="77777777" w:rsidR="00B64A7D" w:rsidRDefault="00B64A7D">
            <w:pPr>
              <w:jc w:val="both"/>
            </w:pPr>
            <w:r>
              <w:t>Teorie a praxe audiovizuální tvorby</w:t>
            </w:r>
          </w:p>
        </w:tc>
      </w:tr>
      <w:tr w:rsidR="00B64A7D" w14:paraId="1EE35881" w14:textId="77777777" w:rsidTr="00B471E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0F7621" w14:textId="77777777" w:rsidR="00B64A7D" w:rsidRDefault="00B64A7D">
            <w:pPr>
              <w:jc w:val="both"/>
              <w:rPr>
                <w:b/>
                <w:bCs/>
              </w:rPr>
            </w:pPr>
            <w:r>
              <w:rPr>
                <w:b/>
                <w:bCs/>
              </w:rPr>
              <w:t>Jméno a příjmení</w:t>
            </w:r>
          </w:p>
        </w:tc>
        <w:tc>
          <w:tcPr>
            <w:tcW w:w="4536" w:type="dxa"/>
            <w:gridSpan w:val="5"/>
            <w:tcBorders>
              <w:top w:val="single" w:sz="4" w:space="0" w:color="auto"/>
              <w:left w:val="single" w:sz="4" w:space="0" w:color="auto"/>
              <w:bottom w:val="single" w:sz="4" w:space="0" w:color="auto"/>
              <w:right w:val="single" w:sz="4" w:space="0" w:color="auto"/>
            </w:tcBorders>
            <w:hideMark/>
          </w:tcPr>
          <w:p w14:paraId="5A33AE2C" w14:textId="77777777" w:rsidR="00B64A7D" w:rsidRDefault="00B64A7D">
            <w:pPr>
              <w:jc w:val="both"/>
            </w:pPr>
            <w:r>
              <w:t>Irena Kocí</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BADB431" w14:textId="77777777" w:rsidR="00B64A7D" w:rsidRDefault="00B64A7D">
            <w:pPr>
              <w:jc w:val="both"/>
              <w:rPr>
                <w:b/>
                <w:bCs/>
              </w:rPr>
            </w:pPr>
            <w:r>
              <w:rPr>
                <w:b/>
                <w:bCs/>
              </w:rPr>
              <w:t>Tituly</w:t>
            </w:r>
          </w:p>
        </w:tc>
        <w:tc>
          <w:tcPr>
            <w:tcW w:w="2197" w:type="dxa"/>
            <w:gridSpan w:val="7"/>
            <w:tcBorders>
              <w:top w:val="single" w:sz="4" w:space="0" w:color="auto"/>
              <w:left w:val="single" w:sz="4" w:space="0" w:color="auto"/>
              <w:bottom w:val="single" w:sz="4" w:space="0" w:color="auto"/>
              <w:right w:val="single" w:sz="4" w:space="0" w:color="auto"/>
            </w:tcBorders>
            <w:hideMark/>
          </w:tcPr>
          <w:p w14:paraId="21E665FD" w14:textId="77777777" w:rsidR="00B64A7D" w:rsidRDefault="00B64A7D">
            <w:pPr>
              <w:jc w:val="both"/>
            </w:pPr>
            <w:r>
              <w:t>MgA.</w:t>
            </w:r>
          </w:p>
        </w:tc>
      </w:tr>
      <w:tr w:rsidR="00B64A7D" w14:paraId="12FAA85B" w14:textId="77777777" w:rsidTr="00B471E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C70C2E" w14:textId="77777777" w:rsidR="00B64A7D" w:rsidRDefault="00B64A7D">
            <w:pPr>
              <w:jc w:val="both"/>
              <w:rPr>
                <w:b/>
                <w:bCs/>
              </w:rPr>
            </w:pPr>
            <w:r>
              <w:rPr>
                <w:b/>
                <w:bCs/>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792B06D7" w14:textId="77777777" w:rsidR="00B64A7D" w:rsidRDefault="00B64A7D">
            <w:pPr>
              <w:jc w:val="both"/>
            </w:pPr>
            <w:r>
              <w:t>1974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2B266E9" w14:textId="77777777" w:rsidR="00B64A7D" w:rsidRDefault="00B64A7D">
            <w:pPr>
              <w:jc w:val="both"/>
              <w:rPr>
                <w:b/>
                <w:bCs/>
              </w:rPr>
            </w:pPr>
            <w:r>
              <w:rPr>
                <w:b/>
                <w:bC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1122B56A" w14:textId="77777777" w:rsidR="00B64A7D" w:rsidRDefault="00B64A7D">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B9662E5" w14:textId="77777777" w:rsidR="00B64A7D" w:rsidRDefault="00B64A7D">
            <w:pPr>
              <w:jc w:val="both"/>
              <w:rPr>
                <w:b/>
                <w:bCs/>
              </w:rPr>
            </w:pPr>
            <w:r>
              <w:rPr>
                <w:b/>
                <w:bCs/>
              </w:rPr>
              <w:t>rozsah</w:t>
            </w:r>
          </w:p>
        </w:tc>
        <w:tc>
          <w:tcPr>
            <w:tcW w:w="709" w:type="dxa"/>
            <w:tcBorders>
              <w:top w:val="single" w:sz="4" w:space="0" w:color="auto"/>
              <w:left w:val="single" w:sz="4" w:space="0" w:color="auto"/>
              <w:bottom w:val="single" w:sz="4" w:space="0" w:color="auto"/>
              <w:right w:val="single" w:sz="4" w:space="0" w:color="auto"/>
            </w:tcBorders>
            <w:hideMark/>
          </w:tcPr>
          <w:p w14:paraId="535CF5A8" w14:textId="77777777" w:rsidR="00B64A7D" w:rsidRDefault="00B64A7D">
            <w:pPr>
              <w:jc w:val="both"/>
            </w:pPr>
            <w:proofErr w:type="gramStart"/>
            <w:r>
              <w:t>40h</w:t>
            </w:r>
            <w:proofErr w:type="gramEnd"/>
            <w:r>
              <w:t>/t</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04921A6" w14:textId="77777777" w:rsidR="00B64A7D" w:rsidRDefault="00B64A7D">
            <w:pPr>
              <w:jc w:val="both"/>
              <w:rPr>
                <w:b/>
                <w:bCs/>
              </w:rPr>
            </w:pPr>
            <w:r>
              <w:rPr>
                <w:b/>
                <w:bCs/>
              </w:rPr>
              <w:t>do kdy</w:t>
            </w:r>
          </w:p>
        </w:tc>
        <w:tc>
          <w:tcPr>
            <w:tcW w:w="1488" w:type="dxa"/>
            <w:gridSpan w:val="3"/>
            <w:tcBorders>
              <w:top w:val="single" w:sz="4" w:space="0" w:color="auto"/>
              <w:left w:val="single" w:sz="4" w:space="0" w:color="auto"/>
              <w:bottom w:val="single" w:sz="4" w:space="0" w:color="auto"/>
              <w:right w:val="single" w:sz="4" w:space="0" w:color="auto"/>
            </w:tcBorders>
          </w:tcPr>
          <w:p w14:paraId="009C9B33" w14:textId="1D0BD496" w:rsidR="00B64A7D" w:rsidRDefault="001C5161">
            <w:pPr>
              <w:jc w:val="both"/>
            </w:pPr>
            <w:r>
              <w:t>12/2019</w:t>
            </w:r>
          </w:p>
        </w:tc>
      </w:tr>
      <w:tr w:rsidR="00B64A7D" w14:paraId="415E1514" w14:textId="77777777" w:rsidTr="00B471EC">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1960B6" w14:textId="77777777" w:rsidR="00B64A7D" w:rsidRDefault="00B64A7D">
            <w:pPr>
              <w:jc w:val="both"/>
              <w:rPr>
                <w:b/>
                <w:bCs/>
              </w:rPr>
            </w:pPr>
            <w:r>
              <w:rPr>
                <w:b/>
                <w:bC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299FE732" w14:textId="77777777" w:rsidR="00B64A7D" w:rsidRDefault="00B64A7D">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675266A" w14:textId="77777777" w:rsidR="00B64A7D" w:rsidRDefault="00B64A7D">
            <w:pPr>
              <w:jc w:val="both"/>
              <w:rPr>
                <w:b/>
                <w:bCs/>
              </w:rPr>
            </w:pPr>
            <w:r>
              <w:rPr>
                <w:b/>
                <w:bCs/>
              </w:rPr>
              <w:t>rozsah</w:t>
            </w:r>
          </w:p>
        </w:tc>
        <w:tc>
          <w:tcPr>
            <w:tcW w:w="709" w:type="dxa"/>
            <w:tcBorders>
              <w:top w:val="single" w:sz="4" w:space="0" w:color="auto"/>
              <w:left w:val="single" w:sz="4" w:space="0" w:color="auto"/>
              <w:bottom w:val="single" w:sz="4" w:space="0" w:color="auto"/>
              <w:right w:val="single" w:sz="4" w:space="0" w:color="auto"/>
            </w:tcBorders>
            <w:hideMark/>
          </w:tcPr>
          <w:p w14:paraId="074FB060" w14:textId="77777777" w:rsidR="00B64A7D" w:rsidRDefault="00B64A7D">
            <w:pPr>
              <w:jc w:val="both"/>
            </w:pPr>
            <w:proofErr w:type="gramStart"/>
            <w:r>
              <w:t>40h</w:t>
            </w:r>
            <w:proofErr w:type="gramEnd"/>
            <w:r>
              <w:t>/t</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72E187C" w14:textId="77777777" w:rsidR="00B64A7D" w:rsidRDefault="00B64A7D">
            <w:pPr>
              <w:jc w:val="both"/>
              <w:rPr>
                <w:b/>
                <w:bCs/>
              </w:rPr>
            </w:pPr>
            <w:r>
              <w:rPr>
                <w:b/>
                <w:bCs/>
              </w:rPr>
              <w:t>do kdy</w:t>
            </w:r>
          </w:p>
        </w:tc>
        <w:tc>
          <w:tcPr>
            <w:tcW w:w="1488" w:type="dxa"/>
            <w:gridSpan w:val="3"/>
            <w:tcBorders>
              <w:top w:val="single" w:sz="4" w:space="0" w:color="auto"/>
              <w:left w:val="single" w:sz="4" w:space="0" w:color="auto"/>
              <w:bottom w:val="single" w:sz="4" w:space="0" w:color="auto"/>
              <w:right w:val="single" w:sz="4" w:space="0" w:color="auto"/>
            </w:tcBorders>
          </w:tcPr>
          <w:p w14:paraId="5E6E1D12" w14:textId="7DB6B7E0" w:rsidR="00B64A7D" w:rsidRDefault="001C5161">
            <w:pPr>
              <w:jc w:val="both"/>
            </w:pPr>
            <w:r>
              <w:t>12/2019</w:t>
            </w:r>
          </w:p>
        </w:tc>
      </w:tr>
      <w:tr w:rsidR="00B64A7D" w14:paraId="32DA6C6A" w14:textId="77777777" w:rsidTr="00B471EC">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5B7C6D" w14:textId="77777777" w:rsidR="00B64A7D" w:rsidRDefault="00B64A7D">
            <w:pPr>
              <w:jc w:val="both"/>
            </w:pPr>
            <w:r>
              <w:rPr>
                <w:b/>
                <w:bC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C14B79" w14:textId="77777777" w:rsidR="00B64A7D" w:rsidRDefault="00B64A7D">
            <w:pPr>
              <w:jc w:val="both"/>
              <w:rPr>
                <w:b/>
                <w:bCs/>
              </w:rPr>
            </w:pPr>
            <w:r>
              <w:rPr>
                <w:b/>
                <w:bCs/>
              </w:rPr>
              <w:t>typ prac. vztahu</w:t>
            </w:r>
          </w:p>
        </w:tc>
        <w:tc>
          <w:tcPr>
            <w:tcW w:w="219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B792DAF" w14:textId="77777777" w:rsidR="00B64A7D" w:rsidRDefault="00B64A7D">
            <w:pPr>
              <w:jc w:val="both"/>
              <w:rPr>
                <w:b/>
                <w:bCs/>
              </w:rPr>
            </w:pPr>
            <w:r>
              <w:rPr>
                <w:b/>
                <w:bCs/>
              </w:rPr>
              <w:t>rozsah</w:t>
            </w:r>
          </w:p>
        </w:tc>
      </w:tr>
      <w:tr w:rsidR="00B64A7D" w14:paraId="388582C7" w14:textId="77777777" w:rsidTr="00B471EC">
        <w:tc>
          <w:tcPr>
            <w:tcW w:w="6060" w:type="dxa"/>
            <w:gridSpan w:val="5"/>
            <w:tcBorders>
              <w:top w:val="single" w:sz="4" w:space="0" w:color="auto"/>
              <w:left w:val="single" w:sz="4" w:space="0" w:color="auto"/>
              <w:bottom w:val="single" w:sz="4" w:space="0" w:color="auto"/>
              <w:right w:val="single" w:sz="4" w:space="0" w:color="auto"/>
            </w:tcBorders>
            <w:hideMark/>
          </w:tcPr>
          <w:p w14:paraId="007DF02F" w14:textId="77777777" w:rsidR="00B64A7D" w:rsidRDefault="00B64A7D">
            <w:pPr>
              <w:jc w:val="both"/>
            </w:pPr>
            <w:r>
              <w:t>Slezská univerzita v Opavě, Audiovizuální tvorba</w:t>
            </w:r>
          </w:p>
        </w:tc>
        <w:tc>
          <w:tcPr>
            <w:tcW w:w="1703" w:type="dxa"/>
            <w:gridSpan w:val="2"/>
            <w:tcBorders>
              <w:top w:val="single" w:sz="4" w:space="0" w:color="auto"/>
              <w:left w:val="single" w:sz="4" w:space="0" w:color="auto"/>
              <w:bottom w:val="single" w:sz="4" w:space="0" w:color="auto"/>
              <w:right w:val="single" w:sz="4" w:space="0" w:color="auto"/>
            </w:tcBorders>
            <w:hideMark/>
          </w:tcPr>
          <w:p w14:paraId="7A73EE19" w14:textId="77777777" w:rsidR="00B64A7D" w:rsidRDefault="00B64A7D">
            <w:pPr>
              <w:jc w:val="both"/>
            </w:pPr>
            <w:r>
              <w:t>pp</w:t>
            </w:r>
          </w:p>
        </w:tc>
        <w:tc>
          <w:tcPr>
            <w:tcW w:w="2197" w:type="dxa"/>
            <w:gridSpan w:val="7"/>
            <w:tcBorders>
              <w:top w:val="single" w:sz="4" w:space="0" w:color="auto"/>
              <w:left w:val="single" w:sz="4" w:space="0" w:color="auto"/>
              <w:bottom w:val="single" w:sz="4" w:space="0" w:color="auto"/>
              <w:right w:val="single" w:sz="4" w:space="0" w:color="auto"/>
            </w:tcBorders>
            <w:hideMark/>
          </w:tcPr>
          <w:p w14:paraId="4C8229AC" w14:textId="77777777" w:rsidR="00B64A7D" w:rsidRDefault="00B64A7D">
            <w:pPr>
              <w:jc w:val="both"/>
            </w:pPr>
            <w:proofErr w:type="gramStart"/>
            <w:r>
              <w:t>20h</w:t>
            </w:r>
            <w:proofErr w:type="gramEnd"/>
            <w:r>
              <w:t>/t</w:t>
            </w:r>
          </w:p>
        </w:tc>
      </w:tr>
      <w:tr w:rsidR="00B64A7D" w14:paraId="3880D1C9" w14:textId="77777777" w:rsidTr="00B471EC">
        <w:tc>
          <w:tcPr>
            <w:tcW w:w="6060" w:type="dxa"/>
            <w:gridSpan w:val="5"/>
            <w:tcBorders>
              <w:top w:val="single" w:sz="4" w:space="0" w:color="auto"/>
              <w:left w:val="single" w:sz="4" w:space="0" w:color="auto"/>
              <w:bottom w:val="single" w:sz="4" w:space="0" w:color="auto"/>
              <w:right w:val="single" w:sz="4" w:space="0" w:color="auto"/>
            </w:tcBorders>
          </w:tcPr>
          <w:p w14:paraId="74F6D738"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CAB71C3" w14:textId="77777777" w:rsidR="00B64A7D" w:rsidRDefault="00B64A7D">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18380768" w14:textId="77777777" w:rsidR="00B64A7D" w:rsidRDefault="00B64A7D">
            <w:pPr>
              <w:jc w:val="both"/>
            </w:pPr>
          </w:p>
        </w:tc>
      </w:tr>
      <w:tr w:rsidR="00B64A7D" w14:paraId="156C6368" w14:textId="77777777" w:rsidTr="00B471EC">
        <w:tc>
          <w:tcPr>
            <w:tcW w:w="6060" w:type="dxa"/>
            <w:gridSpan w:val="5"/>
            <w:tcBorders>
              <w:top w:val="single" w:sz="4" w:space="0" w:color="auto"/>
              <w:left w:val="single" w:sz="4" w:space="0" w:color="auto"/>
              <w:bottom w:val="single" w:sz="4" w:space="0" w:color="auto"/>
              <w:right w:val="single" w:sz="4" w:space="0" w:color="auto"/>
            </w:tcBorders>
          </w:tcPr>
          <w:p w14:paraId="40FCDDEB"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FDA484D" w14:textId="77777777" w:rsidR="00B64A7D" w:rsidRDefault="00B64A7D">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34149A33" w14:textId="77777777" w:rsidR="00B64A7D" w:rsidRDefault="00B64A7D">
            <w:pPr>
              <w:jc w:val="both"/>
            </w:pPr>
          </w:p>
        </w:tc>
      </w:tr>
      <w:tr w:rsidR="00B64A7D" w14:paraId="4F20529A" w14:textId="77777777" w:rsidTr="00B471EC">
        <w:tc>
          <w:tcPr>
            <w:tcW w:w="6060" w:type="dxa"/>
            <w:gridSpan w:val="5"/>
            <w:tcBorders>
              <w:top w:val="single" w:sz="4" w:space="0" w:color="auto"/>
              <w:left w:val="single" w:sz="4" w:space="0" w:color="auto"/>
              <w:bottom w:val="single" w:sz="4" w:space="0" w:color="auto"/>
              <w:right w:val="single" w:sz="4" w:space="0" w:color="auto"/>
            </w:tcBorders>
          </w:tcPr>
          <w:p w14:paraId="7A2E4E31"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D7A9D98" w14:textId="77777777" w:rsidR="00B64A7D" w:rsidRDefault="00B64A7D">
            <w:pPr>
              <w:jc w:val="both"/>
            </w:pPr>
          </w:p>
        </w:tc>
        <w:tc>
          <w:tcPr>
            <w:tcW w:w="2197" w:type="dxa"/>
            <w:gridSpan w:val="7"/>
            <w:tcBorders>
              <w:top w:val="single" w:sz="4" w:space="0" w:color="auto"/>
              <w:left w:val="single" w:sz="4" w:space="0" w:color="auto"/>
              <w:bottom w:val="single" w:sz="4" w:space="0" w:color="auto"/>
              <w:right w:val="single" w:sz="4" w:space="0" w:color="auto"/>
            </w:tcBorders>
          </w:tcPr>
          <w:p w14:paraId="43FCAA5C" w14:textId="77777777" w:rsidR="00B64A7D" w:rsidRDefault="00B64A7D">
            <w:pPr>
              <w:jc w:val="both"/>
            </w:pPr>
          </w:p>
        </w:tc>
      </w:tr>
      <w:tr w:rsidR="00B64A7D" w14:paraId="7A8686B3" w14:textId="77777777" w:rsidTr="00B471E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60DCD37" w14:textId="77777777" w:rsidR="00B64A7D" w:rsidRDefault="00B64A7D">
            <w:pPr>
              <w:jc w:val="both"/>
            </w:pPr>
            <w:r>
              <w:rPr>
                <w:b/>
                <w:bCs/>
              </w:rPr>
              <w:t>Předměty příslušného studijního programu a způsob zapojení do jejich výuky, příp. další zapojení do uskutečňování studijního programu</w:t>
            </w:r>
          </w:p>
        </w:tc>
      </w:tr>
      <w:tr w:rsidR="00B64A7D" w14:paraId="6FF699F1" w14:textId="77777777" w:rsidTr="00B471EC">
        <w:trPr>
          <w:trHeight w:val="1118"/>
        </w:trPr>
        <w:tc>
          <w:tcPr>
            <w:tcW w:w="9960" w:type="dxa"/>
            <w:gridSpan w:val="14"/>
            <w:tcBorders>
              <w:top w:val="nil"/>
              <w:left w:val="single" w:sz="4" w:space="0" w:color="auto"/>
              <w:bottom w:val="single" w:sz="4" w:space="0" w:color="auto"/>
              <w:right w:val="single" w:sz="4" w:space="0" w:color="auto"/>
            </w:tcBorders>
          </w:tcPr>
          <w:p w14:paraId="15EA8B6C" w14:textId="77777777" w:rsidR="00B64A7D" w:rsidRDefault="00B64A7D">
            <w:pPr>
              <w:jc w:val="both"/>
            </w:pPr>
          </w:p>
          <w:p w14:paraId="61F37497" w14:textId="77777777" w:rsidR="00B64A7D" w:rsidRDefault="00B64A7D">
            <w:pPr>
              <w:jc w:val="both"/>
            </w:pPr>
            <w:r>
              <w:t xml:space="preserve">Výrobní praktika 1-10 (garant </w:t>
            </w:r>
            <w:proofErr w:type="gramStart"/>
            <w:r>
              <w:t>50%</w:t>
            </w:r>
            <w:proofErr w:type="gramEnd"/>
            <w:r>
              <w:t>, vede cvičení)</w:t>
            </w:r>
          </w:p>
          <w:p w14:paraId="53CCB433" w14:textId="77777777" w:rsidR="00B64A7D" w:rsidRDefault="00B64A7D">
            <w:pPr>
              <w:jc w:val="both"/>
            </w:pPr>
            <w:r>
              <w:t>Plenér</w:t>
            </w:r>
          </w:p>
          <w:p w14:paraId="6F29DF38" w14:textId="77777777" w:rsidR="00B64A7D" w:rsidRDefault="00B64A7D">
            <w:pPr>
              <w:jc w:val="both"/>
            </w:pPr>
            <w:r>
              <w:t xml:space="preserve">Audiovizuální praktika Režie a scenáristika 3-5 (garant, vedoucí semináře </w:t>
            </w:r>
            <w:proofErr w:type="gramStart"/>
            <w:r>
              <w:t>50%</w:t>
            </w:r>
            <w:proofErr w:type="gramEnd"/>
            <w:r>
              <w:t>)</w:t>
            </w:r>
          </w:p>
          <w:p w14:paraId="34654741" w14:textId="77777777" w:rsidR="00B64A7D" w:rsidRDefault="00B64A7D">
            <w:pPr>
              <w:jc w:val="both"/>
            </w:pPr>
            <w:r>
              <w:t>Teorie a technologie Režie a scenáristika 3-</w:t>
            </w:r>
            <w:proofErr w:type="gramStart"/>
            <w:r>
              <w:t xml:space="preserve">5 </w:t>
            </w:r>
            <w:r>
              <w:rPr>
                <w:color w:val="FF0000"/>
              </w:rPr>
              <w:t xml:space="preserve"> </w:t>
            </w:r>
            <w:r>
              <w:t>(</w:t>
            </w:r>
            <w:proofErr w:type="gramEnd"/>
            <w:r>
              <w:t>garant, vedoucí semináře 50%)</w:t>
            </w:r>
          </w:p>
          <w:p w14:paraId="4DF5C419" w14:textId="77777777" w:rsidR="00A23353" w:rsidRDefault="00B64A7D" w:rsidP="00A23353">
            <w:pPr>
              <w:jc w:val="both"/>
              <w:rPr>
                <w:ins w:id="701" w:author="Ponížilová Hana" w:date="2020-02-13T17:10:00Z"/>
              </w:rPr>
            </w:pPr>
            <w:r>
              <w:t xml:space="preserve">Režie a scenáristika bakalářský projekt </w:t>
            </w:r>
            <w:ins w:id="702" w:author="Ponížilová Hana" w:date="2020-02-13T17:10:00Z">
              <w:r w:rsidR="00A23353">
                <w:t>(garant, 10 % výuky, vedoucí semináře)</w:t>
              </w:r>
            </w:ins>
          </w:p>
          <w:p w14:paraId="2C6B4F46" w14:textId="35530BBB" w:rsidR="00B64A7D" w:rsidDel="00A23353" w:rsidRDefault="00B64A7D">
            <w:pPr>
              <w:jc w:val="both"/>
              <w:rPr>
                <w:del w:id="703" w:author="Ponížilová Hana" w:date="2020-02-13T17:10:00Z"/>
              </w:rPr>
            </w:pPr>
            <w:del w:id="704" w:author="Ponížilová Hana" w:date="2020-02-13T17:10:00Z">
              <w:r w:rsidDel="00A23353">
                <w:delText>(garant, vedoucí semináře 50%)</w:delText>
              </w:r>
            </w:del>
          </w:p>
          <w:p w14:paraId="2BCCEEEC" w14:textId="77777777" w:rsidR="00B64A7D" w:rsidRDefault="00B64A7D">
            <w:pPr>
              <w:jc w:val="both"/>
            </w:pPr>
          </w:p>
        </w:tc>
      </w:tr>
      <w:tr w:rsidR="00B64A7D" w14:paraId="6044FCF0" w14:textId="77777777" w:rsidTr="00B471E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27C93F5" w14:textId="77777777" w:rsidR="00B64A7D" w:rsidRDefault="00B64A7D">
            <w:pPr>
              <w:jc w:val="both"/>
            </w:pPr>
            <w:r>
              <w:rPr>
                <w:b/>
                <w:bCs/>
              </w:rPr>
              <w:t xml:space="preserve">Údaje o vzdělání na VŠ </w:t>
            </w:r>
          </w:p>
        </w:tc>
      </w:tr>
      <w:tr w:rsidR="00B64A7D" w14:paraId="6213C322" w14:textId="77777777" w:rsidTr="00B471EC">
        <w:trPr>
          <w:trHeight w:val="938"/>
        </w:trPr>
        <w:tc>
          <w:tcPr>
            <w:tcW w:w="9960" w:type="dxa"/>
            <w:gridSpan w:val="14"/>
            <w:tcBorders>
              <w:top w:val="single" w:sz="4" w:space="0" w:color="auto"/>
              <w:left w:val="single" w:sz="4" w:space="0" w:color="auto"/>
              <w:bottom w:val="single" w:sz="4" w:space="0" w:color="auto"/>
              <w:right w:val="single" w:sz="4" w:space="0" w:color="auto"/>
            </w:tcBorders>
          </w:tcPr>
          <w:p w14:paraId="51A86258" w14:textId="77777777" w:rsidR="00B64A7D" w:rsidRDefault="00B64A7D"/>
          <w:p w14:paraId="43D1BE08" w14:textId="77777777" w:rsidR="00B64A7D" w:rsidRDefault="00B64A7D">
            <w:r>
              <w:t>1998: JAMU Brno, MgA. (obor Televizní a rozhlasová dramaturgie a scenáristika)</w:t>
            </w:r>
            <w:r>
              <w:br/>
              <w:t>2016 - dosud: Fakulta multimediálních komunikací UTB ve Zlíně, studium Ph.D.</w:t>
            </w:r>
          </w:p>
          <w:p w14:paraId="6074209B" w14:textId="77777777" w:rsidR="00B64A7D" w:rsidRDefault="00B64A7D"/>
        </w:tc>
      </w:tr>
      <w:tr w:rsidR="00B64A7D" w14:paraId="30A9C6D8" w14:textId="77777777" w:rsidTr="00B471E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B31CD9D" w14:textId="77777777" w:rsidR="00B64A7D" w:rsidRDefault="00B64A7D">
            <w:pPr>
              <w:jc w:val="both"/>
              <w:rPr>
                <w:b/>
                <w:bCs/>
              </w:rPr>
            </w:pPr>
            <w:r>
              <w:rPr>
                <w:b/>
                <w:bCs/>
              </w:rPr>
              <w:t>Údaje o odborném působení od absolvování VŠ</w:t>
            </w:r>
          </w:p>
        </w:tc>
      </w:tr>
      <w:tr w:rsidR="00B64A7D" w14:paraId="227AC1E3" w14:textId="77777777" w:rsidTr="00B471EC">
        <w:trPr>
          <w:trHeight w:val="1296"/>
        </w:trPr>
        <w:tc>
          <w:tcPr>
            <w:tcW w:w="9960" w:type="dxa"/>
            <w:gridSpan w:val="14"/>
            <w:tcBorders>
              <w:top w:val="single" w:sz="4" w:space="0" w:color="auto"/>
              <w:left w:val="single" w:sz="4" w:space="0" w:color="auto"/>
              <w:bottom w:val="single" w:sz="4" w:space="0" w:color="auto"/>
              <w:right w:val="single" w:sz="4" w:space="0" w:color="auto"/>
            </w:tcBorders>
            <w:hideMark/>
          </w:tcPr>
          <w:p w14:paraId="7C3E18E4" w14:textId="77777777" w:rsidR="00B64A7D" w:rsidRDefault="00B64A7D">
            <w:pPr>
              <w:jc w:val="both"/>
            </w:pPr>
            <w:r>
              <w:t xml:space="preserve">1998 - </w:t>
            </w:r>
            <w:proofErr w:type="gramStart"/>
            <w:r>
              <w:t>dosud - svobodné</w:t>
            </w:r>
            <w:proofErr w:type="gramEnd"/>
            <w:r>
              <w:t xml:space="preserve"> povolání scenáristka a externí dramaturgyně v ČT - studio Brno a Ostrava.</w:t>
            </w:r>
          </w:p>
          <w:p w14:paraId="754DED84" w14:textId="77777777" w:rsidR="00B64A7D" w:rsidRDefault="00B64A7D">
            <w:r>
              <w:t>2016 - dosud: Univerzita Tomáše Bati ve Zlíně, Fakulta multimediálních komunikací, akademický pracovník</w:t>
            </w:r>
          </w:p>
          <w:p w14:paraId="499DE98C" w14:textId="77777777" w:rsidR="00B64A7D" w:rsidRDefault="00B64A7D">
            <w:r>
              <w:t>2013 - dosud: Slezská univerzita v Opavě, Audiovizuální tvorba</w:t>
            </w:r>
          </w:p>
          <w:p w14:paraId="4A157ECB" w14:textId="77777777" w:rsidR="00B64A7D" w:rsidRDefault="00B64A7D">
            <w:pPr>
              <w:jc w:val="both"/>
            </w:pPr>
            <w:proofErr w:type="gramStart"/>
            <w:r>
              <w:t>2010 - 2015</w:t>
            </w:r>
            <w:proofErr w:type="gramEnd"/>
            <w:r>
              <w:t xml:space="preserve"> - PR a FR specialista TyfloCentrum Brno, o.p.s. (rekvalifikační kurz Profesionální fundraiser)</w:t>
            </w:r>
          </w:p>
          <w:p w14:paraId="35AE10E8" w14:textId="77777777" w:rsidR="00B64A7D" w:rsidRDefault="00B64A7D">
            <w:pPr>
              <w:jc w:val="both"/>
            </w:pPr>
            <w:r>
              <w:t>Oponentury diplomových prací JAMU (2008).</w:t>
            </w:r>
          </w:p>
          <w:p w14:paraId="71CB61FB" w14:textId="77777777" w:rsidR="00B64A7D" w:rsidRDefault="00B64A7D">
            <w:r>
              <w:t>Hodnotitelka projektů Pomozte dětem za Českou televizi Brno (2009).</w:t>
            </w:r>
          </w:p>
        </w:tc>
      </w:tr>
      <w:tr w:rsidR="00B64A7D" w14:paraId="1E70D95C" w14:textId="77777777" w:rsidTr="00B471EC">
        <w:trPr>
          <w:trHeight w:val="250"/>
        </w:trPr>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A6CE3ED" w14:textId="77777777" w:rsidR="00B64A7D" w:rsidRDefault="00B64A7D">
            <w:pPr>
              <w:jc w:val="both"/>
            </w:pPr>
            <w:r>
              <w:rPr>
                <w:b/>
                <w:bCs/>
              </w:rPr>
              <w:t>Zkušenosti s vedením kvalifikačních a rigorózních prací</w:t>
            </w:r>
          </w:p>
        </w:tc>
      </w:tr>
      <w:tr w:rsidR="00B64A7D" w14:paraId="7D305968" w14:textId="77777777" w:rsidTr="00B471EC">
        <w:trPr>
          <w:trHeight w:val="1105"/>
        </w:trPr>
        <w:tc>
          <w:tcPr>
            <w:tcW w:w="9960" w:type="dxa"/>
            <w:gridSpan w:val="14"/>
            <w:tcBorders>
              <w:top w:val="single" w:sz="4" w:space="0" w:color="auto"/>
              <w:left w:val="single" w:sz="4" w:space="0" w:color="auto"/>
              <w:bottom w:val="single" w:sz="4" w:space="0" w:color="auto"/>
              <w:right w:val="single" w:sz="4" w:space="0" w:color="auto"/>
            </w:tcBorders>
          </w:tcPr>
          <w:p w14:paraId="6A4F653A" w14:textId="77777777" w:rsidR="00B64A7D" w:rsidRDefault="00B64A7D">
            <w:pPr>
              <w:jc w:val="both"/>
            </w:pPr>
          </w:p>
          <w:p w14:paraId="02EB54DD" w14:textId="77777777" w:rsidR="00B64A7D" w:rsidRDefault="00B64A7D">
            <w:pPr>
              <w:jc w:val="both"/>
            </w:pPr>
            <w:r>
              <w:t xml:space="preserve">Vedení cca </w:t>
            </w:r>
            <w:proofErr w:type="gramStart"/>
            <w:r>
              <w:t>20ti</w:t>
            </w:r>
            <w:proofErr w:type="gramEnd"/>
            <w:r>
              <w:t xml:space="preserve"> bakalářských a diplomových prací.</w:t>
            </w:r>
          </w:p>
          <w:p w14:paraId="19236041" w14:textId="77777777" w:rsidR="00B64A7D" w:rsidRDefault="00B64A7D">
            <w:pPr>
              <w:jc w:val="both"/>
            </w:pPr>
            <w:r>
              <w:t>Tvorba posudků vedoucí práce i oponentských.</w:t>
            </w:r>
          </w:p>
        </w:tc>
      </w:tr>
      <w:tr w:rsidR="00B64A7D" w14:paraId="0A7F3433" w14:textId="77777777" w:rsidTr="00B471EC">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2E2D9AD" w14:textId="77777777" w:rsidR="00B64A7D" w:rsidRDefault="00B64A7D">
            <w:pPr>
              <w:jc w:val="both"/>
            </w:pPr>
            <w:r>
              <w:rPr>
                <w:b/>
                <w:bCs/>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3C59519" w14:textId="77777777" w:rsidR="00B64A7D" w:rsidRDefault="00B64A7D">
            <w:pPr>
              <w:jc w:val="both"/>
            </w:pPr>
            <w:r>
              <w:rPr>
                <w:b/>
                <w:bC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DF58BFE" w14:textId="77777777" w:rsidR="00B64A7D" w:rsidRDefault="00B64A7D">
            <w:pPr>
              <w:jc w:val="both"/>
            </w:pPr>
            <w:r>
              <w:rPr>
                <w:b/>
                <w:bCs/>
              </w:rPr>
              <w:t>Řízení konáno na VŠ</w:t>
            </w:r>
          </w:p>
        </w:tc>
        <w:tc>
          <w:tcPr>
            <w:tcW w:w="2120"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700853AE" w14:textId="77777777" w:rsidR="00B64A7D" w:rsidRDefault="00B64A7D">
            <w:pPr>
              <w:jc w:val="both"/>
              <w:rPr>
                <w:b/>
                <w:bCs/>
              </w:rPr>
            </w:pPr>
            <w:r>
              <w:rPr>
                <w:b/>
                <w:bCs/>
              </w:rPr>
              <w:t>Ohlasy publikací</w:t>
            </w:r>
          </w:p>
        </w:tc>
      </w:tr>
      <w:tr w:rsidR="00B64A7D" w14:paraId="24BA5ED9" w14:textId="77777777" w:rsidTr="00B471EC">
        <w:trPr>
          <w:cantSplit/>
        </w:trPr>
        <w:tc>
          <w:tcPr>
            <w:tcW w:w="3347" w:type="dxa"/>
            <w:gridSpan w:val="2"/>
            <w:tcBorders>
              <w:top w:val="single" w:sz="4" w:space="0" w:color="auto"/>
              <w:left w:val="single" w:sz="4" w:space="0" w:color="auto"/>
              <w:bottom w:val="single" w:sz="4" w:space="0" w:color="auto"/>
              <w:right w:val="single" w:sz="4" w:space="0" w:color="auto"/>
            </w:tcBorders>
          </w:tcPr>
          <w:p w14:paraId="4D0230EA" w14:textId="77777777" w:rsidR="00B64A7D" w:rsidRDefault="00B64A7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81B572C" w14:textId="77777777" w:rsidR="00B64A7D" w:rsidRDefault="00B64A7D">
            <w:pPr>
              <w:jc w:val="both"/>
            </w:pPr>
          </w:p>
          <w:p w14:paraId="7BEC2ED6" w14:textId="77777777" w:rsidR="00B64A7D" w:rsidRDefault="00B64A7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ECDD19D" w14:textId="77777777" w:rsidR="00B64A7D" w:rsidRDefault="00B64A7D">
            <w:pPr>
              <w:jc w:val="both"/>
            </w:pPr>
          </w:p>
          <w:p w14:paraId="28EF2FE8" w14:textId="77777777" w:rsidR="00B64A7D" w:rsidRDefault="00B64A7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B0D8FC6" w14:textId="77777777" w:rsidR="00B64A7D" w:rsidRDefault="00B64A7D">
            <w:pPr>
              <w:jc w:val="both"/>
            </w:pPr>
            <w:r>
              <w:rPr>
                <w:b/>
                <w:bC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2519D7C" w14:textId="77777777" w:rsidR="00B64A7D" w:rsidRDefault="00B64A7D">
            <w:pPr>
              <w:jc w:val="both"/>
              <w:rPr>
                <w:sz w:val="18"/>
                <w:szCs w:val="18"/>
              </w:rPr>
            </w:pPr>
            <w:r>
              <w:rPr>
                <w:b/>
                <w:bCs/>
                <w:sz w:val="18"/>
                <w:szCs w:val="18"/>
              </w:rPr>
              <w:t>Scopus</w:t>
            </w:r>
          </w:p>
        </w:tc>
        <w:tc>
          <w:tcPr>
            <w:tcW w:w="7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136FF2" w14:textId="77777777" w:rsidR="00B64A7D" w:rsidRDefault="00B64A7D">
            <w:pPr>
              <w:jc w:val="both"/>
            </w:pPr>
            <w:r>
              <w:rPr>
                <w:b/>
                <w:bCs/>
                <w:sz w:val="18"/>
                <w:szCs w:val="18"/>
              </w:rPr>
              <w:t>ostatní</w:t>
            </w:r>
          </w:p>
        </w:tc>
      </w:tr>
      <w:tr w:rsidR="00B64A7D" w14:paraId="1BE49A01" w14:textId="77777777" w:rsidTr="00B471EC">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D56CB2" w14:textId="77777777" w:rsidR="00B64A7D" w:rsidRDefault="00B64A7D">
            <w:pPr>
              <w:jc w:val="both"/>
            </w:pPr>
            <w:r>
              <w:rPr>
                <w:b/>
                <w:bCs/>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B7B58A" w14:textId="77777777" w:rsidR="00B64A7D" w:rsidRDefault="00B64A7D">
            <w:pPr>
              <w:jc w:val="both"/>
            </w:pPr>
            <w:r>
              <w:rPr>
                <w:b/>
                <w:bC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CBC56E9" w14:textId="77777777" w:rsidR="00B64A7D" w:rsidRDefault="00B64A7D">
            <w:pPr>
              <w:jc w:val="both"/>
            </w:pPr>
            <w:r>
              <w:rPr>
                <w:b/>
                <w:bCs/>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005EF214" w14:textId="77777777" w:rsidR="00B64A7D" w:rsidRDefault="00B64A7D">
            <w:pPr>
              <w:jc w:val="both"/>
              <w:rPr>
                <w:b/>
                <w:bCs/>
              </w:rPr>
            </w:pPr>
          </w:p>
        </w:tc>
        <w:tc>
          <w:tcPr>
            <w:tcW w:w="693" w:type="dxa"/>
            <w:vMerge w:val="restart"/>
            <w:tcBorders>
              <w:top w:val="single" w:sz="4" w:space="0" w:color="auto"/>
              <w:left w:val="single" w:sz="4" w:space="0" w:color="auto"/>
              <w:bottom w:val="single" w:sz="4" w:space="0" w:color="auto"/>
              <w:right w:val="single" w:sz="4" w:space="0" w:color="auto"/>
            </w:tcBorders>
          </w:tcPr>
          <w:p w14:paraId="55799D0A" w14:textId="77777777" w:rsidR="00B64A7D" w:rsidRDefault="00B64A7D">
            <w:pPr>
              <w:jc w:val="both"/>
              <w:rPr>
                <w:b/>
                <w:bCs/>
              </w:rPr>
            </w:pPr>
          </w:p>
        </w:tc>
        <w:tc>
          <w:tcPr>
            <w:tcW w:w="795" w:type="dxa"/>
            <w:gridSpan w:val="2"/>
            <w:vMerge w:val="restart"/>
            <w:tcBorders>
              <w:top w:val="single" w:sz="4" w:space="0" w:color="auto"/>
              <w:left w:val="single" w:sz="4" w:space="0" w:color="auto"/>
              <w:bottom w:val="single" w:sz="4" w:space="0" w:color="auto"/>
              <w:right w:val="single" w:sz="4" w:space="0" w:color="auto"/>
            </w:tcBorders>
          </w:tcPr>
          <w:p w14:paraId="358A762E" w14:textId="77777777" w:rsidR="00B64A7D" w:rsidRDefault="00B64A7D">
            <w:pPr>
              <w:jc w:val="both"/>
              <w:rPr>
                <w:b/>
                <w:bCs/>
              </w:rPr>
            </w:pPr>
          </w:p>
        </w:tc>
      </w:tr>
      <w:tr w:rsidR="00B64A7D" w14:paraId="4E1105C5" w14:textId="77777777" w:rsidTr="00B471EC">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2BF4E34B" w14:textId="77777777" w:rsidR="00B64A7D" w:rsidRDefault="00B64A7D">
            <w:pPr>
              <w:jc w:val="both"/>
            </w:pPr>
          </w:p>
          <w:p w14:paraId="6CC0804C" w14:textId="77777777" w:rsidR="00B64A7D" w:rsidRDefault="00B64A7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006CB76" w14:textId="77777777" w:rsidR="00B64A7D" w:rsidRDefault="00B64A7D">
            <w:pPr>
              <w:jc w:val="both"/>
            </w:pPr>
          </w:p>
          <w:p w14:paraId="0FB83E6B" w14:textId="77777777" w:rsidR="00B64A7D" w:rsidRDefault="00B64A7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A3F4C77" w14:textId="77777777" w:rsidR="00B64A7D" w:rsidRDefault="00B64A7D">
            <w:pPr>
              <w:jc w:val="both"/>
            </w:pPr>
          </w:p>
          <w:p w14:paraId="5965308B" w14:textId="77777777" w:rsidR="00B64A7D" w:rsidRDefault="00B64A7D">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1A0430FF" w14:textId="77777777" w:rsidR="00B64A7D" w:rsidRDefault="00B64A7D">
            <w:pPr>
              <w:rPr>
                <w:b/>
                <w:bCs/>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2DD85AB7" w14:textId="77777777" w:rsidR="00B64A7D" w:rsidRDefault="00B64A7D">
            <w:pPr>
              <w:rPr>
                <w:b/>
                <w:bCs/>
              </w:rPr>
            </w:pPr>
          </w:p>
        </w:tc>
        <w:tc>
          <w:tcPr>
            <w:tcW w:w="795" w:type="dxa"/>
            <w:gridSpan w:val="2"/>
            <w:vMerge/>
            <w:tcBorders>
              <w:top w:val="single" w:sz="4" w:space="0" w:color="auto"/>
              <w:left w:val="single" w:sz="4" w:space="0" w:color="auto"/>
              <w:bottom w:val="single" w:sz="4" w:space="0" w:color="auto"/>
              <w:right w:val="single" w:sz="4" w:space="0" w:color="auto"/>
            </w:tcBorders>
            <w:vAlign w:val="center"/>
            <w:hideMark/>
          </w:tcPr>
          <w:p w14:paraId="601CDB2C" w14:textId="77777777" w:rsidR="00B64A7D" w:rsidRDefault="00B64A7D">
            <w:pPr>
              <w:rPr>
                <w:b/>
                <w:bCs/>
              </w:rPr>
            </w:pPr>
          </w:p>
        </w:tc>
      </w:tr>
      <w:tr w:rsidR="00B64A7D" w14:paraId="595E4653" w14:textId="77777777" w:rsidTr="00B471EC">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E1727C9" w14:textId="77777777" w:rsidR="00B64A7D" w:rsidRDefault="00B64A7D">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B64A7D" w14:paraId="69345000" w14:textId="77777777" w:rsidTr="00B471EC">
        <w:trPr>
          <w:trHeight w:val="884"/>
        </w:trPr>
        <w:tc>
          <w:tcPr>
            <w:tcW w:w="9960" w:type="dxa"/>
            <w:gridSpan w:val="14"/>
            <w:tcBorders>
              <w:top w:val="single" w:sz="4" w:space="0" w:color="auto"/>
              <w:left w:val="single" w:sz="4" w:space="0" w:color="auto"/>
              <w:bottom w:val="single" w:sz="4" w:space="0" w:color="auto"/>
              <w:right w:val="single" w:sz="4" w:space="0" w:color="auto"/>
            </w:tcBorders>
            <w:hideMark/>
          </w:tcPr>
          <w:p w14:paraId="33B5E617" w14:textId="77777777" w:rsidR="00A23353" w:rsidRDefault="00A23353">
            <w:pPr>
              <w:rPr>
                <w:ins w:id="705" w:author="Ponížilová Hana" w:date="2020-02-13T17:10:00Z"/>
              </w:rPr>
            </w:pPr>
          </w:p>
          <w:p w14:paraId="10BCC52F" w14:textId="1FAFBB6C" w:rsidR="00B64A7D" w:rsidRDefault="00B64A7D">
            <w:r>
              <w:t>Scenáristka a dramaturgyně cyklu České televize Záhady Toma Wizarda (cca 30 autorských scénářů + cca 100 dílů dramaturgie)</w:t>
            </w:r>
            <w:r>
              <w:br/>
              <w:t>Scenáristka cyklů Bydlení je hra, Šikulové, AZ kvíz, Na stopě (hrané pasáže), Za našima humny, Ta naše povaha česká (2010, scénář „K poctě zbraň“, režie P. Jurda)</w:t>
            </w:r>
          </w:p>
          <w:p w14:paraId="34E5462F" w14:textId="77777777" w:rsidR="00B64A7D" w:rsidRDefault="00B64A7D">
            <w:pPr>
              <w:jc w:val="both"/>
            </w:pPr>
            <w:r>
              <w:t>Dramaturgické posudky pro Českou televizi (Hodinový manžel, Velbloud uchem jehly, Křesťanský magazín aj.).</w:t>
            </w:r>
          </w:p>
          <w:p w14:paraId="5AC2560F" w14:textId="77777777" w:rsidR="00B64A7D" w:rsidRDefault="00B64A7D">
            <w:pPr>
              <w:jc w:val="both"/>
            </w:pPr>
            <w:r>
              <w:t>Dramaturgické posudky pro Státní fond kinematografie.</w:t>
            </w:r>
          </w:p>
          <w:p w14:paraId="6C6C673F" w14:textId="77777777" w:rsidR="00B64A7D" w:rsidRDefault="00B64A7D">
            <w:pPr>
              <w:jc w:val="both"/>
            </w:pPr>
            <w:r>
              <w:t>Spolupráce na scénáři televizního filmu Boží duha (s Drahoslavem Makovičkou, režie Jiří Svoboda)</w:t>
            </w:r>
          </w:p>
          <w:p w14:paraId="15C1C803" w14:textId="77777777" w:rsidR="00B64A7D" w:rsidRDefault="00B64A7D">
            <w:pPr>
              <w:jc w:val="both"/>
            </w:pPr>
            <w:r>
              <w:t xml:space="preserve">Scénáře hraných filmů pro </w:t>
            </w:r>
            <w:proofErr w:type="gramStart"/>
            <w:r>
              <w:t>kinodistribuci- v</w:t>
            </w:r>
            <w:proofErr w:type="gramEnd"/>
            <w:r>
              <w:t xml:space="preserve"> tvůrčím procesu (literární vývoj podpořen Státním fondem pro kinematografii, Jihomoravským nadačním filmovým fondem).</w:t>
            </w:r>
          </w:p>
          <w:p w14:paraId="4622D2C3" w14:textId="77777777" w:rsidR="00B64A7D" w:rsidRDefault="00B64A7D">
            <w:pPr>
              <w:rPr>
                <w:u w:val="single"/>
              </w:rPr>
            </w:pPr>
            <w:r>
              <w:rPr>
                <w:u w:val="single"/>
              </w:rPr>
              <w:lastRenderedPageBreak/>
              <w:t xml:space="preserve">Publikační </w:t>
            </w:r>
            <w:proofErr w:type="gramStart"/>
            <w:r>
              <w:rPr>
                <w:u w:val="single"/>
              </w:rPr>
              <w:t>aktivity -</w:t>
            </w:r>
            <w:r>
              <w:t xml:space="preserve"> </w:t>
            </w:r>
            <w:r>
              <w:rPr>
                <w:u w:val="single"/>
              </w:rPr>
              <w:t>knihy</w:t>
            </w:r>
            <w:proofErr w:type="gramEnd"/>
            <w:r>
              <w:rPr>
                <w:u w:val="single"/>
              </w:rPr>
              <w:t>:</w:t>
            </w:r>
          </w:p>
          <w:p w14:paraId="40FC5B1B" w14:textId="77777777" w:rsidR="00B64A7D" w:rsidRDefault="00B64A7D">
            <w:r>
              <w:t xml:space="preserve"> – povídka („Bílá kniha", Ostrava 2009)</w:t>
            </w:r>
          </w:p>
          <w:p w14:paraId="2C3FF39A" w14:textId="77777777" w:rsidR="00B64A7D" w:rsidRDefault="00B64A7D">
            <w:r>
              <w:t>-  rozhovor s Janem Balabánem („Balabán publicistika a hry / 1", Host, 2012)</w:t>
            </w:r>
          </w:p>
          <w:p w14:paraId="2C7117CA" w14:textId="77777777" w:rsidR="00B64A7D" w:rsidRDefault="00B64A7D">
            <w:r>
              <w:t xml:space="preserve">- </w:t>
            </w:r>
            <w:r>
              <w:rPr>
                <w:u w:val="single"/>
              </w:rPr>
              <w:t xml:space="preserve">blog a web </w:t>
            </w:r>
            <w:r>
              <w:rPr>
                <w:color w:val="0000FF"/>
                <w:u w:val="single"/>
              </w:rPr>
              <w:t>http://www.centrumpronevidome.cz/media/</w:t>
            </w:r>
            <w:r>
              <w:t xml:space="preserve"> + </w:t>
            </w:r>
            <w:r>
              <w:rPr>
                <w:color w:val="0000FF"/>
                <w:u w:val="single"/>
              </w:rPr>
              <w:t>http://blog.centrumpronevidome.cz/author/koci/page/16/</w:t>
            </w:r>
          </w:p>
          <w:p w14:paraId="09AA66BE" w14:textId="77777777" w:rsidR="00B64A7D" w:rsidRDefault="00B64A7D">
            <w:r>
              <w:t xml:space="preserve">-  2018 - </w:t>
            </w:r>
            <w:proofErr w:type="gramStart"/>
            <w:r>
              <w:t>Albatros - kniha</w:t>
            </w:r>
            <w:proofErr w:type="gramEnd"/>
            <w:r>
              <w:t xml:space="preserve"> pro děti Zima ve světě zvířat (slovensky 2019, Zima vo svete zvierat)</w:t>
            </w:r>
          </w:p>
        </w:tc>
      </w:tr>
      <w:tr w:rsidR="00B64A7D" w14:paraId="4577B1FF" w14:textId="77777777" w:rsidTr="00B471EC">
        <w:trPr>
          <w:trHeight w:val="218"/>
        </w:trPr>
        <w:tc>
          <w:tcPr>
            <w:tcW w:w="9960"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16EE0D0F" w14:textId="77777777" w:rsidR="00B64A7D" w:rsidRDefault="00B64A7D">
            <w:pPr>
              <w:rPr>
                <w:b/>
                <w:bCs/>
              </w:rPr>
            </w:pPr>
            <w:r>
              <w:rPr>
                <w:b/>
                <w:bCs/>
              </w:rPr>
              <w:lastRenderedPageBreak/>
              <w:t>Působení v zahraničí</w:t>
            </w:r>
          </w:p>
        </w:tc>
      </w:tr>
      <w:tr w:rsidR="00B64A7D" w14:paraId="05D3041A" w14:textId="77777777" w:rsidTr="00B471EC">
        <w:trPr>
          <w:trHeight w:val="328"/>
        </w:trPr>
        <w:tc>
          <w:tcPr>
            <w:tcW w:w="9960" w:type="dxa"/>
            <w:gridSpan w:val="14"/>
            <w:tcBorders>
              <w:top w:val="single" w:sz="4" w:space="0" w:color="auto"/>
              <w:left w:val="single" w:sz="4" w:space="0" w:color="auto"/>
              <w:bottom w:val="single" w:sz="4" w:space="0" w:color="auto"/>
              <w:right w:val="single" w:sz="4" w:space="0" w:color="auto"/>
            </w:tcBorders>
          </w:tcPr>
          <w:p w14:paraId="1BF44A4C" w14:textId="77777777" w:rsidR="00B64A7D" w:rsidRDefault="00B64A7D">
            <w:pPr>
              <w:rPr>
                <w:b/>
                <w:bCs/>
              </w:rPr>
            </w:pPr>
          </w:p>
        </w:tc>
      </w:tr>
      <w:tr w:rsidR="00B64A7D" w14:paraId="264521C5" w14:textId="77777777" w:rsidTr="00B471EC">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B511FA8" w14:textId="77777777" w:rsidR="00B64A7D" w:rsidRDefault="00B64A7D">
            <w:pPr>
              <w:jc w:val="both"/>
              <w:rPr>
                <w:b/>
                <w:bCs/>
              </w:rPr>
            </w:pPr>
            <w:r>
              <w:rPr>
                <w:b/>
                <w:bCs/>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hideMark/>
          </w:tcPr>
          <w:p w14:paraId="42382B13" w14:textId="77777777" w:rsidR="00B64A7D" w:rsidRDefault="00B64A7D">
            <w:pPr>
              <w:jc w:val="both"/>
            </w:pPr>
            <w:r>
              <w:t xml:space="preserve">v. r. </w:t>
            </w: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D956D5" w14:textId="77777777" w:rsidR="00B64A7D" w:rsidRDefault="00B64A7D">
            <w:pPr>
              <w:jc w:val="both"/>
            </w:pPr>
            <w:r>
              <w:rPr>
                <w:b/>
                <w:bCs/>
              </w:rPr>
              <w:t>datum</w:t>
            </w:r>
          </w:p>
        </w:tc>
        <w:tc>
          <w:tcPr>
            <w:tcW w:w="2120" w:type="dxa"/>
            <w:gridSpan w:val="5"/>
            <w:tcBorders>
              <w:top w:val="single" w:sz="4" w:space="0" w:color="auto"/>
              <w:left w:val="single" w:sz="4" w:space="0" w:color="auto"/>
              <w:bottom w:val="single" w:sz="4" w:space="0" w:color="auto"/>
              <w:right w:val="single" w:sz="4" w:space="0" w:color="auto"/>
            </w:tcBorders>
            <w:hideMark/>
          </w:tcPr>
          <w:p w14:paraId="4FE52EE7" w14:textId="77777777" w:rsidR="00B64A7D" w:rsidRDefault="00B64A7D">
            <w:pPr>
              <w:jc w:val="both"/>
            </w:pPr>
            <w:r>
              <w:t>30. 9. 2019</w:t>
            </w:r>
          </w:p>
        </w:tc>
      </w:tr>
    </w:tbl>
    <w:p w14:paraId="452D51D7" w14:textId="77777777" w:rsidR="00B64A7D" w:rsidRDefault="00B64A7D" w:rsidP="00B64A7D">
      <w:pPr>
        <w:spacing w:after="160" w:line="25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B64A7D" w14:paraId="293A7791" w14:textId="77777777" w:rsidTr="00317C4D">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58E37633" w14:textId="77777777" w:rsidR="00B64A7D" w:rsidRDefault="00B64A7D">
            <w:pPr>
              <w:jc w:val="both"/>
              <w:rPr>
                <w:b/>
                <w:sz w:val="28"/>
              </w:rPr>
            </w:pPr>
            <w:r>
              <w:rPr>
                <w:b/>
                <w:sz w:val="28"/>
              </w:rPr>
              <w:lastRenderedPageBreak/>
              <w:t>C-I – Personální zabezpečení</w:t>
            </w:r>
          </w:p>
        </w:tc>
      </w:tr>
      <w:tr w:rsidR="00B64A7D" w14:paraId="732A330A" w14:textId="77777777" w:rsidTr="00317C4D">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309C4E0" w14:textId="77777777" w:rsidR="00B64A7D" w:rsidRDefault="00B64A7D">
            <w:pPr>
              <w:jc w:val="both"/>
              <w:rPr>
                <w:b/>
                <w:sz w:val="24"/>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hideMark/>
          </w:tcPr>
          <w:p w14:paraId="68D29EFD" w14:textId="77777777" w:rsidR="00B64A7D" w:rsidRDefault="00B64A7D">
            <w:pPr>
              <w:jc w:val="both"/>
            </w:pPr>
            <w:r>
              <w:t>Univerzita Tomáše Bati ve Zlíně</w:t>
            </w:r>
          </w:p>
        </w:tc>
      </w:tr>
      <w:tr w:rsidR="00B64A7D" w14:paraId="08DAA53D" w14:textId="77777777" w:rsidTr="00317C4D">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4F4EC63" w14:textId="77777777" w:rsidR="00B64A7D" w:rsidRDefault="00B64A7D">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hideMark/>
          </w:tcPr>
          <w:p w14:paraId="331D5F38" w14:textId="77777777" w:rsidR="00B64A7D" w:rsidRDefault="00B64A7D">
            <w:pPr>
              <w:jc w:val="both"/>
            </w:pPr>
            <w:r>
              <w:t>Fakulta multimediálních komunikací</w:t>
            </w:r>
          </w:p>
        </w:tc>
      </w:tr>
      <w:tr w:rsidR="00B64A7D" w14:paraId="08EBDDE4" w14:textId="77777777" w:rsidTr="00317C4D">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701C9FC" w14:textId="77777777" w:rsidR="00B64A7D" w:rsidRDefault="00B64A7D">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hideMark/>
          </w:tcPr>
          <w:p w14:paraId="2AAEA48F" w14:textId="77777777" w:rsidR="00B64A7D" w:rsidRDefault="00B64A7D">
            <w:pPr>
              <w:jc w:val="both"/>
            </w:pPr>
            <w:r>
              <w:t>Teorie a praxe audiovizuální tvorby</w:t>
            </w:r>
          </w:p>
        </w:tc>
      </w:tr>
      <w:tr w:rsidR="00B64A7D" w14:paraId="6D9A1864" w14:textId="77777777" w:rsidTr="00317C4D">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BAC226F" w14:textId="77777777" w:rsidR="00B64A7D" w:rsidRDefault="00B64A7D">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14:paraId="75B1D569" w14:textId="77777777" w:rsidR="00B64A7D" w:rsidRDefault="00B64A7D">
            <w:pPr>
              <w:jc w:val="both"/>
            </w:pPr>
            <w:r>
              <w:t>Lubomír Konečný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2551C39" w14:textId="77777777" w:rsidR="00B64A7D" w:rsidRDefault="00B64A7D">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562892F1" w14:textId="77777777" w:rsidR="00B64A7D" w:rsidRDefault="00B64A7D">
            <w:pPr>
              <w:jc w:val="both"/>
            </w:pPr>
            <w:r>
              <w:t xml:space="preserve">MgA. </w:t>
            </w:r>
          </w:p>
        </w:tc>
      </w:tr>
      <w:tr w:rsidR="00B64A7D" w14:paraId="6A706B89" w14:textId="77777777" w:rsidTr="00317C4D">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BA6A34C" w14:textId="77777777" w:rsidR="00B64A7D" w:rsidRDefault="00B64A7D">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hideMark/>
          </w:tcPr>
          <w:p w14:paraId="52D374E6" w14:textId="77777777" w:rsidR="00B64A7D" w:rsidRDefault="00B64A7D">
            <w:pPr>
              <w:jc w:val="both"/>
            </w:pPr>
            <w:r>
              <w:t>1976</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53870AD" w14:textId="77777777" w:rsidR="00B64A7D" w:rsidRDefault="00B64A7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31475D83" w14:textId="77777777" w:rsidR="00B64A7D" w:rsidRDefault="00B64A7D">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9DB3B11"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A75B1CD" w14:textId="77777777" w:rsidR="00B64A7D" w:rsidRDefault="00B64A7D">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32C8E8" w14:textId="77777777" w:rsidR="00B64A7D" w:rsidRDefault="00B64A7D">
            <w:pPr>
              <w:jc w:val="both"/>
              <w:rPr>
                <w:b/>
              </w:rPr>
            </w:pPr>
            <w:r>
              <w:rPr>
                <w:b/>
              </w:rPr>
              <w:t>do</w:t>
            </w:r>
          </w:p>
          <w:p w14:paraId="17525868" w14:textId="77777777" w:rsidR="00B64A7D" w:rsidRDefault="00B64A7D">
            <w:pPr>
              <w:jc w:val="both"/>
              <w:rPr>
                <w:b/>
              </w:rPr>
            </w:pPr>
            <w:r>
              <w:rPr>
                <w:b/>
              </w:rPr>
              <w:t>kdy</w:t>
            </w:r>
          </w:p>
        </w:tc>
        <w:tc>
          <w:tcPr>
            <w:tcW w:w="1387" w:type="dxa"/>
            <w:gridSpan w:val="2"/>
            <w:tcBorders>
              <w:top w:val="single" w:sz="4" w:space="0" w:color="auto"/>
              <w:left w:val="single" w:sz="4" w:space="0" w:color="auto"/>
              <w:bottom w:val="single" w:sz="4" w:space="0" w:color="auto"/>
              <w:right w:val="single" w:sz="4" w:space="0" w:color="auto"/>
            </w:tcBorders>
          </w:tcPr>
          <w:p w14:paraId="4D164561" w14:textId="6C116616" w:rsidR="00B64A7D" w:rsidRDefault="00173FEB">
            <w:pPr>
              <w:jc w:val="both"/>
            </w:pPr>
            <w:r>
              <w:t>12/2019</w:t>
            </w:r>
          </w:p>
        </w:tc>
      </w:tr>
      <w:tr w:rsidR="00B64A7D" w14:paraId="20A1B52F" w14:textId="77777777" w:rsidTr="00317C4D">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DA43AD" w14:textId="77777777" w:rsidR="00B64A7D" w:rsidRDefault="00B64A7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51634D0A" w14:textId="77777777" w:rsidR="00B64A7D" w:rsidRDefault="00B64A7D">
            <w:pPr>
              <w:jc w:val="both"/>
            </w:pPr>
            <w:r>
              <w:rPr>
                <w:rFonts w:eastAsia="Calibr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8F68F3"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DBA16D5" w14:textId="77777777" w:rsidR="00B64A7D" w:rsidRDefault="00B64A7D">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0ABA14" w14:textId="77777777" w:rsidR="00B64A7D" w:rsidRDefault="00B64A7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915CCB" w14:textId="728639E6" w:rsidR="00B64A7D" w:rsidRDefault="00173FEB">
            <w:pPr>
              <w:jc w:val="both"/>
            </w:pPr>
            <w:r>
              <w:t>12/2019</w:t>
            </w:r>
          </w:p>
        </w:tc>
      </w:tr>
      <w:tr w:rsidR="00B64A7D" w14:paraId="1CE15A25" w14:textId="77777777" w:rsidTr="00317C4D">
        <w:tc>
          <w:tcPr>
            <w:tcW w:w="6056" w:type="dxa"/>
            <w:gridSpan w:val="5"/>
            <w:tcBorders>
              <w:top w:val="single" w:sz="4" w:space="0" w:color="auto"/>
              <w:left w:val="single" w:sz="4" w:space="0" w:color="auto"/>
              <w:bottom w:val="single" w:sz="4" w:space="0" w:color="auto"/>
              <w:right w:val="single" w:sz="4" w:space="0" w:color="auto"/>
            </w:tcBorders>
            <w:shd w:val="clear" w:color="auto" w:fill="F7CAAC"/>
          </w:tcPr>
          <w:p w14:paraId="76B092F4" w14:textId="77777777" w:rsidR="00B64A7D" w:rsidRDefault="00B64A7D">
            <w:pPr>
              <w:jc w:val="both"/>
              <w:rPr>
                <w:b/>
              </w:rPr>
            </w:pPr>
            <w:r>
              <w:rPr>
                <w:b/>
              </w:rPr>
              <w:t>Další současná působení jako akademický pracovník na jiných VŠ</w:t>
            </w:r>
          </w:p>
          <w:p w14:paraId="6F029466" w14:textId="77777777" w:rsidR="00B64A7D" w:rsidRDefault="00B64A7D">
            <w:pPr>
              <w:autoSpaceDE w:val="0"/>
              <w:autoSpaceDN w:val="0"/>
              <w:adjustRightInd w:val="0"/>
              <w:rPr>
                <w:rFonts w:eastAsia="Calibri"/>
                <w:color w:val="FF0000"/>
                <w:sz w:val="16"/>
                <w:szCs w:val="16"/>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03ED56" w14:textId="77777777" w:rsidR="00B64A7D" w:rsidRDefault="00B64A7D">
            <w:pPr>
              <w:jc w:val="both"/>
              <w:rPr>
                <w:b/>
                <w:sz w:val="24"/>
                <w:szCs w:val="24"/>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EB4E5D2" w14:textId="77777777" w:rsidR="00B64A7D" w:rsidRDefault="00B64A7D">
            <w:pPr>
              <w:jc w:val="both"/>
              <w:rPr>
                <w:b/>
              </w:rPr>
            </w:pPr>
            <w:r>
              <w:rPr>
                <w:b/>
              </w:rPr>
              <w:t>rozsah</w:t>
            </w:r>
          </w:p>
        </w:tc>
      </w:tr>
      <w:tr w:rsidR="00B64A7D" w14:paraId="532674CC" w14:textId="77777777" w:rsidTr="00317C4D">
        <w:tc>
          <w:tcPr>
            <w:tcW w:w="6056" w:type="dxa"/>
            <w:gridSpan w:val="5"/>
            <w:tcBorders>
              <w:top w:val="single" w:sz="4" w:space="0" w:color="auto"/>
              <w:left w:val="single" w:sz="4" w:space="0" w:color="auto"/>
              <w:bottom w:val="single" w:sz="4" w:space="0" w:color="auto"/>
              <w:right w:val="single" w:sz="4" w:space="0" w:color="auto"/>
            </w:tcBorders>
          </w:tcPr>
          <w:p w14:paraId="0C4C0168"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ADE9C97"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92A3455" w14:textId="77777777" w:rsidR="00B64A7D" w:rsidRDefault="00B64A7D">
            <w:pPr>
              <w:jc w:val="both"/>
            </w:pPr>
          </w:p>
        </w:tc>
      </w:tr>
      <w:tr w:rsidR="00B64A7D" w14:paraId="657C10C4" w14:textId="77777777" w:rsidTr="00317C4D">
        <w:tc>
          <w:tcPr>
            <w:tcW w:w="6056" w:type="dxa"/>
            <w:gridSpan w:val="5"/>
            <w:tcBorders>
              <w:top w:val="single" w:sz="4" w:space="0" w:color="auto"/>
              <w:left w:val="single" w:sz="4" w:space="0" w:color="auto"/>
              <w:bottom w:val="single" w:sz="4" w:space="0" w:color="auto"/>
              <w:right w:val="single" w:sz="4" w:space="0" w:color="auto"/>
            </w:tcBorders>
          </w:tcPr>
          <w:p w14:paraId="055BA0BC"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73211FB"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46E8A12D" w14:textId="77777777" w:rsidR="00B64A7D" w:rsidRDefault="00B64A7D">
            <w:pPr>
              <w:jc w:val="both"/>
            </w:pPr>
          </w:p>
        </w:tc>
      </w:tr>
      <w:tr w:rsidR="00B64A7D" w14:paraId="1E164831" w14:textId="77777777" w:rsidTr="00317C4D">
        <w:tc>
          <w:tcPr>
            <w:tcW w:w="6056" w:type="dxa"/>
            <w:gridSpan w:val="5"/>
            <w:tcBorders>
              <w:top w:val="single" w:sz="4" w:space="0" w:color="auto"/>
              <w:left w:val="single" w:sz="4" w:space="0" w:color="auto"/>
              <w:bottom w:val="single" w:sz="4" w:space="0" w:color="auto"/>
              <w:right w:val="single" w:sz="4" w:space="0" w:color="auto"/>
            </w:tcBorders>
          </w:tcPr>
          <w:p w14:paraId="639C0BBD"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47B3802"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620A993" w14:textId="77777777" w:rsidR="00B64A7D" w:rsidRDefault="00B64A7D">
            <w:pPr>
              <w:jc w:val="both"/>
            </w:pPr>
          </w:p>
        </w:tc>
      </w:tr>
      <w:tr w:rsidR="00B64A7D" w14:paraId="09DC78EA" w14:textId="77777777" w:rsidTr="00317C4D">
        <w:tc>
          <w:tcPr>
            <w:tcW w:w="6056" w:type="dxa"/>
            <w:gridSpan w:val="5"/>
            <w:tcBorders>
              <w:top w:val="single" w:sz="4" w:space="0" w:color="auto"/>
              <w:left w:val="single" w:sz="4" w:space="0" w:color="auto"/>
              <w:bottom w:val="single" w:sz="4" w:space="0" w:color="auto"/>
              <w:right w:val="single" w:sz="4" w:space="0" w:color="auto"/>
            </w:tcBorders>
          </w:tcPr>
          <w:p w14:paraId="57DC46D5"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8963AB6" w14:textId="77777777" w:rsidR="00B64A7D" w:rsidRDefault="00B64A7D">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76573014" w14:textId="77777777" w:rsidR="00B64A7D" w:rsidRDefault="00B64A7D">
            <w:pPr>
              <w:jc w:val="both"/>
            </w:pPr>
          </w:p>
        </w:tc>
      </w:tr>
      <w:tr w:rsidR="00B64A7D" w14:paraId="1B66A830" w14:textId="77777777" w:rsidTr="00317C4D">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A17500B" w14:textId="77777777" w:rsidR="00B64A7D" w:rsidRDefault="00B64A7D">
            <w:r>
              <w:rPr>
                <w:b/>
              </w:rPr>
              <w:t>Předměty příslušného studijního programu a způsob zapojení do jejich výuky, příp. další zapojení do uskutečňování studijního programu</w:t>
            </w:r>
          </w:p>
        </w:tc>
      </w:tr>
      <w:tr w:rsidR="00B64A7D" w14:paraId="2F5636AE" w14:textId="77777777" w:rsidTr="00317C4D">
        <w:trPr>
          <w:trHeight w:val="1606"/>
        </w:trPr>
        <w:tc>
          <w:tcPr>
            <w:tcW w:w="9855" w:type="dxa"/>
            <w:gridSpan w:val="11"/>
            <w:tcBorders>
              <w:top w:val="nil"/>
              <w:left w:val="single" w:sz="4" w:space="0" w:color="auto"/>
              <w:bottom w:val="single" w:sz="4" w:space="0" w:color="auto"/>
              <w:right w:val="single" w:sz="4" w:space="0" w:color="auto"/>
            </w:tcBorders>
          </w:tcPr>
          <w:p w14:paraId="4C4F0C62" w14:textId="77777777" w:rsidR="00B64A7D" w:rsidRDefault="00B64A7D">
            <w:pPr>
              <w:jc w:val="both"/>
              <w:rPr>
                <w:rFonts w:eastAsia="Calibri"/>
              </w:rPr>
            </w:pPr>
          </w:p>
          <w:p w14:paraId="0F9AE85E" w14:textId="77777777" w:rsidR="00B64A7D" w:rsidRDefault="00B64A7D">
            <w:pPr>
              <w:jc w:val="both"/>
              <w:rPr>
                <w:rFonts w:eastAsia="Calibri"/>
              </w:rPr>
            </w:pPr>
            <w:r>
              <w:t>Audiovizuální praktika Produkce 1-5 (garant, vedoucí semináře)</w:t>
            </w:r>
          </w:p>
          <w:p w14:paraId="44D10CAE" w14:textId="77777777" w:rsidR="00B64A7D" w:rsidRDefault="00B64A7D">
            <w:pPr>
              <w:jc w:val="both"/>
              <w:rPr>
                <w:rFonts w:eastAsia="Calibri"/>
              </w:rPr>
            </w:pPr>
            <w:r>
              <w:t>Výrobní praktika 1-6 (garant, vedoucí semináře)</w:t>
            </w:r>
          </w:p>
          <w:p w14:paraId="22E04156" w14:textId="77777777" w:rsidR="00B64A7D" w:rsidRDefault="00B64A7D">
            <w:pPr>
              <w:jc w:val="both"/>
              <w:rPr>
                <w:rFonts w:eastAsia="Calibri"/>
              </w:rPr>
            </w:pPr>
            <w:r>
              <w:t>Teorie a technologie Produkce 1-5 (garant, vedoucí semináře)</w:t>
            </w:r>
          </w:p>
          <w:p w14:paraId="103736B8" w14:textId="77777777" w:rsidR="00B64A7D" w:rsidRDefault="00B64A7D">
            <w:pPr>
              <w:jc w:val="both"/>
              <w:rPr>
                <w:sz w:val="24"/>
                <w:szCs w:val="24"/>
                <w:lang w:eastAsia="en-US"/>
              </w:rPr>
            </w:pPr>
            <w:r>
              <w:t>Filmová asistence Produkce 1,2</w:t>
            </w:r>
          </w:p>
          <w:p w14:paraId="4C7DB3AD" w14:textId="77777777" w:rsidR="00A23353" w:rsidRDefault="00B64A7D" w:rsidP="00A23353">
            <w:pPr>
              <w:jc w:val="both"/>
              <w:rPr>
                <w:ins w:id="706" w:author="Ponížilová Hana" w:date="2020-02-13T17:10:00Z"/>
                <w:rFonts w:eastAsia="Calibri"/>
              </w:rPr>
            </w:pPr>
            <w:r>
              <w:t>Produkce bakalářský projekt (garant, vedoucí semináře)</w:t>
            </w:r>
            <w:ins w:id="707" w:author="Ponížilová Hana" w:date="2020-02-13T17:10:00Z">
              <w:r w:rsidR="00A23353">
                <w:t xml:space="preserve"> (garant, 10 % výuky, vedoucí semináře)</w:t>
              </w:r>
            </w:ins>
          </w:p>
          <w:p w14:paraId="0C3D864F" w14:textId="77777777" w:rsidR="00B64A7D" w:rsidRDefault="00B64A7D">
            <w:pPr>
              <w:jc w:val="both"/>
              <w:rPr>
                <w:rFonts w:eastAsia="Calibri"/>
              </w:rPr>
            </w:pPr>
          </w:p>
        </w:tc>
      </w:tr>
      <w:tr w:rsidR="00B64A7D" w14:paraId="55129B64" w14:textId="77777777" w:rsidTr="00317C4D">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97C6A9C" w14:textId="77777777" w:rsidR="00B64A7D" w:rsidRDefault="00B64A7D">
            <w:pPr>
              <w:jc w:val="both"/>
            </w:pPr>
            <w:r>
              <w:rPr>
                <w:b/>
              </w:rPr>
              <w:t xml:space="preserve">Údaje o vzdělání na VŠ </w:t>
            </w:r>
          </w:p>
        </w:tc>
      </w:tr>
      <w:tr w:rsidR="00B64A7D" w14:paraId="46A5118D" w14:textId="77777777" w:rsidTr="00317C4D">
        <w:trPr>
          <w:trHeight w:val="885"/>
        </w:trPr>
        <w:tc>
          <w:tcPr>
            <w:tcW w:w="9855" w:type="dxa"/>
            <w:gridSpan w:val="11"/>
            <w:tcBorders>
              <w:top w:val="single" w:sz="4" w:space="0" w:color="auto"/>
              <w:left w:val="single" w:sz="4" w:space="0" w:color="auto"/>
              <w:bottom w:val="single" w:sz="4" w:space="0" w:color="auto"/>
              <w:right w:val="single" w:sz="4" w:space="0" w:color="auto"/>
            </w:tcBorders>
          </w:tcPr>
          <w:p w14:paraId="45E0386C" w14:textId="77777777" w:rsidR="00B64A7D" w:rsidRDefault="00B64A7D">
            <w:pPr>
              <w:rPr>
                <w:lang w:val="de-DE"/>
              </w:rPr>
            </w:pPr>
          </w:p>
          <w:p w14:paraId="45E1730E" w14:textId="77777777" w:rsidR="00B64A7D" w:rsidRDefault="00B64A7D">
            <w:r>
              <w:t>2004-2012: AMU Praha, Filmová akademie múzických umění, MgA.</w:t>
            </w:r>
          </w:p>
          <w:p w14:paraId="7507C888" w14:textId="77777777" w:rsidR="00B64A7D" w:rsidRDefault="00B64A7D">
            <w:r>
              <w:t xml:space="preserve"> </w:t>
            </w:r>
          </w:p>
        </w:tc>
      </w:tr>
      <w:tr w:rsidR="00B64A7D" w14:paraId="060FFCA5" w14:textId="77777777" w:rsidTr="00317C4D">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59F29B6" w14:textId="77777777" w:rsidR="00B64A7D" w:rsidRDefault="00B64A7D">
            <w:pPr>
              <w:jc w:val="both"/>
              <w:rPr>
                <w:b/>
              </w:rPr>
            </w:pPr>
            <w:r>
              <w:rPr>
                <w:b/>
              </w:rPr>
              <w:t>Údaje o odborném působení od absolvování VŠ</w:t>
            </w:r>
          </w:p>
        </w:tc>
      </w:tr>
      <w:tr w:rsidR="00B64A7D" w14:paraId="45F0EA37" w14:textId="77777777" w:rsidTr="00317C4D">
        <w:trPr>
          <w:trHeight w:val="1188"/>
        </w:trPr>
        <w:tc>
          <w:tcPr>
            <w:tcW w:w="9855" w:type="dxa"/>
            <w:gridSpan w:val="11"/>
            <w:tcBorders>
              <w:top w:val="single" w:sz="4" w:space="0" w:color="auto"/>
              <w:left w:val="single" w:sz="4" w:space="0" w:color="auto"/>
              <w:bottom w:val="single" w:sz="4" w:space="0" w:color="auto"/>
              <w:right w:val="single" w:sz="4" w:space="0" w:color="auto"/>
            </w:tcBorders>
            <w:hideMark/>
          </w:tcPr>
          <w:p w14:paraId="2E5BEB08" w14:textId="77777777" w:rsidR="00B64A7D" w:rsidRDefault="00B64A7D">
            <w:r>
              <w:t>2000-2006: shipping koordinátor a dramaturg mezinárodního filmového festivalu Febiofest v Praze</w:t>
            </w:r>
          </w:p>
          <w:p w14:paraId="17546860" w14:textId="77777777" w:rsidR="00B64A7D" w:rsidRDefault="00B64A7D">
            <w:r>
              <w:t>2004-2009: produkce a vydávání filmového časopisu Cinepur (Sdružení přátel Cinepuru, FAMU)</w:t>
            </w:r>
          </w:p>
          <w:p w14:paraId="1C34F5E1" w14:textId="77777777" w:rsidR="00B64A7D" w:rsidRDefault="00B64A7D">
            <w:proofErr w:type="gramStart"/>
            <w:r>
              <w:t xml:space="preserve">2007:   </w:t>
            </w:r>
            <w:proofErr w:type="gramEnd"/>
            <w:r>
              <w:t xml:space="preserve">       production manager (natáčení reklam a videoklipů) pro Mindriot s.r.o. a Punkfilm s.r.o.</w:t>
            </w:r>
          </w:p>
          <w:p w14:paraId="36C98BC2" w14:textId="77777777" w:rsidR="00B64A7D" w:rsidRDefault="00B64A7D">
            <w:r>
              <w:t>2007-2009: Endorfilm s.r.o., výkonný producent</w:t>
            </w:r>
          </w:p>
          <w:p w14:paraId="6D037534" w14:textId="77777777" w:rsidR="00B64A7D" w:rsidRDefault="00B64A7D">
            <w:r>
              <w:t>2009-2018: Barrandov Studio a.s., vedoucí dabingových studií, vedoucí Digitálních laboratoří, vedoucí odboru Filmová a televizní produkce, producent</w:t>
            </w:r>
          </w:p>
          <w:p w14:paraId="38B44307" w14:textId="77777777" w:rsidR="00B64A7D" w:rsidRDefault="00B64A7D">
            <w:proofErr w:type="gramStart"/>
            <w:r>
              <w:t>2017-dosud</w:t>
            </w:r>
            <w:proofErr w:type="gramEnd"/>
            <w:r>
              <w:t xml:space="preserve">: expert Státního fondu kinematografie </w:t>
            </w:r>
          </w:p>
          <w:p w14:paraId="767C3630" w14:textId="77777777" w:rsidR="00B64A7D" w:rsidRDefault="00B64A7D">
            <w:proofErr w:type="gramStart"/>
            <w:r>
              <w:t>2017-dosud</w:t>
            </w:r>
            <w:proofErr w:type="gramEnd"/>
            <w:r>
              <w:t>: dramaturg a vedoucí vývoje pro Analog Vision s.r.o.</w:t>
            </w:r>
          </w:p>
          <w:p w14:paraId="1637B6B1" w14:textId="77777777" w:rsidR="00B64A7D" w:rsidRDefault="00B64A7D">
            <w:proofErr w:type="gramStart"/>
            <w:r>
              <w:t>2019-dosud</w:t>
            </w:r>
            <w:proofErr w:type="gramEnd"/>
            <w:r>
              <w:t>: člen Komise pro filmové pobídky Státního fondu kinematografie</w:t>
            </w:r>
          </w:p>
          <w:p w14:paraId="72686376" w14:textId="77777777" w:rsidR="00B64A7D" w:rsidRDefault="00B64A7D">
            <w:proofErr w:type="gramStart"/>
            <w:r>
              <w:t>2019-dosud</w:t>
            </w:r>
            <w:proofErr w:type="gramEnd"/>
            <w:r>
              <w:t>: umělecký ředitel mezinárodního filmového festivalu Marienbad Film Festival</w:t>
            </w:r>
          </w:p>
          <w:p w14:paraId="29BCAACB" w14:textId="77777777" w:rsidR="00B64A7D" w:rsidRDefault="00B64A7D">
            <w:pPr>
              <w:rPr>
                <w:color w:val="FF0000"/>
                <w:sz w:val="16"/>
                <w:szCs w:val="16"/>
              </w:rPr>
            </w:pPr>
            <w:proofErr w:type="gramStart"/>
            <w:r>
              <w:t>2019-dosud</w:t>
            </w:r>
            <w:proofErr w:type="gramEnd"/>
            <w:r>
              <w:t>: Univerzita Tomáše Bati ve Zlíně, Fakulta multimediálních komunikací, akademický pracovník</w:t>
            </w:r>
          </w:p>
        </w:tc>
      </w:tr>
      <w:tr w:rsidR="00B64A7D" w14:paraId="6DC51A81" w14:textId="77777777" w:rsidTr="00317C4D">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65609DC" w14:textId="77777777" w:rsidR="00B64A7D" w:rsidRDefault="00B64A7D">
            <w:pPr>
              <w:jc w:val="both"/>
              <w:rPr>
                <w:sz w:val="24"/>
                <w:szCs w:val="24"/>
              </w:rPr>
            </w:pPr>
            <w:r>
              <w:rPr>
                <w:b/>
              </w:rPr>
              <w:t>Zkušenosti s vedením kvalifikačních a rigorózních prací</w:t>
            </w:r>
          </w:p>
        </w:tc>
      </w:tr>
      <w:tr w:rsidR="00B64A7D" w14:paraId="006FAF8D" w14:textId="77777777" w:rsidTr="00317C4D">
        <w:trPr>
          <w:trHeight w:val="1105"/>
        </w:trPr>
        <w:tc>
          <w:tcPr>
            <w:tcW w:w="9855" w:type="dxa"/>
            <w:gridSpan w:val="11"/>
            <w:tcBorders>
              <w:top w:val="single" w:sz="4" w:space="0" w:color="auto"/>
              <w:left w:val="single" w:sz="4" w:space="0" w:color="auto"/>
              <w:bottom w:val="single" w:sz="4" w:space="0" w:color="auto"/>
              <w:right w:val="single" w:sz="4" w:space="0" w:color="auto"/>
            </w:tcBorders>
          </w:tcPr>
          <w:p w14:paraId="3D96C20C" w14:textId="77777777" w:rsidR="00B64A7D" w:rsidRDefault="00B64A7D"/>
          <w:p w14:paraId="5B9F1183" w14:textId="77777777" w:rsidR="00B64A7D" w:rsidRDefault="00B64A7D"/>
        </w:tc>
      </w:tr>
      <w:tr w:rsidR="00B64A7D" w14:paraId="3E0918D6" w14:textId="77777777" w:rsidTr="00317C4D">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7AE6958" w14:textId="77777777" w:rsidR="00B64A7D" w:rsidRDefault="00B64A7D">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90C4CDB" w14:textId="77777777" w:rsidR="00B64A7D" w:rsidRDefault="00B64A7D">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7ED447A" w14:textId="77777777" w:rsidR="00B64A7D" w:rsidRDefault="00B64A7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tcPr>
          <w:p w14:paraId="7468CAC4" w14:textId="77777777" w:rsidR="00B64A7D" w:rsidRDefault="00B64A7D">
            <w:pPr>
              <w:jc w:val="both"/>
              <w:rPr>
                <w:b/>
              </w:rPr>
            </w:pPr>
            <w:r>
              <w:rPr>
                <w:b/>
              </w:rPr>
              <w:t>Ohlasy publikací</w:t>
            </w:r>
          </w:p>
          <w:p w14:paraId="7337C839" w14:textId="77777777" w:rsidR="00B64A7D" w:rsidRDefault="00B64A7D">
            <w:pPr>
              <w:rPr>
                <w:b/>
              </w:rPr>
            </w:pPr>
          </w:p>
        </w:tc>
      </w:tr>
      <w:tr w:rsidR="00B64A7D" w14:paraId="0F3AEF61" w14:textId="77777777" w:rsidTr="00317C4D">
        <w:trPr>
          <w:cantSplit/>
        </w:trPr>
        <w:tc>
          <w:tcPr>
            <w:tcW w:w="3344" w:type="dxa"/>
            <w:gridSpan w:val="2"/>
            <w:tcBorders>
              <w:top w:val="single" w:sz="4" w:space="0" w:color="auto"/>
              <w:left w:val="single" w:sz="4" w:space="0" w:color="auto"/>
              <w:bottom w:val="single" w:sz="4" w:space="0" w:color="auto"/>
              <w:right w:val="single" w:sz="4" w:space="0" w:color="auto"/>
            </w:tcBorders>
          </w:tcPr>
          <w:p w14:paraId="7E0A9365" w14:textId="77777777" w:rsidR="00B64A7D" w:rsidRDefault="00B64A7D">
            <w:pPr>
              <w:jc w:val="both"/>
              <w:rPr>
                <w:color w:val="FF0000"/>
                <w:sz w:val="16"/>
                <w:szCs w:val="16"/>
              </w:rPr>
            </w:pPr>
          </w:p>
        </w:tc>
        <w:tc>
          <w:tcPr>
            <w:tcW w:w="2244" w:type="dxa"/>
            <w:gridSpan w:val="2"/>
            <w:tcBorders>
              <w:top w:val="single" w:sz="4" w:space="0" w:color="auto"/>
              <w:left w:val="single" w:sz="4" w:space="0" w:color="auto"/>
              <w:bottom w:val="single" w:sz="4" w:space="0" w:color="auto"/>
              <w:right w:val="single" w:sz="4" w:space="0" w:color="auto"/>
            </w:tcBorders>
          </w:tcPr>
          <w:p w14:paraId="76C578BB" w14:textId="77777777" w:rsidR="00B64A7D" w:rsidRDefault="00B64A7D">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10B5A5A2" w14:textId="77777777" w:rsidR="00B64A7D" w:rsidRDefault="00B64A7D">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39FE988" w14:textId="77777777" w:rsidR="00B64A7D" w:rsidRDefault="00B64A7D">
            <w:pPr>
              <w:jc w:val="both"/>
              <w:rPr>
                <w:sz w:val="24"/>
                <w:szCs w:val="24"/>
              </w:rPr>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8CECA4B" w14:textId="77777777" w:rsidR="00B64A7D" w:rsidRDefault="00B64A7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0336874" w14:textId="77777777" w:rsidR="00B64A7D" w:rsidRDefault="00B64A7D">
            <w:pPr>
              <w:jc w:val="both"/>
              <w:rPr>
                <w:sz w:val="24"/>
              </w:rPr>
            </w:pPr>
            <w:r>
              <w:rPr>
                <w:b/>
                <w:sz w:val="18"/>
              </w:rPr>
              <w:t>ostatní</w:t>
            </w:r>
          </w:p>
        </w:tc>
      </w:tr>
      <w:tr w:rsidR="00B64A7D" w14:paraId="5EAB344A" w14:textId="77777777" w:rsidTr="00317C4D">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FE096B" w14:textId="77777777" w:rsidR="00B64A7D" w:rsidRDefault="00B64A7D">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BC3C04" w14:textId="77777777" w:rsidR="00B64A7D" w:rsidRDefault="00B64A7D">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3E573FBE" w14:textId="77777777" w:rsidR="00B64A7D" w:rsidRDefault="00B64A7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34353125" w14:textId="77777777" w:rsidR="00B64A7D" w:rsidRDefault="00B64A7D">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77AB191A" w14:textId="77777777" w:rsidR="00B64A7D" w:rsidRDefault="00B64A7D">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hideMark/>
          </w:tcPr>
          <w:p w14:paraId="71518F43" w14:textId="77777777" w:rsidR="00B64A7D" w:rsidRDefault="00B64A7D">
            <w:pPr>
              <w:jc w:val="both"/>
              <w:rPr>
                <w:b/>
              </w:rPr>
            </w:pPr>
            <w:r>
              <w:rPr>
                <w:b/>
              </w:rPr>
              <w:t>RUV</w:t>
            </w:r>
          </w:p>
          <w:p w14:paraId="79EEF147" w14:textId="0E1077D2" w:rsidR="00317C4D" w:rsidRDefault="00317C4D" w:rsidP="00A23353">
            <w:pPr>
              <w:jc w:val="both"/>
              <w:rPr>
                <w:b/>
              </w:rPr>
            </w:pPr>
          </w:p>
        </w:tc>
      </w:tr>
      <w:tr w:rsidR="00B64A7D" w14:paraId="2A633BF8" w14:textId="77777777" w:rsidTr="00317C4D">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6901F2B1" w14:textId="77777777" w:rsidR="00B64A7D" w:rsidRDefault="00B64A7D">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0AC85B27" w14:textId="77777777" w:rsidR="00B64A7D" w:rsidRDefault="00B64A7D">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435D9B65" w14:textId="77777777" w:rsidR="00B64A7D" w:rsidRDefault="00B64A7D">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791F3C51" w14:textId="77777777" w:rsidR="00B64A7D" w:rsidRDefault="00B64A7D">
            <w:pPr>
              <w:rPr>
                <w:b/>
                <w:sz w:val="24"/>
                <w:szCs w:val="24"/>
                <w:lang w:eastAsia="en-US"/>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E59EC55" w14:textId="77777777" w:rsidR="00B64A7D" w:rsidRDefault="00B64A7D">
            <w:pPr>
              <w:rPr>
                <w:b/>
                <w:sz w:val="24"/>
                <w:szCs w:val="24"/>
                <w:lang w:eastAsia="en-US"/>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1ACC4AEE" w14:textId="77777777" w:rsidR="00B64A7D" w:rsidRDefault="00B64A7D">
            <w:pPr>
              <w:rPr>
                <w:b/>
                <w:sz w:val="24"/>
                <w:szCs w:val="24"/>
                <w:lang w:eastAsia="en-US"/>
              </w:rPr>
            </w:pPr>
          </w:p>
        </w:tc>
      </w:tr>
    </w:tbl>
    <w:p w14:paraId="15E3B331" w14:textId="77777777" w:rsidR="00316A40" w:rsidRDefault="00316A4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4534"/>
        <w:gridCol w:w="786"/>
        <w:gridCol w:w="2019"/>
      </w:tblGrid>
      <w:tr w:rsidR="00B64A7D" w14:paraId="7372041A" w14:textId="77777777" w:rsidTr="00317C4D">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C0052B7" w14:textId="5907A8CD" w:rsidR="00B64A7D" w:rsidRDefault="00B64A7D">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13B4212A" w14:textId="77777777" w:rsidTr="00317C4D">
        <w:trPr>
          <w:trHeight w:val="2347"/>
        </w:trPr>
        <w:tc>
          <w:tcPr>
            <w:tcW w:w="9855" w:type="dxa"/>
            <w:gridSpan w:val="4"/>
            <w:tcBorders>
              <w:top w:val="single" w:sz="4" w:space="0" w:color="auto"/>
              <w:left w:val="single" w:sz="4" w:space="0" w:color="auto"/>
              <w:bottom w:val="single" w:sz="4" w:space="0" w:color="auto"/>
              <w:right w:val="single" w:sz="4" w:space="0" w:color="auto"/>
            </w:tcBorders>
          </w:tcPr>
          <w:p w14:paraId="7814608A" w14:textId="77777777" w:rsidR="00B64A7D" w:rsidRDefault="00B64A7D">
            <w:pPr>
              <w:rPr>
                <w:u w:val="single"/>
              </w:rPr>
            </w:pPr>
          </w:p>
          <w:p w14:paraId="40C87B27" w14:textId="77777777" w:rsidR="00B64A7D" w:rsidRDefault="00B64A7D">
            <w:pPr>
              <w:jc w:val="both"/>
            </w:pPr>
            <w:r>
              <w:t xml:space="preserve">2015: </w:t>
            </w:r>
            <w:r>
              <w:rPr>
                <w:i/>
                <w:iCs/>
              </w:rPr>
              <w:t>Prach</w:t>
            </w:r>
            <w:r>
              <w:t>, hraný, 95 min, R: Vít Zapletal, koproducent</w:t>
            </w:r>
          </w:p>
          <w:p w14:paraId="66296C18" w14:textId="77777777" w:rsidR="00B64A7D" w:rsidRDefault="00B64A7D">
            <w:pPr>
              <w:jc w:val="both"/>
            </w:pPr>
            <w:r>
              <w:t xml:space="preserve">2016: </w:t>
            </w:r>
            <w:r>
              <w:rPr>
                <w:i/>
                <w:iCs/>
              </w:rPr>
              <w:t>Já, Olga Hepnarová</w:t>
            </w:r>
            <w:r>
              <w:t>, hraný, 105 min, R: Tomáš Weinreb, Petr Kazda, koproducent</w:t>
            </w:r>
          </w:p>
          <w:p w14:paraId="5E24C842" w14:textId="77777777" w:rsidR="00B64A7D" w:rsidRDefault="00B64A7D">
            <w:pPr>
              <w:jc w:val="both"/>
            </w:pPr>
            <w:r>
              <w:t xml:space="preserve">2016: </w:t>
            </w:r>
            <w:r>
              <w:rPr>
                <w:i/>
                <w:iCs/>
              </w:rPr>
              <w:t>Rudý kapitán</w:t>
            </w:r>
            <w:r>
              <w:t>, hraný, 115 min, R: Michal Kollár, koproducent</w:t>
            </w:r>
          </w:p>
          <w:p w14:paraId="44236943" w14:textId="77777777" w:rsidR="00B64A7D" w:rsidRDefault="00B64A7D">
            <w:pPr>
              <w:jc w:val="both"/>
            </w:pPr>
            <w:r>
              <w:t xml:space="preserve">2016: </w:t>
            </w:r>
            <w:r>
              <w:rPr>
                <w:i/>
                <w:iCs/>
              </w:rPr>
              <w:t>Tenkrát v ráji</w:t>
            </w:r>
            <w:r>
              <w:t>, hraný, 99 min, R: Dan Krzywoň, Peter Pálka, koproducent</w:t>
            </w:r>
          </w:p>
          <w:p w14:paraId="1D8A0EA7" w14:textId="77777777" w:rsidR="00B64A7D" w:rsidRDefault="00B64A7D">
            <w:pPr>
              <w:jc w:val="both"/>
            </w:pPr>
            <w:r>
              <w:t xml:space="preserve">2017: </w:t>
            </w:r>
            <w:r>
              <w:rPr>
                <w:i/>
                <w:iCs/>
              </w:rPr>
              <w:t>Bába z ledu</w:t>
            </w:r>
            <w:r>
              <w:t>, hraný, 106 min, R: Bohdan Sláma, koproducent</w:t>
            </w:r>
          </w:p>
          <w:p w14:paraId="5460D1F1" w14:textId="77777777" w:rsidR="00B64A7D" w:rsidRDefault="00B64A7D">
            <w:pPr>
              <w:jc w:val="both"/>
            </w:pPr>
            <w:r>
              <w:t xml:space="preserve">2017: </w:t>
            </w:r>
            <w:r>
              <w:rPr>
                <w:i/>
                <w:iCs/>
              </w:rPr>
              <w:t>Zahradnictví: Rodinný přítel</w:t>
            </w:r>
            <w:r>
              <w:t>, hraný, 130 min, R: Jan Hřebejk, koproducent</w:t>
            </w:r>
          </w:p>
          <w:p w14:paraId="2162EA03" w14:textId="77777777" w:rsidR="00B64A7D" w:rsidRDefault="00B64A7D">
            <w:pPr>
              <w:jc w:val="both"/>
            </w:pPr>
            <w:r>
              <w:t xml:space="preserve">2017: </w:t>
            </w:r>
            <w:r>
              <w:rPr>
                <w:i/>
                <w:iCs/>
              </w:rPr>
              <w:t>Křižáček</w:t>
            </w:r>
            <w:r>
              <w:t>, hraný, 88 min, R: Václav Kadrnka, koproducent</w:t>
            </w:r>
          </w:p>
          <w:p w14:paraId="6AB8384C" w14:textId="77777777" w:rsidR="00B64A7D" w:rsidRDefault="00B64A7D">
            <w:pPr>
              <w:jc w:val="both"/>
            </w:pPr>
            <w:r>
              <w:t xml:space="preserve">2017: </w:t>
            </w:r>
            <w:r>
              <w:rPr>
                <w:i/>
                <w:iCs/>
              </w:rPr>
              <w:t>Po strništi bos</w:t>
            </w:r>
            <w:r>
              <w:t>, hraný, 111 min, R: Jan Svěrák, koproducent</w:t>
            </w:r>
          </w:p>
          <w:p w14:paraId="3854B931" w14:textId="77777777" w:rsidR="00B64A7D" w:rsidRDefault="00B64A7D">
            <w:pPr>
              <w:jc w:val="both"/>
            </w:pPr>
            <w:r>
              <w:t xml:space="preserve">2017: </w:t>
            </w:r>
            <w:r>
              <w:rPr>
                <w:i/>
                <w:iCs/>
              </w:rPr>
              <w:t>Zahradnictví: Nápadník</w:t>
            </w:r>
            <w:r>
              <w:t>, hraný, 113 min, R: Jan Hřebejk, koproducent</w:t>
            </w:r>
          </w:p>
          <w:p w14:paraId="255150C3" w14:textId="77777777" w:rsidR="00B64A7D" w:rsidRDefault="00B64A7D">
            <w:pPr>
              <w:jc w:val="both"/>
            </w:pPr>
            <w:r>
              <w:t xml:space="preserve">2017: </w:t>
            </w:r>
            <w:r>
              <w:rPr>
                <w:i/>
                <w:iCs/>
              </w:rPr>
              <w:t>Absence blízkosti</w:t>
            </w:r>
            <w:r>
              <w:t>, hraný, 65 min, R: Josef Tuka, vedoucí vývoje</w:t>
            </w:r>
          </w:p>
          <w:p w14:paraId="3B941904" w14:textId="77777777" w:rsidR="00B64A7D" w:rsidRDefault="00B64A7D">
            <w:pPr>
              <w:jc w:val="both"/>
            </w:pPr>
            <w:r>
              <w:t xml:space="preserve">2017: </w:t>
            </w:r>
            <w:r>
              <w:rPr>
                <w:i/>
                <w:iCs/>
              </w:rPr>
              <w:t>Zahradnictví: Dezertér</w:t>
            </w:r>
            <w:r>
              <w:t>, hraný, 115 min, R: Jan Hřebejk, koproducent</w:t>
            </w:r>
          </w:p>
          <w:p w14:paraId="3B906F91" w14:textId="77777777" w:rsidR="00B64A7D" w:rsidRDefault="00B64A7D">
            <w:pPr>
              <w:jc w:val="both"/>
            </w:pPr>
            <w:r>
              <w:t xml:space="preserve">2018: </w:t>
            </w:r>
            <w:r>
              <w:rPr>
                <w:i/>
                <w:iCs/>
              </w:rPr>
              <w:t>Toman</w:t>
            </w:r>
            <w:r>
              <w:t>, hraný, 145 min, R: Ondřej Trojen, koproducent</w:t>
            </w:r>
          </w:p>
          <w:p w14:paraId="2F14E199" w14:textId="77777777" w:rsidR="00B64A7D" w:rsidRDefault="00B64A7D">
            <w:pPr>
              <w:jc w:val="both"/>
            </w:pPr>
            <w:r>
              <w:t xml:space="preserve">2018: </w:t>
            </w:r>
            <w:r>
              <w:rPr>
                <w:i/>
                <w:iCs/>
              </w:rPr>
              <w:t>Čertí brko</w:t>
            </w:r>
            <w:r>
              <w:t>, hraný, 99 min, R: Marek Najbrt, koproducent</w:t>
            </w:r>
          </w:p>
          <w:p w14:paraId="4F1F6ED7" w14:textId="77777777" w:rsidR="00B64A7D" w:rsidRDefault="00B64A7D">
            <w:pPr>
              <w:jc w:val="both"/>
            </w:pPr>
            <w:r>
              <w:t xml:space="preserve">2018: </w:t>
            </w:r>
            <w:r>
              <w:rPr>
                <w:i/>
                <w:iCs/>
              </w:rPr>
              <w:t>Hastrman</w:t>
            </w:r>
            <w:r>
              <w:t>, hraný, 100 min, R: Ondřej Havelka, koproducent</w:t>
            </w:r>
          </w:p>
          <w:p w14:paraId="03EC1A28" w14:textId="77777777" w:rsidR="00B64A7D" w:rsidRDefault="00B64A7D"/>
        </w:tc>
      </w:tr>
      <w:tr w:rsidR="00B64A7D" w14:paraId="55E49499" w14:textId="77777777" w:rsidTr="00317C4D">
        <w:trPr>
          <w:trHeight w:val="218"/>
        </w:trPr>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68F751" w14:textId="77777777" w:rsidR="00B64A7D" w:rsidRDefault="00B64A7D">
            <w:pPr>
              <w:rPr>
                <w:b/>
              </w:rPr>
            </w:pPr>
            <w:r>
              <w:rPr>
                <w:b/>
              </w:rPr>
              <w:t>Působení v zahraničí</w:t>
            </w:r>
          </w:p>
        </w:tc>
      </w:tr>
      <w:tr w:rsidR="00B64A7D" w14:paraId="664298B1" w14:textId="77777777" w:rsidTr="00317C4D">
        <w:trPr>
          <w:trHeight w:val="328"/>
        </w:trPr>
        <w:tc>
          <w:tcPr>
            <w:tcW w:w="9855" w:type="dxa"/>
            <w:gridSpan w:val="4"/>
            <w:tcBorders>
              <w:top w:val="single" w:sz="4" w:space="0" w:color="auto"/>
              <w:left w:val="single" w:sz="4" w:space="0" w:color="auto"/>
              <w:bottom w:val="single" w:sz="4" w:space="0" w:color="auto"/>
              <w:right w:val="single" w:sz="4" w:space="0" w:color="auto"/>
            </w:tcBorders>
          </w:tcPr>
          <w:p w14:paraId="3D2597F0" w14:textId="77777777" w:rsidR="00B64A7D" w:rsidRDefault="00B64A7D">
            <w:pPr>
              <w:rPr>
                <w:rStyle w:val="Hypertextovodkaz"/>
                <w:rFonts w:ascii="Arial" w:hAnsi="Arial" w:cs="Arial"/>
                <w:color w:val="660099"/>
                <w:shd w:val="clear" w:color="auto" w:fill="FFFFFF"/>
              </w:rPr>
            </w:pPr>
          </w:p>
        </w:tc>
      </w:tr>
      <w:tr w:rsidR="00B64A7D" w14:paraId="3C1CEDA0" w14:textId="77777777" w:rsidTr="00317C4D">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3E8BB95" w14:textId="77777777" w:rsidR="00B64A7D" w:rsidRDefault="00B64A7D">
            <w:pPr>
              <w:jc w:val="both"/>
              <w:rPr>
                <w:b/>
              </w:rPr>
            </w:pPr>
            <w:r>
              <w:rPr>
                <w:b/>
              </w:rPr>
              <w:t xml:space="preserve">Podpis </w:t>
            </w:r>
          </w:p>
        </w:tc>
        <w:tc>
          <w:tcPr>
            <w:tcW w:w="4534" w:type="dxa"/>
            <w:tcBorders>
              <w:top w:val="single" w:sz="4" w:space="0" w:color="auto"/>
              <w:left w:val="single" w:sz="4" w:space="0" w:color="auto"/>
              <w:bottom w:val="single" w:sz="4" w:space="0" w:color="auto"/>
              <w:right w:val="single" w:sz="4" w:space="0" w:color="auto"/>
            </w:tcBorders>
            <w:hideMark/>
          </w:tcPr>
          <w:p w14:paraId="32711194" w14:textId="24D1F4FC" w:rsidR="00B64A7D" w:rsidRDefault="00B64A7D">
            <w:pPr>
              <w:jc w:val="both"/>
            </w:pPr>
            <w:r>
              <w:t>v.</w:t>
            </w:r>
            <w:r w:rsidR="0098518F">
              <w:t xml:space="preserve"> </w:t>
            </w:r>
            <w:r>
              <w:t>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36BC3B6D" w14:textId="77777777" w:rsidR="00B64A7D" w:rsidRDefault="00B64A7D">
            <w:pPr>
              <w:jc w:val="both"/>
            </w:pPr>
            <w:r>
              <w:rPr>
                <w:b/>
              </w:rPr>
              <w:t>datum</w:t>
            </w:r>
          </w:p>
        </w:tc>
        <w:tc>
          <w:tcPr>
            <w:tcW w:w="2019" w:type="dxa"/>
            <w:tcBorders>
              <w:top w:val="single" w:sz="4" w:space="0" w:color="auto"/>
              <w:left w:val="single" w:sz="4" w:space="0" w:color="auto"/>
              <w:bottom w:val="single" w:sz="4" w:space="0" w:color="auto"/>
              <w:right w:val="single" w:sz="4" w:space="0" w:color="auto"/>
            </w:tcBorders>
            <w:hideMark/>
          </w:tcPr>
          <w:p w14:paraId="6E408436" w14:textId="77777777" w:rsidR="00B64A7D" w:rsidRDefault="00B64A7D">
            <w:pPr>
              <w:jc w:val="both"/>
            </w:pPr>
            <w:r>
              <w:t>30. 9. 2019</w:t>
            </w:r>
          </w:p>
        </w:tc>
      </w:tr>
    </w:tbl>
    <w:p w14:paraId="3CD4DD14" w14:textId="77777777" w:rsidR="00B64A7D" w:rsidRDefault="00B64A7D" w:rsidP="00B64A7D">
      <w:pPr>
        <w:rPr>
          <w:lang w:eastAsia="en-US"/>
        </w:rPr>
      </w:pPr>
    </w:p>
    <w:p w14:paraId="18EE44FD" w14:textId="77777777" w:rsidR="00B64A7D" w:rsidRDefault="00B64A7D" w:rsidP="00B64A7D">
      <w:pPr>
        <w:spacing w:after="160" w:line="256" w:lineRule="auto"/>
      </w:pPr>
    </w:p>
    <w:p w14:paraId="3AAECB20" w14:textId="77777777" w:rsidR="00B64A7D" w:rsidRDefault="00B64A7D" w:rsidP="00B64A7D">
      <w:pPr>
        <w:spacing w:after="160" w:line="256" w:lineRule="auto"/>
      </w:pPr>
    </w:p>
    <w:p w14:paraId="204ABBA0" w14:textId="77777777" w:rsidR="00B64A7D" w:rsidRDefault="00B64A7D" w:rsidP="00B64A7D">
      <w:pPr>
        <w:spacing w:after="160" w:line="256" w:lineRule="auto"/>
      </w:pPr>
    </w:p>
    <w:p w14:paraId="75D4E69F" w14:textId="77777777" w:rsidR="00B64A7D" w:rsidRDefault="00B64A7D" w:rsidP="00B64A7D">
      <w:pPr>
        <w:spacing w:after="160" w:line="256" w:lineRule="auto"/>
      </w:pPr>
    </w:p>
    <w:p w14:paraId="3A0C1BCA" w14:textId="77777777" w:rsidR="00B64A7D" w:rsidRDefault="00B64A7D" w:rsidP="00B64A7D">
      <w:pPr>
        <w:spacing w:after="160" w:line="256" w:lineRule="auto"/>
      </w:pPr>
    </w:p>
    <w:p w14:paraId="083CF8B8" w14:textId="77777777" w:rsidR="00B64A7D" w:rsidRDefault="00B64A7D" w:rsidP="00B64A7D">
      <w:pPr>
        <w:spacing w:after="160" w:line="256" w:lineRule="auto"/>
      </w:pPr>
    </w:p>
    <w:p w14:paraId="778AF0A5" w14:textId="77777777" w:rsidR="00B64A7D" w:rsidRDefault="00B64A7D" w:rsidP="00B64A7D">
      <w:pPr>
        <w:spacing w:after="160" w:line="256" w:lineRule="auto"/>
      </w:pPr>
    </w:p>
    <w:p w14:paraId="10CBDDA4" w14:textId="77777777" w:rsidR="00B64A7D" w:rsidRDefault="00B64A7D" w:rsidP="00B64A7D">
      <w:pPr>
        <w:spacing w:after="160" w:line="256" w:lineRule="auto"/>
      </w:pPr>
    </w:p>
    <w:p w14:paraId="14ADE2A6" w14:textId="77777777" w:rsidR="00B64A7D" w:rsidRDefault="00B64A7D" w:rsidP="00B64A7D">
      <w:pPr>
        <w:spacing w:after="160" w:line="256" w:lineRule="auto"/>
      </w:pPr>
    </w:p>
    <w:p w14:paraId="4922BF60" w14:textId="77777777" w:rsidR="00B64A7D" w:rsidRDefault="00B64A7D" w:rsidP="00B64A7D">
      <w:pPr>
        <w:spacing w:after="160" w:line="256" w:lineRule="auto"/>
      </w:pPr>
    </w:p>
    <w:p w14:paraId="13F7F8E1" w14:textId="77777777" w:rsidR="00B64A7D" w:rsidRDefault="00B64A7D" w:rsidP="00B64A7D">
      <w:pPr>
        <w:spacing w:after="160" w:line="256" w:lineRule="auto"/>
      </w:pPr>
    </w:p>
    <w:p w14:paraId="27445F27" w14:textId="77777777" w:rsidR="00B64A7D" w:rsidRDefault="00B64A7D" w:rsidP="00B64A7D">
      <w:pPr>
        <w:spacing w:after="160" w:line="256" w:lineRule="auto"/>
      </w:pPr>
    </w:p>
    <w:p w14:paraId="65B0EF6F" w14:textId="77777777" w:rsidR="00B64A7D" w:rsidRDefault="00B64A7D" w:rsidP="00B64A7D">
      <w:pPr>
        <w:spacing w:after="160" w:line="256" w:lineRule="auto"/>
      </w:pPr>
    </w:p>
    <w:p w14:paraId="2055FB80" w14:textId="77777777" w:rsidR="00B64A7D" w:rsidRDefault="00B64A7D" w:rsidP="00B64A7D">
      <w:pPr>
        <w:spacing w:after="160" w:line="256" w:lineRule="auto"/>
      </w:pPr>
    </w:p>
    <w:p w14:paraId="54151775" w14:textId="77777777" w:rsidR="00B64A7D" w:rsidRDefault="00B64A7D" w:rsidP="00B64A7D">
      <w:pPr>
        <w:spacing w:after="160" w:line="256" w:lineRule="auto"/>
      </w:pPr>
    </w:p>
    <w:p w14:paraId="37F7621B" w14:textId="77777777" w:rsidR="00B64A7D" w:rsidRDefault="00B64A7D" w:rsidP="00B64A7D">
      <w:pPr>
        <w:spacing w:after="160" w:line="256" w:lineRule="auto"/>
      </w:pPr>
    </w:p>
    <w:p w14:paraId="24475BB4" w14:textId="77777777" w:rsidR="00B64A7D" w:rsidRDefault="00B64A7D" w:rsidP="00B64A7D">
      <w:pPr>
        <w:spacing w:after="160" w:line="256" w:lineRule="auto"/>
      </w:pPr>
    </w:p>
    <w:p w14:paraId="6EA21F4C" w14:textId="77777777" w:rsidR="00B64A7D" w:rsidRDefault="00B64A7D" w:rsidP="00B64A7D">
      <w:pPr>
        <w:spacing w:after="160" w:line="256" w:lineRule="auto"/>
      </w:pPr>
    </w:p>
    <w:p w14:paraId="3D7D72A0" w14:textId="4556B6AD" w:rsidR="00B64A7D" w:rsidRDefault="00B64A7D" w:rsidP="00B64A7D">
      <w:pPr>
        <w:spacing w:after="160" w:line="256" w:lineRule="auto"/>
      </w:pPr>
    </w:p>
    <w:p w14:paraId="2AAADCF8" w14:textId="77777777" w:rsidR="00A42346" w:rsidRDefault="00A42346" w:rsidP="00B64A7D">
      <w:pPr>
        <w:spacing w:after="160" w:line="256" w:lineRule="auto"/>
      </w:pPr>
    </w:p>
    <w:p w14:paraId="68577144" w14:textId="77777777" w:rsidR="00B64A7D" w:rsidRDefault="00B64A7D" w:rsidP="00B64A7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A7D" w14:paraId="2B5B5248" w14:textId="77777777" w:rsidTr="009365AE">
        <w:tc>
          <w:tcPr>
            <w:tcW w:w="9859" w:type="dxa"/>
            <w:gridSpan w:val="11"/>
            <w:tcBorders>
              <w:bottom w:val="double" w:sz="4" w:space="0" w:color="auto"/>
            </w:tcBorders>
            <w:shd w:val="clear" w:color="auto" w:fill="BDD6EE"/>
          </w:tcPr>
          <w:p w14:paraId="7DA12D7F" w14:textId="77777777" w:rsidR="00B64A7D" w:rsidRDefault="00B64A7D" w:rsidP="009365AE">
            <w:pPr>
              <w:jc w:val="both"/>
              <w:rPr>
                <w:b/>
                <w:sz w:val="28"/>
              </w:rPr>
            </w:pPr>
            <w:r>
              <w:rPr>
                <w:b/>
                <w:sz w:val="28"/>
              </w:rPr>
              <w:lastRenderedPageBreak/>
              <w:t>C-I – Personální zabezpečení</w:t>
            </w:r>
          </w:p>
        </w:tc>
      </w:tr>
      <w:tr w:rsidR="00B64A7D" w14:paraId="2758F554" w14:textId="77777777" w:rsidTr="009365AE">
        <w:tc>
          <w:tcPr>
            <w:tcW w:w="2518" w:type="dxa"/>
            <w:tcBorders>
              <w:top w:val="double" w:sz="4" w:space="0" w:color="auto"/>
            </w:tcBorders>
            <w:shd w:val="clear" w:color="auto" w:fill="F7CAAC"/>
          </w:tcPr>
          <w:p w14:paraId="6970526B" w14:textId="77777777" w:rsidR="00B64A7D" w:rsidRDefault="00B64A7D" w:rsidP="009365AE">
            <w:pPr>
              <w:jc w:val="both"/>
              <w:rPr>
                <w:b/>
              </w:rPr>
            </w:pPr>
            <w:r>
              <w:rPr>
                <w:b/>
              </w:rPr>
              <w:t>Vysoká škola</w:t>
            </w:r>
          </w:p>
        </w:tc>
        <w:tc>
          <w:tcPr>
            <w:tcW w:w="7341" w:type="dxa"/>
            <w:gridSpan w:val="10"/>
          </w:tcPr>
          <w:p w14:paraId="1516D0E7" w14:textId="77777777" w:rsidR="00B64A7D" w:rsidRDefault="00B64A7D" w:rsidP="009365AE">
            <w:pPr>
              <w:jc w:val="both"/>
            </w:pPr>
            <w:r>
              <w:t>Univerzita Tomáše Bati ve Zlíně</w:t>
            </w:r>
          </w:p>
        </w:tc>
      </w:tr>
      <w:tr w:rsidR="00B64A7D" w14:paraId="7A8AE081" w14:textId="77777777" w:rsidTr="009365AE">
        <w:tc>
          <w:tcPr>
            <w:tcW w:w="2518" w:type="dxa"/>
            <w:shd w:val="clear" w:color="auto" w:fill="F7CAAC"/>
          </w:tcPr>
          <w:p w14:paraId="1AC84EF7" w14:textId="77777777" w:rsidR="00B64A7D" w:rsidRDefault="00B64A7D" w:rsidP="009365AE">
            <w:pPr>
              <w:jc w:val="both"/>
              <w:rPr>
                <w:b/>
              </w:rPr>
            </w:pPr>
            <w:r>
              <w:rPr>
                <w:b/>
              </w:rPr>
              <w:t>Součást vysoké školy</w:t>
            </w:r>
          </w:p>
        </w:tc>
        <w:tc>
          <w:tcPr>
            <w:tcW w:w="7341" w:type="dxa"/>
            <w:gridSpan w:val="10"/>
          </w:tcPr>
          <w:p w14:paraId="118A1D18" w14:textId="77777777" w:rsidR="00B64A7D" w:rsidRDefault="00B64A7D" w:rsidP="009365AE">
            <w:pPr>
              <w:jc w:val="both"/>
            </w:pPr>
            <w:r>
              <w:t>Fakulta multimediálních komunikací</w:t>
            </w:r>
          </w:p>
        </w:tc>
      </w:tr>
      <w:tr w:rsidR="00B64A7D" w14:paraId="33AEA411" w14:textId="77777777" w:rsidTr="009365AE">
        <w:tc>
          <w:tcPr>
            <w:tcW w:w="2518" w:type="dxa"/>
            <w:shd w:val="clear" w:color="auto" w:fill="F7CAAC"/>
          </w:tcPr>
          <w:p w14:paraId="3CD3BD4F" w14:textId="77777777" w:rsidR="00B64A7D" w:rsidRDefault="00B64A7D" w:rsidP="009365AE">
            <w:pPr>
              <w:jc w:val="both"/>
              <w:rPr>
                <w:b/>
              </w:rPr>
            </w:pPr>
            <w:r>
              <w:rPr>
                <w:b/>
              </w:rPr>
              <w:t>Název studijního programu</w:t>
            </w:r>
          </w:p>
        </w:tc>
        <w:tc>
          <w:tcPr>
            <w:tcW w:w="7341" w:type="dxa"/>
            <w:gridSpan w:val="10"/>
          </w:tcPr>
          <w:p w14:paraId="221250B3" w14:textId="77777777" w:rsidR="00B64A7D" w:rsidRDefault="00B64A7D" w:rsidP="009365AE">
            <w:pPr>
              <w:jc w:val="both"/>
            </w:pPr>
            <w:r>
              <w:t>Teorie a praxe audiovizuální tvorby</w:t>
            </w:r>
          </w:p>
        </w:tc>
      </w:tr>
      <w:tr w:rsidR="00B64A7D" w14:paraId="297F547F" w14:textId="77777777" w:rsidTr="009365AE">
        <w:tc>
          <w:tcPr>
            <w:tcW w:w="2518" w:type="dxa"/>
            <w:shd w:val="clear" w:color="auto" w:fill="F7CAAC"/>
          </w:tcPr>
          <w:p w14:paraId="4DD8ED20" w14:textId="77777777" w:rsidR="00B64A7D" w:rsidRDefault="00B64A7D" w:rsidP="009365AE">
            <w:pPr>
              <w:jc w:val="both"/>
              <w:rPr>
                <w:b/>
              </w:rPr>
            </w:pPr>
            <w:r>
              <w:rPr>
                <w:b/>
              </w:rPr>
              <w:t>Jméno a příjmení</w:t>
            </w:r>
          </w:p>
        </w:tc>
        <w:tc>
          <w:tcPr>
            <w:tcW w:w="4536" w:type="dxa"/>
            <w:gridSpan w:val="5"/>
          </w:tcPr>
          <w:p w14:paraId="160DD35F" w14:textId="77777777" w:rsidR="00B64A7D" w:rsidRDefault="00B64A7D" w:rsidP="009365AE">
            <w:pPr>
              <w:jc w:val="both"/>
            </w:pPr>
            <w:r>
              <w:t>Jakub Kudláč</w:t>
            </w:r>
          </w:p>
        </w:tc>
        <w:tc>
          <w:tcPr>
            <w:tcW w:w="709" w:type="dxa"/>
            <w:shd w:val="clear" w:color="auto" w:fill="F7CAAC"/>
          </w:tcPr>
          <w:p w14:paraId="2B72A8D2" w14:textId="77777777" w:rsidR="00B64A7D" w:rsidRDefault="00B64A7D" w:rsidP="009365AE">
            <w:pPr>
              <w:jc w:val="both"/>
              <w:rPr>
                <w:b/>
              </w:rPr>
            </w:pPr>
            <w:r>
              <w:rPr>
                <w:b/>
              </w:rPr>
              <w:t>Tituly</w:t>
            </w:r>
          </w:p>
        </w:tc>
        <w:tc>
          <w:tcPr>
            <w:tcW w:w="2096" w:type="dxa"/>
            <w:gridSpan w:val="4"/>
          </w:tcPr>
          <w:p w14:paraId="68C35ACD" w14:textId="200EE09D" w:rsidR="00B64A7D" w:rsidRDefault="00727400" w:rsidP="009365AE">
            <w:pPr>
              <w:jc w:val="both"/>
            </w:pPr>
            <w:r>
              <w:t>doc.</w:t>
            </w:r>
            <w:r w:rsidR="00B64A7D">
              <w:t xml:space="preserve"> Mgr., Ph.D.</w:t>
            </w:r>
          </w:p>
        </w:tc>
      </w:tr>
      <w:tr w:rsidR="00B64A7D" w14:paraId="0FC307B8" w14:textId="77777777" w:rsidTr="009365AE">
        <w:tc>
          <w:tcPr>
            <w:tcW w:w="2518" w:type="dxa"/>
            <w:shd w:val="clear" w:color="auto" w:fill="F7CAAC"/>
          </w:tcPr>
          <w:p w14:paraId="14D966CE" w14:textId="77777777" w:rsidR="00B64A7D" w:rsidRDefault="00B64A7D" w:rsidP="009365AE">
            <w:pPr>
              <w:jc w:val="both"/>
              <w:rPr>
                <w:b/>
              </w:rPr>
            </w:pPr>
            <w:r>
              <w:rPr>
                <w:b/>
              </w:rPr>
              <w:t>Rok narození</w:t>
            </w:r>
          </w:p>
        </w:tc>
        <w:tc>
          <w:tcPr>
            <w:tcW w:w="829" w:type="dxa"/>
          </w:tcPr>
          <w:p w14:paraId="73499811" w14:textId="77777777" w:rsidR="00B64A7D" w:rsidRPr="002D7032" w:rsidRDefault="00B64A7D" w:rsidP="009365AE">
            <w:pPr>
              <w:jc w:val="both"/>
            </w:pPr>
            <w:r w:rsidRPr="00A369C8">
              <w:t>1978</w:t>
            </w:r>
          </w:p>
        </w:tc>
        <w:tc>
          <w:tcPr>
            <w:tcW w:w="1721" w:type="dxa"/>
            <w:shd w:val="clear" w:color="auto" w:fill="F7CAAC"/>
          </w:tcPr>
          <w:p w14:paraId="695BBCF5" w14:textId="77777777" w:rsidR="00B64A7D" w:rsidRPr="002D7032" w:rsidRDefault="00B64A7D" w:rsidP="009365AE">
            <w:pPr>
              <w:jc w:val="both"/>
              <w:rPr>
                <w:b/>
              </w:rPr>
            </w:pPr>
            <w:r w:rsidRPr="002D7032">
              <w:rPr>
                <w:b/>
              </w:rPr>
              <w:t>typ vztahu k VŠ</w:t>
            </w:r>
          </w:p>
        </w:tc>
        <w:tc>
          <w:tcPr>
            <w:tcW w:w="992" w:type="dxa"/>
            <w:gridSpan w:val="2"/>
          </w:tcPr>
          <w:p w14:paraId="7F6CFBB6" w14:textId="77777777" w:rsidR="00B64A7D" w:rsidRPr="002D7032" w:rsidRDefault="00B64A7D" w:rsidP="009365AE">
            <w:pPr>
              <w:jc w:val="both"/>
              <w:rPr>
                <w:color w:val="1F497D" w:themeColor="text2"/>
              </w:rPr>
            </w:pPr>
            <w:r w:rsidRPr="002D7032">
              <w:t>pp</w:t>
            </w:r>
          </w:p>
        </w:tc>
        <w:tc>
          <w:tcPr>
            <w:tcW w:w="994" w:type="dxa"/>
            <w:shd w:val="clear" w:color="auto" w:fill="F7CAAC"/>
          </w:tcPr>
          <w:p w14:paraId="130166DD" w14:textId="77777777" w:rsidR="00B64A7D" w:rsidRPr="002D7032" w:rsidRDefault="00B64A7D" w:rsidP="009365AE">
            <w:pPr>
              <w:jc w:val="both"/>
              <w:rPr>
                <w:b/>
              </w:rPr>
            </w:pPr>
            <w:r w:rsidRPr="002D7032">
              <w:rPr>
                <w:b/>
              </w:rPr>
              <w:t>rozsah</w:t>
            </w:r>
          </w:p>
        </w:tc>
        <w:tc>
          <w:tcPr>
            <w:tcW w:w="709" w:type="dxa"/>
          </w:tcPr>
          <w:p w14:paraId="37D3D592" w14:textId="77777777" w:rsidR="00B64A7D" w:rsidRPr="002D7032" w:rsidRDefault="00B64A7D" w:rsidP="009365AE">
            <w:pPr>
              <w:jc w:val="both"/>
            </w:pPr>
            <w:proofErr w:type="gramStart"/>
            <w:r>
              <w:t>20</w:t>
            </w:r>
            <w:r w:rsidRPr="002D7032">
              <w:t>h</w:t>
            </w:r>
            <w:proofErr w:type="gramEnd"/>
            <w:r w:rsidRPr="002D7032">
              <w:t>/t</w:t>
            </w:r>
          </w:p>
        </w:tc>
        <w:tc>
          <w:tcPr>
            <w:tcW w:w="709" w:type="dxa"/>
            <w:gridSpan w:val="2"/>
            <w:shd w:val="clear" w:color="auto" w:fill="F7CAAC"/>
          </w:tcPr>
          <w:p w14:paraId="54B51F19" w14:textId="77777777" w:rsidR="00B64A7D" w:rsidRPr="002D7032" w:rsidRDefault="00B64A7D" w:rsidP="009365AE">
            <w:pPr>
              <w:jc w:val="both"/>
              <w:rPr>
                <w:b/>
              </w:rPr>
            </w:pPr>
            <w:r w:rsidRPr="002D7032">
              <w:rPr>
                <w:b/>
              </w:rPr>
              <w:t>do</w:t>
            </w:r>
          </w:p>
          <w:p w14:paraId="4376F2D9" w14:textId="77777777" w:rsidR="00B64A7D" w:rsidRPr="002D7032" w:rsidRDefault="00B64A7D" w:rsidP="009365AE">
            <w:pPr>
              <w:jc w:val="both"/>
              <w:rPr>
                <w:b/>
              </w:rPr>
            </w:pPr>
            <w:r w:rsidRPr="002D7032">
              <w:rPr>
                <w:b/>
              </w:rPr>
              <w:t>kdy</w:t>
            </w:r>
          </w:p>
        </w:tc>
        <w:tc>
          <w:tcPr>
            <w:tcW w:w="1387" w:type="dxa"/>
            <w:gridSpan w:val="2"/>
          </w:tcPr>
          <w:p w14:paraId="454F56D5" w14:textId="77777777" w:rsidR="00B64A7D" w:rsidRPr="002D7032" w:rsidRDefault="00B64A7D" w:rsidP="009365AE">
            <w:pPr>
              <w:jc w:val="both"/>
            </w:pPr>
            <w:r w:rsidRPr="002D7032">
              <w:t>N</w:t>
            </w:r>
          </w:p>
        </w:tc>
      </w:tr>
      <w:tr w:rsidR="00B64A7D" w14:paraId="7E9A4062" w14:textId="77777777" w:rsidTr="009365AE">
        <w:tc>
          <w:tcPr>
            <w:tcW w:w="5068" w:type="dxa"/>
            <w:gridSpan w:val="3"/>
            <w:shd w:val="clear" w:color="auto" w:fill="F7CAAC"/>
          </w:tcPr>
          <w:p w14:paraId="480BC542" w14:textId="77777777" w:rsidR="00B64A7D" w:rsidRPr="002D7032" w:rsidRDefault="00B64A7D" w:rsidP="009365AE">
            <w:pPr>
              <w:jc w:val="both"/>
              <w:rPr>
                <w:b/>
              </w:rPr>
            </w:pPr>
            <w:r w:rsidRPr="002D7032">
              <w:rPr>
                <w:b/>
              </w:rPr>
              <w:t>Typ vztahu na součásti VŠ, která uskutečňuje st. program</w:t>
            </w:r>
          </w:p>
        </w:tc>
        <w:tc>
          <w:tcPr>
            <w:tcW w:w="992" w:type="dxa"/>
            <w:gridSpan w:val="2"/>
          </w:tcPr>
          <w:p w14:paraId="069B3D49" w14:textId="77777777" w:rsidR="00B64A7D" w:rsidRPr="002D7032" w:rsidRDefault="00B64A7D" w:rsidP="009365AE">
            <w:pPr>
              <w:jc w:val="both"/>
            </w:pPr>
            <w:r w:rsidRPr="002D7032">
              <w:rPr>
                <w:rFonts w:eastAsia="Calibri"/>
              </w:rPr>
              <w:t>pp</w:t>
            </w:r>
          </w:p>
        </w:tc>
        <w:tc>
          <w:tcPr>
            <w:tcW w:w="994" w:type="dxa"/>
            <w:shd w:val="clear" w:color="auto" w:fill="F7CAAC"/>
          </w:tcPr>
          <w:p w14:paraId="0C8AD7DD" w14:textId="77777777" w:rsidR="00B64A7D" w:rsidRPr="002D7032" w:rsidRDefault="00B64A7D" w:rsidP="009365AE">
            <w:pPr>
              <w:jc w:val="both"/>
              <w:rPr>
                <w:b/>
              </w:rPr>
            </w:pPr>
            <w:r w:rsidRPr="002D7032">
              <w:rPr>
                <w:b/>
              </w:rPr>
              <w:t>rozsah</w:t>
            </w:r>
          </w:p>
        </w:tc>
        <w:tc>
          <w:tcPr>
            <w:tcW w:w="709" w:type="dxa"/>
          </w:tcPr>
          <w:p w14:paraId="4587F18E" w14:textId="77777777" w:rsidR="00B64A7D" w:rsidRPr="002D7032" w:rsidRDefault="00B64A7D" w:rsidP="009365AE">
            <w:pPr>
              <w:jc w:val="both"/>
            </w:pPr>
            <w:proofErr w:type="gramStart"/>
            <w:r>
              <w:t>20</w:t>
            </w:r>
            <w:r w:rsidRPr="002D7032">
              <w:t>h</w:t>
            </w:r>
            <w:proofErr w:type="gramEnd"/>
            <w:r w:rsidRPr="002D7032">
              <w:t>/t</w:t>
            </w:r>
          </w:p>
        </w:tc>
        <w:tc>
          <w:tcPr>
            <w:tcW w:w="709" w:type="dxa"/>
            <w:gridSpan w:val="2"/>
            <w:shd w:val="clear" w:color="auto" w:fill="F7CAAC"/>
          </w:tcPr>
          <w:p w14:paraId="0B4ABE3D" w14:textId="77777777" w:rsidR="00B64A7D" w:rsidRPr="002D7032" w:rsidRDefault="00B64A7D" w:rsidP="009365AE">
            <w:pPr>
              <w:jc w:val="both"/>
              <w:rPr>
                <w:b/>
              </w:rPr>
            </w:pPr>
            <w:r w:rsidRPr="002D7032">
              <w:rPr>
                <w:b/>
              </w:rPr>
              <w:t>do kdy</w:t>
            </w:r>
          </w:p>
        </w:tc>
        <w:tc>
          <w:tcPr>
            <w:tcW w:w="1387" w:type="dxa"/>
            <w:gridSpan w:val="2"/>
          </w:tcPr>
          <w:p w14:paraId="4D70E1FB" w14:textId="77777777" w:rsidR="00B64A7D" w:rsidRPr="002D7032" w:rsidRDefault="00B64A7D" w:rsidP="009365AE">
            <w:pPr>
              <w:jc w:val="both"/>
            </w:pPr>
            <w:r w:rsidRPr="002D7032">
              <w:t>N</w:t>
            </w:r>
          </w:p>
        </w:tc>
      </w:tr>
      <w:tr w:rsidR="00B64A7D" w14:paraId="4DE26037" w14:textId="77777777" w:rsidTr="009365AE">
        <w:tc>
          <w:tcPr>
            <w:tcW w:w="6060" w:type="dxa"/>
            <w:gridSpan w:val="5"/>
            <w:shd w:val="clear" w:color="auto" w:fill="F7CAAC"/>
          </w:tcPr>
          <w:p w14:paraId="7EA4E682" w14:textId="77777777" w:rsidR="00B64A7D" w:rsidRPr="00B17BC0" w:rsidRDefault="00B64A7D" w:rsidP="009365AE">
            <w:pPr>
              <w:jc w:val="both"/>
              <w:rPr>
                <w:b/>
              </w:rPr>
            </w:pPr>
            <w:r w:rsidRPr="00B17BC0">
              <w:rPr>
                <w:b/>
              </w:rPr>
              <w:t>Další současná působení jako akademický pracovník na jiných VŠ</w:t>
            </w:r>
          </w:p>
          <w:p w14:paraId="172C139F" w14:textId="77777777" w:rsidR="00B64A7D" w:rsidRPr="00B17BC0" w:rsidRDefault="00B64A7D" w:rsidP="009365AE">
            <w:pPr>
              <w:autoSpaceDE w:val="0"/>
              <w:autoSpaceDN w:val="0"/>
              <w:adjustRightInd w:val="0"/>
              <w:rPr>
                <w:rFonts w:eastAsia="Calibri"/>
                <w:color w:val="FF0000"/>
                <w:sz w:val="16"/>
                <w:szCs w:val="16"/>
              </w:rPr>
            </w:pPr>
          </w:p>
        </w:tc>
        <w:tc>
          <w:tcPr>
            <w:tcW w:w="1703" w:type="dxa"/>
            <w:gridSpan w:val="2"/>
            <w:shd w:val="clear" w:color="auto" w:fill="F7CAAC"/>
          </w:tcPr>
          <w:p w14:paraId="10F9811F" w14:textId="77777777" w:rsidR="00B64A7D" w:rsidRDefault="00B64A7D" w:rsidP="009365AE">
            <w:pPr>
              <w:jc w:val="both"/>
              <w:rPr>
                <w:b/>
              </w:rPr>
            </w:pPr>
            <w:r>
              <w:rPr>
                <w:b/>
              </w:rPr>
              <w:t>typ prac. vztahu</w:t>
            </w:r>
          </w:p>
        </w:tc>
        <w:tc>
          <w:tcPr>
            <w:tcW w:w="2096" w:type="dxa"/>
            <w:gridSpan w:val="4"/>
            <w:shd w:val="clear" w:color="auto" w:fill="F7CAAC"/>
          </w:tcPr>
          <w:p w14:paraId="4EDB4B3E" w14:textId="77777777" w:rsidR="00B64A7D" w:rsidRDefault="00B64A7D" w:rsidP="009365AE">
            <w:pPr>
              <w:jc w:val="both"/>
              <w:rPr>
                <w:b/>
              </w:rPr>
            </w:pPr>
            <w:r>
              <w:rPr>
                <w:b/>
              </w:rPr>
              <w:t>rozsah</w:t>
            </w:r>
          </w:p>
        </w:tc>
      </w:tr>
      <w:tr w:rsidR="00B64A7D" w14:paraId="07DE8EAB" w14:textId="77777777" w:rsidTr="009365AE">
        <w:tc>
          <w:tcPr>
            <w:tcW w:w="6060" w:type="dxa"/>
            <w:gridSpan w:val="5"/>
          </w:tcPr>
          <w:p w14:paraId="0091FDE5" w14:textId="77777777" w:rsidR="00B64A7D" w:rsidRDefault="00B64A7D" w:rsidP="009365AE">
            <w:pPr>
              <w:jc w:val="both"/>
            </w:pPr>
            <w:r>
              <w:t>FAMU</w:t>
            </w:r>
          </w:p>
        </w:tc>
        <w:tc>
          <w:tcPr>
            <w:tcW w:w="1703" w:type="dxa"/>
            <w:gridSpan w:val="2"/>
          </w:tcPr>
          <w:p w14:paraId="7BC5DA7B" w14:textId="77777777" w:rsidR="00B64A7D" w:rsidRDefault="00B64A7D" w:rsidP="009365AE">
            <w:pPr>
              <w:jc w:val="both"/>
            </w:pPr>
            <w:r>
              <w:t>pp</w:t>
            </w:r>
          </w:p>
        </w:tc>
        <w:tc>
          <w:tcPr>
            <w:tcW w:w="2096" w:type="dxa"/>
            <w:gridSpan w:val="4"/>
          </w:tcPr>
          <w:p w14:paraId="705BABE6" w14:textId="77777777" w:rsidR="00B64A7D" w:rsidRDefault="00B64A7D" w:rsidP="009365AE">
            <w:pPr>
              <w:jc w:val="both"/>
            </w:pPr>
            <w:proofErr w:type="gramStart"/>
            <w:r>
              <w:t>40h</w:t>
            </w:r>
            <w:proofErr w:type="gramEnd"/>
            <w:r>
              <w:t>/t</w:t>
            </w:r>
          </w:p>
        </w:tc>
      </w:tr>
      <w:tr w:rsidR="00B64A7D" w14:paraId="3C66F317" w14:textId="77777777" w:rsidTr="009365AE">
        <w:tc>
          <w:tcPr>
            <w:tcW w:w="6060" w:type="dxa"/>
            <w:gridSpan w:val="5"/>
          </w:tcPr>
          <w:p w14:paraId="0013F032" w14:textId="77777777" w:rsidR="00B64A7D" w:rsidRDefault="00B64A7D" w:rsidP="009365AE">
            <w:pPr>
              <w:jc w:val="both"/>
            </w:pPr>
          </w:p>
        </w:tc>
        <w:tc>
          <w:tcPr>
            <w:tcW w:w="1703" w:type="dxa"/>
            <w:gridSpan w:val="2"/>
          </w:tcPr>
          <w:p w14:paraId="17F258E0" w14:textId="77777777" w:rsidR="00B64A7D" w:rsidRDefault="00B64A7D" w:rsidP="009365AE">
            <w:pPr>
              <w:jc w:val="both"/>
            </w:pPr>
          </w:p>
        </w:tc>
        <w:tc>
          <w:tcPr>
            <w:tcW w:w="2096" w:type="dxa"/>
            <w:gridSpan w:val="4"/>
          </w:tcPr>
          <w:p w14:paraId="47485162" w14:textId="77777777" w:rsidR="00B64A7D" w:rsidRDefault="00B64A7D" w:rsidP="009365AE">
            <w:pPr>
              <w:jc w:val="both"/>
            </w:pPr>
          </w:p>
        </w:tc>
      </w:tr>
      <w:tr w:rsidR="00B64A7D" w14:paraId="72BA3E23" w14:textId="77777777" w:rsidTr="009365AE">
        <w:tc>
          <w:tcPr>
            <w:tcW w:w="6060" w:type="dxa"/>
            <w:gridSpan w:val="5"/>
          </w:tcPr>
          <w:p w14:paraId="54887C7E" w14:textId="77777777" w:rsidR="00B64A7D" w:rsidRDefault="00B64A7D" w:rsidP="009365AE">
            <w:pPr>
              <w:jc w:val="both"/>
            </w:pPr>
          </w:p>
        </w:tc>
        <w:tc>
          <w:tcPr>
            <w:tcW w:w="1703" w:type="dxa"/>
            <w:gridSpan w:val="2"/>
          </w:tcPr>
          <w:p w14:paraId="131CBE06" w14:textId="77777777" w:rsidR="00B64A7D" w:rsidRDefault="00B64A7D" w:rsidP="009365AE">
            <w:pPr>
              <w:jc w:val="both"/>
            </w:pPr>
          </w:p>
        </w:tc>
        <w:tc>
          <w:tcPr>
            <w:tcW w:w="2096" w:type="dxa"/>
            <w:gridSpan w:val="4"/>
          </w:tcPr>
          <w:p w14:paraId="50B2B443" w14:textId="77777777" w:rsidR="00B64A7D" w:rsidRDefault="00B64A7D" w:rsidP="009365AE">
            <w:pPr>
              <w:jc w:val="both"/>
            </w:pPr>
          </w:p>
        </w:tc>
      </w:tr>
      <w:tr w:rsidR="00B64A7D" w14:paraId="3205E2C1" w14:textId="77777777" w:rsidTr="009365AE">
        <w:tc>
          <w:tcPr>
            <w:tcW w:w="6060" w:type="dxa"/>
            <w:gridSpan w:val="5"/>
          </w:tcPr>
          <w:p w14:paraId="6DEEAFB6" w14:textId="77777777" w:rsidR="00B64A7D" w:rsidRDefault="00B64A7D" w:rsidP="009365AE">
            <w:pPr>
              <w:jc w:val="both"/>
            </w:pPr>
          </w:p>
        </w:tc>
        <w:tc>
          <w:tcPr>
            <w:tcW w:w="1703" w:type="dxa"/>
            <w:gridSpan w:val="2"/>
          </w:tcPr>
          <w:p w14:paraId="78D7C1A4" w14:textId="77777777" w:rsidR="00B64A7D" w:rsidRDefault="00B64A7D" w:rsidP="009365AE">
            <w:pPr>
              <w:jc w:val="both"/>
            </w:pPr>
          </w:p>
        </w:tc>
        <w:tc>
          <w:tcPr>
            <w:tcW w:w="2096" w:type="dxa"/>
            <w:gridSpan w:val="4"/>
          </w:tcPr>
          <w:p w14:paraId="082C9968" w14:textId="77777777" w:rsidR="00B64A7D" w:rsidRDefault="00B64A7D" w:rsidP="009365AE">
            <w:pPr>
              <w:jc w:val="both"/>
            </w:pPr>
          </w:p>
        </w:tc>
      </w:tr>
      <w:tr w:rsidR="00B64A7D" w14:paraId="67459A22" w14:textId="77777777" w:rsidTr="009365AE">
        <w:tc>
          <w:tcPr>
            <w:tcW w:w="9859" w:type="dxa"/>
            <w:gridSpan w:val="11"/>
            <w:shd w:val="clear" w:color="auto" w:fill="F7CAAC"/>
          </w:tcPr>
          <w:p w14:paraId="26D8D3E4" w14:textId="77777777" w:rsidR="00B64A7D" w:rsidRDefault="00B64A7D" w:rsidP="009365AE">
            <w:r>
              <w:rPr>
                <w:b/>
              </w:rPr>
              <w:t>Předměty příslušného studijního programu a způsob zapojení do jejich výuky, příp. další zapojení do uskutečňování studijního programu</w:t>
            </w:r>
          </w:p>
        </w:tc>
      </w:tr>
      <w:tr w:rsidR="00B64A7D" w14:paraId="7CF797F7" w14:textId="77777777" w:rsidTr="009365AE">
        <w:trPr>
          <w:trHeight w:val="1118"/>
        </w:trPr>
        <w:tc>
          <w:tcPr>
            <w:tcW w:w="9859" w:type="dxa"/>
            <w:gridSpan w:val="11"/>
            <w:tcBorders>
              <w:top w:val="nil"/>
            </w:tcBorders>
          </w:tcPr>
          <w:p w14:paraId="7436EF0D" w14:textId="77777777" w:rsidR="00B64A7D" w:rsidRDefault="00B64A7D"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p w14:paraId="7A7DCAB8" w14:textId="77777777" w:rsidR="00B64A7D" w:rsidRPr="00B21202" w:rsidRDefault="00B64A7D"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1202">
              <w:t>Studia AV kultury 1-5 (</w:t>
            </w:r>
            <w:r>
              <w:t xml:space="preserve">přednášející, cvičící, </w:t>
            </w:r>
            <w:r w:rsidRPr="00B21202">
              <w:t>garant předmětu 50% podíl na výuce)</w:t>
            </w:r>
          </w:p>
          <w:p w14:paraId="46D6DE91" w14:textId="77777777" w:rsidR="00B64A7D" w:rsidRPr="00B21202" w:rsidRDefault="00B64A7D"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1202">
              <w:t>Současný film 1-3 (</w:t>
            </w:r>
            <w:r>
              <w:t xml:space="preserve">přednášející, cvičící, </w:t>
            </w:r>
            <w:r w:rsidRPr="00B21202">
              <w:t>garant předmětu 50% podíl na výuce)</w:t>
            </w:r>
          </w:p>
          <w:p w14:paraId="3C2545E8" w14:textId="77777777" w:rsidR="00B64A7D" w:rsidRPr="00783105" w:rsidRDefault="00B64A7D" w:rsidP="009365A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tc>
      </w:tr>
      <w:tr w:rsidR="00B64A7D" w14:paraId="78BA1F12" w14:textId="77777777" w:rsidTr="009365AE">
        <w:tc>
          <w:tcPr>
            <w:tcW w:w="9859" w:type="dxa"/>
            <w:gridSpan w:val="11"/>
            <w:shd w:val="clear" w:color="auto" w:fill="F7CAAC"/>
          </w:tcPr>
          <w:p w14:paraId="418DD1E5" w14:textId="77777777" w:rsidR="00B64A7D" w:rsidRDefault="00B64A7D" w:rsidP="009365AE">
            <w:pPr>
              <w:jc w:val="both"/>
            </w:pPr>
            <w:r>
              <w:rPr>
                <w:b/>
              </w:rPr>
              <w:t xml:space="preserve">Údaje o vzdělání na VŠ </w:t>
            </w:r>
          </w:p>
        </w:tc>
      </w:tr>
      <w:tr w:rsidR="00B64A7D" w14:paraId="374F4F6B" w14:textId="77777777" w:rsidTr="009365AE">
        <w:trPr>
          <w:trHeight w:val="1055"/>
        </w:trPr>
        <w:tc>
          <w:tcPr>
            <w:tcW w:w="9859" w:type="dxa"/>
            <w:gridSpan w:val="11"/>
          </w:tcPr>
          <w:p w14:paraId="1746F06D" w14:textId="77777777" w:rsidR="00B64A7D" w:rsidRDefault="00B64A7D" w:rsidP="009365AE">
            <w:pPr>
              <w:autoSpaceDE w:val="0"/>
              <w:autoSpaceDN w:val="0"/>
              <w:adjustRightInd w:val="0"/>
              <w:rPr>
                <w:rFonts w:eastAsia="Calibri"/>
              </w:rPr>
            </w:pPr>
          </w:p>
          <w:p w14:paraId="178234E1" w14:textId="77777777" w:rsidR="00B64A7D" w:rsidRPr="0001105C" w:rsidRDefault="00B64A7D" w:rsidP="009365AE">
            <w:pPr>
              <w:autoSpaceDE w:val="0"/>
              <w:autoSpaceDN w:val="0"/>
              <w:adjustRightInd w:val="0"/>
              <w:rPr>
                <w:rFonts w:eastAsia="Calibri"/>
              </w:rPr>
            </w:pPr>
            <w:proofErr w:type="gramStart"/>
            <w:r w:rsidRPr="0001105C">
              <w:rPr>
                <w:rFonts w:eastAsia="Calibri"/>
              </w:rPr>
              <w:t>2007- 2012</w:t>
            </w:r>
            <w:proofErr w:type="gramEnd"/>
            <w:r>
              <w:rPr>
                <w:rFonts w:eastAsia="Calibri"/>
              </w:rPr>
              <w:t xml:space="preserve">: </w:t>
            </w:r>
            <w:r w:rsidRPr="0001105C">
              <w:rPr>
                <w:rFonts w:eastAsia="Calibri"/>
              </w:rPr>
              <w:t>Postgraduální stadium na FAMU; titul Ph. D. v audiovizuálních studiích.</w:t>
            </w:r>
          </w:p>
          <w:p w14:paraId="793366D0" w14:textId="77777777" w:rsidR="00B64A7D" w:rsidRPr="0001105C" w:rsidRDefault="00B64A7D" w:rsidP="009365AE">
            <w:pPr>
              <w:autoSpaceDE w:val="0"/>
              <w:autoSpaceDN w:val="0"/>
              <w:adjustRightInd w:val="0"/>
              <w:rPr>
                <w:rFonts w:eastAsia="Calibri"/>
              </w:rPr>
            </w:pPr>
            <w:r w:rsidRPr="0001105C">
              <w:rPr>
                <w:rFonts w:eastAsia="Calibri"/>
              </w:rPr>
              <w:t>2004–2007</w:t>
            </w:r>
            <w:r>
              <w:rPr>
                <w:rFonts w:eastAsia="Calibri"/>
              </w:rPr>
              <w:t xml:space="preserve">: </w:t>
            </w:r>
            <w:r w:rsidRPr="0001105C">
              <w:rPr>
                <w:rFonts w:eastAsia="Calibri"/>
              </w:rPr>
              <w:t>Univerzita Karlova obor Filosofie (Mgr.)</w:t>
            </w:r>
          </w:p>
          <w:p w14:paraId="43FC39EA" w14:textId="77777777" w:rsidR="00B64A7D" w:rsidRPr="0001105C" w:rsidRDefault="00B64A7D" w:rsidP="009365AE">
            <w:pPr>
              <w:autoSpaceDE w:val="0"/>
              <w:autoSpaceDN w:val="0"/>
              <w:adjustRightInd w:val="0"/>
              <w:rPr>
                <w:rFonts w:eastAsia="Calibri"/>
              </w:rPr>
            </w:pPr>
            <w:r w:rsidRPr="0001105C">
              <w:rPr>
                <w:rFonts w:eastAsia="Calibri"/>
              </w:rPr>
              <w:t>2001–2004</w:t>
            </w:r>
            <w:r>
              <w:rPr>
                <w:rFonts w:eastAsia="Calibri"/>
              </w:rPr>
              <w:t xml:space="preserve">: </w:t>
            </w:r>
            <w:r w:rsidRPr="0001105C">
              <w:rPr>
                <w:rFonts w:eastAsia="Calibri"/>
              </w:rPr>
              <w:t>Univerzita Karlova obor Filosofie (Bc.)</w:t>
            </w:r>
          </w:p>
          <w:p w14:paraId="3E46A5B1" w14:textId="77777777" w:rsidR="00B64A7D" w:rsidRDefault="00B64A7D" w:rsidP="009365AE">
            <w:pPr>
              <w:autoSpaceDE w:val="0"/>
              <w:autoSpaceDN w:val="0"/>
              <w:adjustRightInd w:val="0"/>
              <w:rPr>
                <w:b/>
              </w:rPr>
            </w:pPr>
          </w:p>
        </w:tc>
      </w:tr>
      <w:tr w:rsidR="00B64A7D" w14:paraId="278B52A8" w14:textId="77777777" w:rsidTr="009365AE">
        <w:tc>
          <w:tcPr>
            <w:tcW w:w="9859" w:type="dxa"/>
            <w:gridSpan w:val="11"/>
            <w:shd w:val="clear" w:color="auto" w:fill="F7CAAC"/>
          </w:tcPr>
          <w:p w14:paraId="78A686B9" w14:textId="77777777" w:rsidR="00B64A7D" w:rsidRDefault="00B64A7D" w:rsidP="009365AE">
            <w:pPr>
              <w:jc w:val="both"/>
              <w:rPr>
                <w:b/>
              </w:rPr>
            </w:pPr>
            <w:r>
              <w:rPr>
                <w:b/>
              </w:rPr>
              <w:t>Údaje o odborném působení od absolvování VŠ</w:t>
            </w:r>
          </w:p>
        </w:tc>
      </w:tr>
      <w:tr w:rsidR="00B64A7D" w14:paraId="155B0C88" w14:textId="77777777" w:rsidTr="009365AE">
        <w:trPr>
          <w:trHeight w:val="1090"/>
        </w:trPr>
        <w:tc>
          <w:tcPr>
            <w:tcW w:w="9859" w:type="dxa"/>
            <w:gridSpan w:val="11"/>
          </w:tcPr>
          <w:p w14:paraId="26EEBCCB" w14:textId="77777777" w:rsidR="00B64A7D" w:rsidRDefault="00B64A7D" w:rsidP="009365AE">
            <w:pPr>
              <w:jc w:val="both"/>
              <w:rPr>
                <w:rFonts w:eastAsia="Calibri"/>
              </w:rPr>
            </w:pPr>
          </w:p>
          <w:p w14:paraId="2FCD6F58" w14:textId="77777777" w:rsidR="00B64A7D" w:rsidRPr="0001105C" w:rsidRDefault="00B64A7D" w:rsidP="009365AE">
            <w:pPr>
              <w:jc w:val="both"/>
              <w:rPr>
                <w:rFonts w:eastAsia="Calibri"/>
              </w:rPr>
            </w:pPr>
            <w:r>
              <w:rPr>
                <w:rFonts w:eastAsia="Calibri"/>
              </w:rPr>
              <w:t xml:space="preserve">od 1999 </w:t>
            </w:r>
            <w:r>
              <w:t>Univerzita Tomáše Bati ve Zlíně, Fakulta multimediálních komunikací, akademický pracovník</w:t>
            </w:r>
          </w:p>
          <w:p w14:paraId="77355443" w14:textId="77777777" w:rsidR="00B64A7D" w:rsidRDefault="00B64A7D" w:rsidP="009365AE">
            <w:pPr>
              <w:jc w:val="both"/>
              <w:rPr>
                <w:rFonts w:eastAsia="Calibri"/>
              </w:rPr>
            </w:pPr>
            <w:r>
              <w:rPr>
                <w:rFonts w:eastAsia="Calibri"/>
              </w:rPr>
              <w:t xml:space="preserve">od 2012 </w:t>
            </w:r>
            <w:r w:rsidRPr="0001105C">
              <w:rPr>
                <w:rFonts w:eastAsia="Calibri"/>
              </w:rPr>
              <w:t>FAMU</w:t>
            </w:r>
            <w:r>
              <w:rPr>
                <w:rFonts w:eastAsia="Calibri"/>
              </w:rPr>
              <w:t xml:space="preserve"> Praha, akademický pracovník</w:t>
            </w:r>
          </w:p>
          <w:p w14:paraId="53EE919D" w14:textId="77777777" w:rsidR="00B64A7D" w:rsidRDefault="00B64A7D" w:rsidP="009365AE">
            <w:pPr>
              <w:jc w:val="both"/>
              <w:rPr>
                <w:rFonts w:eastAsia="Calibri"/>
              </w:rPr>
            </w:pPr>
            <w:r>
              <w:rPr>
                <w:rFonts w:eastAsia="Calibri"/>
              </w:rPr>
              <w:t>hudební skladatel – jako osoba samostatně výdělečně činná komponuje pro film, divadelní scény</w:t>
            </w:r>
          </w:p>
          <w:p w14:paraId="025516DF" w14:textId="77777777" w:rsidR="00B64A7D" w:rsidRPr="00B17BC0" w:rsidRDefault="00B64A7D" w:rsidP="009365AE">
            <w:pPr>
              <w:jc w:val="both"/>
              <w:rPr>
                <w:color w:val="FF0000"/>
                <w:sz w:val="16"/>
                <w:szCs w:val="16"/>
              </w:rPr>
            </w:pPr>
          </w:p>
        </w:tc>
      </w:tr>
      <w:tr w:rsidR="00B64A7D" w14:paraId="5013304F" w14:textId="77777777" w:rsidTr="009365AE">
        <w:trPr>
          <w:trHeight w:val="250"/>
        </w:trPr>
        <w:tc>
          <w:tcPr>
            <w:tcW w:w="9859" w:type="dxa"/>
            <w:gridSpan w:val="11"/>
            <w:shd w:val="clear" w:color="auto" w:fill="F7CAAC"/>
          </w:tcPr>
          <w:p w14:paraId="60FC74A1" w14:textId="77777777" w:rsidR="00B64A7D" w:rsidRDefault="00B64A7D" w:rsidP="009365AE">
            <w:pPr>
              <w:jc w:val="both"/>
            </w:pPr>
            <w:r>
              <w:rPr>
                <w:b/>
              </w:rPr>
              <w:t>Zkušenosti s vedením kvalifikačních a rigorózních prací</w:t>
            </w:r>
          </w:p>
        </w:tc>
      </w:tr>
      <w:tr w:rsidR="00B64A7D" w14:paraId="5D05A3E7" w14:textId="77777777" w:rsidTr="009365AE">
        <w:trPr>
          <w:trHeight w:val="1105"/>
        </w:trPr>
        <w:tc>
          <w:tcPr>
            <w:tcW w:w="9859" w:type="dxa"/>
            <w:gridSpan w:val="11"/>
          </w:tcPr>
          <w:p w14:paraId="0B312F27" w14:textId="77777777" w:rsidR="00B64A7D" w:rsidRDefault="00B64A7D" w:rsidP="009365AE">
            <w:pPr>
              <w:jc w:val="both"/>
            </w:pPr>
          </w:p>
          <w:p w14:paraId="78EAA695" w14:textId="77777777" w:rsidR="00B64A7D" w:rsidRDefault="00B64A7D" w:rsidP="009365AE">
            <w:pPr>
              <w:jc w:val="both"/>
            </w:pPr>
            <w:r>
              <w:t>Vedení 20 bakalářských i magisterských prací.</w:t>
            </w:r>
          </w:p>
        </w:tc>
      </w:tr>
      <w:tr w:rsidR="00B64A7D" w14:paraId="0021B5CB" w14:textId="77777777" w:rsidTr="009365AE">
        <w:trPr>
          <w:cantSplit/>
        </w:trPr>
        <w:tc>
          <w:tcPr>
            <w:tcW w:w="3347" w:type="dxa"/>
            <w:gridSpan w:val="2"/>
            <w:tcBorders>
              <w:top w:val="single" w:sz="12" w:space="0" w:color="auto"/>
            </w:tcBorders>
            <w:shd w:val="clear" w:color="auto" w:fill="F7CAAC"/>
          </w:tcPr>
          <w:p w14:paraId="3C6DC5D6" w14:textId="77777777" w:rsidR="00B64A7D" w:rsidRDefault="00B64A7D"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5A4B7251" w14:textId="77777777" w:rsidR="00B64A7D" w:rsidRDefault="00B64A7D" w:rsidP="009365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B6D6385" w14:textId="77777777" w:rsidR="00B64A7D" w:rsidRDefault="00B64A7D" w:rsidP="009365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E8FB3D7" w14:textId="77777777" w:rsidR="00B64A7D" w:rsidRDefault="00B64A7D" w:rsidP="009365AE">
            <w:pPr>
              <w:jc w:val="both"/>
              <w:rPr>
                <w:b/>
              </w:rPr>
            </w:pPr>
            <w:r>
              <w:rPr>
                <w:b/>
              </w:rPr>
              <w:t>Ohlasy publikací</w:t>
            </w:r>
          </w:p>
          <w:p w14:paraId="79F326BA" w14:textId="77777777" w:rsidR="00B64A7D" w:rsidRDefault="00B64A7D" w:rsidP="009365AE">
            <w:pPr>
              <w:rPr>
                <w:b/>
              </w:rPr>
            </w:pPr>
          </w:p>
        </w:tc>
      </w:tr>
      <w:tr w:rsidR="00B64A7D" w14:paraId="05BD0B1D" w14:textId="77777777" w:rsidTr="009365AE">
        <w:trPr>
          <w:cantSplit/>
        </w:trPr>
        <w:tc>
          <w:tcPr>
            <w:tcW w:w="3347" w:type="dxa"/>
            <w:gridSpan w:val="2"/>
          </w:tcPr>
          <w:p w14:paraId="2847E8EA" w14:textId="77777777" w:rsidR="00B64A7D" w:rsidRDefault="00B64A7D" w:rsidP="009365AE">
            <w:pPr>
              <w:jc w:val="both"/>
              <w:rPr>
                <w:rFonts w:eastAsia="Calibri"/>
              </w:rPr>
            </w:pPr>
          </w:p>
          <w:p w14:paraId="69BF2D60" w14:textId="77777777" w:rsidR="00B64A7D" w:rsidRDefault="00B64A7D" w:rsidP="009365AE">
            <w:pPr>
              <w:jc w:val="both"/>
              <w:rPr>
                <w:rFonts w:eastAsia="Calibri"/>
              </w:rPr>
            </w:pPr>
            <w:r w:rsidRPr="00FF317B">
              <w:rPr>
                <w:rFonts w:eastAsia="Calibri"/>
              </w:rPr>
              <w:t>Obor filmové, televizní a fotografické umění</w:t>
            </w:r>
            <w:r>
              <w:rPr>
                <w:rFonts w:eastAsia="Calibri"/>
              </w:rPr>
              <w:t xml:space="preserve"> a nová média – zvuková tvorba</w:t>
            </w:r>
          </w:p>
          <w:p w14:paraId="663CB854" w14:textId="77777777" w:rsidR="00B64A7D" w:rsidRPr="00FF317B" w:rsidRDefault="00B64A7D" w:rsidP="009365AE">
            <w:pPr>
              <w:jc w:val="both"/>
            </w:pPr>
            <w:r>
              <w:rPr>
                <w:rFonts w:eastAsia="Calibri"/>
              </w:rPr>
              <w:t xml:space="preserve"> </w:t>
            </w:r>
          </w:p>
        </w:tc>
        <w:tc>
          <w:tcPr>
            <w:tcW w:w="2245" w:type="dxa"/>
            <w:gridSpan w:val="2"/>
          </w:tcPr>
          <w:p w14:paraId="42786367" w14:textId="77777777" w:rsidR="00B64A7D" w:rsidRDefault="00B64A7D" w:rsidP="009365AE">
            <w:pPr>
              <w:jc w:val="both"/>
              <w:rPr>
                <w:rFonts w:eastAsia="Calibri"/>
              </w:rPr>
            </w:pPr>
          </w:p>
          <w:p w14:paraId="1F8A4E0C" w14:textId="77777777" w:rsidR="00B64A7D" w:rsidRPr="00FF317B" w:rsidRDefault="00B64A7D" w:rsidP="009365AE">
            <w:pPr>
              <w:jc w:val="both"/>
            </w:pPr>
            <w:r w:rsidRPr="00FF317B">
              <w:rPr>
                <w:rFonts w:eastAsia="Calibri"/>
              </w:rPr>
              <w:t>2014</w:t>
            </w:r>
          </w:p>
        </w:tc>
        <w:tc>
          <w:tcPr>
            <w:tcW w:w="2248" w:type="dxa"/>
            <w:gridSpan w:val="4"/>
            <w:tcBorders>
              <w:right w:val="single" w:sz="12" w:space="0" w:color="auto"/>
            </w:tcBorders>
          </w:tcPr>
          <w:p w14:paraId="17E0DDDB" w14:textId="77777777" w:rsidR="00B64A7D" w:rsidRDefault="00B64A7D" w:rsidP="009365AE">
            <w:pPr>
              <w:jc w:val="both"/>
            </w:pPr>
          </w:p>
          <w:p w14:paraId="28ABD694" w14:textId="77777777" w:rsidR="00B64A7D" w:rsidRPr="00FF317B" w:rsidRDefault="00B64A7D" w:rsidP="009365AE">
            <w:pPr>
              <w:jc w:val="both"/>
              <w:rPr>
                <w:color w:val="FF0000"/>
              </w:rPr>
            </w:pPr>
            <w:r w:rsidRPr="00FF317B">
              <w:t>FAMU</w:t>
            </w:r>
            <w:r>
              <w:t xml:space="preserve"> Praha</w:t>
            </w:r>
          </w:p>
        </w:tc>
        <w:tc>
          <w:tcPr>
            <w:tcW w:w="632" w:type="dxa"/>
            <w:tcBorders>
              <w:left w:val="single" w:sz="12" w:space="0" w:color="auto"/>
            </w:tcBorders>
            <w:shd w:val="clear" w:color="auto" w:fill="F7CAAC"/>
          </w:tcPr>
          <w:p w14:paraId="6353B232" w14:textId="77777777" w:rsidR="00B64A7D" w:rsidRDefault="00B64A7D" w:rsidP="009365AE">
            <w:pPr>
              <w:jc w:val="both"/>
            </w:pPr>
            <w:r>
              <w:rPr>
                <w:b/>
              </w:rPr>
              <w:t>WOS</w:t>
            </w:r>
          </w:p>
        </w:tc>
        <w:tc>
          <w:tcPr>
            <w:tcW w:w="693" w:type="dxa"/>
            <w:shd w:val="clear" w:color="auto" w:fill="F7CAAC"/>
          </w:tcPr>
          <w:p w14:paraId="1CE81E7A" w14:textId="77777777" w:rsidR="00B64A7D" w:rsidRDefault="00B64A7D" w:rsidP="009365AE">
            <w:pPr>
              <w:jc w:val="both"/>
              <w:rPr>
                <w:sz w:val="18"/>
              </w:rPr>
            </w:pPr>
            <w:r>
              <w:rPr>
                <w:b/>
                <w:sz w:val="18"/>
              </w:rPr>
              <w:t>Scopus</w:t>
            </w:r>
          </w:p>
        </w:tc>
        <w:tc>
          <w:tcPr>
            <w:tcW w:w="694" w:type="dxa"/>
            <w:shd w:val="clear" w:color="auto" w:fill="F7CAAC"/>
          </w:tcPr>
          <w:p w14:paraId="0FE600E5" w14:textId="77777777" w:rsidR="00B64A7D" w:rsidRDefault="00B64A7D" w:rsidP="009365AE">
            <w:pPr>
              <w:jc w:val="both"/>
            </w:pPr>
            <w:r>
              <w:rPr>
                <w:b/>
                <w:sz w:val="18"/>
              </w:rPr>
              <w:t>ostatní</w:t>
            </w:r>
          </w:p>
        </w:tc>
      </w:tr>
      <w:tr w:rsidR="00B64A7D" w14:paraId="16A66BD3" w14:textId="77777777" w:rsidTr="009365AE">
        <w:trPr>
          <w:cantSplit/>
          <w:trHeight w:val="70"/>
        </w:trPr>
        <w:tc>
          <w:tcPr>
            <w:tcW w:w="3347" w:type="dxa"/>
            <w:gridSpan w:val="2"/>
            <w:shd w:val="clear" w:color="auto" w:fill="F7CAAC"/>
          </w:tcPr>
          <w:p w14:paraId="40601AAC" w14:textId="77777777" w:rsidR="00B64A7D" w:rsidRDefault="00B64A7D" w:rsidP="009365AE">
            <w:pPr>
              <w:jc w:val="both"/>
            </w:pPr>
            <w:r>
              <w:rPr>
                <w:b/>
              </w:rPr>
              <w:t>Obor jmenovacího řízení</w:t>
            </w:r>
          </w:p>
        </w:tc>
        <w:tc>
          <w:tcPr>
            <w:tcW w:w="2245" w:type="dxa"/>
            <w:gridSpan w:val="2"/>
            <w:shd w:val="clear" w:color="auto" w:fill="F7CAAC"/>
          </w:tcPr>
          <w:p w14:paraId="41EC08BC" w14:textId="77777777" w:rsidR="00B64A7D" w:rsidRDefault="00B64A7D" w:rsidP="009365AE">
            <w:pPr>
              <w:jc w:val="both"/>
            </w:pPr>
            <w:r>
              <w:rPr>
                <w:b/>
              </w:rPr>
              <w:t>Rok udělení hodnosti</w:t>
            </w:r>
          </w:p>
        </w:tc>
        <w:tc>
          <w:tcPr>
            <w:tcW w:w="2248" w:type="dxa"/>
            <w:gridSpan w:val="4"/>
            <w:tcBorders>
              <w:right w:val="single" w:sz="12" w:space="0" w:color="auto"/>
            </w:tcBorders>
            <w:shd w:val="clear" w:color="auto" w:fill="F7CAAC"/>
          </w:tcPr>
          <w:p w14:paraId="1717DC61" w14:textId="77777777" w:rsidR="00B64A7D" w:rsidRDefault="00B64A7D" w:rsidP="009365AE">
            <w:pPr>
              <w:jc w:val="both"/>
            </w:pPr>
            <w:r>
              <w:rPr>
                <w:b/>
              </w:rPr>
              <w:t>Řízení konáno na VŠ</w:t>
            </w:r>
          </w:p>
        </w:tc>
        <w:tc>
          <w:tcPr>
            <w:tcW w:w="632" w:type="dxa"/>
            <w:vMerge w:val="restart"/>
            <w:tcBorders>
              <w:left w:val="single" w:sz="12" w:space="0" w:color="auto"/>
            </w:tcBorders>
          </w:tcPr>
          <w:p w14:paraId="096E450A" w14:textId="77777777" w:rsidR="00B64A7D" w:rsidRDefault="00B64A7D" w:rsidP="009365AE">
            <w:pPr>
              <w:jc w:val="both"/>
              <w:rPr>
                <w:b/>
              </w:rPr>
            </w:pPr>
          </w:p>
        </w:tc>
        <w:tc>
          <w:tcPr>
            <w:tcW w:w="693" w:type="dxa"/>
            <w:vMerge w:val="restart"/>
          </w:tcPr>
          <w:p w14:paraId="665B5544" w14:textId="77777777" w:rsidR="00B64A7D" w:rsidRDefault="00B64A7D" w:rsidP="009365AE">
            <w:pPr>
              <w:jc w:val="both"/>
              <w:rPr>
                <w:b/>
              </w:rPr>
            </w:pPr>
          </w:p>
        </w:tc>
        <w:tc>
          <w:tcPr>
            <w:tcW w:w="694" w:type="dxa"/>
            <w:vMerge w:val="restart"/>
          </w:tcPr>
          <w:p w14:paraId="58E2FA3A" w14:textId="77777777" w:rsidR="00B64A7D" w:rsidRDefault="00B64A7D" w:rsidP="009365AE">
            <w:pPr>
              <w:jc w:val="both"/>
              <w:rPr>
                <w:b/>
              </w:rPr>
            </w:pPr>
          </w:p>
        </w:tc>
      </w:tr>
      <w:tr w:rsidR="00B64A7D" w14:paraId="7222FD0D" w14:textId="77777777" w:rsidTr="009365AE">
        <w:trPr>
          <w:trHeight w:val="205"/>
        </w:trPr>
        <w:tc>
          <w:tcPr>
            <w:tcW w:w="3347" w:type="dxa"/>
            <w:gridSpan w:val="2"/>
          </w:tcPr>
          <w:p w14:paraId="7F7CD501" w14:textId="77777777" w:rsidR="00A23353" w:rsidRDefault="00A23353" w:rsidP="00A23353">
            <w:pPr>
              <w:jc w:val="both"/>
              <w:rPr>
                <w:ins w:id="708" w:author="Ponížilová Hana" w:date="2020-02-13T17:11:00Z"/>
                <w:rFonts w:eastAsia="Calibri"/>
              </w:rPr>
            </w:pPr>
            <w:ins w:id="709" w:author="Ponížilová Hana" w:date="2020-02-13T17:11:00Z">
              <w:r w:rsidRPr="00FF317B">
                <w:rPr>
                  <w:rFonts w:eastAsia="Calibri"/>
                </w:rPr>
                <w:t>Obor filmové, televizní a fotografické umění</w:t>
              </w:r>
              <w:r>
                <w:rPr>
                  <w:rFonts w:eastAsia="Calibri"/>
                </w:rPr>
                <w:t xml:space="preserve"> a nová média – zvuková tvorba</w:t>
              </w:r>
            </w:ins>
          </w:p>
          <w:p w14:paraId="50606C80" w14:textId="75CBA346" w:rsidR="00B64A7D" w:rsidRPr="00FF317B" w:rsidRDefault="00B64A7D" w:rsidP="009365AE">
            <w:pPr>
              <w:jc w:val="both"/>
            </w:pPr>
          </w:p>
        </w:tc>
        <w:tc>
          <w:tcPr>
            <w:tcW w:w="2245" w:type="dxa"/>
            <w:gridSpan w:val="2"/>
          </w:tcPr>
          <w:p w14:paraId="1E2F525A" w14:textId="0AECCC58" w:rsidR="00B64A7D" w:rsidRDefault="00A23353" w:rsidP="009365AE">
            <w:pPr>
              <w:jc w:val="both"/>
            </w:pPr>
            <w:ins w:id="710" w:author="Ponížilová Hana" w:date="2020-02-13T17:11:00Z">
              <w:r>
                <w:rPr>
                  <w:rFonts w:eastAsia="Calibri"/>
                </w:rPr>
                <w:t>Konec roku 2019</w:t>
              </w:r>
            </w:ins>
          </w:p>
        </w:tc>
        <w:tc>
          <w:tcPr>
            <w:tcW w:w="2248" w:type="dxa"/>
            <w:gridSpan w:val="4"/>
            <w:tcBorders>
              <w:right w:val="single" w:sz="12" w:space="0" w:color="auto"/>
            </w:tcBorders>
          </w:tcPr>
          <w:p w14:paraId="18771719" w14:textId="0B4EE495" w:rsidR="00B64A7D" w:rsidRDefault="00A23353" w:rsidP="009365AE">
            <w:pPr>
              <w:jc w:val="both"/>
            </w:pPr>
            <w:ins w:id="711" w:author="Ponížilová Hana" w:date="2020-02-13T17:11:00Z">
              <w:r w:rsidRPr="00FF317B">
                <w:t>FAMU</w:t>
              </w:r>
              <w:r>
                <w:t xml:space="preserve"> Praha</w:t>
              </w:r>
            </w:ins>
          </w:p>
        </w:tc>
        <w:tc>
          <w:tcPr>
            <w:tcW w:w="632" w:type="dxa"/>
            <w:vMerge/>
            <w:tcBorders>
              <w:left w:val="single" w:sz="12" w:space="0" w:color="auto"/>
            </w:tcBorders>
            <w:vAlign w:val="center"/>
          </w:tcPr>
          <w:p w14:paraId="2BBDC9BD" w14:textId="77777777" w:rsidR="00B64A7D" w:rsidRDefault="00B64A7D" w:rsidP="009365AE">
            <w:pPr>
              <w:rPr>
                <w:b/>
              </w:rPr>
            </w:pPr>
          </w:p>
        </w:tc>
        <w:tc>
          <w:tcPr>
            <w:tcW w:w="693" w:type="dxa"/>
            <w:vMerge/>
            <w:vAlign w:val="center"/>
          </w:tcPr>
          <w:p w14:paraId="2AF11F38" w14:textId="77777777" w:rsidR="00B64A7D" w:rsidRDefault="00B64A7D" w:rsidP="009365AE">
            <w:pPr>
              <w:rPr>
                <w:b/>
              </w:rPr>
            </w:pPr>
          </w:p>
        </w:tc>
        <w:tc>
          <w:tcPr>
            <w:tcW w:w="694" w:type="dxa"/>
            <w:vMerge/>
            <w:vAlign w:val="center"/>
          </w:tcPr>
          <w:p w14:paraId="7F476CB9" w14:textId="77777777" w:rsidR="00B64A7D" w:rsidRDefault="00B64A7D" w:rsidP="009365AE">
            <w:pPr>
              <w:rPr>
                <w:b/>
              </w:rPr>
            </w:pPr>
          </w:p>
        </w:tc>
      </w:tr>
    </w:tbl>
    <w:p w14:paraId="4352C1B3" w14:textId="77777777" w:rsidR="00B64A7D" w:rsidRDefault="00B64A7D" w:rsidP="00B64A7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B64A7D" w14:paraId="50D24D18" w14:textId="77777777" w:rsidTr="009365AE">
        <w:tc>
          <w:tcPr>
            <w:tcW w:w="9859" w:type="dxa"/>
            <w:gridSpan w:val="4"/>
            <w:shd w:val="clear" w:color="auto" w:fill="F7CAAC"/>
          </w:tcPr>
          <w:p w14:paraId="58DDD21B" w14:textId="77777777" w:rsidR="00B64A7D" w:rsidRDefault="00B64A7D" w:rsidP="009365A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3C190F91" w14:textId="77777777" w:rsidTr="00F25078">
        <w:trPr>
          <w:trHeight w:val="1806"/>
        </w:trPr>
        <w:tc>
          <w:tcPr>
            <w:tcW w:w="9859" w:type="dxa"/>
            <w:gridSpan w:val="4"/>
          </w:tcPr>
          <w:p w14:paraId="2EE47227" w14:textId="77777777" w:rsidR="00B64A7D" w:rsidRDefault="00B64A7D" w:rsidP="009365AE">
            <w:pPr>
              <w:jc w:val="both"/>
              <w:rPr>
                <w:rFonts w:eastAsia="Calibri"/>
              </w:rPr>
            </w:pPr>
          </w:p>
          <w:p w14:paraId="0CFC133E" w14:textId="77777777" w:rsidR="00B64A7D" w:rsidRPr="006D3FDC" w:rsidRDefault="00B64A7D" w:rsidP="009365AE">
            <w:pPr>
              <w:jc w:val="both"/>
              <w:rPr>
                <w:rFonts w:eastAsia="Calibri"/>
              </w:rPr>
            </w:pPr>
            <w:r w:rsidRPr="006D3FDC">
              <w:rPr>
                <w:rFonts w:eastAsia="Calibri"/>
              </w:rPr>
              <w:t>Scénická hudba</w:t>
            </w:r>
            <w:r>
              <w:rPr>
                <w:rFonts w:eastAsia="Calibri"/>
              </w:rPr>
              <w:t xml:space="preserve"> (výběr)</w:t>
            </w:r>
            <w:r w:rsidRPr="006D3FDC">
              <w:rPr>
                <w:rFonts w:eastAsia="Calibri"/>
              </w:rPr>
              <w:t>:</w:t>
            </w:r>
          </w:p>
          <w:p w14:paraId="3D7AF988" w14:textId="77777777" w:rsidR="00B64A7D" w:rsidRPr="006D3FDC" w:rsidRDefault="00B64A7D" w:rsidP="009365AE">
            <w:pPr>
              <w:jc w:val="both"/>
              <w:rPr>
                <w:rFonts w:eastAsia="Calibri"/>
              </w:rPr>
            </w:pPr>
            <w:r>
              <w:rPr>
                <w:rFonts w:eastAsia="Calibri"/>
              </w:rPr>
              <w:t xml:space="preserve">2018: </w:t>
            </w:r>
            <w:r w:rsidRPr="006D3FDC">
              <w:rPr>
                <w:rFonts w:eastAsia="Calibri"/>
              </w:rPr>
              <w:t>Faust (režie: Jan Frič, Národní divadlo Praha, 15.3. 2018)</w:t>
            </w:r>
          </w:p>
          <w:p w14:paraId="31C39F3D" w14:textId="77777777" w:rsidR="00B64A7D" w:rsidRPr="005B3497" w:rsidRDefault="00B64A7D" w:rsidP="009365AE">
            <w:pPr>
              <w:jc w:val="both"/>
            </w:pPr>
            <w:r>
              <w:t>2017: Mlynářova opička (režie</w:t>
            </w:r>
            <w:r w:rsidRPr="005B3497">
              <w:t xml:space="preserve">: Štěpán Pácl, Národní divadlo v Praze, 25.5.2017) </w:t>
            </w:r>
          </w:p>
          <w:p w14:paraId="38C0AFEB" w14:textId="77777777" w:rsidR="00B64A7D" w:rsidRPr="005B3497" w:rsidRDefault="00B64A7D" w:rsidP="009365AE">
            <w:pPr>
              <w:tabs>
                <w:tab w:val="left" w:pos="6027"/>
              </w:tabs>
              <w:jc w:val="both"/>
            </w:pPr>
            <w:r>
              <w:t xml:space="preserve">          Macbeth (režie</w:t>
            </w:r>
            <w:r w:rsidRPr="005B3497">
              <w:t xml:space="preserve">: David Jařab, Divadlo na zábradlí, 7.4.2017) </w:t>
            </w:r>
            <w:r w:rsidRPr="005B3497">
              <w:tab/>
            </w:r>
          </w:p>
          <w:p w14:paraId="53298C28" w14:textId="77777777" w:rsidR="00B64A7D" w:rsidRPr="00A81340" w:rsidRDefault="00B64A7D" w:rsidP="009365AE">
            <w:pPr>
              <w:jc w:val="both"/>
            </w:pPr>
            <w:r>
              <w:t xml:space="preserve">2016: </w:t>
            </w:r>
            <w:r w:rsidRPr="00A81340">
              <w:t>Dotkni se vesmíru a pokračuj (režie: Jan Frič, Národní divadlo v Praze, 3.11.2016)</w:t>
            </w:r>
          </w:p>
          <w:p w14:paraId="7BF2C6CD" w14:textId="77777777" w:rsidR="00B64A7D" w:rsidRDefault="00B64A7D" w:rsidP="009365AE">
            <w:pPr>
              <w:jc w:val="both"/>
            </w:pPr>
            <w:r>
              <w:t xml:space="preserve">          </w:t>
            </w:r>
            <w:r w:rsidRPr="00A81340">
              <w:t>Jako břitva (režie: Štěpán Pácl, Národní divadlo v Praze, 31.3.2016</w:t>
            </w:r>
          </w:p>
          <w:p w14:paraId="2BC1925F" w14:textId="77777777" w:rsidR="00B64A7D" w:rsidRDefault="00B64A7D" w:rsidP="009365AE">
            <w:pPr>
              <w:jc w:val="both"/>
              <w:rPr>
                <w:b/>
              </w:rPr>
            </w:pPr>
          </w:p>
        </w:tc>
      </w:tr>
      <w:tr w:rsidR="00B64A7D" w14:paraId="79FABE07" w14:textId="77777777" w:rsidTr="009365AE">
        <w:trPr>
          <w:trHeight w:val="218"/>
        </w:trPr>
        <w:tc>
          <w:tcPr>
            <w:tcW w:w="9859" w:type="dxa"/>
            <w:gridSpan w:val="4"/>
            <w:shd w:val="clear" w:color="auto" w:fill="F7CAAC"/>
          </w:tcPr>
          <w:p w14:paraId="28770B57" w14:textId="77777777" w:rsidR="00B64A7D" w:rsidRDefault="00B64A7D" w:rsidP="009365AE">
            <w:pPr>
              <w:rPr>
                <w:b/>
              </w:rPr>
            </w:pPr>
            <w:r>
              <w:rPr>
                <w:b/>
              </w:rPr>
              <w:t>Působení v zahraničí</w:t>
            </w:r>
          </w:p>
        </w:tc>
      </w:tr>
      <w:tr w:rsidR="00B64A7D" w14:paraId="30EA1005" w14:textId="77777777" w:rsidTr="009365AE">
        <w:trPr>
          <w:trHeight w:val="328"/>
        </w:trPr>
        <w:tc>
          <w:tcPr>
            <w:tcW w:w="9859" w:type="dxa"/>
            <w:gridSpan w:val="4"/>
          </w:tcPr>
          <w:p w14:paraId="2358FFF1" w14:textId="77777777" w:rsidR="00B64A7D" w:rsidRDefault="00B64A7D" w:rsidP="009365AE">
            <w:pPr>
              <w:rPr>
                <w:rFonts w:eastAsia="Calibri"/>
              </w:rPr>
            </w:pPr>
          </w:p>
          <w:p w14:paraId="285F7B85" w14:textId="77777777" w:rsidR="00B64A7D" w:rsidRPr="006D3FDC" w:rsidRDefault="00B64A7D" w:rsidP="009365AE">
            <w:pPr>
              <w:rPr>
                <w:rFonts w:eastAsia="Calibri"/>
              </w:rPr>
            </w:pPr>
            <w:r w:rsidRPr="006D3FDC">
              <w:rPr>
                <w:rFonts w:eastAsia="Calibri"/>
              </w:rPr>
              <w:t>Scénická hudba:</w:t>
            </w:r>
          </w:p>
          <w:p w14:paraId="72127548" w14:textId="77777777" w:rsidR="00B64A7D" w:rsidRDefault="00B64A7D" w:rsidP="009365AE">
            <w:pPr>
              <w:jc w:val="both"/>
            </w:pPr>
            <w:r>
              <w:t>Glasmenajeriet (režie</w:t>
            </w:r>
            <w:r w:rsidRPr="005B3497">
              <w:t xml:space="preserve">: Victoria Meirik, Rogaland Teater, </w:t>
            </w:r>
            <w:r>
              <w:t xml:space="preserve">Stavanger, Norsko, </w:t>
            </w:r>
            <w:r w:rsidRPr="005B3497">
              <w:t>31.4.2017)</w:t>
            </w:r>
          </w:p>
          <w:p w14:paraId="492A2E70" w14:textId="77777777" w:rsidR="00B64A7D" w:rsidRDefault="00B64A7D" w:rsidP="009365AE">
            <w:pPr>
              <w:jc w:val="both"/>
            </w:pPr>
            <w:r w:rsidRPr="00A81340">
              <w:t>Strach (režie: David Jařab, Slovenské národné divadlo, 4.6.2016)</w:t>
            </w:r>
          </w:p>
          <w:p w14:paraId="72444C16" w14:textId="77777777" w:rsidR="00B64A7D" w:rsidRPr="00A81340" w:rsidRDefault="00B64A7D" w:rsidP="009365AE">
            <w:pPr>
              <w:jc w:val="both"/>
            </w:pPr>
            <w:r w:rsidRPr="00A81340">
              <w:t>Om igjen (režie: Victoria Meirik, Moss, Norsko, 22.9.2016)</w:t>
            </w:r>
          </w:p>
          <w:p w14:paraId="4127DA2F" w14:textId="77777777" w:rsidR="00B64A7D" w:rsidRPr="00667DCB" w:rsidRDefault="00B64A7D" w:rsidP="009365AE">
            <w:pPr>
              <w:jc w:val="both"/>
            </w:pPr>
            <w:r w:rsidRPr="005B3497">
              <w:t xml:space="preserve"> </w:t>
            </w:r>
          </w:p>
        </w:tc>
      </w:tr>
      <w:tr w:rsidR="00B64A7D" w14:paraId="0732F840" w14:textId="77777777" w:rsidTr="009365AE">
        <w:trPr>
          <w:cantSplit/>
          <w:trHeight w:val="470"/>
        </w:trPr>
        <w:tc>
          <w:tcPr>
            <w:tcW w:w="2518" w:type="dxa"/>
            <w:shd w:val="clear" w:color="auto" w:fill="F7CAAC"/>
          </w:tcPr>
          <w:p w14:paraId="1E756C94" w14:textId="77777777" w:rsidR="00B64A7D" w:rsidRDefault="00B64A7D" w:rsidP="009365AE">
            <w:pPr>
              <w:jc w:val="both"/>
              <w:rPr>
                <w:b/>
              </w:rPr>
            </w:pPr>
            <w:r>
              <w:rPr>
                <w:b/>
              </w:rPr>
              <w:t xml:space="preserve">Podpis </w:t>
            </w:r>
          </w:p>
        </w:tc>
        <w:tc>
          <w:tcPr>
            <w:tcW w:w="4536" w:type="dxa"/>
          </w:tcPr>
          <w:p w14:paraId="19D33EA9" w14:textId="77777777" w:rsidR="00B64A7D" w:rsidRDefault="00B64A7D" w:rsidP="009365AE">
            <w:pPr>
              <w:jc w:val="both"/>
            </w:pPr>
            <w:r>
              <w:t>v. r.</w:t>
            </w:r>
          </w:p>
        </w:tc>
        <w:tc>
          <w:tcPr>
            <w:tcW w:w="786" w:type="dxa"/>
            <w:shd w:val="clear" w:color="auto" w:fill="F7CAAC"/>
          </w:tcPr>
          <w:p w14:paraId="5817AB84" w14:textId="77777777" w:rsidR="00B64A7D" w:rsidRDefault="00B64A7D" w:rsidP="009365AE">
            <w:pPr>
              <w:jc w:val="both"/>
            </w:pPr>
            <w:r>
              <w:rPr>
                <w:b/>
              </w:rPr>
              <w:t>datum</w:t>
            </w:r>
          </w:p>
        </w:tc>
        <w:tc>
          <w:tcPr>
            <w:tcW w:w="2019" w:type="dxa"/>
          </w:tcPr>
          <w:p w14:paraId="1F1BC3CB" w14:textId="77777777" w:rsidR="00B64A7D" w:rsidRDefault="00B64A7D" w:rsidP="009365AE">
            <w:pPr>
              <w:jc w:val="both"/>
            </w:pPr>
            <w:r>
              <w:t>30. 9. 2019</w:t>
            </w:r>
          </w:p>
        </w:tc>
      </w:tr>
    </w:tbl>
    <w:p w14:paraId="496A56E3" w14:textId="77777777" w:rsidR="00B64A7D" w:rsidRDefault="00B64A7D" w:rsidP="00B64A7D"/>
    <w:p w14:paraId="0F941FAE" w14:textId="77777777" w:rsidR="00B64A7D" w:rsidRDefault="00B64A7D" w:rsidP="00B64A7D"/>
    <w:p w14:paraId="40900830" w14:textId="77777777" w:rsidR="00B64A7D" w:rsidRDefault="00B64A7D" w:rsidP="00B64A7D"/>
    <w:p w14:paraId="7096F931" w14:textId="77777777" w:rsidR="00B64A7D" w:rsidRDefault="00B64A7D" w:rsidP="00B64A7D"/>
    <w:p w14:paraId="6AE2D23F" w14:textId="77777777" w:rsidR="00B64A7D" w:rsidRDefault="00B64A7D" w:rsidP="00B64A7D"/>
    <w:p w14:paraId="1AA8A80F" w14:textId="77777777" w:rsidR="00B64A7D" w:rsidRDefault="00B64A7D" w:rsidP="00B64A7D"/>
    <w:p w14:paraId="534413F3" w14:textId="77777777" w:rsidR="00B64A7D" w:rsidRDefault="00B64A7D" w:rsidP="00B64A7D"/>
    <w:p w14:paraId="75BE3C92" w14:textId="77777777" w:rsidR="00B64A7D" w:rsidRDefault="00B64A7D" w:rsidP="00B64A7D"/>
    <w:p w14:paraId="1E26B171" w14:textId="77777777" w:rsidR="00B64A7D" w:rsidRDefault="00B64A7D" w:rsidP="00B64A7D"/>
    <w:p w14:paraId="4D71EE07" w14:textId="77777777" w:rsidR="00B64A7D" w:rsidRDefault="00B64A7D" w:rsidP="00B64A7D"/>
    <w:p w14:paraId="26C5624E" w14:textId="77777777" w:rsidR="00B64A7D" w:rsidRDefault="00B64A7D" w:rsidP="00B64A7D"/>
    <w:p w14:paraId="7D59030E" w14:textId="77777777" w:rsidR="00B64A7D" w:rsidRDefault="00B64A7D" w:rsidP="00B64A7D"/>
    <w:p w14:paraId="5AD71D2E" w14:textId="77777777" w:rsidR="00B64A7D" w:rsidRDefault="00B64A7D" w:rsidP="00B64A7D"/>
    <w:p w14:paraId="09875989" w14:textId="77777777" w:rsidR="00B64A7D" w:rsidRDefault="00B64A7D" w:rsidP="00B64A7D"/>
    <w:p w14:paraId="28829EDC" w14:textId="77777777" w:rsidR="00B64A7D" w:rsidRDefault="00B64A7D" w:rsidP="00B64A7D"/>
    <w:p w14:paraId="36151957" w14:textId="77777777" w:rsidR="00B64A7D" w:rsidRDefault="00B64A7D" w:rsidP="00B64A7D"/>
    <w:p w14:paraId="6279FA04" w14:textId="77777777" w:rsidR="00B64A7D" w:rsidRDefault="00B64A7D" w:rsidP="00B64A7D"/>
    <w:p w14:paraId="7C795C5E" w14:textId="77777777" w:rsidR="00B64A7D" w:rsidRDefault="00B64A7D" w:rsidP="00B64A7D"/>
    <w:p w14:paraId="56D97816" w14:textId="77777777" w:rsidR="00B64A7D" w:rsidRDefault="00B64A7D" w:rsidP="00B64A7D"/>
    <w:p w14:paraId="6FE0BA3B" w14:textId="77777777" w:rsidR="00B64A7D" w:rsidRDefault="00B64A7D" w:rsidP="00B64A7D"/>
    <w:p w14:paraId="1B556C43" w14:textId="77777777" w:rsidR="00B64A7D" w:rsidRDefault="00B64A7D" w:rsidP="00B64A7D"/>
    <w:p w14:paraId="3726FF83" w14:textId="77777777" w:rsidR="00B64A7D" w:rsidRDefault="00B64A7D" w:rsidP="00B64A7D"/>
    <w:p w14:paraId="6E250EC4" w14:textId="77777777" w:rsidR="00B64A7D" w:rsidRDefault="00B64A7D" w:rsidP="00B64A7D"/>
    <w:p w14:paraId="1EB46EAA" w14:textId="77777777" w:rsidR="00B64A7D" w:rsidRDefault="00B64A7D" w:rsidP="00B64A7D"/>
    <w:p w14:paraId="0B06342C" w14:textId="77777777" w:rsidR="00B64A7D" w:rsidRDefault="00B64A7D" w:rsidP="00B64A7D"/>
    <w:p w14:paraId="080C293F" w14:textId="77777777" w:rsidR="00B64A7D" w:rsidRDefault="00B64A7D" w:rsidP="00B64A7D"/>
    <w:p w14:paraId="5596FE46" w14:textId="77777777" w:rsidR="00B64A7D" w:rsidRDefault="00B64A7D" w:rsidP="00B64A7D"/>
    <w:p w14:paraId="1CA5999A" w14:textId="77777777" w:rsidR="00B64A7D" w:rsidRDefault="00B64A7D" w:rsidP="00B64A7D"/>
    <w:p w14:paraId="18025814" w14:textId="77777777" w:rsidR="00B64A7D" w:rsidRDefault="00B64A7D" w:rsidP="00B64A7D"/>
    <w:p w14:paraId="2CF9B469" w14:textId="77777777" w:rsidR="00B64A7D" w:rsidRDefault="00B64A7D" w:rsidP="00B64A7D"/>
    <w:p w14:paraId="028ADC04" w14:textId="77777777" w:rsidR="00B64A7D" w:rsidRDefault="00B64A7D" w:rsidP="00B64A7D"/>
    <w:p w14:paraId="24273DF3" w14:textId="77777777" w:rsidR="00B64A7D" w:rsidRDefault="00B64A7D" w:rsidP="00B64A7D"/>
    <w:p w14:paraId="29A7C36C" w14:textId="77777777" w:rsidR="00B64A7D" w:rsidRDefault="00B64A7D" w:rsidP="00B64A7D">
      <w:pPr>
        <w:spacing w:after="160" w:line="256" w:lineRule="auto"/>
      </w:pPr>
    </w:p>
    <w:p w14:paraId="4B8AE529" w14:textId="77777777" w:rsidR="00B64A7D" w:rsidRDefault="00B64A7D" w:rsidP="00B64A7D">
      <w:pPr>
        <w:spacing w:after="160" w:line="256" w:lineRule="auto"/>
      </w:pPr>
    </w:p>
    <w:p w14:paraId="76DF881D" w14:textId="77777777" w:rsidR="00B64A7D" w:rsidRDefault="00B64A7D" w:rsidP="00B64A7D">
      <w:pPr>
        <w:spacing w:after="160" w:line="256" w:lineRule="auto"/>
      </w:pPr>
    </w:p>
    <w:p w14:paraId="59AEF620" w14:textId="77777777" w:rsidR="00B64A7D" w:rsidRDefault="00B64A7D" w:rsidP="00B64A7D">
      <w:pPr>
        <w:spacing w:after="160" w:line="256" w:lineRule="auto"/>
      </w:pPr>
    </w:p>
    <w:p w14:paraId="317B2174" w14:textId="77777777" w:rsidR="00B64A7D" w:rsidRDefault="00B64A7D" w:rsidP="00B64A7D">
      <w:pPr>
        <w:spacing w:after="160" w:line="256" w:lineRule="auto"/>
      </w:pP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830"/>
        <w:gridCol w:w="1722"/>
        <w:gridCol w:w="524"/>
        <w:gridCol w:w="468"/>
        <w:gridCol w:w="994"/>
        <w:gridCol w:w="709"/>
        <w:gridCol w:w="77"/>
        <w:gridCol w:w="632"/>
        <w:gridCol w:w="693"/>
        <w:gridCol w:w="791"/>
      </w:tblGrid>
      <w:tr w:rsidR="00B64A7D" w14:paraId="7E5C9D8D" w14:textId="77777777" w:rsidTr="00F25078">
        <w:tc>
          <w:tcPr>
            <w:tcW w:w="9960"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8E683D7" w14:textId="77777777" w:rsidR="00B64A7D" w:rsidRDefault="00B64A7D">
            <w:pPr>
              <w:jc w:val="both"/>
              <w:rPr>
                <w:b/>
                <w:sz w:val="28"/>
              </w:rPr>
            </w:pPr>
            <w:r>
              <w:rPr>
                <w:b/>
                <w:sz w:val="28"/>
              </w:rPr>
              <w:lastRenderedPageBreak/>
              <w:t>C-I – Personální zabezpečení</w:t>
            </w:r>
          </w:p>
        </w:tc>
      </w:tr>
      <w:tr w:rsidR="00B64A7D" w14:paraId="5425B93F" w14:textId="77777777" w:rsidTr="00F25078">
        <w:tc>
          <w:tcPr>
            <w:tcW w:w="2520" w:type="dxa"/>
            <w:tcBorders>
              <w:top w:val="double" w:sz="4" w:space="0" w:color="auto"/>
              <w:left w:val="single" w:sz="4" w:space="0" w:color="auto"/>
              <w:bottom w:val="single" w:sz="4" w:space="0" w:color="auto"/>
              <w:right w:val="single" w:sz="4" w:space="0" w:color="auto"/>
            </w:tcBorders>
            <w:shd w:val="clear" w:color="auto" w:fill="F7CAAC"/>
            <w:hideMark/>
          </w:tcPr>
          <w:p w14:paraId="4215313E" w14:textId="77777777" w:rsidR="00B64A7D" w:rsidRDefault="00B64A7D">
            <w:pPr>
              <w:jc w:val="both"/>
              <w:rPr>
                <w:b/>
              </w:rPr>
            </w:pPr>
            <w:r>
              <w:rPr>
                <w:b/>
              </w:rPr>
              <w:t>Vysoká škola</w:t>
            </w:r>
          </w:p>
        </w:tc>
        <w:tc>
          <w:tcPr>
            <w:tcW w:w="7440" w:type="dxa"/>
            <w:gridSpan w:val="10"/>
            <w:tcBorders>
              <w:top w:val="single" w:sz="4" w:space="0" w:color="auto"/>
              <w:left w:val="single" w:sz="4" w:space="0" w:color="auto"/>
              <w:bottom w:val="single" w:sz="4" w:space="0" w:color="auto"/>
              <w:right w:val="single" w:sz="4" w:space="0" w:color="auto"/>
            </w:tcBorders>
            <w:hideMark/>
          </w:tcPr>
          <w:p w14:paraId="420EFDA7" w14:textId="77777777" w:rsidR="00B64A7D" w:rsidRDefault="00B64A7D">
            <w:pPr>
              <w:jc w:val="both"/>
            </w:pPr>
            <w:r>
              <w:t>Univerzita Tomáše Bati ve Zlíně</w:t>
            </w:r>
          </w:p>
        </w:tc>
      </w:tr>
      <w:tr w:rsidR="00B64A7D" w14:paraId="62CDBF23" w14:textId="77777777" w:rsidTr="00F25078">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46408DF6" w14:textId="77777777" w:rsidR="00B64A7D" w:rsidRDefault="00B64A7D">
            <w:pPr>
              <w:jc w:val="both"/>
              <w:rPr>
                <w:b/>
              </w:rPr>
            </w:pPr>
            <w:r>
              <w:rPr>
                <w:b/>
              </w:rPr>
              <w:t>Součást vysoké školy</w:t>
            </w:r>
          </w:p>
        </w:tc>
        <w:tc>
          <w:tcPr>
            <w:tcW w:w="7440" w:type="dxa"/>
            <w:gridSpan w:val="10"/>
            <w:tcBorders>
              <w:top w:val="single" w:sz="4" w:space="0" w:color="auto"/>
              <w:left w:val="single" w:sz="4" w:space="0" w:color="auto"/>
              <w:bottom w:val="single" w:sz="4" w:space="0" w:color="auto"/>
              <w:right w:val="single" w:sz="4" w:space="0" w:color="auto"/>
            </w:tcBorders>
            <w:hideMark/>
          </w:tcPr>
          <w:p w14:paraId="3592FBAC" w14:textId="77777777" w:rsidR="00B64A7D" w:rsidRDefault="00B64A7D">
            <w:pPr>
              <w:jc w:val="both"/>
            </w:pPr>
            <w:r>
              <w:t>Fakulta multimediálních komunikací</w:t>
            </w:r>
          </w:p>
        </w:tc>
      </w:tr>
      <w:tr w:rsidR="00B64A7D" w14:paraId="0B30746D" w14:textId="77777777" w:rsidTr="00F25078">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0A2A90C3" w14:textId="77777777" w:rsidR="00B64A7D" w:rsidRDefault="00B64A7D">
            <w:pPr>
              <w:jc w:val="both"/>
              <w:rPr>
                <w:b/>
              </w:rPr>
            </w:pPr>
            <w:r>
              <w:rPr>
                <w:b/>
              </w:rPr>
              <w:t>Název studijního programu</w:t>
            </w:r>
          </w:p>
        </w:tc>
        <w:tc>
          <w:tcPr>
            <w:tcW w:w="7440" w:type="dxa"/>
            <w:gridSpan w:val="10"/>
            <w:tcBorders>
              <w:top w:val="single" w:sz="4" w:space="0" w:color="auto"/>
              <w:left w:val="single" w:sz="4" w:space="0" w:color="auto"/>
              <w:bottom w:val="single" w:sz="4" w:space="0" w:color="auto"/>
              <w:right w:val="single" w:sz="4" w:space="0" w:color="auto"/>
            </w:tcBorders>
            <w:hideMark/>
          </w:tcPr>
          <w:p w14:paraId="1E0043A9" w14:textId="77777777" w:rsidR="00B64A7D" w:rsidRDefault="00B64A7D">
            <w:pPr>
              <w:jc w:val="both"/>
            </w:pPr>
            <w:r>
              <w:t>Teorie a praxe audiovizuální tvorby</w:t>
            </w:r>
          </w:p>
        </w:tc>
      </w:tr>
      <w:tr w:rsidR="00B64A7D" w14:paraId="4AE14B4B" w14:textId="77777777" w:rsidTr="00F25078">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5CEF3EC1" w14:textId="77777777" w:rsidR="00B64A7D" w:rsidRDefault="00B64A7D">
            <w:pPr>
              <w:jc w:val="both"/>
              <w:rPr>
                <w:b/>
              </w:rPr>
            </w:pPr>
            <w:r>
              <w:rPr>
                <w:b/>
              </w:rPr>
              <w:t>Jméno a příjmení</w:t>
            </w:r>
          </w:p>
        </w:tc>
        <w:tc>
          <w:tcPr>
            <w:tcW w:w="4538" w:type="dxa"/>
            <w:gridSpan w:val="5"/>
            <w:tcBorders>
              <w:top w:val="single" w:sz="4" w:space="0" w:color="auto"/>
              <w:left w:val="single" w:sz="4" w:space="0" w:color="auto"/>
              <w:bottom w:val="single" w:sz="4" w:space="0" w:color="auto"/>
              <w:right w:val="single" w:sz="4" w:space="0" w:color="auto"/>
            </w:tcBorders>
            <w:hideMark/>
          </w:tcPr>
          <w:p w14:paraId="6147650D" w14:textId="77777777" w:rsidR="00B64A7D" w:rsidRDefault="00B64A7D">
            <w:pPr>
              <w:jc w:val="both"/>
            </w:pPr>
            <w:r>
              <w:t>Ľudovít Labík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AFC95FE" w14:textId="77777777" w:rsidR="00B64A7D" w:rsidRDefault="00B64A7D">
            <w:pPr>
              <w:jc w:val="both"/>
              <w:rPr>
                <w:b/>
              </w:rPr>
            </w:pPr>
            <w:r>
              <w:rPr>
                <w:b/>
              </w:rPr>
              <w:t>Tituly</w:t>
            </w:r>
          </w:p>
        </w:tc>
        <w:tc>
          <w:tcPr>
            <w:tcW w:w="2193" w:type="dxa"/>
            <w:gridSpan w:val="4"/>
            <w:tcBorders>
              <w:top w:val="single" w:sz="4" w:space="0" w:color="auto"/>
              <w:left w:val="single" w:sz="4" w:space="0" w:color="auto"/>
              <w:bottom w:val="single" w:sz="4" w:space="0" w:color="auto"/>
              <w:right w:val="single" w:sz="4" w:space="0" w:color="auto"/>
            </w:tcBorders>
            <w:hideMark/>
          </w:tcPr>
          <w:p w14:paraId="1712E4D4" w14:textId="77777777" w:rsidR="00B64A7D" w:rsidRDefault="00B64A7D">
            <w:pPr>
              <w:jc w:val="both"/>
            </w:pPr>
            <w:r>
              <w:t>prof. Mgr., ArtD.</w:t>
            </w:r>
          </w:p>
        </w:tc>
      </w:tr>
      <w:tr w:rsidR="00B64A7D" w14:paraId="7BB8B697" w14:textId="77777777" w:rsidTr="00F25078">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40125184" w14:textId="77777777" w:rsidR="00B64A7D" w:rsidRDefault="00B64A7D">
            <w:pPr>
              <w:jc w:val="both"/>
              <w:rPr>
                <w:b/>
              </w:rPr>
            </w:pPr>
            <w:r>
              <w:rPr>
                <w:b/>
              </w:rPr>
              <w:t>Rok narození</w:t>
            </w:r>
          </w:p>
        </w:tc>
        <w:tc>
          <w:tcPr>
            <w:tcW w:w="830" w:type="dxa"/>
            <w:tcBorders>
              <w:top w:val="single" w:sz="4" w:space="0" w:color="auto"/>
              <w:left w:val="single" w:sz="4" w:space="0" w:color="auto"/>
              <w:bottom w:val="single" w:sz="4" w:space="0" w:color="auto"/>
              <w:right w:val="single" w:sz="4" w:space="0" w:color="auto"/>
            </w:tcBorders>
            <w:hideMark/>
          </w:tcPr>
          <w:p w14:paraId="19CE038E" w14:textId="77777777" w:rsidR="00B64A7D" w:rsidRDefault="00B64A7D">
            <w:pPr>
              <w:jc w:val="both"/>
            </w:pPr>
            <w:r>
              <w:t>1957</w:t>
            </w:r>
          </w:p>
        </w:tc>
        <w:tc>
          <w:tcPr>
            <w:tcW w:w="1722" w:type="dxa"/>
            <w:tcBorders>
              <w:top w:val="single" w:sz="4" w:space="0" w:color="auto"/>
              <w:left w:val="single" w:sz="4" w:space="0" w:color="auto"/>
              <w:bottom w:val="single" w:sz="4" w:space="0" w:color="auto"/>
              <w:right w:val="single" w:sz="4" w:space="0" w:color="auto"/>
            </w:tcBorders>
            <w:shd w:val="clear" w:color="auto" w:fill="F7CAAC"/>
            <w:hideMark/>
          </w:tcPr>
          <w:p w14:paraId="0F6B26D2" w14:textId="77777777" w:rsidR="00B64A7D" w:rsidRDefault="00B64A7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1CBCFDAA" w14:textId="77777777" w:rsidR="00B64A7D" w:rsidRDefault="00B64A7D">
            <w:pPr>
              <w:jc w:val="both"/>
            </w:pPr>
            <w: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95C1F27"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E23DE13" w14:textId="77777777" w:rsidR="00B64A7D" w:rsidRDefault="00B64A7D">
            <w:pPr>
              <w:jc w:val="both"/>
            </w:pPr>
            <w:proofErr w:type="gramStart"/>
            <w:r>
              <w:t>4h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0B86F9" w14:textId="77777777" w:rsidR="00B64A7D" w:rsidRDefault="00B64A7D">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7245D2E6" w14:textId="77777777" w:rsidR="00B64A7D" w:rsidRDefault="00B64A7D">
            <w:pPr>
              <w:jc w:val="both"/>
            </w:pPr>
          </w:p>
        </w:tc>
      </w:tr>
      <w:tr w:rsidR="00B64A7D" w14:paraId="0BF3E55E" w14:textId="77777777" w:rsidTr="00F25078">
        <w:tc>
          <w:tcPr>
            <w:tcW w:w="50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41B491" w14:textId="77777777" w:rsidR="00B64A7D" w:rsidRDefault="00B64A7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0BB9064E" w14:textId="77777777" w:rsidR="00B64A7D" w:rsidRDefault="00B64A7D">
            <w:pPr>
              <w:jc w:val="both"/>
            </w:pPr>
            <w:r>
              <w:t>dpč</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43399E7" w14:textId="77777777" w:rsidR="00B64A7D" w:rsidRDefault="00B64A7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5AA41C44" w14:textId="77777777" w:rsidR="00B64A7D" w:rsidRDefault="00B64A7D">
            <w:pPr>
              <w:jc w:val="both"/>
            </w:pPr>
            <w:proofErr w:type="gramStart"/>
            <w:r>
              <w:t>4h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DD4560" w14:textId="77777777" w:rsidR="00B64A7D" w:rsidRDefault="00B64A7D">
            <w:pPr>
              <w:jc w:val="both"/>
              <w:rPr>
                <w:b/>
              </w:rPr>
            </w:pPr>
            <w:r>
              <w:rPr>
                <w:b/>
              </w:rPr>
              <w:t>do kdy</w:t>
            </w:r>
          </w:p>
        </w:tc>
        <w:tc>
          <w:tcPr>
            <w:tcW w:w="1484" w:type="dxa"/>
            <w:gridSpan w:val="2"/>
            <w:tcBorders>
              <w:top w:val="single" w:sz="4" w:space="0" w:color="auto"/>
              <w:left w:val="single" w:sz="4" w:space="0" w:color="auto"/>
              <w:bottom w:val="single" w:sz="4" w:space="0" w:color="auto"/>
              <w:right w:val="single" w:sz="4" w:space="0" w:color="auto"/>
            </w:tcBorders>
          </w:tcPr>
          <w:p w14:paraId="17BB6A90" w14:textId="77777777" w:rsidR="00B64A7D" w:rsidRDefault="00B64A7D">
            <w:pPr>
              <w:jc w:val="both"/>
            </w:pPr>
          </w:p>
        </w:tc>
      </w:tr>
      <w:tr w:rsidR="00B64A7D" w14:paraId="0E01EA68" w14:textId="77777777" w:rsidTr="00F25078">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B2EC77" w14:textId="77777777" w:rsidR="00B64A7D" w:rsidRDefault="00B64A7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26563D" w14:textId="77777777" w:rsidR="00B64A7D" w:rsidRDefault="00B64A7D">
            <w:pPr>
              <w:jc w:val="both"/>
              <w:rPr>
                <w:b/>
              </w:rPr>
            </w:pPr>
            <w:r>
              <w:rPr>
                <w:b/>
              </w:rPr>
              <w:t>typ prac. vztahu</w:t>
            </w:r>
          </w:p>
        </w:tc>
        <w:tc>
          <w:tcPr>
            <w:tcW w:w="219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EC7472B" w14:textId="77777777" w:rsidR="00B64A7D" w:rsidRDefault="00B64A7D">
            <w:pPr>
              <w:jc w:val="both"/>
              <w:rPr>
                <w:b/>
              </w:rPr>
            </w:pPr>
            <w:r>
              <w:rPr>
                <w:b/>
              </w:rPr>
              <w:t>rozsah</w:t>
            </w:r>
          </w:p>
        </w:tc>
      </w:tr>
      <w:tr w:rsidR="00B64A7D" w14:paraId="476651EF" w14:textId="77777777" w:rsidTr="00F25078">
        <w:tc>
          <w:tcPr>
            <w:tcW w:w="6064" w:type="dxa"/>
            <w:gridSpan w:val="5"/>
            <w:tcBorders>
              <w:top w:val="single" w:sz="4" w:space="0" w:color="auto"/>
              <w:left w:val="single" w:sz="4" w:space="0" w:color="auto"/>
              <w:bottom w:val="single" w:sz="4" w:space="0" w:color="auto"/>
              <w:right w:val="single" w:sz="4" w:space="0" w:color="auto"/>
            </w:tcBorders>
            <w:hideMark/>
          </w:tcPr>
          <w:p w14:paraId="7A8A4A94" w14:textId="77777777" w:rsidR="00B64A7D" w:rsidRDefault="00B64A7D">
            <w:pPr>
              <w:jc w:val="both"/>
            </w:pPr>
            <w:r>
              <w:t>FTF VŠMU Bratislava</w:t>
            </w:r>
          </w:p>
        </w:tc>
        <w:tc>
          <w:tcPr>
            <w:tcW w:w="1703" w:type="dxa"/>
            <w:gridSpan w:val="2"/>
            <w:tcBorders>
              <w:top w:val="single" w:sz="4" w:space="0" w:color="auto"/>
              <w:left w:val="single" w:sz="4" w:space="0" w:color="auto"/>
              <w:bottom w:val="single" w:sz="4" w:space="0" w:color="auto"/>
              <w:right w:val="single" w:sz="4" w:space="0" w:color="auto"/>
            </w:tcBorders>
            <w:hideMark/>
          </w:tcPr>
          <w:p w14:paraId="265C15D0" w14:textId="77777777" w:rsidR="00B64A7D" w:rsidRDefault="00B64A7D">
            <w:pPr>
              <w:jc w:val="both"/>
            </w:pPr>
            <w:r>
              <w:t>pp</w:t>
            </w:r>
          </w:p>
        </w:tc>
        <w:tc>
          <w:tcPr>
            <w:tcW w:w="2193" w:type="dxa"/>
            <w:gridSpan w:val="4"/>
            <w:tcBorders>
              <w:top w:val="single" w:sz="4" w:space="0" w:color="auto"/>
              <w:left w:val="single" w:sz="4" w:space="0" w:color="auto"/>
              <w:bottom w:val="single" w:sz="4" w:space="0" w:color="auto"/>
              <w:right w:val="single" w:sz="4" w:space="0" w:color="auto"/>
            </w:tcBorders>
            <w:hideMark/>
          </w:tcPr>
          <w:p w14:paraId="35BDA4C1" w14:textId="77777777" w:rsidR="00B64A7D" w:rsidRDefault="00B64A7D">
            <w:pPr>
              <w:jc w:val="both"/>
            </w:pPr>
            <w:proofErr w:type="gramStart"/>
            <w:r>
              <w:t>40h</w:t>
            </w:r>
            <w:proofErr w:type="gramEnd"/>
            <w:r>
              <w:t>/t</w:t>
            </w:r>
          </w:p>
        </w:tc>
      </w:tr>
      <w:tr w:rsidR="00B64A7D" w14:paraId="6C5AE66B" w14:textId="77777777" w:rsidTr="00F25078">
        <w:tc>
          <w:tcPr>
            <w:tcW w:w="6064" w:type="dxa"/>
            <w:gridSpan w:val="5"/>
            <w:tcBorders>
              <w:top w:val="single" w:sz="4" w:space="0" w:color="auto"/>
              <w:left w:val="single" w:sz="4" w:space="0" w:color="auto"/>
              <w:bottom w:val="single" w:sz="4" w:space="0" w:color="auto"/>
              <w:right w:val="single" w:sz="4" w:space="0" w:color="auto"/>
            </w:tcBorders>
          </w:tcPr>
          <w:p w14:paraId="3B622527"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F380F27" w14:textId="77777777" w:rsidR="00B64A7D" w:rsidRDefault="00B64A7D">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64AA17AB" w14:textId="77777777" w:rsidR="00B64A7D" w:rsidRDefault="00B64A7D">
            <w:pPr>
              <w:jc w:val="both"/>
            </w:pPr>
          </w:p>
        </w:tc>
      </w:tr>
      <w:tr w:rsidR="00B64A7D" w14:paraId="42987445" w14:textId="77777777" w:rsidTr="00F25078">
        <w:tc>
          <w:tcPr>
            <w:tcW w:w="6064" w:type="dxa"/>
            <w:gridSpan w:val="5"/>
            <w:tcBorders>
              <w:top w:val="single" w:sz="4" w:space="0" w:color="auto"/>
              <w:left w:val="single" w:sz="4" w:space="0" w:color="auto"/>
              <w:bottom w:val="single" w:sz="4" w:space="0" w:color="auto"/>
              <w:right w:val="single" w:sz="4" w:space="0" w:color="auto"/>
            </w:tcBorders>
          </w:tcPr>
          <w:p w14:paraId="764674E7"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7FFC0A0" w14:textId="77777777" w:rsidR="00B64A7D" w:rsidRDefault="00B64A7D">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798D7398" w14:textId="77777777" w:rsidR="00B64A7D" w:rsidRDefault="00B64A7D">
            <w:pPr>
              <w:jc w:val="both"/>
            </w:pPr>
          </w:p>
        </w:tc>
      </w:tr>
      <w:tr w:rsidR="00B64A7D" w14:paraId="0106CD3E" w14:textId="77777777" w:rsidTr="00F25078">
        <w:tc>
          <w:tcPr>
            <w:tcW w:w="6064" w:type="dxa"/>
            <w:gridSpan w:val="5"/>
            <w:tcBorders>
              <w:top w:val="single" w:sz="4" w:space="0" w:color="auto"/>
              <w:left w:val="single" w:sz="4" w:space="0" w:color="auto"/>
              <w:bottom w:val="single" w:sz="4" w:space="0" w:color="auto"/>
              <w:right w:val="single" w:sz="4" w:space="0" w:color="auto"/>
            </w:tcBorders>
          </w:tcPr>
          <w:p w14:paraId="6DB16430" w14:textId="77777777" w:rsidR="00B64A7D" w:rsidRDefault="00B64A7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95D7F92" w14:textId="77777777" w:rsidR="00B64A7D" w:rsidRDefault="00B64A7D">
            <w:pPr>
              <w:jc w:val="both"/>
            </w:pPr>
          </w:p>
        </w:tc>
        <w:tc>
          <w:tcPr>
            <w:tcW w:w="2193" w:type="dxa"/>
            <w:gridSpan w:val="4"/>
            <w:tcBorders>
              <w:top w:val="single" w:sz="4" w:space="0" w:color="auto"/>
              <w:left w:val="single" w:sz="4" w:space="0" w:color="auto"/>
              <w:bottom w:val="single" w:sz="4" w:space="0" w:color="auto"/>
              <w:right w:val="single" w:sz="4" w:space="0" w:color="auto"/>
            </w:tcBorders>
          </w:tcPr>
          <w:p w14:paraId="22F3E0E1" w14:textId="77777777" w:rsidR="00B64A7D" w:rsidRDefault="00B64A7D">
            <w:pPr>
              <w:jc w:val="both"/>
            </w:pPr>
          </w:p>
        </w:tc>
      </w:tr>
      <w:tr w:rsidR="00B64A7D" w14:paraId="7AA7E11A" w14:textId="77777777" w:rsidTr="00F25078">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CFC6B28" w14:textId="77777777" w:rsidR="00B64A7D" w:rsidRDefault="00B64A7D">
            <w:pPr>
              <w:jc w:val="both"/>
            </w:pPr>
            <w:r>
              <w:rPr>
                <w:b/>
              </w:rPr>
              <w:t>Předměty příslušného studijního programu a způsob zapojení do jejich výuky, příp. další zapojení do uskutečňování studijního programu</w:t>
            </w:r>
          </w:p>
        </w:tc>
      </w:tr>
      <w:tr w:rsidR="00B64A7D" w14:paraId="5D69EDDE" w14:textId="77777777" w:rsidTr="00F25078">
        <w:trPr>
          <w:trHeight w:val="1118"/>
        </w:trPr>
        <w:tc>
          <w:tcPr>
            <w:tcW w:w="9960" w:type="dxa"/>
            <w:gridSpan w:val="11"/>
            <w:tcBorders>
              <w:top w:val="nil"/>
              <w:left w:val="single" w:sz="4" w:space="0" w:color="auto"/>
              <w:bottom w:val="single" w:sz="4" w:space="0" w:color="auto"/>
              <w:right w:val="single" w:sz="4" w:space="0" w:color="auto"/>
            </w:tcBorders>
          </w:tcPr>
          <w:p w14:paraId="1573ACB1" w14:textId="77777777" w:rsidR="00B64A7D" w:rsidRDefault="00B64A7D">
            <w:pPr>
              <w:jc w:val="both"/>
            </w:pPr>
          </w:p>
          <w:p w14:paraId="11B4BABA" w14:textId="77777777" w:rsidR="00B64A7D" w:rsidRDefault="00B64A7D">
            <w:pPr>
              <w:jc w:val="both"/>
              <w:rPr>
                <w:rFonts w:eastAsia="Calibri"/>
              </w:rPr>
            </w:pPr>
            <w:r>
              <w:t>Filmová struktura 1-3 (garant, vedoucí semináře)</w:t>
            </w:r>
          </w:p>
          <w:p w14:paraId="5D6C1C6E" w14:textId="77777777" w:rsidR="00B64A7D" w:rsidRDefault="00B64A7D">
            <w:pPr>
              <w:jc w:val="both"/>
              <w:rPr>
                <w:rFonts w:eastAsia="Calibri"/>
              </w:rPr>
            </w:pPr>
            <w:r>
              <w:t>Dramaturgický seminář 1,2 (garant, vedoucí semináře)</w:t>
            </w:r>
          </w:p>
          <w:p w14:paraId="178B7DE8" w14:textId="77777777" w:rsidR="00B64A7D" w:rsidRDefault="00B64A7D">
            <w:pPr>
              <w:jc w:val="both"/>
            </w:pPr>
          </w:p>
        </w:tc>
      </w:tr>
      <w:tr w:rsidR="00B64A7D" w14:paraId="35C5A210" w14:textId="77777777" w:rsidTr="00F25078">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3D74D84" w14:textId="77777777" w:rsidR="00B64A7D" w:rsidRDefault="00B64A7D">
            <w:pPr>
              <w:jc w:val="both"/>
            </w:pPr>
            <w:r>
              <w:rPr>
                <w:b/>
              </w:rPr>
              <w:t xml:space="preserve">Údaje o vzdělání na VŠ </w:t>
            </w:r>
          </w:p>
        </w:tc>
      </w:tr>
      <w:tr w:rsidR="00B64A7D" w14:paraId="4F3F84A5" w14:textId="77777777" w:rsidTr="00F25078">
        <w:trPr>
          <w:trHeight w:val="938"/>
        </w:trPr>
        <w:tc>
          <w:tcPr>
            <w:tcW w:w="9960" w:type="dxa"/>
            <w:gridSpan w:val="11"/>
            <w:tcBorders>
              <w:top w:val="single" w:sz="4" w:space="0" w:color="auto"/>
              <w:left w:val="single" w:sz="4" w:space="0" w:color="auto"/>
              <w:bottom w:val="single" w:sz="4" w:space="0" w:color="auto"/>
              <w:right w:val="single" w:sz="4" w:space="0" w:color="auto"/>
            </w:tcBorders>
          </w:tcPr>
          <w:p w14:paraId="79E702DF" w14:textId="77777777" w:rsidR="00B64A7D" w:rsidRDefault="00B64A7D"/>
          <w:p w14:paraId="2E6614A8" w14:textId="77777777" w:rsidR="00B64A7D" w:rsidRDefault="00B64A7D">
            <w:r>
              <w:t>2002-2004: Vysoká škola múzických umení, Bratislava, Filmová a televizní fakulta, ArtD.</w:t>
            </w:r>
          </w:p>
          <w:p w14:paraId="1D333D63" w14:textId="77777777" w:rsidR="00B64A7D" w:rsidRDefault="00B64A7D">
            <w:r>
              <w:t xml:space="preserve">1978-1983: Vysoká škola múzických umení, Praha, Filmová a televizní fakulta </w:t>
            </w:r>
          </w:p>
          <w:p w14:paraId="51C6B5F6" w14:textId="77777777" w:rsidR="00B64A7D" w:rsidRDefault="00B64A7D"/>
        </w:tc>
      </w:tr>
      <w:tr w:rsidR="00B64A7D" w14:paraId="249CB957" w14:textId="77777777" w:rsidTr="00F25078">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2D08575" w14:textId="77777777" w:rsidR="00B64A7D" w:rsidRDefault="00B64A7D">
            <w:pPr>
              <w:jc w:val="both"/>
              <w:rPr>
                <w:b/>
              </w:rPr>
            </w:pPr>
            <w:r>
              <w:rPr>
                <w:b/>
              </w:rPr>
              <w:t>Údaje o odborném působení od absolvování VŠ</w:t>
            </w:r>
          </w:p>
        </w:tc>
      </w:tr>
      <w:tr w:rsidR="00B64A7D" w14:paraId="33E78611" w14:textId="77777777" w:rsidTr="00F25078">
        <w:trPr>
          <w:trHeight w:val="1296"/>
        </w:trPr>
        <w:tc>
          <w:tcPr>
            <w:tcW w:w="9960" w:type="dxa"/>
            <w:gridSpan w:val="11"/>
            <w:tcBorders>
              <w:top w:val="single" w:sz="4" w:space="0" w:color="auto"/>
              <w:left w:val="single" w:sz="4" w:space="0" w:color="auto"/>
              <w:bottom w:val="single" w:sz="4" w:space="0" w:color="auto"/>
              <w:right w:val="single" w:sz="4" w:space="0" w:color="auto"/>
            </w:tcBorders>
          </w:tcPr>
          <w:p w14:paraId="2B7EFE4C" w14:textId="77777777" w:rsidR="00B64A7D" w:rsidRDefault="00B64A7D">
            <w:r>
              <w:t>1984- dosud: FTF VŠMU Bratislava</w:t>
            </w:r>
          </w:p>
          <w:p w14:paraId="41EE6C39" w14:textId="77777777" w:rsidR="00B64A7D" w:rsidRDefault="00B64A7D">
            <w:r>
              <w:t>20010- dosud: Univerzita Tomáše Bati ve Zlíně, Fakulta multimediálních komunikací, akademický pracovník</w:t>
            </w:r>
          </w:p>
          <w:p w14:paraId="72BA8C8A" w14:textId="77777777" w:rsidR="00B64A7D" w:rsidRDefault="00B64A7D">
            <w:r>
              <w:t>SFT Koliba Bratislava</w:t>
            </w:r>
            <w:r>
              <w:br/>
              <w:t>CCC Film Berlin</w:t>
            </w:r>
            <w:r>
              <w:br/>
              <w:t>Krátky film Praha</w:t>
            </w:r>
          </w:p>
          <w:p w14:paraId="79AE6F0F" w14:textId="77777777" w:rsidR="00B64A7D" w:rsidRDefault="00B64A7D"/>
        </w:tc>
      </w:tr>
      <w:tr w:rsidR="00B64A7D" w14:paraId="5D525F3C" w14:textId="77777777" w:rsidTr="00F25078">
        <w:trPr>
          <w:trHeight w:val="250"/>
        </w:trPr>
        <w:tc>
          <w:tcPr>
            <w:tcW w:w="996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40EF824" w14:textId="77777777" w:rsidR="00B64A7D" w:rsidRDefault="00B64A7D">
            <w:pPr>
              <w:jc w:val="both"/>
            </w:pPr>
            <w:r>
              <w:rPr>
                <w:b/>
              </w:rPr>
              <w:t>Zkušenosti s vedením kvalifikačních a rigorózních prací</w:t>
            </w:r>
          </w:p>
        </w:tc>
      </w:tr>
      <w:tr w:rsidR="00B64A7D" w14:paraId="7992C656" w14:textId="77777777" w:rsidTr="00F25078">
        <w:trPr>
          <w:trHeight w:val="1105"/>
        </w:trPr>
        <w:tc>
          <w:tcPr>
            <w:tcW w:w="9960" w:type="dxa"/>
            <w:gridSpan w:val="11"/>
            <w:tcBorders>
              <w:top w:val="single" w:sz="4" w:space="0" w:color="auto"/>
              <w:left w:val="single" w:sz="4" w:space="0" w:color="auto"/>
              <w:bottom w:val="single" w:sz="4" w:space="0" w:color="auto"/>
              <w:right w:val="single" w:sz="4" w:space="0" w:color="auto"/>
            </w:tcBorders>
          </w:tcPr>
          <w:p w14:paraId="3C1C58B0" w14:textId="77777777" w:rsidR="00B64A7D" w:rsidRDefault="00B64A7D">
            <w:pPr>
              <w:jc w:val="both"/>
            </w:pPr>
          </w:p>
          <w:p w14:paraId="26833440" w14:textId="77777777" w:rsidR="00B64A7D" w:rsidRDefault="00B64A7D">
            <w:pPr>
              <w:jc w:val="both"/>
            </w:pPr>
            <w:r>
              <w:t>Od r. 2000 pravidelné vedenie bakalárských a diplomových prác FMK UTB Zlín a FTF VŠMU Bratislava</w:t>
            </w:r>
          </w:p>
          <w:p w14:paraId="12784CB3" w14:textId="77777777" w:rsidR="00B64A7D" w:rsidRDefault="00B64A7D">
            <w:pPr>
              <w:jc w:val="both"/>
            </w:pPr>
            <w:r>
              <w:t xml:space="preserve">Školitel 10 doktorandov, </w:t>
            </w:r>
          </w:p>
          <w:p w14:paraId="2C233383" w14:textId="77777777" w:rsidR="00B64A7D" w:rsidRDefault="00B64A7D">
            <w:pPr>
              <w:jc w:val="both"/>
            </w:pPr>
            <w:r>
              <w:t>Oponentské posudky k habilitačním řízením FTF VŠMU v Bratislavě a FMK UTB Zlín.</w:t>
            </w:r>
          </w:p>
          <w:p w14:paraId="5D7C032D" w14:textId="77777777" w:rsidR="00B64A7D" w:rsidRDefault="00B64A7D">
            <w:pPr>
              <w:jc w:val="both"/>
            </w:pPr>
          </w:p>
        </w:tc>
      </w:tr>
      <w:tr w:rsidR="00B64A7D" w14:paraId="4C2A76CF" w14:textId="77777777" w:rsidTr="00F25078">
        <w:trPr>
          <w:cantSplit/>
        </w:trPr>
        <w:tc>
          <w:tcPr>
            <w:tcW w:w="3350"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ECFCE27" w14:textId="77777777" w:rsidR="00B64A7D" w:rsidRDefault="00B64A7D">
            <w:pPr>
              <w:jc w:val="both"/>
            </w:pPr>
            <w:r>
              <w:rPr>
                <w:b/>
              </w:rPr>
              <w:t xml:space="preserve">Obor habilitačního řízení </w:t>
            </w:r>
          </w:p>
        </w:tc>
        <w:tc>
          <w:tcPr>
            <w:tcW w:w="2246"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52459DA" w14:textId="77777777" w:rsidR="00B64A7D" w:rsidRDefault="00B64A7D">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E97D610" w14:textId="77777777" w:rsidR="00B64A7D" w:rsidRDefault="00B64A7D">
            <w:pPr>
              <w:jc w:val="both"/>
            </w:pPr>
            <w:r>
              <w:rPr>
                <w:b/>
              </w:rPr>
              <w:t>Řízení konáno na VŠ</w:t>
            </w:r>
          </w:p>
        </w:tc>
        <w:tc>
          <w:tcPr>
            <w:tcW w:w="2116"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51FC03CB" w14:textId="77777777" w:rsidR="00B64A7D" w:rsidRDefault="00B64A7D">
            <w:pPr>
              <w:jc w:val="both"/>
              <w:rPr>
                <w:b/>
              </w:rPr>
            </w:pPr>
            <w:r>
              <w:rPr>
                <w:b/>
              </w:rPr>
              <w:t>Ohlasy publikací</w:t>
            </w:r>
          </w:p>
        </w:tc>
      </w:tr>
      <w:tr w:rsidR="00B64A7D" w14:paraId="25D5CBA6" w14:textId="77777777" w:rsidTr="00F25078">
        <w:trPr>
          <w:cantSplit/>
        </w:trPr>
        <w:tc>
          <w:tcPr>
            <w:tcW w:w="3350" w:type="dxa"/>
            <w:gridSpan w:val="2"/>
            <w:tcBorders>
              <w:top w:val="single" w:sz="4" w:space="0" w:color="auto"/>
              <w:left w:val="single" w:sz="4" w:space="0" w:color="auto"/>
              <w:bottom w:val="single" w:sz="4" w:space="0" w:color="auto"/>
              <w:right w:val="single" w:sz="4" w:space="0" w:color="auto"/>
            </w:tcBorders>
          </w:tcPr>
          <w:p w14:paraId="141CCAE7" w14:textId="77777777" w:rsidR="00B64A7D" w:rsidRDefault="00B64A7D">
            <w:pPr>
              <w:jc w:val="both"/>
            </w:pPr>
          </w:p>
          <w:p w14:paraId="2FA0C261" w14:textId="77777777" w:rsidR="00B64A7D" w:rsidRDefault="00B64A7D">
            <w:pPr>
              <w:jc w:val="both"/>
            </w:pPr>
            <w:r>
              <w:t>Filmové umenie a multimédiá</w:t>
            </w:r>
          </w:p>
        </w:tc>
        <w:tc>
          <w:tcPr>
            <w:tcW w:w="2246" w:type="dxa"/>
            <w:gridSpan w:val="2"/>
            <w:tcBorders>
              <w:top w:val="single" w:sz="4" w:space="0" w:color="auto"/>
              <w:left w:val="single" w:sz="4" w:space="0" w:color="auto"/>
              <w:bottom w:val="single" w:sz="4" w:space="0" w:color="auto"/>
              <w:right w:val="single" w:sz="4" w:space="0" w:color="auto"/>
            </w:tcBorders>
          </w:tcPr>
          <w:p w14:paraId="454DE180" w14:textId="77777777" w:rsidR="00B64A7D" w:rsidRDefault="00B64A7D">
            <w:pPr>
              <w:jc w:val="both"/>
            </w:pPr>
          </w:p>
          <w:p w14:paraId="57D0B24E" w14:textId="77777777" w:rsidR="00B64A7D" w:rsidRDefault="00B64A7D">
            <w:pPr>
              <w:jc w:val="both"/>
            </w:pPr>
            <w:r>
              <w:t>2007</w:t>
            </w:r>
          </w:p>
        </w:tc>
        <w:tc>
          <w:tcPr>
            <w:tcW w:w="2248" w:type="dxa"/>
            <w:gridSpan w:val="4"/>
            <w:tcBorders>
              <w:top w:val="single" w:sz="4" w:space="0" w:color="auto"/>
              <w:left w:val="single" w:sz="4" w:space="0" w:color="auto"/>
              <w:bottom w:val="single" w:sz="4" w:space="0" w:color="auto"/>
              <w:right w:val="single" w:sz="12" w:space="0" w:color="auto"/>
            </w:tcBorders>
          </w:tcPr>
          <w:p w14:paraId="7C554D1F" w14:textId="77777777" w:rsidR="00B64A7D" w:rsidRDefault="00B64A7D">
            <w:pPr>
              <w:jc w:val="both"/>
            </w:pPr>
          </w:p>
          <w:p w14:paraId="6F7CA8F4" w14:textId="77777777" w:rsidR="00B64A7D" w:rsidRDefault="00B64A7D">
            <w:pPr>
              <w:jc w:val="both"/>
            </w:pPr>
            <w:r>
              <w:t>VŠMU Bratislava</w:t>
            </w:r>
          </w:p>
          <w:p w14:paraId="1C6A7AE0" w14:textId="77777777" w:rsidR="00B64A7D" w:rsidRDefault="00B64A7D">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3BF89BF2" w14:textId="77777777" w:rsidR="00B64A7D" w:rsidRDefault="00B64A7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B837213" w14:textId="77777777" w:rsidR="00B64A7D" w:rsidRDefault="00B64A7D">
            <w:pPr>
              <w:jc w:val="both"/>
              <w:rPr>
                <w:sz w:val="18"/>
              </w:rPr>
            </w:pPr>
            <w:r>
              <w:rPr>
                <w:b/>
                <w:sz w:val="18"/>
              </w:rPr>
              <w:t>Scopus</w:t>
            </w:r>
          </w:p>
        </w:tc>
        <w:tc>
          <w:tcPr>
            <w:tcW w:w="791" w:type="dxa"/>
            <w:tcBorders>
              <w:top w:val="single" w:sz="4" w:space="0" w:color="auto"/>
              <w:left w:val="single" w:sz="4" w:space="0" w:color="auto"/>
              <w:bottom w:val="single" w:sz="4" w:space="0" w:color="auto"/>
              <w:right w:val="single" w:sz="4" w:space="0" w:color="auto"/>
            </w:tcBorders>
            <w:shd w:val="clear" w:color="auto" w:fill="F7CAAC"/>
            <w:hideMark/>
          </w:tcPr>
          <w:p w14:paraId="0CBC109B" w14:textId="77777777" w:rsidR="00B64A7D" w:rsidRDefault="00B64A7D">
            <w:pPr>
              <w:jc w:val="both"/>
            </w:pPr>
            <w:r>
              <w:rPr>
                <w:b/>
                <w:sz w:val="18"/>
              </w:rPr>
              <w:t>ostatní</w:t>
            </w:r>
          </w:p>
        </w:tc>
      </w:tr>
      <w:tr w:rsidR="00B64A7D" w14:paraId="3DDDBCAB" w14:textId="77777777" w:rsidTr="00F25078">
        <w:trPr>
          <w:cantSplit/>
          <w:trHeight w:val="70"/>
        </w:trPr>
        <w:tc>
          <w:tcPr>
            <w:tcW w:w="33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F261C5" w14:textId="77777777" w:rsidR="00B64A7D" w:rsidRDefault="00B64A7D">
            <w:pPr>
              <w:jc w:val="both"/>
            </w:pPr>
            <w:r>
              <w:rPr>
                <w:b/>
              </w:rPr>
              <w:t>Obor jmenovacího řízení</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9D7A77" w14:textId="77777777" w:rsidR="00B64A7D" w:rsidRDefault="00B64A7D">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A6FEE0A" w14:textId="77777777" w:rsidR="00B64A7D" w:rsidRDefault="00B64A7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430BC20F" w14:textId="77777777" w:rsidR="00B64A7D" w:rsidRDefault="00B64A7D">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35209DC7" w14:textId="77777777" w:rsidR="00B64A7D" w:rsidRDefault="00B64A7D">
            <w:pPr>
              <w:jc w:val="both"/>
              <w:rPr>
                <w:b/>
              </w:rPr>
            </w:pPr>
          </w:p>
        </w:tc>
        <w:tc>
          <w:tcPr>
            <w:tcW w:w="791" w:type="dxa"/>
            <w:vMerge w:val="restart"/>
            <w:tcBorders>
              <w:top w:val="single" w:sz="4" w:space="0" w:color="auto"/>
              <w:left w:val="single" w:sz="4" w:space="0" w:color="auto"/>
              <w:bottom w:val="single" w:sz="4" w:space="0" w:color="auto"/>
              <w:right w:val="single" w:sz="4" w:space="0" w:color="auto"/>
            </w:tcBorders>
          </w:tcPr>
          <w:p w14:paraId="3F51BD73" w14:textId="77777777" w:rsidR="00B64A7D" w:rsidRDefault="00B64A7D">
            <w:pPr>
              <w:jc w:val="both"/>
              <w:rPr>
                <w:b/>
              </w:rPr>
            </w:pPr>
          </w:p>
        </w:tc>
      </w:tr>
      <w:tr w:rsidR="00B64A7D" w14:paraId="27A4DE0C" w14:textId="77777777" w:rsidTr="00F25078">
        <w:trPr>
          <w:trHeight w:val="205"/>
        </w:trPr>
        <w:tc>
          <w:tcPr>
            <w:tcW w:w="3350" w:type="dxa"/>
            <w:gridSpan w:val="2"/>
            <w:tcBorders>
              <w:top w:val="single" w:sz="4" w:space="0" w:color="auto"/>
              <w:left w:val="single" w:sz="4" w:space="0" w:color="auto"/>
              <w:bottom w:val="single" w:sz="4" w:space="0" w:color="auto"/>
              <w:right w:val="single" w:sz="4" w:space="0" w:color="auto"/>
            </w:tcBorders>
          </w:tcPr>
          <w:p w14:paraId="7E9BC86E" w14:textId="77777777" w:rsidR="00B64A7D" w:rsidRDefault="00B64A7D">
            <w:pPr>
              <w:jc w:val="both"/>
            </w:pPr>
          </w:p>
          <w:p w14:paraId="39651BC6" w14:textId="77777777" w:rsidR="00B64A7D" w:rsidRDefault="00B64A7D">
            <w:pPr>
              <w:jc w:val="both"/>
            </w:pPr>
            <w:r>
              <w:t>Filmové umenie a multimédiá</w:t>
            </w:r>
          </w:p>
        </w:tc>
        <w:tc>
          <w:tcPr>
            <w:tcW w:w="2246" w:type="dxa"/>
            <w:gridSpan w:val="2"/>
            <w:tcBorders>
              <w:top w:val="single" w:sz="4" w:space="0" w:color="auto"/>
              <w:left w:val="single" w:sz="4" w:space="0" w:color="auto"/>
              <w:bottom w:val="single" w:sz="4" w:space="0" w:color="auto"/>
              <w:right w:val="single" w:sz="4" w:space="0" w:color="auto"/>
            </w:tcBorders>
          </w:tcPr>
          <w:p w14:paraId="76E73F7C" w14:textId="77777777" w:rsidR="00B64A7D" w:rsidRDefault="00B64A7D">
            <w:pPr>
              <w:jc w:val="both"/>
            </w:pPr>
          </w:p>
          <w:p w14:paraId="207B7FF8" w14:textId="77777777" w:rsidR="00B64A7D" w:rsidRDefault="00B64A7D">
            <w:pPr>
              <w:jc w:val="both"/>
            </w:pPr>
            <w:r>
              <w:t>2013</w:t>
            </w:r>
          </w:p>
        </w:tc>
        <w:tc>
          <w:tcPr>
            <w:tcW w:w="2248" w:type="dxa"/>
            <w:gridSpan w:val="4"/>
            <w:tcBorders>
              <w:top w:val="single" w:sz="4" w:space="0" w:color="auto"/>
              <w:left w:val="single" w:sz="4" w:space="0" w:color="auto"/>
              <w:bottom w:val="single" w:sz="4" w:space="0" w:color="auto"/>
              <w:right w:val="single" w:sz="12" w:space="0" w:color="auto"/>
            </w:tcBorders>
          </w:tcPr>
          <w:p w14:paraId="3CE913C0" w14:textId="77777777" w:rsidR="00B64A7D" w:rsidRDefault="00B64A7D">
            <w:pPr>
              <w:jc w:val="both"/>
            </w:pPr>
          </w:p>
          <w:p w14:paraId="54A7919A" w14:textId="77777777" w:rsidR="00B64A7D" w:rsidRDefault="00B64A7D">
            <w:pPr>
              <w:jc w:val="both"/>
            </w:pPr>
            <w:r>
              <w:t>VŠMU Bratislava</w:t>
            </w:r>
          </w:p>
          <w:p w14:paraId="3B89AD84" w14:textId="77777777" w:rsidR="00B64A7D" w:rsidRDefault="00B64A7D">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2BD2825D" w14:textId="77777777" w:rsidR="00B64A7D" w:rsidRDefault="00B64A7D">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5DFE25B" w14:textId="77777777" w:rsidR="00B64A7D" w:rsidRDefault="00B64A7D">
            <w:pPr>
              <w:rPr>
                <w:b/>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38FB9C38" w14:textId="77777777" w:rsidR="00B64A7D" w:rsidRDefault="00B64A7D">
            <w:pPr>
              <w:rPr>
                <w:b/>
              </w:rPr>
            </w:pPr>
          </w:p>
        </w:tc>
      </w:tr>
    </w:tbl>
    <w:p w14:paraId="43771963" w14:textId="77777777" w:rsidR="00316A40" w:rsidRDefault="00316A40">
      <w:r>
        <w:br w:type="page"/>
      </w:r>
    </w:p>
    <w:tbl>
      <w:tblPr>
        <w:tblW w:w="99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0"/>
        <w:gridCol w:w="4538"/>
        <w:gridCol w:w="786"/>
        <w:gridCol w:w="2116"/>
      </w:tblGrid>
      <w:tr w:rsidR="00B64A7D" w14:paraId="12B71C7E" w14:textId="77777777" w:rsidTr="00F25078">
        <w:tc>
          <w:tcPr>
            <w:tcW w:w="996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E733B2" w14:textId="5B5E15CC" w:rsidR="00B64A7D" w:rsidRDefault="00B64A7D">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51AC2669" w14:textId="77777777" w:rsidTr="00F25078">
        <w:trPr>
          <w:trHeight w:val="2347"/>
        </w:trPr>
        <w:tc>
          <w:tcPr>
            <w:tcW w:w="9960" w:type="dxa"/>
            <w:gridSpan w:val="4"/>
            <w:tcBorders>
              <w:top w:val="single" w:sz="4" w:space="0" w:color="auto"/>
              <w:left w:val="single" w:sz="4" w:space="0" w:color="auto"/>
              <w:bottom w:val="single" w:sz="4" w:space="0" w:color="auto"/>
              <w:right w:val="single" w:sz="4" w:space="0" w:color="auto"/>
            </w:tcBorders>
          </w:tcPr>
          <w:p w14:paraId="15CCC5BF" w14:textId="77777777" w:rsidR="00B64A7D" w:rsidRDefault="00B64A7D">
            <w:pPr>
              <w:rPr>
                <w:color w:val="000000" w:themeColor="text1"/>
              </w:rPr>
            </w:pPr>
            <w:proofErr w:type="gramStart"/>
            <w:r>
              <w:t>2019:  akreditácia</w:t>
            </w:r>
            <w:proofErr w:type="gramEnd"/>
            <w:r>
              <w:t xml:space="preserve"> študijného programu herného dizajnu na FTF VŠMU. Je to prvý študijný program s takýmto zameraním na filmvej univerzitnej pôde v Strednej, Južnej a Východnej Európe.</w:t>
            </w:r>
          </w:p>
          <w:p w14:paraId="6BCAFE29" w14:textId="77777777" w:rsidR="00B64A7D" w:rsidRDefault="00B64A7D">
            <w:pPr>
              <w:rPr>
                <w:color w:val="000000" w:themeColor="text1"/>
              </w:rPr>
            </w:pPr>
            <w:r>
              <w:rPr>
                <w:color w:val="000000" w:themeColor="text1"/>
              </w:rPr>
              <w:t>2019-2015: riešiteľ grantu Špičkový tim VFX, jeden zo štyroch grantov podobného typu na uměleckých školách Slovenska.</w:t>
            </w:r>
          </w:p>
          <w:p w14:paraId="65855990" w14:textId="77777777" w:rsidR="00B64A7D" w:rsidRDefault="00B64A7D">
            <w:pPr>
              <w:rPr>
                <w:color w:val="000000" w:themeColor="text1"/>
              </w:rPr>
            </w:pPr>
            <w:r>
              <w:rPr>
                <w:color w:val="000000" w:themeColor="text1"/>
              </w:rPr>
              <w:t>2018, 2017: prednáška na konferencii v Opave, ČR.</w:t>
            </w:r>
          </w:p>
          <w:p w14:paraId="47C9CE17" w14:textId="77777777" w:rsidR="00B64A7D" w:rsidRDefault="00B64A7D">
            <w:pPr>
              <w:rPr>
                <w:color w:val="000000" w:themeColor="text1"/>
              </w:rPr>
            </w:pPr>
            <w:r>
              <w:rPr>
                <w:color w:val="000000" w:themeColor="text1"/>
              </w:rPr>
              <w:t>2017: Únos, slovenský celovečerný film. R: Mariana Čengel Solčanská, spoludramaturgia.</w:t>
            </w:r>
          </w:p>
          <w:p w14:paraId="23F42DF6" w14:textId="77777777" w:rsidR="00B64A7D" w:rsidRDefault="00B64A7D">
            <w:pPr>
              <w:rPr>
                <w:color w:val="000000" w:themeColor="text1"/>
              </w:rPr>
            </w:pPr>
            <w:r>
              <w:rPr>
                <w:color w:val="000000" w:themeColor="text1"/>
              </w:rPr>
              <w:t xml:space="preserve">2017-2014: spoluriešiteľ medzinárodného grantu TEMPUS balkánskych škôl. Development of higher education and society by creating a collaborative environment in the field of arts and media </w:t>
            </w:r>
            <w:proofErr w:type="gramStart"/>
            <w:r>
              <w:rPr>
                <w:color w:val="000000" w:themeColor="text1"/>
              </w:rPr>
              <w:t>through  regional</w:t>
            </w:r>
            <w:proofErr w:type="gramEnd"/>
            <w:r>
              <w:rPr>
                <w:color w:val="000000" w:themeColor="text1"/>
              </w:rPr>
              <w:t xml:space="preserve"> student partnership in production of audio/video content.</w:t>
            </w:r>
          </w:p>
          <w:p w14:paraId="6993F588" w14:textId="77777777" w:rsidR="00B64A7D" w:rsidRDefault="00B64A7D">
            <w:pPr>
              <w:rPr>
                <w:color w:val="000000" w:themeColor="text1"/>
              </w:rPr>
            </w:pPr>
            <w:proofErr w:type="gramStart"/>
            <w:r>
              <w:rPr>
                <w:color w:val="000000" w:themeColor="text1"/>
              </w:rPr>
              <w:t>2016:  riešiteľ</w:t>
            </w:r>
            <w:proofErr w:type="gramEnd"/>
            <w:r>
              <w:rPr>
                <w:color w:val="000000" w:themeColor="text1"/>
              </w:rPr>
              <w:t xml:space="preserve"> grantu ARS Bratislaviensis, Letná škola 2016</w:t>
            </w:r>
          </w:p>
          <w:p w14:paraId="6C3F40F7" w14:textId="77777777" w:rsidR="00B64A7D" w:rsidRDefault="00B64A7D">
            <w:pPr>
              <w:rPr>
                <w:color w:val="000000" w:themeColor="text1"/>
              </w:rPr>
            </w:pPr>
          </w:p>
        </w:tc>
      </w:tr>
      <w:tr w:rsidR="00B64A7D" w14:paraId="46323D7A" w14:textId="77777777" w:rsidTr="00F25078">
        <w:trPr>
          <w:trHeight w:val="218"/>
        </w:trPr>
        <w:tc>
          <w:tcPr>
            <w:tcW w:w="996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44A6C86" w14:textId="77777777" w:rsidR="00B64A7D" w:rsidRDefault="00B64A7D">
            <w:pPr>
              <w:rPr>
                <w:b/>
              </w:rPr>
            </w:pPr>
            <w:r>
              <w:rPr>
                <w:b/>
              </w:rPr>
              <w:t>Působení v zahraničí</w:t>
            </w:r>
          </w:p>
        </w:tc>
      </w:tr>
      <w:tr w:rsidR="00B64A7D" w14:paraId="4A6DC6A3" w14:textId="77777777" w:rsidTr="00F25078">
        <w:trPr>
          <w:trHeight w:val="328"/>
        </w:trPr>
        <w:tc>
          <w:tcPr>
            <w:tcW w:w="9960" w:type="dxa"/>
            <w:gridSpan w:val="4"/>
            <w:tcBorders>
              <w:top w:val="single" w:sz="4" w:space="0" w:color="auto"/>
              <w:left w:val="single" w:sz="4" w:space="0" w:color="auto"/>
              <w:bottom w:val="single" w:sz="4" w:space="0" w:color="auto"/>
              <w:right w:val="single" w:sz="4" w:space="0" w:color="auto"/>
            </w:tcBorders>
            <w:hideMark/>
          </w:tcPr>
          <w:p w14:paraId="106D4146" w14:textId="77777777" w:rsidR="00B64A7D" w:rsidRDefault="00B64A7D">
            <w:pPr>
              <w:rPr>
                <w:b/>
              </w:rPr>
            </w:pPr>
            <w:r>
              <w:t>1992: Nemecko, Berlín, supervizor strihač - 6 měsíců</w:t>
            </w:r>
            <w:r>
              <w:br/>
              <w:t>1989: Rusko, Sovetskoje, Leningrad (Fínsky záliv), strihač - 3 roky</w:t>
            </w:r>
            <w:r>
              <w:br/>
            </w:r>
          </w:p>
        </w:tc>
      </w:tr>
      <w:tr w:rsidR="00F25078" w14:paraId="552A9ADC" w14:textId="77777777" w:rsidTr="00F25078">
        <w:trPr>
          <w:cantSplit/>
          <w:trHeight w:val="470"/>
        </w:trPr>
        <w:tc>
          <w:tcPr>
            <w:tcW w:w="2520" w:type="dxa"/>
            <w:tcBorders>
              <w:top w:val="single" w:sz="4" w:space="0" w:color="auto"/>
              <w:left w:val="single" w:sz="4" w:space="0" w:color="auto"/>
              <w:bottom w:val="single" w:sz="4" w:space="0" w:color="auto"/>
              <w:right w:val="single" w:sz="4" w:space="0" w:color="auto"/>
            </w:tcBorders>
            <w:shd w:val="clear" w:color="auto" w:fill="F7CAAC"/>
            <w:hideMark/>
          </w:tcPr>
          <w:p w14:paraId="706A3B7F" w14:textId="77777777" w:rsidR="00F25078" w:rsidRDefault="00F25078" w:rsidP="00F25078">
            <w:pPr>
              <w:jc w:val="both"/>
              <w:rPr>
                <w:b/>
              </w:rPr>
            </w:pPr>
            <w:r>
              <w:rPr>
                <w:b/>
              </w:rPr>
              <w:t xml:space="preserve">Podpis </w:t>
            </w:r>
          </w:p>
        </w:tc>
        <w:tc>
          <w:tcPr>
            <w:tcW w:w="4538" w:type="dxa"/>
            <w:tcBorders>
              <w:top w:val="single" w:sz="4" w:space="0" w:color="auto"/>
              <w:left w:val="single" w:sz="4" w:space="0" w:color="auto"/>
              <w:bottom w:val="single" w:sz="4" w:space="0" w:color="auto"/>
              <w:right w:val="single" w:sz="4" w:space="0" w:color="auto"/>
            </w:tcBorders>
          </w:tcPr>
          <w:p w14:paraId="367960A3" w14:textId="3C04301E" w:rsidR="00F25078" w:rsidRDefault="00F25078" w:rsidP="00F25078">
            <w:pPr>
              <w:jc w:val="both"/>
            </w:pPr>
            <w:r>
              <w:t>v. 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697D1D76" w14:textId="08965F7A" w:rsidR="00F25078" w:rsidRDefault="00F25078" w:rsidP="00F25078">
            <w:pPr>
              <w:jc w:val="both"/>
            </w:pPr>
            <w:r>
              <w:rPr>
                <w:b/>
              </w:rPr>
              <w:t>datum</w:t>
            </w:r>
          </w:p>
        </w:tc>
        <w:tc>
          <w:tcPr>
            <w:tcW w:w="2116" w:type="dxa"/>
            <w:tcBorders>
              <w:top w:val="single" w:sz="4" w:space="0" w:color="auto"/>
              <w:left w:val="single" w:sz="4" w:space="0" w:color="auto"/>
              <w:bottom w:val="single" w:sz="4" w:space="0" w:color="auto"/>
              <w:right w:val="single" w:sz="4" w:space="0" w:color="auto"/>
            </w:tcBorders>
          </w:tcPr>
          <w:p w14:paraId="7FE0264F" w14:textId="0BD97A74" w:rsidR="00F25078" w:rsidRDefault="00F25078" w:rsidP="00F25078">
            <w:pPr>
              <w:jc w:val="both"/>
            </w:pPr>
            <w:r>
              <w:t>30. 9. 2019</w:t>
            </w:r>
          </w:p>
        </w:tc>
      </w:tr>
      <w:tr w:rsidR="00B64A7D" w14:paraId="028F03C5" w14:textId="77777777" w:rsidTr="00F25078">
        <w:trPr>
          <w:trHeight w:val="378"/>
        </w:trPr>
        <w:tc>
          <w:tcPr>
            <w:tcW w:w="9960" w:type="dxa"/>
            <w:gridSpan w:val="4"/>
            <w:tcBorders>
              <w:top w:val="single" w:sz="4" w:space="0" w:color="auto"/>
              <w:left w:val="single" w:sz="4" w:space="0" w:color="auto"/>
              <w:bottom w:val="single" w:sz="4" w:space="0" w:color="auto"/>
              <w:right w:val="single" w:sz="4" w:space="0" w:color="auto"/>
            </w:tcBorders>
            <w:shd w:val="clear" w:color="auto" w:fill="FFFFFF"/>
          </w:tcPr>
          <w:p w14:paraId="5E83D4FE" w14:textId="77777777" w:rsidR="00B64A7D" w:rsidRDefault="00B64A7D">
            <w:pPr>
              <w:rPr>
                <w:b/>
              </w:rPr>
            </w:pPr>
          </w:p>
        </w:tc>
      </w:tr>
    </w:tbl>
    <w:p w14:paraId="43905AD5" w14:textId="77777777" w:rsidR="00B64A7D" w:rsidRDefault="00B64A7D" w:rsidP="00B64A7D"/>
    <w:p w14:paraId="607A8FF2" w14:textId="282513F3" w:rsidR="00B64A7D" w:rsidRDefault="00B64A7D" w:rsidP="00B64A7D">
      <w:pPr>
        <w:spacing w:after="160" w:line="256" w:lineRule="auto"/>
      </w:pPr>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B64A7D" w14:paraId="10DBBE2D" w14:textId="77777777" w:rsidTr="009365AE">
        <w:tc>
          <w:tcPr>
            <w:tcW w:w="9956" w:type="dxa"/>
            <w:gridSpan w:val="11"/>
            <w:tcBorders>
              <w:bottom w:val="double" w:sz="4" w:space="0" w:color="auto"/>
            </w:tcBorders>
            <w:shd w:val="clear" w:color="auto" w:fill="BDD6EE"/>
          </w:tcPr>
          <w:p w14:paraId="775EF4A1" w14:textId="77777777" w:rsidR="00B64A7D" w:rsidRDefault="00B64A7D" w:rsidP="009365AE">
            <w:pPr>
              <w:jc w:val="both"/>
              <w:rPr>
                <w:b/>
                <w:sz w:val="28"/>
              </w:rPr>
            </w:pPr>
            <w:r>
              <w:rPr>
                <w:b/>
                <w:sz w:val="28"/>
              </w:rPr>
              <w:lastRenderedPageBreak/>
              <w:t>C-I – Personální zabezpečení</w:t>
            </w:r>
          </w:p>
        </w:tc>
      </w:tr>
      <w:tr w:rsidR="00B64A7D" w14:paraId="2716196B" w14:textId="77777777" w:rsidTr="009365AE">
        <w:tc>
          <w:tcPr>
            <w:tcW w:w="2518" w:type="dxa"/>
            <w:tcBorders>
              <w:top w:val="double" w:sz="4" w:space="0" w:color="auto"/>
            </w:tcBorders>
            <w:shd w:val="clear" w:color="auto" w:fill="F7CAAC"/>
          </w:tcPr>
          <w:p w14:paraId="591B7739" w14:textId="77777777" w:rsidR="00B64A7D" w:rsidRDefault="00B64A7D" w:rsidP="009365AE">
            <w:pPr>
              <w:jc w:val="both"/>
              <w:rPr>
                <w:b/>
              </w:rPr>
            </w:pPr>
            <w:r>
              <w:rPr>
                <w:b/>
              </w:rPr>
              <w:t>Vysoká škola</w:t>
            </w:r>
          </w:p>
        </w:tc>
        <w:tc>
          <w:tcPr>
            <w:tcW w:w="7438" w:type="dxa"/>
            <w:gridSpan w:val="10"/>
          </w:tcPr>
          <w:p w14:paraId="0DB9AC5D" w14:textId="77777777" w:rsidR="00B64A7D" w:rsidRDefault="00B64A7D" w:rsidP="009365AE">
            <w:pPr>
              <w:jc w:val="both"/>
            </w:pPr>
            <w:r>
              <w:t>Univerzita Tomáše Bati ve Zlíně</w:t>
            </w:r>
          </w:p>
        </w:tc>
      </w:tr>
      <w:tr w:rsidR="00B64A7D" w14:paraId="4900C018" w14:textId="77777777" w:rsidTr="009365AE">
        <w:tc>
          <w:tcPr>
            <w:tcW w:w="2518" w:type="dxa"/>
            <w:shd w:val="clear" w:color="auto" w:fill="F7CAAC"/>
          </w:tcPr>
          <w:p w14:paraId="15D9E91A" w14:textId="77777777" w:rsidR="00B64A7D" w:rsidRDefault="00B64A7D" w:rsidP="009365AE">
            <w:pPr>
              <w:jc w:val="both"/>
              <w:rPr>
                <w:b/>
              </w:rPr>
            </w:pPr>
            <w:r>
              <w:rPr>
                <w:b/>
              </w:rPr>
              <w:t>Součást vysoké školy</w:t>
            </w:r>
          </w:p>
        </w:tc>
        <w:tc>
          <w:tcPr>
            <w:tcW w:w="7438" w:type="dxa"/>
            <w:gridSpan w:val="10"/>
          </w:tcPr>
          <w:p w14:paraId="63D04C01" w14:textId="77777777" w:rsidR="00B64A7D" w:rsidRDefault="00B64A7D" w:rsidP="009365AE">
            <w:pPr>
              <w:jc w:val="both"/>
            </w:pPr>
            <w:r>
              <w:t>Fakulta multimediálních komunikací</w:t>
            </w:r>
          </w:p>
        </w:tc>
      </w:tr>
      <w:tr w:rsidR="00B64A7D" w14:paraId="17DEF9BE" w14:textId="77777777" w:rsidTr="009365AE">
        <w:tc>
          <w:tcPr>
            <w:tcW w:w="2518" w:type="dxa"/>
            <w:shd w:val="clear" w:color="auto" w:fill="F7CAAC"/>
          </w:tcPr>
          <w:p w14:paraId="3CD62A9E" w14:textId="77777777" w:rsidR="00B64A7D" w:rsidRDefault="00B64A7D" w:rsidP="009365AE">
            <w:pPr>
              <w:jc w:val="both"/>
              <w:rPr>
                <w:b/>
              </w:rPr>
            </w:pPr>
            <w:r>
              <w:rPr>
                <w:b/>
              </w:rPr>
              <w:t>Název studijního programu</w:t>
            </w:r>
          </w:p>
        </w:tc>
        <w:tc>
          <w:tcPr>
            <w:tcW w:w="7438" w:type="dxa"/>
            <w:gridSpan w:val="10"/>
          </w:tcPr>
          <w:p w14:paraId="7F2DB753" w14:textId="77777777" w:rsidR="00B64A7D" w:rsidRDefault="00B64A7D" w:rsidP="009365AE">
            <w:pPr>
              <w:jc w:val="both"/>
            </w:pPr>
            <w:r>
              <w:t>Teorie a praxe audiovizuální tvorby</w:t>
            </w:r>
          </w:p>
        </w:tc>
      </w:tr>
      <w:tr w:rsidR="00B64A7D" w14:paraId="11BFB1A9" w14:textId="77777777" w:rsidTr="009365AE">
        <w:tc>
          <w:tcPr>
            <w:tcW w:w="2518" w:type="dxa"/>
            <w:shd w:val="clear" w:color="auto" w:fill="F7CAAC"/>
          </w:tcPr>
          <w:p w14:paraId="601FBAF9" w14:textId="77777777" w:rsidR="00B64A7D" w:rsidRDefault="00B64A7D" w:rsidP="009365AE">
            <w:pPr>
              <w:jc w:val="both"/>
              <w:rPr>
                <w:b/>
              </w:rPr>
            </w:pPr>
            <w:r>
              <w:rPr>
                <w:b/>
              </w:rPr>
              <w:t>Jméno a příjmení</w:t>
            </w:r>
          </w:p>
        </w:tc>
        <w:tc>
          <w:tcPr>
            <w:tcW w:w="4536" w:type="dxa"/>
            <w:gridSpan w:val="5"/>
          </w:tcPr>
          <w:p w14:paraId="3C54D134" w14:textId="664F5A7C" w:rsidR="00B64A7D" w:rsidRDefault="00B64A7D" w:rsidP="009365AE">
            <w:pPr>
              <w:jc w:val="both"/>
            </w:pPr>
            <w:r>
              <w:t>Boris Masník</w:t>
            </w:r>
            <w:ins w:id="712" w:author="Ponížilová Hana" w:date="2020-02-13T17:12:00Z">
              <w:r w:rsidR="00A23353">
                <w:t xml:space="preserve"> – </w:t>
              </w:r>
              <w:r w:rsidR="00A23353" w:rsidRPr="00DF3583">
                <w:rPr>
                  <w:b/>
                </w:rPr>
                <w:t>garant specializace Vizuální efekty</w:t>
              </w:r>
            </w:ins>
          </w:p>
        </w:tc>
        <w:tc>
          <w:tcPr>
            <w:tcW w:w="709" w:type="dxa"/>
            <w:shd w:val="clear" w:color="auto" w:fill="F7CAAC"/>
          </w:tcPr>
          <w:p w14:paraId="1CEA7D34" w14:textId="77777777" w:rsidR="00B64A7D" w:rsidRDefault="00B64A7D" w:rsidP="009365AE">
            <w:pPr>
              <w:jc w:val="both"/>
              <w:rPr>
                <w:b/>
              </w:rPr>
            </w:pPr>
            <w:r>
              <w:rPr>
                <w:b/>
              </w:rPr>
              <w:t>Tituly</w:t>
            </w:r>
          </w:p>
        </w:tc>
        <w:tc>
          <w:tcPr>
            <w:tcW w:w="2193" w:type="dxa"/>
            <w:gridSpan w:val="4"/>
          </w:tcPr>
          <w:p w14:paraId="6AD1E80A" w14:textId="1AE3AA49" w:rsidR="00B64A7D" w:rsidRDefault="00AF20B4" w:rsidP="009365AE">
            <w:pPr>
              <w:jc w:val="both"/>
            </w:pPr>
            <w:r>
              <w:t>a</w:t>
            </w:r>
            <w:r w:rsidR="00B64A7D">
              <w:t>kad.</w:t>
            </w:r>
            <w:r>
              <w:t xml:space="preserve"> </w:t>
            </w:r>
            <w:r w:rsidR="00B64A7D">
              <w:t>mal.</w:t>
            </w:r>
          </w:p>
        </w:tc>
      </w:tr>
      <w:tr w:rsidR="00B64A7D" w14:paraId="48F6AD85" w14:textId="77777777" w:rsidTr="009365AE">
        <w:tc>
          <w:tcPr>
            <w:tcW w:w="2518" w:type="dxa"/>
            <w:shd w:val="clear" w:color="auto" w:fill="F7CAAC"/>
          </w:tcPr>
          <w:p w14:paraId="020F54C6" w14:textId="77777777" w:rsidR="00B64A7D" w:rsidRDefault="00B64A7D" w:rsidP="009365AE">
            <w:pPr>
              <w:jc w:val="both"/>
              <w:rPr>
                <w:b/>
              </w:rPr>
            </w:pPr>
            <w:r>
              <w:rPr>
                <w:b/>
              </w:rPr>
              <w:t>Rok narození</w:t>
            </w:r>
          </w:p>
        </w:tc>
        <w:tc>
          <w:tcPr>
            <w:tcW w:w="829" w:type="dxa"/>
          </w:tcPr>
          <w:p w14:paraId="2133E222" w14:textId="77777777" w:rsidR="00B64A7D" w:rsidRDefault="00B64A7D" w:rsidP="009365AE">
            <w:pPr>
              <w:jc w:val="both"/>
            </w:pPr>
            <w:r>
              <w:t>1951</w:t>
            </w:r>
          </w:p>
        </w:tc>
        <w:tc>
          <w:tcPr>
            <w:tcW w:w="1721" w:type="dxa"/>
            <w:shd w:val="clear" w:color="auto" w:fill="F7CAAC"/>
          </w:tcPr>
          <w:p w14:paraId="5E7700A7" w14:textId="77777777" w:rsidR="00B64A7D" w:rsidRDefault="00B64A7D" w:rsidP="009365AE">
            <w:pPr>
              <w:jc w:val="both"/>
              <w:rPr>
                <w:b/>
              </w:rPr>
            </w:pPr>
            <w:r>
              <w:rPr>
                <w:b/>
              </w:rPr>
              <w:t>typ vztahu k VŠ</w:t>
            </w:r>
          </w:p>
        </w:tc>
        <w:tc>
          <w:tcPr>
            <w:tcW w:w="992" w:type="dxa"/>
            <w:gridSpan w:val="2"/>
          </w:tcPr>
          <w:p w14:paraId="1660F065" w14:textId="77777777" w:rsidR="00B64A7D" w:rsidRDefault="00B64A7D" w:rsidP="009365AE">
            <w:pPr>
              <w:jc w:val="both"/>
            </w:pPr>
            <w:r>
              <w:t>dpp</w:t>
            </w:r>
          </w:p>
        </w:tc>
        <w:tc>
          <w:tcPr>
            <w:tcW w:w="994" w:type="dxa"/>
            <w:shd w:val="clear" w:color="auto" w:fill="F7CAAC"/>
          </w:tcPr>
          <w:p w14:paraId="1FF3117C" w14:textId="77777777" w:rsidR="00B64A7D" w:rsidRDefault="00B64A7D" w:rsidP="009365AE">
            <w:pPr>
              <w:jc w:val="both"/>
              <w:rPr>
                <w:b/>
              </w:rPr>
            </w:pPr>
            <w:r>
              <w:rPr>
                <w:b/>
              </w:rPr>
              <w:t>rozsah</w:t>
            </w:r>
          </w:p>
        </w:tc>
        <w:tc>
          <w:tcPr>
            <w:tcW w:w="709" w:type="dxa"/>
          </w:tcPr>
          <w:p w14:paraId="4AF27DC4" w14:textId="77777777" w:rsidR="00B64A7D" w:rsidRDefault="00B64A7D" w:rsidP="009365AE">
            <w:pPr>
              <w:jc w:val="both"/>
            </w:pPr>
            <w:proofErr w:type="gramStart"/>
            <w:r>
              <w:t>10h</w:t>
            </w:r>
            <w:proofErr w:type="gramEnd"/>
            <w:r>
              <w:t>/t</w:t>
            </w:r>
          </w:p>
        </w:tc>
        <w:tc>
          <w:tcPr>
            <w:tcW w:w="709" w:type="dxa"/>
            <w:gridSpan w:val="2"/>
            <w:shd w:val="clear" w:color="auto" w:fill="F7CAAC"/>
          </w:tcPr>
          <w:p w14:paraId="53CF9920" w14:textId="77777777" w:rsidR="00B64A7D" w:rsidRDefault="00B64A7D" w:rsidP="009365AE">
            <w:pPr>
              <w:jc w:val="both"/>
              <w:rPr>
                <w:b/>
              </w:rPr>
            </w:pPr>
            <w:r>
              <w:rPr>
                <w:b/>
              </w:rPr>
              <w:t>do kdy</w:t>
            </w:r>
          </w:p>
        </w:tc>
        <w:tc>
          <w:tcPr>
            <w:tcW w:w="1484" w:type="dxa"/>
            <w:gridSpan w:val="2"/>
          </w:tcPr>
          <w:p w14:paraId="5E32410E" w14:textId="77777777" w:rsidR="00B64A7D" w:rsidRDefault="00B64A7D" w:rsidP="009365AE">
            <w:pPr>
              <w:jc w:val="both"/>
            </w:pPr>
          </w:p>
        </w:tc>
      </w:tr>
      <w:tr w:rsidR="00B64A7D" w14:paraId="2943EF7A" w14:textId="77777777" w:rsidTr="009365AE">
        <w:tc>
          <w:tcPr>
            <w:tcW w:w="5068" w:type="dxa"/>
            <w:gridSpan w:val="3"/>
            <w:shd w:val="clear" w:color="auto" w:fill="F7CAAC"/>
          </w:tcPr>
          <w:p w14:paraId="3A6BB5B0" w14:textId="77777777" w:rsidR="00B64A7D" w:rsidRDefault="00B64A7D" w:rsidP="009365AE">
            <w:pPr>
              <w:jc w:val="both"/>
              <w:rPr>
                <w:b/>
              </w:rPr>
            </w:pPr>
            <w:r>
              <w:rPr>
                <w:b/>
              </w:rPr>
              <w:t>Typ vztahu na součásti VŠ, která uskutečňuje st. program</w:t>
            </w:r>
          </w:p>
        </w:tc>
        <w:tc>
          <w:tcPr>
            <w:tcW w:w="992" w:type="dxa"/>
            <w:gridSpan w:val="2"/>
          </w:tcPr>
          <w:p w14:paraId="5125E9C4" w14:textId="77777777" w:rsidR="00B64A7D" w:rsidRDefault="00B64A7D" w:rsidP="009365AE">
            <w:pPr>
              <w:jc w:val="both"/>
            </w:pPr>
            <w:r>
              <w:t>dpp</w:t>
            </w:r>
          </w:p>
        </w:tc>
        <w:tc>
          <w:tcPr>
            <w:tcW w:w="994" w:type="dxa"/>
            <w:shd w:val="clear" w:color="auto" w:fill="F7CAAC"/>
          </w:tcPr>
          <w:p w14:paraId="3685F353" w14:textId="77777777" w:rsidR="00B64A7D" w:rsidRDefault="00B64A7D" w:rsidP="009365AE">
            <w:pPr>
              <w:jc w:val="both"/>
              <w:rPr>
                <w:b/>
              </w:rPr>
            </w:pPr>
            <w:r>
              <w:rPr>
                <w:b/>
              </w:rPr>
              <w:t>rozsah</w:t>
            </w:r>
          </w:p>
        </w:tc>
        <w:tc>
          <w:tcPr>
            <w:tcW w:w="709" w:type="dxa"/>
          </w:tcPr>
          <w:p w14:paraId="4BD478F0" w14:textId="77777777" w:rsidR="00B64A7D" w:rsidRDefault="00B64A7D" w:rsidP="009365AE">
            <w:pPr>
              <w:jc w:val="both"/>
            </w:pPr>
            <w:proofErr w:type="gramStart"/>
            <w:r>
              <w:t>10h</w:t>
            </w:r>
            <w:proofErr w:type="gramEnd"/>
            <w:r>
              <w:t>/t</w:t>
            </w:r>
          </w:p>
        </w:tc>
        <w:tc>
          <w:tcPr>
            <w:tcW w:w="709" w:type="dxa"/>
            <w:gridSpan w:val="2"/>
            <w:shd w:val="clear" w:color="auto" w:fill="F7CAAC"/>
          </w:tcPr>
          <w:p w14:paraId="31307B76" w14:textId="77777777" w:rsidR="00B64A7D" w:rsidRDefault="00B64A7D" w:rsidP="009365AE">
            <w:pPr>
              <w:jc w:val="both"/>
              <w:rPr>
                <w:b/>
              </w:rPr>
            </w:pPr>
            <w:r>
              <w:rPr>
                <w:b/>
              </w:rPr>
              <w:t>do kdy</w:t>
            </w:r>
          </w:p>
        </w:tc>
        <w:tc>
          <w:tcPr>
            <w:tcW w:w="1484" w:type="dxa"/>
            <w:gridSpan w:val="2"/>
          </w:tcPr>
          <w:p w14:paraId="2BFD2367" w14:textId="77777777" w:rsidR="00B64A7D" w:rsidRDefault="00B64A7D" w:rsidP="009365AE">
            <w:pPr>
              <w:jc w:val="both"/>
            </w:pPr>
          </w:p>
        </w:tc>
      </w:tr>
      <w:tr w:rsidR="00B64A7D" w14:paraId="39769FED" w14:textId="77777777" w:rsidTr="009365AE">
        <w:tc>
          <w:tcPr>
            <w:tcW w:w="6060" w:type="dxa"/>
            <w:gridSpan w:val="5"/>
            <w:shd w:val="clear" w:color="auto" w:fill="F7CAAC"/>
          </w:tcPr>
          <w:p w14:paraId="2E46D29E" w14:textId="77777777" w:rsidR="00B64A7D" w:rsidRDefault="00B64A7D" w:rsidP="009365AE">
            <w:pPr>
              <w:jc w:val="both"/>
            </w:pPr>
            <w:r>
              <w:rPr>
                <w:b/>
              </w:rPr>
              <w:t>Další současná působení jako akademický pracovník na jiných VŠ</w:t>
            </w:r>
          </w:p>
        </w:tc>
        <w:tc>
          <w:tcPr>
            <w:tcW w:w="1703" w:type="dxa"/>
            <w:gridSpan w:val="2"/>
            <w:shd w:val="clear" w:color="auto" w:fill="F7CAAC"/>
          </w:tcPr>
          <w:p w14:paraId="6E0AD32F" w14:textId="77777777" w:rsidR="00B64A7D" w:rsidRDefault="00B64A7D" w:rsidP="009365AE">
            <w:pPr>
              <w:jc w:val="both"/>
              <w:rPr>
                <w:b/>
              </w:rPr>
            </w:pPr>
            <w:r>
              <w:rPr>
                <w:b/>
              </w:rPr>
              <w:t>typ prac. vztahu</w:t>
            </w:r>
          </w:p>
        </w:tc>
        <w:tc>
          <w:tcPr>
            <w:tcW w:w="2193" w:type="dxa"/>
            <w:gridSpan w:val="4"/>
            <w:shd w:val="clear" w:color="auto" w:fill="F7CAAC"/>
          </w:tcPr>
          <w:p w14:paraId="30549F79" w14:textId="77777777" w:rsidR="00B64A7D" w:rsidRDefault="00B64A7D" w:rsidP="009365AE">
            <w:pPr>
              <w:jc w:val="both"/>
              <w:rPr>
                <w:b/>
              </w:rPr>
            </w:pPr>
            <w:r>
              <w:rPr>
                <w:b/>
              </w:rPr>
              <w:t>rozsah</w:t>
            </w:r>
          </w:p>
        </w:tc>
      </w:tr>
      <w:tr w:rsidR="00B64A7D" w14:paraId="05AF8B39" w14:textId="77777777" w:rsidTr="009365AE">
        <w:tc>
          <w:tcPr>
            <w:tcW w:w="6060" w:type="dxa"/>
            <w:gridSpan w:val="5"/>
          </w:tcPr>
          <w:p w14:paraId="16E21F11" w14:textId="77777777" w:rsidR="00B64A7D" w:rsidRDefault="00B64A7D" w:rsidP="009365AE">
            <w:pPr>
              <w:jc w:val="both"/>
            </w:pPr>
            <w:r>
              <w:t>FAMO v Písku</w:t>
            </w:r>
          </w:p>
        </w:tc>
        <w:tc>
          <w:tcPr>
            <w:tcW w:w="1703" w:type="dxa"/>
            <w:gridSpan w:val="2"/>
          </w:tcPr>
          <w:p w14:paraId="7BCE8C17" w14:textId="77777777" w:rsidR="00B64A7D" w:rsidRDefault="00B64A7D" w:rsidP="009365AE">
            <w:pPr>
              <w:jc w:val="both"/>
            </w:pPr>
            <w:r>
              <w:t>dpp</w:t>
            </w:r>
          </w:p>
        </w:tc>
        <w:tc>
          <w:tcPr>
            <w:tcW w:w="2193" w:type="dxa"/>
            <w:gridSpan w:val="4"/>
          </w:tcPr>
          <w:p w14:paraId="3DE1420C" w14:textId="77777777" w:rsidR="00B64A7D" w:rsidRDefault="00B64A7D" w:rsidP="009365AE">
            <w:pPr>
              <w:jc w:val="both"/>
            </w:pPr>
            <w:r>
              <w:t>34 hod./akad.rok</w:t>
            </w:r>
          </w:p>
        </w:tc>
      </w:tr>
      <w:tr w:rsidR="00B64A7D" w14:paraId="161F0E05" w14:textId="77777777" w:rsidTr="009365AE">
        <w:tc>
          <w:tcPr>
            <w:tcW w:w="6060" w:type="dxa"/>
            <w:gridSpan w:val="5"/>
          </w:tcPr>
          <w:p w14:paraId="3A7CBA69" w14:textId="77777777" w:rsidR="00B64A7D" w:rsidRDefault="00B64A7D" w:rsidP="009365AE">
            <w:pPr>
              <w:jc w:val="both"/>
            </w:pPr>
          </w:p>
        </w:tc>
        <w:tc>
          <w:tcPr>
            <w:tcW w:w="1703" w:type="dxa"/>
            <w:gridSpan w:val="2"/>
          </w:tcPr>
          <w:p w14:paraId="5E082A88" w14:textId="77777777" w:rsidR="00B64A7D" w:rsidRDefault="00B64A7D" w:rsidP="009365AE">
            <w:pPr>
              <w:jc w:val="both"/>
            </w:pPr>
          </w:p>
        </w:tc>
        <w:tc>
          <w:tcPr>
            <w:tcW w:w="2193" w:type="dxa"/>
            <w:gridSpan w:val="4"/>
          </w:tcPr>
          <w:p w14:paraId="7A547BD2" w14:textId="77777777" w:rsidR="00B64A7D" w:rsidRDefault="00B64A7D" w:rsidP="009365AE">
            <w:pPr>
              <w:jc w:val="both"/>
            </w:pPr>
          </w:p>
        </w:tc>
      </w:tr>
      <w:tr w:rsidR="00B64A7D" w14:paraId="6D15854F" w14:textId="77777777" w:rsidTr="009365AE">
        <w:tc>
          <w:tcPr>
            <w:tcW w:w="6060" w:type="dxa"/>
            <w:gridSpan w:val="5"/>
          </w:tcPr>
          <w:p w14:paraId="40698A7E" w14:textId="77777777" w:rsidR="00B64A7D" w:rsidRDefault="00B64A7D" w:rsidP="009365AE">
            <w:pPr>
              <w:jc w:val="both"/>
            </w:pPr>
          </w:p>
        </w:tc>
        <w:tc>
          <w:tcPr>
            <w:tcW w:w="1703" w:type="dxa"/>
            <w:gridSpan w:val="2"/>
          </w:tcPr>
          <w:p w14:paraId="2BF2D1DA" w14:textId="77777777" w:rsidR="00B64A7D" w:rsidRDefault="00B64A7D" w:rsidP="009365AE">
            <w:pPr>
              <w:jc w:val="both"/>
            </w:pPr>
          </w:p>
        </w:tc>
        <w:tc>
          <w:tcPr>
            <w:tcW w:w="2193" w:type="dxa"/>
            <w:gridSpan w:val="4"/>
          </w:tcPr>
          <w:p w14:paraId="1D695603" w14:textId="77777777" w:rsidR="00B64A7D" w:rsidRDefault="00B64A7D" w:rsidP="009365AE">
            <w:pPr>
              <w:jc w:val="both"/>
            </w:pPr>
          </w:p>
        </w:tc>
      </w:tr>
      <w:tr w:rsidR="00B64A7D" w14:paraId="7BBAAE16" w14:textId="77777777" w:rsidTr="009365AE">
        <w:tc>
          <w:tcPr>
            <w:tcW w:w="6060" w:type="dxa"/>
            <w:gridSpan w:val="5"/>
          </w:tcPr>
          <w:p w14:paraId="6DA807D4" w14:textId="77777777" w:rsidR="00B64A7D" w:rsidRDefault="00B64A7D" w:rsidP="009365AE">
            <w:pPr>
              <w:jc w:val="both"/>
            </w:pPr>
          </w:p>
        </w:tc>
        <w:tc>
          <w:tcPr>
            <w:tcW w:w="1703" w:type="dxa"/>
            <w:gridSpan w:val="2"/>
          </w:tcPr>
          <w:p w14:paraId="62415204" w14:textId="77777777" w:rsidR="00B64A7D" w:rsidRDefault="00B64A7D" w:rsidP="009365AE">
            <w:pPr>
              <w:jc w:val="both"/>
            </w:pPr>
          </w:p>
        </w:tc>
        <w:tc>
          <w:tcPr>
            <w:tcW w:w="2193" w:type="dxa"/>
            <w:gridSpan w:val="4"/>
          </w:tcPr>
          <w:p w14:paraId="7EF442FC" w14:textId="77777777" w:rsidR="00B64A7D" w:rsidRDefault="00B64A7D" w:rsidP="009365AE">
            <w:pPr>
              <w:jc w:val="both"/>
            </w:pPr>
          </w:p>
        </w:tc>
      </w:tr>
      <w:tr w:rsidR="00B64A7D" w14:paraId="2453954B" w14:textId="77777777" w:rsidTr="009365AE">
        <w:tc>
          <w:tcPr>
            <w:tcW w:w="9956" w:type="dxa"/>
            <w:gridSpan w:val="11"/>
            <w:shd w:val="clear" w:color="auto" w:fill="F7CAAC"/>
          </w:tcPr>
          <w:p w14:paraId="43B57B9A" w14:textId="77777777" w:rsidR="00B64A7D" w:rsidRDefault="00B64A7D" w:rsidP="009365AE">
            <w:pPr>
              <w:jc w:val="both"/>
            </w:pPr>
            <w:r>
              <w:rPr>
                <w:b/>
              </w:rPr>
              <w:t>Předměty příslušného studijního programu a způsob zapojení do jejich výuky, příp. další zapojení do uskutečňování studijního programu</w:t>
            </w:r>
          </w:p>
        </w:tc>
      </w:tr>
      <w:tr w:rsidR="00B64A7D" w14:paraId="37939472" w14:textId="77777777" w:rsidTr="009365AE">
        <w:trPr>
          <w:trHeight w:val="1118"/>
        </w:trPr>
        <w:tc>
          <w:tcPr>
            <w:tcW w:w="9956" w:type="dxa"/>
            <w:gridSpan w:val="11"/>
            <w:tcBorders>
              <w:top w:val="nil"/>
            </w:tcBorders>
          </w:tcPr>
          <w:p w14:paraId="359329A0" w14:textId="77777777" w:rsidR="00B64A7D" w:rsidRDefault="00B64A7D" w:rsidP="009365AE">
            <w:pPr>
              <w:jc w:val="both"/>
            </w:pPr>
          </w:p>
          <w:p w14:paraId="69B0AE9F" w14:textId="77777777" w:rsidR="00B64A7D" w:rsidRDefault="00B64A7D" w:rsidP="009365AE">
            <w:pPr>
              <w:jc w:val="both"/>
              <w:rPr>
                <w:rFonts w:eastAsia="Calibri"/>
              </w:rPr>
            </w:pPr>
            <w:r>
              <w:t>Audiovizuální praktika 1-5, 7-9 (garant, vedoucí semináře)</w:t>
            </w:r>
          </w:p>
          <w:p w14:paraId="3A27FF40" w14:textId="63197D81" w:rsidR="00B64A7D" w:rsidRDefault="00B64A7D" w:rsidP="009365AE">
            <w:pPr>
              <w:jc w:val="both"/>
              <w:rPr>
                <w:ins w:id="713" w:author="Ponížilová Hana" w:date="2020-02-13T17:12:00Z"/>
              </w:rPr>
            </w:pPr>
            <w:r>
              <w:t>Teorie a technologie Vizuální efekty 1-5, 7-9 (garant, vedoucí semináře)</w:t>
            </w:r>
          </w:p>
          <w:p w14:paraId="7F231464" w14:textId="77777777" w:rsidR="00A23353" w:rsidRDefault="00A23353" w:rsidP="00A23353">
            <w:pPr>
              <w:jc w:val="both"/>
              <w:rPr>
                <w:ins w:id="714" w:author="Ponížilová Hana" w:date="2020-02-13T17:12:00Z"/>
              </w:rPr>
            </w:pPr>
            <w:ins w:id="715" w:author="Ponížilová Hana" w:date="2020-02-13T17:12:00Z">
              <w:r>
                <w:t>Vizuální efekty bakalářský projekt (garant, 10 % výuky, vedoucí semináře)</w:t>
              </w:r>
            </w:ins>
          </w:p>
          <w:p w14:paraId="63F09680" w14:textId="7FD243D3" w:rsidR="00A23353" w:rsidRDefault="00A23353" w:rsidP="00A23353">
            <w:pPr>
              <w:jc w:val="both"/>
              <w:rPr>
                <w:rFonts w:eastAsia="Calibri"/>
              </w:rPr>
            </w:pPr>
            <w:ins w:id="716" w:author="Ponížilová Hana" w:date="2020-02-13T17:12:00Z">
              <w:r>
                <w:rPr>
                  <w:rFonts w:eastAsia="Calibri"/>
                </w:rPr>
                <w:t xml:space="preserve">Vizuální efekty diplomový seminář </w:t>
              </w:r>
              <w:r>
                <w:t>(garant, 10 % výuky, vedoucí semináře)</w:t>
              </w:r>
            </w:ins>
          </w:p>
          <w:p w14:paraId="2B780CE6" w14:textId="77777777" w:rsidR="00B64A7D" w:rsidRDefault="00B64A7D" w:rsidP="009365AE">
            <w:pPr>
              <w:jc w:val="both"/>
            </w:pPr>
          </w:p>
        </w:tc>
      </w:tr>
      <w:tr w:rsidR="00B64A7D" w14:paraId="658E8495" w14:textId="77777777" w:rsidTr="009365AE">
        <w:tc>
          <w:tcPr>
            <w:tcW w:w="9956" w:type="dxa"/>
            <w:gridSpan w:val="11"/>
            <w:shd w:val="clear" w:color="auto" w:fill="F7CAAC"/>
          </w:tcPr>
          <w:p w14:paraId="33B2986E" w14:textId="77777777" w:rsidR="00B64A7D" w:rsidRDefault="00B64A7D" w:rsidP="009365AE">
            <w:pPr>
              <w:jc w:val="both"/>
            </w:pPr>
            <w:r>
              <w:rPr>
                <w:b/>
              </w:rPr>
              <w:t xml:space="preserve">Údaje o vzdělání na VŠ </w:t>
            </w:r>
          </w:p>
        </w:tc>
      </w:tr>
      <w:tr w:rsidR="00B64A7D" w14:paraId="170A9FAB" w14:textId="77777777" w:rsidTr="009365AE">
        <w:trPr>
          <w:trHeight w:val="938"/>
        </w:trPr>
        <w:tc>
          <w:tcPr>
            <w:tcW w:w="9956" w:type="dxa"/>
            <w:gridSpan w:val="11"/>
            <w:shd w:val="clear" w:color="auto" w:fill="auto"/>
          </w:tcPr>
          <w:p w14:paraId="2781330E" w14:textId="77777777" w:rsidR="00B64A7D" w:rsidRDefault="00B64A7D" w:rsidP="009365AE"/>
          <w:p w14:paraId="22905B48" w14:textId="77777777" w:rsidR="00B64A7D" w:rsidRPr="00532068" w:rsidRDefault="00B64A7D" w:rsidP="009365AE">
            <w:pPr>
              <w:jc w:val="both"/>
            </w:pPr>
            <w:r>
              <w:t>1969-1975   VŠUP, Praha, obor: Animovaný film a filmová grafika</w:t>
            </w:r>
          </w:p>
        </w:tc>
      </w:tr>
      <w:tr w:rsidR="00B64A7D" w14:paraId="37ABA24C" w14:textId="77777777" w:rsidTr="009365AE">
        <w:tc>
          <w:tcPr>
            <w:tcW w:w="9956" w:type="dxa"/>
            <w:gridSpan w:val="11"/>
            <w:shd w:val="clear" w:color="auto" w:fill="F7CAAC"/>
          </w:tcPr>
          <w:p w14:paraId="0D9C13AE" w14:textId="77777777" w:rsidR="00B64A7D" w:rsidRDefault="00B64A7D" w:rsidP="009365AE">
            <w:pPr>
              <w:jc w:val="both"/>
              <w:rPr>
                <w:b/>
              </w:rPr>
            </w:pPr>
            <w:r>
              <w:rPr>
                <w:b/>
              </w:rPr>
              <w:t>Údaje o odborném působení od absolvování VŠ</w:t>
            </w:r>
          </w:p>
        </w:tc>
      </w:tr>
      <w:tr w:rsidR="00B64A7D" w14:paraId="173634FC" w14:textId="77777777" w:rsidTr="009365AE">
        <w:trPr>
          <w:trHeight w:val="1296"/>
        </w:trPr>
        <w:tc>
          <w:tcPr>
            <w:tcW w:w="9956" w:type="dxa"/>
            <w:gridSpan w:val="11"/>
          </w:tcPr>
          <w:p w14:paraId="4E7E1E44" w14:textId="77777777" w:rsidR="00B64A7D" w:rsidRDefault="00B64A7D" w:rsidP="009365AE">
            <w:pPr>
              <w:rPr>
                <w:color w:val="000000"/>
                <w:shd w:val="clear" w:color="auto" w:fill="E3E7E9"/>
              </w:rPr>
            </w:pPr>
          </w:p>
          <w:p w14:paraId="575BFCAE" w14:textId="77777777" w:rsidR="00B64A7D" w:rsidRPr="00FA555E" w:rsidRDefault="00B64A7D" w:rsidP="009365AE">
            <w:pPr>
              <w:jc w:val="both"/>
            </w:pPr>
            <w:r w:rsidRPr="00FA555E">
              <w:t>1977-1998 – Filmové studio Barrandov / Trikové oddělení (trikový specialista, výtvarník)</w:t>
            </w:r>
          </w:p>
          <w:p w14:paraId="7EF98137" w14:textId="77777777" w:rsidR="00B64A7D" w:rsidRPr="00FA555E" w:rsidRDefault="00B64A7D" w:rsidP="009365AE">
            <w:r w:rsidRPr="00FA555E">
              <w:t>1998-</w:t>
            </w:r>
            <w:proofErr w:type="gramStart"/>
            <w:r w:rsidRPr="00FA555E">
              <w:t>dosud - Universal</w:t>
            </w:r>
            <w:proofErr w:type="gramEnd"/>
            <w:r w:rsidRPr="00FA555E">
              <w:t xml:space="preserve"> Production Partners a.s. (VFX supervizor)</w:t>
            </w:r>
          </w:p>
          <w:p w14:paraId="44DF0B4C" w14:textId="77777777" w:rsidR="00B64A7D" w:rsidRPr="00FA555E" w:rsidRDefault="00B64A7D" w:rsidP="009365AE">
            <w:r w:rsidRPr="00FA555E">
              <w:t>2006-</w:t>
            </w:r>
            <w:proofErr w:type="gramStart"/>
            <w:r w:rsidRPr="00FA555E">
              <w:t>dosud - Univerzita</w:t>
            </w:r>
            <w:proofErr w:type="gramEnd"/>
            <w:r w:rsidRPr="00FA555E">
              <w:t xml:space="preserve"> Tomáše Bati ve Zlíně, Fakulta multimediálních komunikací, TPAT, externí akademický pracovník</w:t>
            </w:r>
          </w:p>
          <w:p w14:paraId="3BC1473D" w14:textId="77777777" w:rsidR="00B64A7D" w:rsidRPr="00FA555E" w:rsidRDefault="00B64A7D" w:rsidP="009365AE">
            <w:proofErr w:type="gramStart"/>
            <w:r w:rsidRPr="00FA555E">
              <w:t>2006 - 2009</w:t>
            </w:r>
            <w:proofErr w:type="gramEnd"/>
            <w:r w:rsidRPr="00FA555E">
              <w:t xml:space="preserve"> - členem Rady státního fondu ČR pro podporu a rozvoj české kinematografie.</w:t>
            </w:r>
          </w:p>
          <w:p w14:paraId="00D6C6D5" w14:textId="77777777" w:rsidR="00B64A7D" w:rsidRPr="00FA555E" w:rsidRDefault="00B64A7D" w:rsidP="009365AE">
            <w:r w:rsidRPr="00FA555E">
              <w:t xml:space="preserve">2010 </w:t>
            </w:r>
            <w:proofErr w:type="gramStart"/>
            <w:r w:rsidRPr="00FA555E">
              <w:t>-  členem</w:t>
            </w:r>
            <w:proofErr w:type="gramEnd"/>
            <w:r w:rsidRPr="00FA555E">
              <w:t xml:space="preserve"> mezinárodní poroty festivalu AniFest</w:t>
            </w:r>
          </w:p>
          <w:p w14:paraId="4A967A6C" w14:textId="77777777" w:rsidR="00B64A7D" w:rsidRPr="00FA555E" w:rsidRDefault="00B64A7D" w:rsidP="009365AE"/>
          <w:p w14:paraId="09E35F0D" w14:textId="77777777" w:rsidR="00B64A7D" w:rsidRPr="00FA555E" w:rsidRDefault="00B64A7D" w:rsidP="009365AE">
            <w:r w:rsidRPr="00FA555E">
              <w:t>FAMO /SVOŠF v Písku (externí přednášející)</w:t>
            </w:r>
          </w:p>
          <w:p w14:paraId="72C21E2E" w14:textId="77777777" w:rsidR="00B64A7D" w:rsidRPr="00FA555E" w:rsidRDefault="00B64A7D" w:rsidP="009365AE">
            <w:r w:rsidRPr="00FA555E">
              <w:t xml:space="preserve">Creative Hill Colege </w:t>
            </w:r>
            <w:proofErr w:type="gramStart"/>
            <w:r w:rsidRPr="00FA555E">
              <w:t>Zlín  (</w:t>
            </w:r>
            <w:proofErr w:type="gramEnd"/>
            <w:r w:rsidRPr="00FA555E">
              <w:t>externí přednášející)</w:t>
            </w:r>
          </w:p>
          <w:p w14:paraId="1C0CCE36" w14:textId="77777777" w:rsidR="00B64A7D" w:rsidRPr="00FA555E" w:rsidRDefault="00B64A7D" w:rsidP="009365AE">
            <w:r w:rsidRPr="00FA555E">
              <w:t>DAMU – katedra scénografie (externí přednášející)</w:t>
            </w:r>
          </w:p>
          <w:p w14:paraId="324FBF11" w14:textId="77777777" w:rsidR="00B64A7D" w:rsidRPr="00FA555E" w:rsidRDefault="00B64A7D" w:rsidP="009365AE">
            <w:r w:rsidRPr="00FA555E">
              <w:t xml:space="preserve">veřejné přednášky a workshopy (Muzeum Karla Zemana, LFŠ Uherské Hradiště, Střední průmyslová škola sdělovací techniky, Gymnazium </w:t>
            </w:r>
            <w:proofErr w:type="gramStart"/>
            <w:r w:rsidRPr="00FA555E">
              <w:t>Postupická,..</w:t>
            </w:r>
            <w:proofErr w:type="gramEnd"/>
            <w:r w:rsidRPr="00FA555E">
              <w:t>)</w:t>
            </w:r>
          </w:p>
          <w:p w14:paraId="3861B3A9" w14:textId="77777777" w:rsidR="00B64A7D" w:rsidRPr="006B5795" w:rsidRDefault="00B64A7D" w:rsidP="009365AE"/>
        </w:tc>
      </w:tr>
      <w:tr w:rsidR="00B64A7D" w14:paraId="0777FEE5" w14:textId="77777777" w:rsidTr="009365AE">
        <w:trPr>
          <w:trHeight w:val="250"/>
        </w:trPr>
        <w:tc>
          <w:tcPr>
            <w:tcW w:w="9956" w:type="dxa"/>
            <w:gridSpan w:val="11"/>
            <w:shd w:val="clear" w:color="auto" w:fill="F7CAAC"/>
          </w:tcPr>
          <w:p w14:paraId="159B722E" w14:textId="77777777" w:rsidR="00B64A7D" w:rsidRDefault="00B64A7D" w:rsidP="009365AE">
            <w:pPr>
              <w:jc w:val="both"/>
            </w:pPr>
            <w:r>
              <w:rPr>
                <w:b/>
              </w:rPr>
              <w:t>Zkušenosti s vedením kvalifikačních a rigorózních prací</w:t>
            </w:r>
          </w:p>
        </w:tc>
      </w:tr>
      <w:tr w:rsidR="00B64A7D" w14:paraId="39ACFD9E" w14:textId="77777777" w:rsidTr="009365AE">
        <w:trPr>
          <w:trHeight w:val="1105"/>
        </w:trPr>
        <w:tc>
          <w:tcPr>
            <w:tcW w:w="9956" w:type="dxa"/>
            <w:gridSpan w:val="11"/>
          </w:tcPr>
          <w:p w14:paraId="217A42CD" w14:textId="77777777" w:rsidR="00B64A7D" w:rsidRPr="00FA555E" w:rsidRDefault="00B64A7D" w:rsidP="009365AE">
            <w:pPr>
              <w:jc w:val="both"/>
            </w:pPr>
            <w:r w:rsidRPr="00FA555E">
              <w:t xml:space="preserve">Od r. 2000 pravidelné vedení bakalářských a diplomových na FMK/ateliéru Audiovizuální tvorba, FAMO a SVOŠF v Písku, FAMU, Ostravská </w:t>
            </w:r>
            <w:proofErr w:type="gramStart"/>
            <w:r w:rsidRPr="00FA555E">
              <w:t>univerzita - katedra</w:t>
            </w:r>
            <w:proofErr w:type="gramEnd"/>
            <w:r w:rsidRPr="00FA555E">
              <w:t xml:space="preserve"> intermédií, DAMU – katedra scénografie.</w:t>
            </w:r>
          </w:p>
          <w:p w14:paraId="6A61815F" w14:textId="77777777" w:rsidR="00B64A7D" w:rsidRDefault="00B64A7D" w:rsidP="009365AE">
            <w:pPr>
              <w:jc w:val="both"/>
            </w:pPr>
          </w:p>
        </w:tc>
      </w:tr>
      <w:tr w:rsidR="00B64A7D" w14:paraId="45152582" w14:textId="77777777" w:rsidTr="009365AE">
        <w:trPr>
          <w:cantSplit/>
        </w:trPr>
        <w:tc>
          <w:tcPr>
            <w:tcW w:w="3347" w:type="dxa"/>
            <w:gridSpan w:val="2"/>
            <w:tcBorders>
              <w:top w:val="single" w:sz="12" w:space="0" w:color="auto"/>
            </w:tcBorders>
            <w:shd w:val="clear" w:color="auto" w:fill="F7CAAC"/>
          </w:tcPr>
          <w:p w14:paraId="3C8A63A6" w14:textId="77777777" w:rsidR="00B64A7D" w:rsidRDefault="00B64A7D"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241DBB90" w14:textId="77777777" w:rsidR="00B64A7D" w:rsidRDefault="00B64A7D" w:rsidP="009365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3B13824" w14:textId="77777777" w:rsidR="00B64A7D" w:rsidRDefault="00B64A7D" w:rsidP="009365AE">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60C372BA" w14:textId="77777777" w:rsidR="00B64A7D" w:rsidRDefault="00B64A7D" w:rsidP="009365AE">
            <w:pPr>
              <w:jc w:val="both"/>
              <w:rPr>
                <w:b/>
              </w:rPr>
            </w:pPr>
            <w:r>
              <w:rPr>
                <w:b/>
              </w:rPr>
              <w:t>Ohlasy publikací</w:t>
            </w:r>
          </w:p>
        </w:tc>
      </w:tr>
      <w:tr w:rsidR="00B64A7D" w14:paraId="45D065F1" w14:textId="77777777" w:rsidTr="009365AE">
        <w:trPr>
          <w:cantSplit/>
        </w:trPr>
        <w:tc>
          <w:tcPr>
            <w:tcW w:w="3347" w:type="dxa"/>
            <w:gridSpan w:val="2"/>
          </w:tcPr>
          <w:p w14:paraId="574CC132" w14:textId="77777777" w:rsidR="00B64A7D" w:rsidRDefault="00B64A7D" w:rsidP="009365AE">
            <w:pPr>
              <w:jc w:val="both"/>
            </w:pPr>
          </w:p>
        </w:tc>
        <w:tc>
          <w:tcPr>
            <w:tcW w:w="2245" w:type="dxa"/>
            <w:gridSpan w:val="2"/>
          </w:tcPr>
          <w:p w14:paraId="369C7441" w14:textId="77777777" w:rsidR="00B64A7D" w:rsidRDefault="00B64A7D" w:rsidP="009365AE">
            <w:pPr>
              <w:jc w:val="both"/>
            </w:pPr>
          </w:p>
        </w:tc>
        <w:tc>
          <w:tcPr>
            <w:tcW w:w="2248" w:type="dxa"/>
            <w:gridSpan w:val="4"/>
            <w:tcBorders>
              <w:right w:val="single" w:sz="12" w:space="0" w:color="auto"/>
            </w:tcBorders>
          </w:tcPr>
          <w:p w14:paraId="2B24BA54" w14:textId="77777777" w:rsidR="00B64A7D" w:rsidRDefault="00B64A7D" w:rsidP="009365AE">
            <w:pPr>
              <w:jc w:val="both"/>
            </w:pPr>
          </w:p>
        </w:tc>
        <w:tc>
          <w:tcPr>
            <w:tcW w:w="632" w:type="dxa"/>
            <w:tcBorders>
              <w:left w:val="single" w:sz="12" w:space="0" w:color="auto"/>
            </w:tcBorders>
            <w:shd w:val="clear" w:color="auto" w:fill="F7CAAC"/>
          </w:tcPr>
          <w:p w14:paraId="3B0D04C1" w14:textId="77777777" w:rsidR="00B64A7D" w:rsidRDefault="00B64A7D" w:rsidP="009365AE">
            <w:pPr>
              <w:jc w:val="both"/>
            </w:pPr>
            <w:r>
              <w:rPr>
                <w:b/>
              </w:rPr>
              <w:t>WOS</w:t>
            </w:r>
          </w:p>
        </w:tc>
        <w:tc>
          <w:tcPr>
            <w:tcW w:w="693" w:type="dxa"/>
            <w:shd w:val="clear" w:color="auto" w:fill="F7CAAC"/>
          </w:tcPr>
          <w:p w14:paraId="7D7C2A97" w14:textId="77777777" w:rsidR="00B64A7D" w:rsidRDefault="00B64A7D" w:rsidP="009365AE">
            <w:pPr>
              <w:jc w:val="both"/>
              <w:rPr>
                <w:sz w:val="18"/>
              </w:rPr>
            </w:pPr>
            <w:r>
              <w:rPr>
                <w:b/>
                <w:sz w:val="18"/>
              </w:rPr>
              <w:t>Scopus</w:t>
            </w:r>
          </w:p>
        </w:tc>
        <w:tc>
          <w:tcPr>
            <w:tcW w:w="791" w:type="dxa"/>
            <w:shd w:val="clear" w:color="auto" w:fill="F7CAAC"/>
          </w:tcPr>
          <w:p w14:paraId="1F7AD1D4" w14:textId="77777777" w:rsidR="00B64A7D" w:rsidRDefault="00B64A7D" w:rsidP="009365AE">
            <w:pPr>
              <w:jc w:val="both"/>
            </w:pPr>
            <w:r>
              <w:rPr>
                <w:b/>
                <w:sz w:val="18"/>
              </w:rPr>
              <w:t>ostatní</w:t>
            </w:r>
          </w:p>
        </w:tc>
      </w:tr>
      <w:tr w:rsidR="00B64A7D" w14:paraId="12B87049" w14:textId="77777777" w:rsidTr="009365AE">
        <w:trPr>
          <w:cantSplit/>
          <w:trHeight w:val="70"/>
        </w:trPr>
        <w:tc>
          <w:tcPr>
            <w:tcW w:w="3347" w:type="dxa"/>
            <w:gridSpan w:val="2"/>
            <w:shd w:val="clear" w:color="auto" w:fill="F7CAAC"/>
          </w:tcPr>
          <w:p w14:paraId="66E3A3AB" w14:textId="77777777" w:rsidR="00B64A7D" w:rsidRDefault="00B64A7D" w:rsidP="009365AE">
            <w:pPr>
              <w:jc w:val="both"/>
            </w:pPr>
            <w:r>
              <w:rPr>
                <w:b/>
              </w:rPr>
              <w:t>Obor jmenovacího řízení</w:t>
            </w:r>
          </w:p>
        </w:tc>
        <w:tc>
          <w:tcPr>
            <w:tcW w:w="2245" w:type="dxa"/>
            <w:gridSpan w:val="2"/>
            <w:shd w:val="clear" w:color="auto" w:fill="F7CAAC"/>
          </w:tcPr>
          <w:p w14:paraId="460ABE26" w14:textId="77777777" w:rsidR="00B64A7D" w:rsidRDefault="00B64A7D" w:rsidP="009365AE">
            <w:pPr>
              <w:jc w:val="both"/>
            </w:pPr>
            <w:r>
              <w:rPr>
                <w:b/>
              </w:rPr>
              <w:t>Rok udělení hodnosti</w:t>
            </w:r>
          </w:p>
        </w:tc>
        <w:tc>
          <w:tcPr>
            <w:tcW w:w="2248" w:type="dxa"/>
            <w:gridSpan w:val="4"/>
            <w:tcBorders>
              <w:right w:val="single" w:sz="12" w:space="0" w:color="auto"/>
            </w:tcBorders>
            <w:shd w:val="clear" w:color="auto" w:fill="F7CAAC"/>
          </w:tcPr>
          <w:p w14:paraId="252D8848" w14:textId="77777777" w:rsidR="00B64A7D" w:rsidRDefault="00B64A7D" w:rsidP="009365AE">
            <w:pPr>
              <w:jc w:val="both"/>
            </w:pPr>
            <w:r>
              <w:rPr>
                <w:b/>
              </w:rPr>
              <w:t>Řízení konáno na VŠ</w:t>
            </w:r>
          </w:p>
        </w:tc>
        <w:tc>
          <w:tcPr>
            <w:tcW w:w="632" w:type="dxa"/>
            <w:vMerge w:val="restart"/>
            <w:tcBorders>
              <w:left w:val="single" w:sz="12" w:space="0" w:color="auto"/>
            </w:tcBorders>
          </w:tcPr>
          <w:p w14:paraId="5ED1E8C7" w14:textId="77777777" w:rsidR="00B64A7D" w:rsidRDefault="00B64A7D" w:rsidP="009365AE">
            <w:pPr>
              <w:jc w:val="both"/>
              <w:rPr>
                <w:b/>
              </w:rPr>
            </w:pPr>
          </w:p>
        </w:tc>
        <w:tc>
          <w:tcPr>
            <w:tcW w:w="693" w:type="dxa"/>
            <w:vMerge w:val="restart"/>
          </w:tcPr>
          <w:p w14:paraId="35DC0418" w14:textId="77777777" w:rsidR="00B64A7D" w:rsidRDefault="00B64A7D" w:rsidP="009365AE">
            <w:pPr>
              <w:jc w:val="both"/>
              <w:rPr>
                <w:b/>
              </w:rPr>
            </w:pPr>
          </w:p>
        </w:tc>
        <w:tc>
          <w:tcPr>
            <w:tcW w:w="791" w:type="dxa"/>
            <w:vMerge w:val="restart"/>
          </w:tcPr>
          <w:p w14:paraId="54D42BB0" w14:textId="77777777" w:rsidR="00DE31F3" w:rsidRDefault="00DE31F3" w:rsidP="009365AE">
            <w:pPr>
              <w:jc w:val="both"/>
              <w:rPr>
                <w:b/>
              </w:rPr>
            </w:pPr>
          </w:p>
          <w:p w14:paraId="5495D27A" w14:textId="20FE3F6E" w:rsidR="00DE31F3" w:rsidRDefault="00DE31F3" w:rsidP="009365AE">
            <w:pPr>
              <w:jc w:val="both"/>
              <w:rPr>
                <w:b/>
              </w:rPr>
            </w:pPr>
          </w:p>
        </w:tc>
      </w:tr>
      <w:tr w:rsidR="00B64A7D" w14:paraId="1252BA6A" w14:textId="77777777" w:rsidTr="009365AE">
        <w:trPr>
          <w:trHeight w:val="205"/>
        </w:trPr>
        <w:tc>
          <w:tcPr>
            <w:tcW w:w="3347" w:type="dxa"/>
            <w:gridSpan w:val="2"/>
          </w:tcPr>
          <w:p w14:paraId="48B84B74" w14:textId="77777777" w:rsidR="00B64A7D" w:rsidRDefault="00B64A7D" w:rsidP="009365AE">
            <w:pPr>
              <w:jc w:val="both"/>
            </w:pPr>
          </w:p>
        </w:tc>
        <w:tc>
          <w:tcPr>
            <w:tcW w:w="2245" w:type="dxa"/>
            <w:gridSpan w:val="2"/>
          </w:tcPr>
          <w:p w14:paraId="61337E0D" w14:textId="77777777" w:rsidR="00B64A7D" w:rsidRDefault="00B64A7D" w:rsidP="009365AE">
            <w:pPr>
              <w:jc w:val="both"/>
            </w:pPr>
          </w:p>
        </w:tc>
        <w:tc>
          <w:tcPr>
            <w:tcW w:w="2248" w:type="dxa"/>
            <w:gridSpan w:val="4"/>
            <w:tcBorders>
              <w:right w:val="single" w:sz="12" w:space="0" w:color="auto"/>
            </w:tcBorders>
          </w:tcPr>
          <w:p w14:paraId="0F779B8E" w14:textId="77777777" w:rsidR="00B64A7D" w:rsidRDefault="00B64A7D" w:rsidP="009365AE">
            <w:pPr>
              <w:jc w:val="both"/>
            </w:pPr>
          </w:p>
        </w:tc>
        <w:tc>
          <w:tcPr>
            <w:tcW w:w="632" w:type="dxa"/>
            <w:vMerge/>
            <w:tcBorders>
              <w:left w:val="single" w:sz="12" w:space="0" w:color="auto"/>
            </w:tcBorders>
            <w:vAlign w:val="center"/>
          </w:tcPr>
          <w:p w14:paraId="7A976076" w14:textId="77777777" w:rsidR="00B64A7D" w:rsidRDefault="00B64A7D" w:rsidP="009365AE">
            <w:pPr>
              <w:rPr>
                <w:b/>
              </w:rPr>
            </w:pPr>
          </w:p>
        </w:tc>
        <w:tc>
          <w:tcPr>
            <w:tcW w:w="693" w:type="dxa"/>
            <w:vMerge/>
            <w:vAlign w:val="center"/>
          </w:tcPr>
          <w:p w14:paraId="1C5C92D2" w14:textId="77777777" w:rsidR="00B64A7D" w:rsidRDefault="00B64A7D" w:rsidP="009365AE">
            <w:pPr>
              <w:rPr>
                <w:b/>
              </w:rPr>
            </w:pPr>
          </w:p>
        </w:tc>
        <w:tc>
          <w:tcPr>
            <w:tcW w:w="791" w:type="dxa"/>
            <w:vMerge/>
            <w:vAlign w:val="center"/>
          </w:tcPr>
          <w:p w14:paraId="267930D2" w14:textId="77777777" w:rsidR="00B64A7D" w:rsidRDefault="00B64A7D" w:rsidP="009365AE">
            <w:pPr>
              <w:rPr>
                <w:b/>
              </w:rPr>
            </w:pPr>
          </w:p>
        </w:tc>
      </w:tr>
    </w:tbl>
    <w:p w14:paraId="20467094" w14:textId="77777777" w:rsidR="009A2692" w:rsidRDefault="009A2692">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116"/>
      </w:tblGrid>
      <w:tr w:rsidR="00B64A7D" w14:paraId="6F6BBB0B" w14:textId="77777777" w:rsidTr="009365AE">
        <w:tc>
          <w:tcPr>
            <w:tcW w:w="9956" w:type="dxa"/>
            <w:gridSpan w:val="4"/>
            <w:shd w:val="clear" w:color="auto" w:fill="F7CAAC"/>
          </w:tcPr>
          <w:p w14:paraId="0AC62AFC" w14:textId="14085F8D" w:rsidR="00B64A7D" w:rsidRDefault="00B64A7D" w:rsidP="009365AE">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64A7D" w14:paraId="30CA296A" w14:textId="77777777" w:rsidTr="009365AE">
        <w:trPr>
          <w:trHeight w:val="2347"/>
        </w:trPr>
        <w:tc>
          <w:tcPr>
            <w:tcW w:w="9956" w:type="dxa"/>
            <w:gridSpan w:val="4"/>
          </w:tcPr>
          <w:p w14:paraId="12F3895D" w14:textId="77777777" w:rsidR="00B64A7D" w:rsidRDefault="00B64A7D" w:rsidP="009365AE">
            <w:pPr>
              <w:spacing w:line="276" w:lineRule="auto"/>
              <w:rPr>
                <w:color w:val="000000" w:themeColor="text1"/>
              </w:rPr>
            </w:pPr>
          </w:p>
          <w:p w14:paraId="23E96BB6" w14:textId="77777777" w:rsidR="00B64A7D" w:rsidRDefault="00B64A7D" w:rsidP="009365AE">
            <w:pPr>
              <w:spacing w:line="276" w:lineRule="auto"/>
              <w:jc w:val="both"/>
            </w:pPr>
            <w:r>
              <w:t>Trikové efekty celovečerních filmů:</w:t>
            </w:r>
          </w:p>
          <w:p w14:paraId="4CD5DE10" w14:textId="77777777" w:rsidR="00B64A7D" w:rsidRDefault="00B64A7D" w:rsidP="009365AE">
            <w:pPr>
              <w:spacing w:line="276" w:lineRule="auto"/>
              <w:jc w:val="both"/>
            </w:pPr>
            <w:r>
              <w:t>Hlas pro Římského krále</w:t>
            </w:r>
            <w:r>
              <w:tab/>
            </w:r>
            <w:r>
              <w:tab/>
            </w:r>
            <w:r>
              <w:tab/>
              <w:t>rež. V.Křístek</w:t>
            </w:r>
            <w:r>
              <w:tab/>
            </w:r>
            <w:r>
              <w:tab/>
              <w:t>2016</w:t>
            </w:r>
          </w:p>
          <w:p w14:paraId="43B4E773" w14:textId="77777777" w:rsidR="00B64A7D" w:rsidRDefault="00B64A7D" w:rsidP="009365AE">
            <w:pPr>
              <w:spacing w:line="276" w:lineRule="auto"/>
              <w:jc w:val="both"/>
            </w:pPr>
            <w:r>
              <w:t>Kosmo</w:t>
            </w:r>
            <w:r>
              <w:tab/>
            </w:r>
            <w:r>
              <w:tab/>
            </w:r>
            <w:r>
              <w:tab/>
            </w:r>
            <w:r>
              <w:tab/>
            </w:r>
            <w:r>
              <w:tab/>
              <w:t>rež. J.Bartek</w:t>
            </w:r>
            <w:r>
              <w:tab/>
            </w:r>
            <w:r>
              <w:tab/>
              <w:t>2016</w:t>
            </w:r>
          </w:p>
          <w:p w14:paraId="0E20063D" w14:textId="77777777" w:rsidR="00B64A7D" w:rsidRDefault="00B64A7D" w:rsidP="009365AE">
            <w:pPr>
              <w:spacing w:line="276" w:lineRule="auto"/>
              <w:jc w:val="both"/>
            </w:pPr>
            <w:r>
              <w:t xml:space="preserve">Přes kosti </w:t>
            </w:r>
            <w:proofErr w:type="gramStart"/>
            <w:r>
              <w:t>mrtvých  (</w:t>
            </w:r>
            <w:proofErr w:type="gramEnd"/>
            <w:r>
              <w:t>polsky „Pokot“)</w:t>
            </w:r>
            <w:r>
              <w:tab/>
              <w:t>rež. A.Holland</w:t>
            </w:r>
            <w:r>
              <w:tab/>
            </w:r>
            <w:r>
              <w:tab/>
              <w:t>2016 - Polsko</w:t>
            </w:r>
          </w:p>
          <w:p w14:paraId="7D9C155E" w14:textId="77777777" w:rsidR="00B64A7D" w:rsidRDefault="00B64A7D" w:rsidP="009365AE">
            <w:pPr>
              <w:spacing w:line="276" w:lineRule="auto"/>
              <w:jc w:val="both"/>
            </w:pPr>
            <w:r>
              <w:t>Trpaslík</w:t>
            </w:r>
            <w:r>
              <w:tab/>
              <w:t xml:space="preserve"> </w:t>
            </w:r>
            <w:proofErr w:type="gramStart"/>
            <w:r>
              <w:t>( TV</w:t>
            </w:r>
            <w:proofErr w:type="gramEnd"/>
            <w:r>
              <w:t xml:space="preserve"> seriál )</w:t>
            </w:r>
            <w:r>
              <w:tab/>
            </w:r>
            <w:r>
              <w:tab/>
            </w:r>
            <w:r>
              <w:tab/>
              <w:t>rež. J.Prušinovský</w:t>
            </w:r>
            <w:r>
              <w:tab/>
              <w:t>2016</w:t>
            </w:r>
          </w:p>
          <w:p w14:paraId="67ECB4BA" w14:textId="77777777" w:rsidR="00B64A7D" w:rsidRDefault="00B64A7D" w:rsidP="009365AE">
            <w:pPr>
              <w:spacing w:line="276" w:lineRule="auto"/>
              <w:jc w:val="both"/>
            </w:pPr>
            <w:r>
              <w:t>Milada</w:t>
            </w:r>
            <w:r>
              <w:tab/>
            </w:r>
            <w:r>
              <w:tab/>
            </w:r>
            <w:r>
              <w:tab/>
            </w:r>
            <w:r>
              <w:tab/>
            </w:r>
            <w:r>
              <w:tab/>
              <w:t>rež. D.Mrnka</w:t>
            </w:r>
            <w:r>
              <w:tab/>
            </w:r>
            <w:r>
              <w:tab/>
              <w:t>2017</w:t>
            </w:r>
          </w:p>
          <w:p w14:paraId="7EDE2DE4" w14:textId="77777777" w:rsidR="00B64A7D" w:rsidRDefault="00B64A7D" w:rsidP="009365AE">
            <w:pPr>
              <w:spacing w:line="276" w:lineRule="auto"/>
              <w:jc w:val="both"/>
            </w:pPr>
            <w:r>
              <w:t>Lajka 3</w:t>
            </w:r>
            <w:r>
              <w:tab/>
            </w:r>
            <w:r>
              <w:tab/>
            </w:r>
            <w:r>
              <w:tab/>
            </w:r>
            <w:r>
              <w:tab/>
            </w:r>
            <w:r>
              <w:tab/>
              <w:t>rež. A.Klimt</w:t>
            </w:r>
            <w:r>
              <w:tab/>
            </w:r>
            <w:r>
              <w:tab/>
              <w:t>2018</w:t>
            </w:r>
          </w:p>
          <w:p w14:paraId="2C937A5E" w14:textId="77777777" w:rsidR="00B64A7D" w:rsidRPr="00C76FA6" w:rsidRDefault="00B64A7D" w:rsidP="009365AE">
            <w:pPr>
              <w:spacing w:line="276" w:lineRule="auto"/>
              <w:jc w:val="both"/>
            </w:pPr>
            <w:r>
              <w:t>Na střeše</w:t>
            </w:r>
            <w:r>
              <w:tab/>
            </w:r>
            <w:r>
              <w:tab/>
            </w:r>
            <w:r>
              <w:tab/>
            </w:r>
            <w:r>
              <w:tab/>
              <w:t>rež. J.Mádl</w:t>
            </w:r>
            <w:r>
              <w:tab/>
            </w:r>
            <w:r>
              <w:tab/>
              <w:t>2018</w:t>
            </w:r>
          </w:p>
        </w:tc>
      </w:tr>
      <w:tr w:rsidR="00B64A7D" w14:paraId="59E57961" w14:textId="77777777" w:rsidTr="009365AE">
        <w:trPr>
          <w:trHeight w:val="218"/>
        </w:trPr>
        <w:tc>
          <w:tcPr>
            <w:tcW w:w="9956" w:type="dxa"/>
            <w:gridSpan w:val="4"/>
            <w:shd w:val="clear" w:color="auto" w:fill="F7CAAC"/>
          </w:tcPr>
          <w:p w14:paraId="56A38300" w14:textId="77777777" w:rsidR="00B64A7D" w:rsidRDefault="00B64A7D" w:rsidP="009365AE">
            <w:pPr>
              <w:rPr>
                <w:b/>
              </w:rPr>
            </w:pPr>
            <w:r>
              <w:rPr>
                <w:b/>
              </w:rPr>
              <w:t>Působení v zahraničí</w:t>
            </w:r>
          </w:p>
        </w:tc>
      </w:tr>
      <w:tr w:rsidR="00B64A7D" w14:paraId="65011EEA" w14:textId="77777777" w:rsidTr="009365AE">
        <w:trPr>
          <w:trHeight w:val="328"/>
        </w:trPr>
        <w:tc>
          <w:tcPr>
            <w:tcW w:w="9956" w:type="dxa"/>
            <w:gridSpan w:val="4"/>
          </w:tcPr>
          <w:p w14:paraId="536E6B09" w14:textId="77777777" w:rsidR="00B64A7D" w:rsidRDefault="00B64A7D" w:rsidP="009365AE">
            <w:pPr>
              <w:rPr>
                <w:b/>
              </w:rPr>
            </w:pPr>
          </w:p>
          <w:p w14:paraId="4E0D0838" w14:textId="77777777" w:rsidR="00B64A7D" w:rsidRDefault="00B64A7D" w:rsidP="009365AE">
            <w:pPr>
              <w:rPr>
                <w:b/>
              </w:rPr>
            </w:pPr>
          </w:p>
        </w:tc>
      </w:tr>
      <w:tr w:rsidR="00B64A7D" w14:paraId="2BA97898" w14:textId="77777777" w:rsidTr="009365AE">
        <w:trPr>
          <w:cantSplit/>
          <w:trHeight w:val="470"/>
        </w:trPr>
        <w:tc>
          <w:tcPr>
            <w:tcW w:w="2518" w:type="dxa"/>
            <w:shd w:val="clear" w:color="auto" w:fill="F7CAAC"/>
          </w:tcPr>
          <w:p w14:paraId="770BD74A" w14:textId="77777777" w:rsidR="00B64A7D" w:rsidRDefault="00B64A7D" w:rsidP="009365AE">
            <w:pPr>
              <w:jc w:val="both"/>
              <w:rPr>
                <w:b/>
              </w:rPr>
            </w:pPr>
            <w:r>
              <w:rPr>
                <w:b/>
              </w:rPr>
              <w:t xml:space="preserve">Podpis </w:t>
            </w:r>
          </w:p>
        </w:tc>
        <w:tc>
          <w:tcPr>
            <w:tcW w:w="4536" w:type="dxa"/>
          </w:tcPr>
          <w:p w14:paraId="1C4F1B62" w14:textId="77777777" w:rsidR="00B64A7D" w:rsidRDefault="00B64A7D" w:rsidP="009365AE">
            <w:pPr>
              <w:jc w:val="both"/>
            </w:pPr>
            <w:r>
              <w:t>v. r.</w:t>
            </w:r>
          </w:p>
        </w:tc>
        <w:tc>
          <w:tcPr>
            <w:tcW w:w="786" w:type="dxa"/>
            <w:shd w:val="clear" w:color="auto" w:fill="F7CAAC"/>
          </w:tcPr>
          <w:p w14:paraId="21DA4EDA" w14:textId="77777777" w:rsidR="00B64A7D" w:rsidRDefault="00B64A7D" w:rsidP="009365AE">
            <w:pPr>
              <w:jc w:val="both"/>
            </w:pPr>
            <w:r>
              <w:rPr>
                <w:b/>
              </w:rPr>
              <w:t>datum</w:t>
            </w:r>
          </w:p>
        </w:tc>
        <w:tc>
          <w:tcPr>
            <w:tcW w:w="2116" w:type="dxa"/>
          </w:tcPr>
          <w:p w14:paraId="4F0FC947" w14:textId="77777777" w:rsidR="00B64A7D" w:rsidRDefault="00B64A7D" w:rsidP="009365AE">
            <w:pPr>
              <w:jc w:val="both"/>
            </w:pPr>
            <w:r>
              <w:t>30. 9. 2019</w:t>
            </w:r>
          </w:p>
        </w:tc>
      </w:tr>
    </w:tbl>
    <w:p w14:paraId="1F8423DB" w14:textId="77777777" w:rsidR="00B64A7D" w:rsidRDefault="00B64A7D" w:rsidP="00B64A7D">
      <w:pPr>
        <w:spacing w:after="160" w:line="259" w:lineRule="auto"/>
      </w:pPr>
    </w:p>
    <w:p w14:paraId="58F11D0A" w14:textId="2B604AB9" w:rsidR="00B64A7D" w:rsidRDefault="00B64A7D" w:rsidP="00B64A7D">
      <w:pPr>
        <w:spacing w:after="160" w:line="256" w:lineRule="auto"/>
      </w:pPr>
    </w:p>
    <w:p w14:paraId="281F5D98" w14:textId="56566782" w:rsidR="00B64A7D" w:rsidRDefault="00B64A7D" w:rsidP="00B64A7D">
      <w:pPr>
        <w:spacing w:after="160" w:line="256" w:lineRule="auto"/>
      </w:pPr>
    </w:p>
    <w:p w14:paraId="4BCDD785" w14:textId="32D1D55F" w:rsidR="00B64A7D" w:rsidRDefault="00B64A7D" w:rsidP="00B64A7D">
      <w:pPr>
        <w:spacing w:after="160" w:line="256" w:lineRule="auto"/>
      </w:pPr>
    </w:p>
    <w:p w14:paraId="36F35F00" w14:textId="31905366" w:rsidR="00B64A7D" w:rsidRDefault="00B64A7D" w:rsidP="00B64A7D">
      <w:pPr>
        <w:spacing w:after="160" w:line="256" w:lineRule="auto"/>
      </w:pPr>
    </w:p>
    <w:p w14:paraId="08DC4613" w14:textId="05790E76" w:rsidR="00B64A7D" w:rsidRDefault="00B64A7D" w:rsidP="00B64A7D">
      <w:pPr>
        <w:spacing w:after="160" w:line="256" w:lineRule="auto"/>
      </w:pPr>
    </w:p>
    <w:p w14:paraId="102C8A41" w14:textId="17C09ABC" w:rsidR="00B64A7D" w:rsidRDefault="00B64A7D" w:rsidP="00B64A7D">
      <w:pPr>
        <w:spacing w:after="160" w:line="256" w:lineRule="auto"/>
      </w:pPr>
    </w:p>
    <w:p w14:paraId="52FCDDD6" w14:textId="49D735C8" w:rsidR="00B64A7D" w:rsidRDefault="00B64A7D" w:rsidP="00B64A7D">
      <w:pPr>
        <w:spacing w:after="160" w:line="256" w:lineRule="auto"/>
      </w:pPr>
    </w:p>
    <w:p w14:paraId="603707BB" w14:textId="3A30751D" w:rsidR="00B64A7D" w:rsidRDefault="00B64A7D" w:rsidP="00B64A7D">
      <w:pPr>
        <w:spacing w:after="160" w:line="256" w:lineRule="auto"/>
      </w:pPr>
    </w:p>
    <w:p w14:paraId="7009ADC0" w14:textId="3E5BA53F" w:rsidR="00B64A7D" w:rsidRDefault="00B64A7D" w:rsidP="00B64A7D">
      <w:pPr>
        <w:spacing w:after="160" w:line="256" w:lineRule="auto"/>
      </w:pPr>
    </w:p>
    <w:p w14:paraId="5CDF3D86" w14:textId="7B481D23" w:rsidR="00B64A7D" w:rsidRDefault="00B64A7D" w:rsidP="00B64A7D">
      <w:pPr>
        <w:spacing w:after="160" w:line="256" w:lineRule="auto"/>
      </w:pPr>
    </w:p>
    <w:p w14:paraId="1892B14B" w14:textId="4EA83B2C" w:rsidR="00B64A7D" w:rsidRDefault="00B64A7D" w:rsidP="00B64A7D">
      <w:pPr>
        <w:spacing w:after="160" w:line="256" w:lineRule="auto"/>
      </w:pPr>
    </w:p>
    <w:p w14:paraId="26F2F847" w14:textId="522B87D8" w:rsidR="00B64A7D" w:rsidRDefault="00B64A7D" w:rsidP="00B64A7D">
      <w:pPr>
        <w:spacing w:after="160" w:line="256" w:lineRule="auto"/>
      </w:pPr>
    </w:p>
    <w:p w14:paraId="6B075151" w14:textId="12C78731" w:rsidR="00B64A7D" w:rsidRDefault="00B64A7D" w:rsidP="00B64A7D">
      <w:pPr>
        <w:spacing w:after="160" w:line="256" w:lineRule="auto"/>
      </w:pPr>
    </w:p>
    <w:p w14:paraId="0B9A1289" w14:textId="30C5B9EF" w:rsidR="00B64A7D" w:rsidRDefault="00B64A7D" w:rsidP="00B64A7D">
      <w:pPr>
        <w:spacing w:after="160" w:line="256" w:lineRule="auto"/>
      </w:pPr>
    </w:p>
    <w:p w14:paraId="2C7AC717" w14:textId="7D3478D8" w:rsidR="00B64A7D" w:rsidRDefault="00B64A7D" w:rsidP="00B64A7D">
      <w:pPr>
        <w:spacing w:after="160" w:line="256" w:lineRule="auto"/>
      </w:pPr>
    </w:p>
    <w:p w14:paraId="610CFF36" w14:textId="4AA7A77D" w:rsidR="00B64A7D" w:rsidRDefault="00B64A7D" w:rsidP="00B64A7D">
      <w:pPr>
        <w:spacing w:after="160" w:line="256" w:lineRule="auto"/>
      </w:pPr>
    </w:p>
    <w:p w14:paraId="1CD13D54" w14:textId="222A8DF8" w:rsidR="00B64A7D" w:rsidRDefault="00B64A7D" w:rsidP="00B64A7D">
      <w:pPr>
        <w:spacing w:after="160" w:line="256" w:lineRule="auto"/>
      </w:pPr>
    </w:p>
    <w:p w14:paraId="55951D63" w14:textId="549544F1" w:rsidR="00B64A7D" w:rsidRDefault="00B64A7D" w:rsidP="00B64A7D">
      <w:pPr>
        <w:spacing w:after="160" w:line="256" w:lineRule="auto"/>
      </w:pPr>
    </w:p>
    <w:p w14:paraId="7D82B38E" w14:textId="1A2F3EE8" w:rsidR="00B64A7D" w:rsidRDefault="00B64A7D" w:rsidP="00B64A7D">
      <w:pPr>
        <w:spacing w:after="160" w:line="256" w:lineRule="auto"/>
      </w:pPr>
    </w:p>
    <w:p w14:paraId="218D088D" w14:textId="3A8DBA87" w:rsidR="00B64A7D" w:rsidRDefault="00B64A7D" w:rsidP="00B64A7D">
      <w:pPr>
        <w:spacing w:after="160" w:line="256" w:lineRule="auto"/>
      </w:pPr>
    </w:p>
    <w:p w14:paraId="68882E30" w14:textId="4B60DAC0" w:rsidR="00B64A7D" w:rsidRDefault="00B64A7D" w:rsidP="00B64A7D">
      <w:pPr>
        <w:spacing w:after="160" w:line="256" w:lineRule="auto"/>
      </w:pPr>
    </w:p>
    <w:p w14:paraId="5DB4E67E" w14:textId="7FFB5B71" w:rsidR="00B64A7D" w:rsidRDefault="00B64A7D" w:rsidP="00B64A7D">
      <w:pPr>
        <w:spacing w:after="160" w:line="256" w:lineRule="auto"/>
      </w:pPr>
    </w:p>
    <w:p w14:paraId="68EFFEED" w14:textId="5A13B41F" w:rsidR="00B64A7D" w:rsidRDefault="00B64A7D" w:rsidP="00B64A7D">
      <w:pPr>
        <w:spacing w:after="160" w:line="256"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64A7D" w14:paraId="0CBD60CC" w14:textId="77777777" w:rsidTr="009365AE">
        <w:tc>
          <w:tcPr>
            <w:tcW w:w="9859" w:type="dxa"/>
            <w:gridSpan w:val="11"/>
            <w:tcBorders>
              <w:bottom w:val="double" w:sz="4" w:space="0" w:color="auto"/>
            </w:tcBorders>
            <w:shd w:val="clear" w:color="auto" w:fill="BDD6EE"/>
          </w:tcPr>
          <w:p w14:paraId="1A716F09" w14:textId="77777777" w:rsidR="00B64A7D" w:rsidRDefault="00B64A7D" w:rsidP="009365AE">
            <w:pPr>
              <w:jc w:val="both"/>
              <w:rPr>
                <w:b/>
                <w:sz w:val="28"/>
              </w:rPr>
            </w:pPr>
            <w:r>
              <w:rPr>
                <w:b/>
                <w:sz w:val="28"/>
              </w:rPr>
              <w:lastRenderedPageBreak/>
              <w:t>C-I – Personální zabezpečení</w:t>
            </w:r>
          </w:p>
        </w:tc>
      </w:tr>
      <w:tr w:rsidR="00B64A7D" w14:paraId="1546B52C" w14:textId="77777777" w:rsidTr="009365AE">
        <w:tc>
          <w:tcPr>
            <w:tcW w:w="2518" w:type="dxa"/>
            <w:tcBorders>
              <w:top w:val="double" w:sz="4" w:space="0" w:color="auto"/>
            </w:tcBorders>
            <w:shd w:val="clear" w:color="auto" w:fill="F7CAAC"/>
          </w:tcPr>
          <w:p w14:paraId="5837323F" w14:textId="77777777" w:rsidR="00B64A7D" w:rsidRDefault="00B64A7D" w:rsidP="009365AE">
            <w:pPr>
              <w:jc w:val="both"/>
              <w:rPr>
                <w:b/>
              </w:rPr>
            </w:pPr>
            <w:r>
              <w:rPr>
                <w:b/>
              </w:rPr>
              <w:t>Vysoká škola</w:t>
            </w:r>
          </w:p>
        </w:tc>
        <w:tc>
          <w:tcPr>
            <w:tcW w:w="7341" w:type="dxa"/>
            <w:gridSpan w:val="10"/>
          </w:tcPr>
          <w:p w14:paraId="588F874F" w14:textId="77777777" w:rsidR="00B64A7D" w:rsidRDefault="00B64A7D" w:rsidP="009365AE">
            <w:pPr>
              <w:jc w:val="both"/>
            </w:pPr>
            <w:r>
              <w:t>Univerzita Tomáše Bati ve Zlíně</w:t>
            </w:r>
          </w:p>
        </w:tc>
      </w:tr>
      <w:tr w:rsidR="00B64A7D" w14:paraId="757A140F" w14:textId="77777777" w:rsidTr="009365AE">
        <w:tc>
          <w:tcPr>
            <w:tcW w:w="2518" w:type="dxa"/>
            <w:shd w:val="clear" w:color="auto" w:fill="F7CAAC"/>
          </w:tcPr>
          <w:p w14:paraId="54A119CC" w14:textId="77777777" w:rsidR="00B64A7D" w:rsidRDefault="00B64A7D" w:rsidP="009365AE">
            <w:pPr>
              <w:jc w:val="both"/>
              <w:rPr>
                <w:b/>
              </w:rPr>
            </w:pPr>
            <w:r>
              <w:rPr>
                <w:b/>
              </w:rPr>
              <w:t>Součást vysoké školy</w:t>
            </w:r>
          </w:p>
        </w:tc>
        <w:tc>
          <w:tcPr>
            <w:tcW w:w="7341" w:type="dxa"/>
            <w:gridSpan w:val="10"/>
          </w:tcPr>
          <w:p w14:paraId="43678585" w14:textId="77777777" w:rsidR="00B64A7D" w:rsidRDefault="00B64A7D" w:rsidP="009365AE">
            <w:pPr>
              <w:jc w:val="both"/>
            </w:pPr>
            <w:r>
              <w:t>Fakulta multimediálních komunikací</w:t>
            </w:r>
          </w:p>
        </w:tc>
      </w:tr>
      <w:tr w:rsidR="00B64A7D" w14:paraId="40EF6B56" w14:textId="77777777" w:rsidTr="009365AE">
        <w:tc>
          <w:tcPr>
            <w:tcW w:w="2518" w:type="dxa"/>
            <w:shd w:val="clear" w:color="auto" w:fill="F7CAAC"/>
          </w:tcPr>
          <w:p w14:paraId="67606DFF" w14:textId="77777777" w:rsidR="00B64A7D" w:rsidRDefault="00B64A7D" w:rsidP="009365AE">
            <w:pPr>
              <w:jc w:val="both"/>
              <w:rPr>
                <w:b/>
              </w:rPr>
            </w:pPr>
            <w:r>
              <w:rPr>
                <w:b/>
              </w:rPr>
              <w:t>Název studijního programu</w:t>
            </w:r>
          </w:p>
        </w:tc>
        <w:tc>
          <w:tcPr>
            <w:tcW w:w="7341" w:type="dxa"/>
            <w:gridSpan w:val="10"/>
          </w:tcPr>
          <w:p w14:paraId="7968B4DD" w14:textId="77777777" w:rsidR="00B64A7D" w:rsidRDefault="00B64A7D" w:rsidP="009365AE">
            <w:pPr>
              <w:jc w:val="both"/>
            </w:pPr>
            <w:r>
              <w:t>Teorie a praxe audiovizuální tvorby</w:t>
            </w:r>
          </w:p>
        </w:tc>
      </w:tr>
      <w:tr w:rsidR="00B64A7D" w14:paraId="76B47B60" w14:textId="77777777" w:rsidTr="009365AE">
        <w:tc>
          <w:tcPr>
            <w:tcW w:w="2518" w:type="dxa"/>
            <w:shd w:val="clear" w:color="auto" w:fill="F7CAAC"/>
          </w:tcPr>
          <w:p w14:paraId="3BF58F32" w14:textId="77777777" w:rsidR="00B64A7D" w:rsidRDefault="00B64A7D" w:rsidP="009365AE">
            <w:pPr>
              <w:jc w:val="both"/>
              <w:rPr>
                <w:b/>
              </w:rPr>
            </w:pPr>
            <w:r>
              <w:rPr>
                <w:b/>
              </w:rPr>
              <w:t>Jméno a příjmení</w:t>
            </w:r>
          </w:p>
        </w:tc>
        <w:tc>
          <w:tcPr>
            <w:tcW w:w="4536" w:type="dxa"/>
            <w:gridSpan w:val="5"/>
          </w:tcPr>
          <w:p w14:paraId="5683398B" w14:textId="7ACA5E53" w:rsidR="00B64A7D" w:rsidRDefault="00B64A7D" w:rsidP="009365AE">
            <w:pPr>
              <w:jc w:val="both"/>
            </w:pPr>
            <w:r>
              <w:t>Viktor Mayer</w:t>
            </w:r>
            <w:ins w:id="717" w:author="Ponížilová Hana" w:date="2020-02-13T17:13:00Z">
              <w:r w:rsidR="00A23353">
                <w:t xml:space="preserve"> – </w:t>
              </w:r>
              <w:r w:rsidR="00A23353" w:rsidRPr="00DF3583">
                <w:rPr>
                  <w:b/>
                </w:rPr>
                <w:t>garant specializace Produkce</w:t>
              </w:r>
            </w:ins>
          </w:p>
        </w:tc>
        <w:tc>
          <w:tcPr>
            <w:tcW w:w="709" w:type="dxa"/>
            <w:shd w:val="clear" w:color="auto" w:fill="F7CAAC"/>
          </w:tcPr>
          <w:p w14:paraId="0343752C" w14:textId="77777777" w:rsidR="00B64A7D" w:rsidRDefault="00B64A7D" w:rsidP="009365AE">
            <w:pPr>
              <w:jc w:val="both"/>
              <w:rPr>
                <w:b/>
              </w:rPr>
            </w:pPr>
            <w:r>
              <w:rPr>
                <w:b/>
              </w:rPr>
              <w:t>Tituly</w:t>
            </w:r>
          </w:p>
        </w:tc>
        <w:tc>
          <w:tcPr>
            <w:tcW w:w="2096" w:type="dxa"/>
            <w:gridSpan w:val="4"/>
          </w:tcPr>
          <w:p w14:paraId="4DF2CD22" w14:textId="77777777" w:rsidR="00B64A7D" w:rsidRDefault="00B64A7D" w:rsidP="009365AE">
            <w:pPr>
              <w:jc w:val="both"/>
            </w:pPr>
            <w:r>
              <w:t xml:space="preserve">MgA. </w:t>
            </w:r>
          </w:p>
        </w:tc>
      </w:tr>
      <w:tr w:rsidR="00B64A7D" w14:paraId="26C3D9E2" w14:textId="77777777" w:rsidTr="009365AE">
        <w:tc>
          <w:tcPr>
            <w:tcW w:w="2518" w:type="dxa"/>
            <w:shd w:val="clear" w:color="auto" w:fill="F7CAAC"/>
          </w:tcPr>
          <w:p w14:paraId="04EE038C" w14:textId="77777777" w:rsidR="00B64A7D" w:rsidRDefault="00B64A7D" w:rsidP="009365AE">
            <w:pPr>
              <w:jc w:val="both"/>
              <w:rPr>
                <w:b/>
              </w:rPr>
            </w:pPr>
            <w:r>
              <w:rPr>
                <w:b/>
              </w:rPr>
              <w:t>Rok narození</w:t>
            </w:r>
          </w:p>
        </w:tc>
        <w:tc>
          <w:tcPr>
            <w:tcW w:w="829" w:type="dxa"/>
          </w:tcPr>
          <w:p w14:paraId="3A0AB41A" w14:textId="0495A8AA" w:rsidR="00B64A7D" w:rsidRPr="00F10362" w:rsidRDefault="00B64A7D" w:rsidP="009365AE">
            <w:pPr>
              <w:jc w:val="both"/>
            </w:pPr>
            <w:r>
              <w:t>195</w:t>
            </w:r>
            <w:r w:rsidR="00DB34B2">
              <w:t>2</w:t>
            </w:r>
          </w:p>
        </w:tc>
        <w:tc>
          <w:tcPr>
            <w:tcW w:w="1721" w:type="dxa"/>
            <w:shd w:val="clear" w:color="auto" w:fill="F7CAAC"/>
          </w:tcPr>
          <w:p w14:paraId="47AC23A9" w14:textId="77777777" w:rsidR="00B64A7D" w:rsidRDefault="00B64A7D" w:rsidP="009365AE">
            <w:pPr>
              <w:jc w:val="both"/>
              <w:rPr>
                <w:b/>
              </w:rPr>
            </w:pPr>
            <w:r>
              <w:rPr>
                <w:b/>
              </w:rPr>
              <w:t>typ vztahu k VŠ</w:t>
            </w:r>
          </w:p>
        </w:tc>
        <w:tc>
          <w:tcPr>
            <w:tcW w:w="992" w:type="dxa"/>
            <w:gridSpan w:val="2"/>
          </w:tcPr>
          <w:p w14:paraId="31E0D88C" w14:textId="77777777" w:rsidR="00B64A7D" w:rsidRPr="00F10362" w:rsidRDefault="00B64A7D" w:rsidP="009365AE">
            <w:pPr>
              <w:jc w:val="both"/>
            </w:pPr>
            <w:r>
              <w:rPr>
                <w:rFonts w:eastAsia="Calibri"/>
              </w:rPr>
              <w:t>dpč</w:t>
            </w:r>
          </w:p>
        </w:tc>
        <w:tc>
          <w:tcPr>
            <w:tcW w:w="994" w:type="dxa"/>
            <w:shd w:val="clear" w:color="auto" w:fill="F7CAAC"/>
          </w:tcPr>
          <w:p w14:paraId="19E037A5" w14:textId="77777777" w:rsidR="00B64A7D" w:rsidRDefault="00B64A7D" w:rsidP="009365AE">
            <w:pPr>
              <w:jc w:val="both"/>
              <w:rPr>
                <w:b/>
              </w:rPr>
            </w:pPr>
            <w:r>
              <w:rPr>
                <w:b/>
              </w:rPr>
              <w:t>rozsah</w:t>
            </w:r>
          </w:p>
        </w:tc>
        <w:tc>
          <w:tcPr>
            <w:tcW w:w="709" w:type="dxa"/>
          </w:tcPr>
          <w:p w14:paraId="49C3850A" w14:textId="77777777" w:rsidR="00B64A7D" w:rsidRPr="00F10362" w:rsidRDefault="00B64A7D" w:rsidP="009365AE">
            <w:pPr>
              <w:jc w:val="both"/>
            </w:pPr>
            <w:proofErr w:type="gramStart"/>
            <w:r>
              <w:t>10</w:t>
            </w:r>
            <w:r w:rsidRPr="00F10362">
              <w:t>h</w:t>
            </w:r>
            <w:proofErr w:type="gramEnd"/>
            <w:r w:rsidRPr="00F10362">
              <w:t>/t</w:t>
            </w:r>
          </w:p>
        </w:tc>
        <w:tc>
          <w:tcPr>
            <w:tcW w:w="709" w:type="dxa"/>
            <w:gridSpan w:val="2"/>
            <w:shd w:val="clear" w:color="auto" w:fill="F7CAAC"/>
          </w:tcPr>
          <w:p w14:paraId="6CD3B123" w14:textId="77777777" w:rsidR="00B64A7D" w:rsidRDefault="00B64A7D" w:rsidP="009365AE">
            <w:pPr>
              <w:jc w:val="both"/>
              <w:rPr>
                <w:b/>
              </w:rPr>
            </w:pPr>
            <w:r>
              <w:rPr>
                <w:b/>
              </w:rPr>
              <w:t>do</w:t>
            </w:r>
          </w:p>
          <w:p w14:paraId="103F8A1F" w14:textId="77777777" w:rsidR="00B64A7D" w:rsidRDefault="00B64A7D" w:rsidP="009365AE">
            <w:pPr>
              <w:jc w:val="both"/>
              <w:rPr>
                <w:b/>
              </w:rPr>
            </w:pPr>
            <w:r>
              <w:rPr>
                <w:b/>
              </w:rPr>
              <w:t>kdy</w:t>
            </w:r>
          </w:p>
        </w:tc>
        <w:tc>
          <w:tcPr>
            <w:tcW w:w="1387" w:type="dxa"/>
            <w:gridSpan w:val="2"/>
          </w:tcPr>
          <w:p w14:paraId="70A28B38" w14:textId="77777777" w:rsidR="00B64A7D" w:rsidRPr="00F10362" w:rsidRDefault="00B64A7D" w:rsidP="009365AE">
            <w:pPr>
              <w:jc w:val="both"/>
            </w:pPr>
          </w:p>
        </w:tc>
      </w:tr>
      <w:tr w:rsidR="00B64A7D" w14:paraId="507D691E" w14:textId="77777777" w:rsidTr="009365AE">
        <w:tc>
          <w:tcPr>
            <w:tcW w:w="5068" w:type="dxa"/>
            <w:gridSpan w:val="3"/>
            <w:shd w:val="clear" w:color="auto" w:fill="F7CAAC"/>
          </w:tcPr>
          <w:p w14:paraId="428A745D" w14:textId="77777777" w:rsidR="00B64A7D" w:rsidRPr="00F10362" w:rsidRDefault="00B64A7D" w:rsidP="009365AE">
            <w:pPr>
              <w:jc w:val="both"/>
              <w:rPr>
                <w:b/>
              </w:rPr>
            </w:pPr>
            <w:r w:rsidRPr="00F10362">
              <w:rPr>
                <w:b/>
              </w:rPr>
              <w:t>Typ vztahu na součásti VŠ, která uskutečňuje st. program</w:t>
            </w:r>
          </w:p>
        </w:tc>
        <w:tc>
          <w:tcPr>
            <w:tcW w:w="992" w:type="dxa"/>
            <w:gridSpan w:val="2"/>
          </w:tcPr>
          <w:p w14:paraId="549EF5A4" w14:textId="77777777" w:rsidR="00B64A7D" w:rsidRPr="00F10362" w:rsidRDefault="00B64A7D" w:rsidP="009365AE">
            <w:pPr>
              <w:jc w:val="both"/>
            </w:pPr>
            <w:r>
              <w:rPr>
                <w:rFonts w:eastAsia="Calibri"/>
              </w:rPr>
              <w:t>dpč</w:t>
            </w:r>
          </w:p>
        </w:tc>
        <w:tc>
          <w:tcPr>
            <w:tcW w:w="994" w:type="dxa"/>
            <w:shd w:val="clear" w:color="auto" w:fill="F7CAAC"/>
          </w:tcPr>
          <w:p w14:paraId="714276F5" w14:textId="77777777" w:rsidR="00B64A7D" w:rsidRDefault="00B64A7D" w:rsidP="009365AE">
            <w:pPr>
              <w:jc w:val="both"/>
              <w:rPr>
                <w:b/>
              </w:rPr>
            </w:pPr>
            <w:r>
              <w:rPr>
                <w:b/>
              </w:rPr>
              <w:t>rozsah</w:t>
            </w:r>
          </w:p>
        </w:tc>
        <w:tc>
          <w:tcPr>
            <w:tcW w:w="709" w:type="dxa"/>
          </w:tcPr>
          <w:p w14:paraId="1DDA81CD" w14:textId="77777777" w:rsidR="00B64A7D" w:rsidRPr="00F10362" w:rsidRDefault="00B64A7D" w:rsidP="009365AE">
            <w:pPr>
              <w:jc w:val="both"/>
            </w:pPr>
            <w:proofErr w:type="gramStart"/>
            <w:r>
              <w:t>10h</w:t>
            </w:r>
            <w:proofErr w:type="gramEnd"/>
            <w:r>
              <w:t>/t</w:t>
            </w:r>
          </w:p>
        </w:tc>
        <w:tc>
          <w:tcPr>
            <w:tcW w:w="709" w:type="dxa"/>
            <w:gridSpan w:val="2"/>
            <w:shd w:val="clear" w:color="auto" w:fill="F7CAAC"/>
          </w:tcPr>
          <w:p w14:paraId="62B2656B" w14:textId="77777777" w:rsidR="00B64A7D" w:rsidRDefault="00B64A7D" w:rsidP="009365AE">
            <w:pPr>
              <w:jc w:val="both"/>
              <w:rPr>
                <w:b/>
              </w:rPr>
            </w:pPr>
            <w:r>
              <w:rPr>
                <w:b/>
              </w:rPr>
              <w:t>do kdy</w:t>
            </w:r>
          </w:p>
        </w:tc>
        <w:tc>
          <w:tcPr>
            <w:tcW w:w="1387" w:type="dxa"/>
            <w:gridSpan w:val="2"/>
          </w:tcPr>
          <w:p w14:paraId="70E9B2CD" w14:textId="77777777" w:rsidR="00B64A7D" w:rsidRDefault="00B64A7D" w:rsidP="009365AE">
            <w:pPr>
              <w:jc w:val="both"/>
            </w:pPr>
          </w:p>
        </w:tc>
      </w:tr>
      <w:tr w:rsidR="00B64A7D" w14:paraId="4D78AC7D" w14:textId="77777777" w:rsidTr="009365AE">
        <w:tc>
          <w:tcPr>
            <w:tcW w:w="6060" w:type="dxa"/>
            <w:gridSpan w:val="5"/>
            <w:shd w:val="clear" w:color="auto" w:fill="F7CAAC"/>
          </w:tcPr>
          <w:p w14:paraId="76368D78" w14:textId="77777777" w:rsidR="00B64A7D" w:rsidRPr="00B17BC0" w:rsidRDefault="00B64A7D" w:rsidP="009365AE">
            <w:pPr>
              <w:jc w:val="both"/>
              <w:rPr>
                <w:b/>
              </w:rPr>
            </w:pPr>
            <w:r w:rsidRPr="00B17BC0">
              <w:rPr>
                <w:b/>
              </w:rPr>
              <w:t>Další současná působení jako akademický pracovník na jiných VŠ</w:t>
            </w:r>
          </w:p>
          <w:p w14:paraId="25DE322D" w14:textId="77777777" w:rsidR="00B64A7D" w:rsidRPr="00B17BC0" w:rsidRDefault="00B64A7D" w:rsidP="009365AE">
            <w:pPr>
              <w:autoSpaceDE w:val="0"/>
              <w:autoSpaceDN w:val="0"/>
              <w:adjustRightInd w:val="0"/>
              <w:rPr>
                <w:rFonts w:eastAsia="Calibri"/>
                <w:color w:val="FF0000"/>
                <w:sz w:val="16"/>
                <w:szCs w:val="16"/>
              </w:rPr>
            </w:pPr>
          </w:p>
        </w:tc>
        <w:tc>
          <w:tcPr>
            <w:tcW w:w="1703" w:type="dxa"/>
            <w:gridSpan w:val="2"/>
            <w:shd w:val="clear" w:color="auto" w:fill="F7CAAC"/>
          </w:tcPr>
          <w:p w14:paraId="5837AC4E" w14:textId="77777777" w:rsidR="00B64A7D" w:rsidRDefault="00B64A7D" w:rsidP="009365AE">
            <w:pPr>
              <w:jc w:val="both"/>
              <w:rPr>
                <w:b/>
              </w:rPr>
            </w:pPr>
            <w:r>
              <w:rPr>
                <w:b/>
              </w:rPr>
              <w:t>typ prac. vztahu</w:t>
            </w:r>
          </w:p>
        </w:tc>
        <w:tc>
          <w:tcPr>
            <w:tcW w:w="2096" w:type="dxa"/>
            <w:gridSpan w:val="4"/>
            <w:shd w:val="clear" w:color="auto" w:fill="F7CAAC"/>
          </w:tcPr>
          <w:p w14:paraId="6ADA22DF" w14:textId="77777777" w:rsidR="00B64A7D" w:rsidRDefault="00B64A7D" w:rsidP="009365AE">
            <w:pPr>
              <w:jc w:val="both"/>
              <w:rPr>
                <w:b/>
              </w:rPr>
            </w:pPr>
            <w:r>
              <w:rPr>
                <w:b/>
              </w:rPr>
              <w:t>rozsah</w:t>
            </w:r>
          </w:p>
        </w:tc>
      </w:tr>
      <w:tr w:rsidR="00B64A7D" w14:paraId="599D2208" w14:textId="77777777" w:rsidTr="009365AE">
        <w:tc>
          <w:tcPr>
            <w:tcW w:w="6060" w:type="dxa"/>
            <w:gridSpan w:val="5"/>
          </w:tcPr>
          <w:p w14:paraId="297E0B68" w14:textId="77777777" w:rsidR="00B64A7D" w:rsidRDefault="00B64A7D" w:rsidP="009365AE">
            <w:pPr>
              <w:jc w:val="both"/>
            </w:pPr>
          </w:p>
        </w:tc>
        <w:tc>
          <w:tcPr>
            <w:tcW w:w="1703" w:type="dxa"/>
            <w:gridSpan w:val="2"/>
          </w:tcPr>
          <w:p w14:paraId="63886002" w14:textId="77777777" w:rsidR="00B64A7D" w:rsidRDefault="00B64A7D" w:rsidP="009365AE">
            <w:pPr>
              <w:jc w:val="both"/>
            </w:pPr>
          </w:p>
        </w:tc>
        <w:tc>
          <w:tcPr>
            <w:tcW w:w="2096" w:type="dxa"/>
            <w:gridSpan w:val="4"/>
          </w:tcPr>
          <w:p w14:paraId="01D814A8" w14:textId="77777777" w:rsidR="00B64A7D" w:rsidRDefault="00B64A7D" w:rsidP="009365AE">
            <w:pPr>
              <w:jc w:val="both"/>
            </w:pPr>
          </w:p>
        </w:tc>
      </w:tr>
      <w:tr w:rsidR="00B64A7D" w14:paraId="684783F5" w14:textId="77777777" w:rsidTr="009365AE">
        <w:tc>
          <w:tcPr>
            <w:tcW w:w="6060" w:type="dxa"/>
            <w:gridSpan w:val="5"/>
          </w:tcPr>
          <w:p w14:paraId="7C2F852A" w14:textId="77777777" w:rsidR="00B64A7D" w:rsidRDefault="00B64A7D" w:rsidP="009365AE">
            <w:pPr>
              <w:jc w:val="both"/>
            </w:pPr>
          </w:p>
        </w:tc>
        <w:tc>
          <w:tcPr>
            <w:tcW w:w="1703" w:type="dxa"/>
            <w:gridSpan w:val="2"/>
          </w:tcPr>
          <w:p w14:paraId="4614A18E" w14:textId="77777777" w:rsidR="00B64A7D" w:rsidRDefault="00B64A7D" w:rsidP="009365AE">
            <w:pPr>
              <w:jc w:val="both"/>
            </w:pPr>
          </w:p>
        </w:tc>
        <w:tc>
          <w:tcPr>
            <w:tcW w:w="2096" w:type="dxa"/>
            <w:gridSpan w:val="4"/>
          </w:tcPr>
          <w:p w14:paraId="2086A3D2" w14:textId="77777777" w:rsidR="00B64A7D" w:rsidRDefault="00B64A7D" w:rsidP="009365AE">
            <w:pPr>
              <w:jc w:val="both"/>
            </w:pPr>
          </w:p>
        </w:tc>
      </w:tr>
      <w:tr w:rsidR="00B64A7D" w14:paraId="0E2D7D2F" w14:textId="77777777" w:rsidTr="009365AE">
        <w:tc>
          <w:tcPr>
            <w:tcW w:w="6060" w:type="dxa"/>
            <w:gridSpan w:val="5"/>
          </w:tcPr>
          <w:p w14:paraId="1A9E3196" w14:textId="77777777" w:rsidR="00B64A7D" w:rsidRDefault="00B64A7D" w:rsidP="009365AE">
            <w:pPr>
              <w:jc w:val="both"/>
            </w:pPr>
          </w:p>
        </w:tc>
        <w:tc>
          <w:tcPr>
            <w:tcW w:w="1703" w:type="dxa"/>
            <w:gridSpan w:val="2"/>
          </w:tcPr>
          <w:p w14:paraId="41E10A54" w14:textId="77777777" w:rsidR="00B64A7D" w:rsidRDefault="00B64A7D" w:rsidP="009365AE">
            <w:pPr>
              <w:jc w:val="both"/>
            </w:pPr>
          </w:p>
        </w:tc>
        <w:tc>
          <w:tcPr>
            <w:tcW w:w="2096" w:type="dxa"/>
            <w:gridSpan w:val="4"/>
          </w:tcPr>
          <w:p w14:paraId="71561340" w14:textId="77777777" w:rsidR="00B64A7D" w:rsidRDefault="00B64A7D" w:rsidP="009365AE">
            <w:pPr>
              <w:jc w:val="both"/>
            </w:pPr>
          </w:p>
        </w:tc>
      </w:tr>
      <w:tr w:rsidR="00B64A7D" w14:paraId="7FC3A188" w14:textId="77777777" w:rsidTr="009365AE">
        <w:tc>
          <w:tcPr>
            <w:tcW w:w="6060" w:type="dxa"/>
            <w:gridSpan w:val="5"/>
          </w:tcPr>
          <w:p w14:paraId="02281C2A" w14:textId="77777777" w:rsidR="00B64A7D" w:rsidRDefault="00B64A7D" w:rsidP="009365AE">
            <w:pPr>
              <w:jc w:val="both"/>
            </w:pPr>
          </w:p>
        </w:tc>
        <w:tc>
          <w:tcPr>
            <w:tcW w:w="1703" w:type="dxa"/>
            <w:gridSpan w:val="2"/>
          </w:tcPr>
          <w:p w14:paraId="57CD318D" w14:textId="77777777" w:rsidR="00B64A7D" w:rsidRDefault="00B64A7D" w:rsidP="009365AE">
            <w:pPr>
              <w:jc w:val="both"/>
            </w:pPr>
          </w:p>
        </w:tc>
        <w:tc>
          <w:tcPr>
            <w:tcW w:w="2096" w:type="dxa"/>
            <w:gridSpan w:val="4"/>
          </w:tcPr>
          <w:p w14:paraId="75F2D433" w14:textId="77777777" w:rsidR="00B64A7D" w:rsidRDefault="00B64A7D" w:rsidP="009365AE">
            <w:pPr>
              <w:jc w:val="both"/>
            </w:pPr>
          </w:p>
        </w:tc>
      </w:tr>
      <w:tr w:rsidR="00B64A7D" w14:paraId="4A264124" w14:textId="77777777" w:rsidTr="009365AE">
        <w:tc>
          <w:tcPr>
            <w:tcW w:w="9859" w:type="dxa"/>
            <w:gridSpan w:val="11"/>
            <w:shd w:val="clear" w:color="auto" w:fill="F7CAAC"/>
          </w:tcPr>
          <w:p w14:paraId="0F18EC19" w14:textId="77777777" w:rsidR="00B64A7D" w:rsidRDefault="00B64A7D" w:rsidP="009365AE">
            <w:r>
              <w:rPr>
                <w:b/>
              </w:rPr>
              <w:t>Předměty příslušného studijního programu a způsob zapojení do jejich výuky, příp. další zapojení do uskutečňování studijního programu</w:t>
            </w:r>
          </w:p>
        </w:tc>
      </w:tr>
      <w:tr w:rsidR="00B64A7D" w14:paraId="2428E431" w14:textId="77777777" w:rsidTr="009365AE">
        <w:trPr>
          <w:trHeight w:val="709"/>
        </w:trPr>
        <w:tc>
          <w:tcPr>
            <w:tcW w:w="9859" w:type="dxa"/>
            <w:gridSpan w:val="11"/>
            <w:tcBorders>
              <w:top w:val="nil"/>
            </w:tcBorders>
          </w:tcPr>
          <w:p w14:paraId="389DD58D" w14:textId="77777777" w:rsidR="00B64A7D" w:rsidRPr="008F7BE3" w:rsidRDefault="00B64A7D" w:rsidP="009365AE">
            <w:pPr>
              <w:jc w:val="both"/>
              <w:rPr>
                <w:rFonts w:eastAsia="Calibri"/>
              </w:rPr>
            </w:pPr>
          </w:p>
          <w:p w14:paraId="1A16430A" w14:textId="77777777" w:rsidR="00B64A7D" w:rsidRDefault="00B64A7D" w:rsidP="009365AE">
            <w:pPr>
              <w:jc w:val="both"/>
              <w:rPr>
                <w:rFonts w:eastAsia="Calibri"/>
              </w:rPr>
            </w:pPr>
            <w:r>
              <w:rPr>
                <w:rFonts w:eastAsia="Calibri"/>
              </w:rPr>
              <w:t xml:space="preserve">Audiovizuální praktika Produkce 7-9 (vede seminář, garant </w:t>
            </w:r>
            <w:proofErr w:type="gramStart"/>
            <w:r>
              <w:rPr>
                <w:rFonts w:eastAsia="Calibri"/>
              </w:rPr>
              <w:t>100%</w:t>
            </w:r>
            <w:proofErr w:type="gramEnd"/>
            <w:r>
              <w:rPr>
                <w:rFonts w:eastAsia="Calibri"/>
              </w:rPr>
              <w:t>)</w:t>
            </w:r>
          </w:p>
          <w:p w14:paraId="63168EAD" w14:textId="77777777" w:rsidR="00B64A7D" w:rsidRDefault="00B64A7D" w:rsidP="009365AE">
            <w:pPr>
              <w:jc w:val="both"/>
              <w:rPr>
                <w:rFonts w:eastAsia="Calibri"/>
              </w:rPr>
            </w:pPr>
            <w:r>
              <w:rPr>
                <w:rFonts w:eastAsia="Calibri"/>
              </w:rPr>
              <w:t xml:space="preserve">Teorie a technologie Produkce 7-9 (vede seminář, garant </w:t>
            </w:r>
            <w:proofErr w:type="gramStart"/>
            <w:r>
              <w:rPr>
                <w:rFonts w:eastAsia="Calibri"/>
              </w:rPr>
              <w:t>100%</w:t>
            </w:r>
            <w:proofErr w:type="gramEnd"/>
            <w:r>
              <w:rPr>
                <w:rFonts w:eastAsia="Calibri"/>
              </w:rPr>
              <w:t>)</w:t>
            </w:r>
          </w:p>
          <w:p w14:paraId="160B42B8" w14:textId="77777777" w:rsidR="00B64A7D" w:rsidRDefault="00A23353" w:rsidP="009365AE">
            <w:pPr>
              <w:jc w:val="both"/>
              <w:rPr>
                <w:ins w:id="718" w:author="Ponížilová Hana" w:date="2020-02-13T17:13:00Z"/>
                <w:rFonts w:eastAsia="Calibri"/>
              </w:rPr>
            </w:pPr>
            <w:ins w:id="719" w:author="Ponížilová Hana" w:date="2020-02-13T17:13:00Z">
              <w:r>
                <w:rPr>
                  <w:rFonts w:eastAsia="Calibri"/>
                </w:rPr>
                <w:t xml:space="preserve">Produkce diplomový projekt </w:t>
              </w:r>
              <w:r>
                <w:t>(garant, 10 % výuky, vedoucí semináře)</w:t>
              </w:r>
            </w:ins>
            <w:del w:id="720" w:author="Ponížilová Hana" w:date="2020-02-13T17:13:00Z">
              <w:r w:rsidR="00B64A7D" w:rsidDel="00A23353">
                <w:rPr>
                  <w:rFonts w:eastAsia="Calibri"/>
                </w:rPr>
                <w:delText>Magisterský projekt (garant)</w:delText>
              </w:r>
            </w:del>
          </w:p>
          <w:p w14:paraId="736C7DF4" w14:textId="7CD5181E" w:rsidR="00A23353" w:rsidRPr="008F7BE3" w:rsidRDefault="00A23353" w:rsidP="009365AE">
            <w:pPr>
              <w:jc w:val="both"/>
              <w:rPr>
                <w:rFonts w:eastAsia="Calibri"/>
              </w:rPr>
            </w:pPr>
          </w:p>
        </w:tc>
      </w:tr>
      <w:tr w:rsidR="00B64A7D" w14:paraId="1D2564CF" w14:textId="77777777" w:rsidTr="009365AE">
        <w:tc>
          <w:tcPr>
            <w:tcW w:w="9859" w:type="dxa"/>
            <w:gridSpan w:val="11"/>
            <w:shd w:val="clear" w:color="auto" w:fill="F7CAAC"/>
          </w:tcPr>
          <w:p w14:paraId="4FC6EAAA" w14:textId="77777777" w:rsidR="00B64A7D" w:rsidRPr="008F7BE3" w:rsidRDefault="00B64A7D" w:rsidP="009365AE">
            <w:pPr>
              <w:jc w:val="both"/>
            </w:pPr>
            <w:r w:rsidRPr="008F7BE3">
              <w:rPr>
                <w:b/>
              </w:rPr>
              <w:t xml:space="preserve">Údaje o vzdělání na VŠ </w:t>
            </w:r>
          </w:p>
        </w:tc>
      </w:tr>
      <w:tr w:rsidR="00B64A7D" w14:paraId="1453AECF" w14:textId="77777777" w:rsidTr="009365AE">
        <w:trPr>
          <w:trHeight w:val="885"/>
        </w:trPr>
        <w:tc>
          <w:tcPr>
            <w:tcW w:w="9859" w:type="dxa"/>
            <w:gridSpan w:val="11"/>
          </w:tcPr>
          <w:p w14:paraId="3E992600" w14:textId="77777777" w:rsidR="00B64A7D" w:rsidRPr="008F7BE3" w:rsidRDefault="00B64A7D" w:rsidP="009365AE">
            <w:r>
              <w:t>1980-1985: AMU Praha, Filmová akademie múzických umění, Katedra produkce, Mgr.</w:t>
            </w:r>
          </w:p>
        </w:tc>
      </w:tr>
      <w:tr w:rsidR="00B64A7D" w14:paraId="0A6A8785" w14:textId="77777777" w:rsidTr="009365AE">
        <w:tc>
          <w:tcPr>
            <w:tcW w:w="9859" w:type="dxa"/>
            <w:gridSpan w:val="11"/>
            <w:shd w:val="clear" w:color="auto" w:fill="F7CAAC"/>
          </w:tcPr>
          <w:p w14:paraId="696608BF" w14:textId="77777777" w:rsidR="00B64A7D" w:rsidRPr="008F7BE3" w:rsidRDefault="00B64A7D" w:rsidP="009365AE">
            <w:pPr>
              <w:jc w:val="both"/>
              <w:rPr>
                <w:b/>
              </w:rPr>
            </w:pPr>
            <w:r w:rsidRPr="008F7BE3">
              <w:rPr>
                <w:b/>
              </w:rPr>
              <w:t>Údaje o odborném působení od absolvování VŠ</w:t>
            </w:r>
          </w:p>
        </w:tc>
      </w:tr>
      <w:tr w:rsidR="00B64A7D" w14:paraId="5D99EA9B" w14:textId="77777777" w:rsidTr="009365AE">
        <w:trPr>
          <w:trHeight w:val="1188"/>
        </w:trPr>
        <w:tc>
          <w:tcPr>
            <w:tcW w:w="9859" w:type="dxa"/>
            <w:gridSpan w:val="11"/>
          </w:tcPr>
          <w:p w14:paraId="33DD9DA8" w14:textId="77777777" w:rsidR="00B64A7D" w:rsidRPr="008F7BE3" w:rsidRDefault="00B64A7D" w:rsidP="009365AE"/>
          <w:p w14:paraId="57F6138A" w14:textId="77777777" w:rsidR="00B64A7D" w:rsidRPr="00586663" w:rsidRDefault="00B64A7D" w:rsidP="009365AE">
            <w:proofErr w:type="gramStart"/>
            <w:r>
              <w:t>2012-dosud</w:t>
            </w:r>
            <w:proofErr w:type="gramEnd"/>
            <w:r>
              <w:t>: Univerzita Tomáše Bati ve Zlíně, Fakulta multimediálních komunikací, akademický pracovník</w:t>
            </w:r>
          </w:p>
          <w:p w14:paraId="16588959" w14:textId="77777777" w:rsidR="00B64A7D" w:rsidRPr="008F7BE3" w:rsidRDefault="00B64A7D" w:rsidP="009365AE">
            <w:pPr>
              <w:rPr>
                <w:color w:val="FF0000"/>
                <w:sz w:val="16"/>
                <w:szCs w:val="16"/>
              </w:rPr>
            </w:pPr>
            <w:r>
              <w:t>Studio Kvint: osvč výkonný producent</w:t>
            </w:r>
          </w:p>
        </w:tc>
      </w:tr>
      <w:tr w:rsidR="00B64A7D" w14:paraId="08C335D7" w14:textId="77777777" w:rsidTr="009365AE">
        <w:trPr>
          <w:trHeight w:val="250"/>
        </w:trPr>
        <w:tc>
          <w:tcPr>
            <w:tcW w:w="9859" w:type="dxa"/>
            <w:gridSpan w:val="11"/>
            <w:shd w:val="clear" w:color="auto" w:fill="F7CAAC"/>
          </w:tcPr>
          <w:p w14:paraId="74CA1CE3" w14:textId="77777777" w:rsidR="00B64A7D" w:rsidRPr="008F7BE3" w:rsidRDefault="00B64A7D" w:rsidP="009365AE">
            <w:pPr>
              <w:jc w:val="both"/>
            </w:pPr>
            <w:r w:rsidRPr="008F7BE3">
              <w:rPr>
                <w:b/>
              </w:rPr>
              <w:t>Zkušenosti s vedením kvalifikačních a rigorózních prací</w:t>
            </w:r>
          </w:p>
        </w:tc>
      </w:tr>
      <w:tr w:rsidR="00B64A7D" w14:paraId="048564EF" w14:textId="77777777" w:rsidTr="009365AE">
        <w:trPr>
          <w:trHeight w:val="1105"/>
        </w:trPr>
        <w:tc>
          <w:tcPr>
            <w:tcW w:w="9859" w:type="dxa"/>
            <w:gridSpan w:val="11"/>
          </w:tcPr>
          <w:p w14:paraId="43F538DF" w14:textId="77777777" w:rsidR="00B64A7D" w:rsidRPr="008F7BE3" w:rsidRDefault="00B64A7D" w:rsidP="009365AE"/>
          <w:p w14:paraId="31938C98" w14:textId="77777777" w:rsidR="00B64A7D" w:rsidRPr="008F7BE3" w:rsidRDefault="00B64A7D" w:rsidP="009365AE">
            <w:r>
              <w:t>Vedení a oponentura 15 bakalářských a 10 magisterských prací prací.</w:t>
            </w:r>
          </w:p>
        </w:tc>
      </w:tr>
      <w:tr w:rsidR="00B64A7D" w14:paraId="2F29BCFA" w14:textId="77777777" w:rsidTr="009365AE">
        <w:trPr>
          <w:cantSplit/>
        </w:trPr>
        <w:tc>
          <w:tcPr>
            <w:tcW w:w="3347" w:type="dxa"/>
            <w:gridSpan w:val="2"/>
            <w:tcBorders>
              <w:top w:val="single" w:sz="12" w:space="0" w:color="auto"/>
            </w:tcBorders>
            <w:shd w:val="clear" w:color="auto" w:fill="F7CAAC"/>
          </w:tcPr>
          <w:p w14:paraId="0C7DE3C4" w14:textId="77777777" w:rsidR="00B64A7D" w:rsidRDefault="00B64A7D"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54979FDB" w14:textId="77777777" w:rsidR="00B64A7D" w:rsidRDefault="00B64A7D" w:rsidP="009365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DC839A" w14:textId="77777777" w:rsidR="00B64A7D" w:rsidRDefault="00B64A7D" w:rsidP="009365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1B18C21" w14:textId="77777777" w:rsidR="00B64A7D" w:rsidRDefault="00B64A7D" w:rsidP="009365AE">
            <w:pPr>
              <w:jc w:val="both"/>
              <w:rPr>
                <w:b/>
              </w:rPr>
            </w:pPr>
            <w:r>
              <w:rPr>
                <w:b/>
              </w:rPr>
              <w:t>Ohlasy publikací</w:t>
            </w:r>
          </w:p>
          <w:p w14:paraId="53599804" w14:textId="77777777" w:rsidR="00B64A7D" w:rsidRDefault="00B64A7D" w:rsidP="009365AE">
            <w:pPr>
              <w:rPr>
                <w:b/>
              </w:rPr>
            </w:pPr>
          </w:p>
        </w:tc>
      </w:tr>
      <w:tr w:rsidR="00B64A7D" w14:paraId="75CBA0C7" w14:textId="77777777" w:rsidTr="009365AE">
        <w:trPr>
          <w:cantSplit/>
        </w:trPr>
        <w:tc>
          <w:tcPr>
            <w:tcW w:w="3347" w:type="dxa"/>
            <w:gridSpan w:val="2"/>
          </w:tcPr>
          <w:p w14:paraId="6F438F65" w14:textId="77777777" w:rsidR="00B64A7D" w:rsidRPr="0076368E" w:rsidRDefault="00B64A7D" w:rsidP="009365AE">
            <w:pPr>
              <w:jc w:val="both"/>
              <w:rPr>
                <w:color w:val="FF0000"/>
                <w:sz w:val="16"/>
                <w:szCs w:val="16"/>
              </w:rPr>
            </w:pPr>
          </w:p>
        </w:tc>
        <w:tc>
          <w:tcPr>
            <w:tcW w:w="2245" w:type="dxa"/>
            <w:gridSpan w:val="2"/>
          </w:tcPr>
          <w:p w14:paraId="0DE107F6" w14:textId="77777777" w:rsidR="00B64A7D" w:rsidRPr="0076368E" w:rsidRDefault="00B64A7D" w:rsidP="009365AE">
            <w:pPr>
              <w:jc w:val="both"/>
              <w:rPr>
                <w:color w:val="FF0000"/>
                <w:sz w:val="16"/>
                <w:szCs w:val="16"/>
              </w:rPr>
            </w:pPr>
          </w:p>
        </w:tc>
        <w:tc>
          <w:tcPr>
            <w:tcW w:w="2248" w:type="dxa"/>
            <w:gridSpan w:val="4"/>
            <w:tcBorders>
              <w:right w:val="single" w:sz="12" w:space="0" w:color="auto"/>
            </w:tcBorders>
          </w:tcPr>
          <w:p w14:paraId="0CFB1BFF" w14:textId="77777777" w:rsidR="00B64A7D" w:rsidRPr="0076368E" w:rsidRDefault="00B64A7D" w:rsidP="009365AE">
            <w:pPr>
              <w:jc w:val="both"/>
              <w:rPr>
                <w:color w:val="FF0000"/>
                <w:sz w:val="16"/>
                <w:szCs w:val="16"/>
              </w:rPr>
            </w:pPr>
          </w:p>
        </w:tc>
        <w:tc>
          <w:tcPr>
            <w:tcW w:w="632" w:type="dxa"/>
            <w:tcBorders>
              <w:left w:val="single" w:sz="12" w:space="0" w:color="auto"/>
            </w:tcBorders>
            <w:shd w:val="clear" w:color="auto" w:fill="F7CAAC"/>
          </w:tcPr>
          <w:p w14:paraId="186DBEE2" w14:textId="77777777" w:rsidR="00B64A7D" w:rsidRDefault="00B64A7D" w:rsidP="009365AE">
            <w:pPr>
              <w:jc w:val="both"/>
            </w:pPr>
            <w:r>
              <w:rPr>
                <w:b/>
              </w:rPr>
              <w:t>WOS</w:t>
            </w:r>
          </w:p>
        </w:tc>
        <w:tc>
          <w:tcPr>
            <w:tcW w:w="693" w:type="dxa"/>
            <w:shd w:val="clear" w:color="auto" w:fill="F7CAAC"/>
          </w:tcPr>
          <w:p w14:paraId="4540B540" w14:textId="77777777" w:rsidR="00B64A7D" w:rsidRDefault="00B64A7D" w:rsidP="009365AE">
            <w:pPr>
              <w:jc w:val="both"/>
              <w:rPr>
                <w:sz w:val="18"/>
              </w:rPr>
            </w:pPr>
            <w:r>
              <w:rPr>
                <w:b/>
                <w:sz w:val="18"/>
              </w:rPr>
              <w:t>Scopus</w:t>
            </w:r>
          </w:p>
        </w:tc>
        <w:tc>
          <w:tcPr>
            <w:tcW w:w="694" w:type="dxa"/>
            <w:shd w:val="clear" w:color="auto" w:fill="F7CAAC"/>
          </w:tcPr>
          <w:p w14:paraId="5E762739" w14:textId="77777777" w:rsidR="00B64A7D" w:rsidRDefault="00B64A7D" w:rsidP="009365AE">
            <w:pPr>
              <w:jc w:val="both"/>
            </w:pPr>
            <w:r>
              <w:rPr>
                <w:b/>
                <w:sz w:val="18"/>
              </w:rPr>
              <w:t>ostatní</w:t>
            </w:r>
          </w:p>
        </w:tc>
      </w:tr>
      <w:tr w:rsidR="00B64A7D" w14:paraId="7A79DC5E" w14:textId="77777777" w:rsidTr="009365AE">
        <w:trPr>
          <w:cantSplit/>
          <w:trHeight w:val="70"/>
        </w:trPr>
        <w:tc>
          <w:tcPr>
            <w:tcW w:w="3347" w:type="dxa"/>
            <w:gridSpan w:val="2"/>
            <w:shd w:val="clear" w:color="auto" w:fill="F7CAAC"/>
          </w:tcPr>
          <w:p w14:paraId="1FE3E1CA" w14:textId="77777777" w:rsidR="00B64A7D" w:rsidRDefault="00B64A7D" w:rsidP="009365AE">
            <w:pPr>
              <w:jc w:val="both"/>
            </w:pPr>
            <w:r>
              <w:rPr>
                <w:b/>
              </w:rPr>
              <w:t>Obor jmenovacího řízení</w:t>
            </w:r>
          </w:p>
        </w:tc>
        <w:tc>
          <w:tcPr>
            <w:tcW w:w="2245" w:type="dxa"/>
            <w:gridSpan w:val="2"/>
            <w:shd w:val="clear" w:color="auto" w:fill="F7CAAC"/>
          </w:tcPr>
          <w:p w14:paraId="0459C0A7" w14:textId="77777777" w:rsidR="00B64A7D" w:rsidRDefault="00B64A7D" w:rsidP="009365AE">
            <w:pPr>
              <w:jc w:val="both"/>
            </w:pPr>
            <w:r>
              <w:rPr>
                <w:b/>
              </w:rPr>
              <w:t>Rok udělení hodnosti</w:t>
            </w:r>
          </w:p>
        </w:tc>
        <w:tc>
          <w:tcPr>
            <w:tcW w:w="2248" w:type="dxa"/>
            <w:gridSpan w:val="4"/>
            <w:tcBorders>
              <w:right w:val="single" w:sz="12" w:space="0" w:color="auto"/>
            </w:tcBorders>
            <w:shd w:val="clear" w:color="auto" w:fill="F7CAAC"/>
          </w:tcPr>
          <w:p w14:paraId="024077FA" w14:textId="77777777" w:rsidR="00B64A7D" w:rsidRDefault="00B64A7D" w:rsidP="009365AE">
            <w:pPr>
              <w:jc w:val="both"/>
            </w:pPr>
            <w:r>
              <w:rPr>
                <w:b/>
              </w:rPr>
              <w:t>Řízení konáno na VŠ</w:t>
            </w:r>
          </w:p>
        </w:tc>
        <w:tc>
          <w:tcPr>
            <w:tcW w:w="632" w:type="dxa"/>
            <w:vMerge w:val="restart"/>
            <w:tcBorders>
              <w:left w:val="single" w:sz="12" w:space="0" w:color="auto"/>
            </w:tcBorders>
          </w:tcPr>
          <w:p w14:paraId="7E4752DC" w14:textId="77777777" w:rsidR="00B64A7D" w:rsidRDefault="00B64A7D" w:rsidP="009365AE">
            <w:pPr>
              <w:jc w:val="both"/>
              <w:rPr>
                <w:b/>
              </w:rPr>
            </w:pPr>
          </w:p>
        </w:tc>
        <w:tc>
          <w:tcPr>
            <w:tcW w:w="693" w:type="dxa"/>
            <w:vMerge w:val="restart"/>
          </w:tcPr>
          <w:p w14:paraId="1142C61A" w14:textId="77777777" w:rsidR="00B64A7D" w:rsidRDefault="00B64A7D" w:rsidP="009365AE">
            <w:pPr>
              <w:jc w:val="both"/>
              <w:rPr>
                <w:b/>
              </w:rPr>
            </w:pPr>
          </w:p>
        </w:tc>
        <w:tc>
          <w:tcPr>
            <w:tcW w:w="694" w:type="dxa"/>
            <w:vMerge w:val="restart"/>
          </w:tcPr>
          <w:p w14:paraId="49B68785" w14:textId="77777777" w:rsidR="00B64A7D" w:rsidRDefault="00B64A7D" w:rsidP="009365AE">
            <w:pPr>
              <w:jc w:val="both"/>
              <w:rPr>
                <w:b/>
              </w:rPr>
            </w:pPr>
            <w:r>
              <w:rPr>
                <w:b/>
              </w:rPr>
              <w:t>RUV</w:t>
            </w:r>
          </w:p>
        </w:tc>
      </w:tr>
      <w:tr w:rsidR="00B64A7D" w14:paraId="530BEFE0" w14:textId="77777777" w:rsidTr="009365AE">
        <w:trPr>
          <w:trHeight w:val="205"/>
        </w:trPr>
        <w:tc>
          <w:tcPr>
            <w:tcW w:w="3347" w:type="dxa"/>
            <w:gridSpan w:val="2"/>
          </w:tcPr>
          <w:p w14:paraId="3008074C" w14:textId="77777777" w:rsidR="00B64A7D" w:rsidRDefault="00B64A7D" w:rsidP="009365AE">
            <w:pPr>
              <w:jc w:val="both"/>
            </w:pPr>
          </w:p>
        </w:tc>
        <w:tc>
          <w:tcPr>
            <w:tcW w:w="2245" w:type="dxa"/>
            <w:gridSpan w:val="2"/>
          </w:tcPr>
          <w:p w14:paraId="3F0CBFE8" w14:textId="77777777" w:rsidR="00B64A7D" w:rsidRDefault="00B64A7D" w:rsidP="009365AE">
            <w:pPr>
              <w:jc w:val="both"/>
            </w:pPr>
          </w:p>
        </w:tc>
        <w:tc>
          <w:tcPr>
            <w:tcW w:w="2248" w:type="dxa"/>
            <w:gridSpan w:val="4"/>
            <w:tcBorders>
              <w:right w:val="single" w:sz="12" w:space="0" w:color="auto"/>
            </w:tcBorders>
          </w:tcPr>
          <w:p w14:paraId="672B0431" w14:textId="77777777" w:rsidR="00B64A7D" w:rsidRDefault="00B64A7D" w:rsidP="009365AE">
            <w:pPr>
              <w:jc w:val="both"/>
            </w:pPr>
          </w:p>
        </w:tc>
        <w:tc>
          <w:tcPr>
            <w:tcW w:w="632" w:type="dxa"/>
            <w:vMerge/>
            <w:tcBorders>
              <w:left w:val="single" w:sz="12" w:space="0" w:color="auto"/>
            </w:tcBorders>
            <w:vAlign w:val="center"/>
          </w:tcPr>
          <w:p w14:paraId="784CAEA1" w14:textId="77777777" w:rsidR="00B64A7D" w:rsidRDefault="00B64A7D" w:rsidP="009365AE">
            <w:pPr>
              <w:rPr>
                <w:b/>
              </w:rPr>
            </w:pPr>
          </w:p>
        </w:tc>
        <w:tc>
          <w:tcPr>
            <w:tcW w:w="693" w:type="dxa"/>
            <w:vMerge/>
            <w:vAlign w:val="center"/>
          </w:tcPr>
          <w:p w14:paraId="30D446BB" w14:textId="77777777" w:rsidR="00B64A7D" w:rsidRDefault="00B64A7D" w:rsidP="009365AE">
            <w:pPr>
              <w:rPr>
                <w:b/>
              </w:rPr>
            </w:pPr>
          </w:p>
        </w:tc>
        <w:tc>
          <w:tcPr>
            <w:tcW w:w="694" w:type="dxa"/>
            <w:vMerge/>
            <w:vAlign w:val="center"/>
          </w:tcPr>
          <w:p w14:paraId="5AAA51AB" w14:textId="77777777" w:rsidR="00B64A7D" w:rsidRDefault="00B64A7D" w:rsidP="009365AE">
            <w:pPr>
              <w:rPr>
                <w:b/>
              </w:rPr>
            </w:pPr>
          </w:p>
        </w:tc>
      </w:tr>
      <w:tr w:rsidR="00B64A7D" w14:paraId="35F5BB03" w14:textId="77777777" w:rsidTr="009365AE">
        <w:tc>
          <w:tcPr>
            <w:tcW w:w="9859" w:type="dxa"/>
            <w:gridSpan w:val="11"/>
            <w:shd w:val="clear" w:color="auto" w:fill="F7CAAC"/>
          </w:tcPr>
          <w:p w14:paraId="0BFE4DA7" w14:textId="77777777" w:rsidR="00B64A7D" w:rsidRDefault="00B64A7D" w:rsidP="009365AE">
            <w:pPr>
              <w:jc w:val="both"/>
              <w:rPr>
                <w:b/>
              </w:rPr>
            </w:pPr>
            <w:r>
              <w:rPr>
                <w:b/>
              </w:rPr>
              <w:t xml:space="preserve">Přehled o nejvýznamnější publikační a další tvůrčí činnosti nebo další profesní činnosti u odborníků z praxe vztahující se k zabezpečovaným předmětům </w:t>
            </w:r>
          </w:p>
        </w:tc>
      </w:tr>
      <w:tr w:rsidR="00B64A7D" w14:paraId="624E375D" w14:textId="77777777" w:rsidTr="00B64A7D">
        <w:trPr>
          <w:trHeight w:val="1404"/>
        </w:trPr>
        <w:tc>
          <w:tcPr>
            <w:tcW w:w="9859" w:type="dxa"/>
            <w:gridSpan w:val="11"/>
          </w:tcPr>
          <w:p w14:paraId="2F143689" w14:textId="77777777" w:rsidR="00B64A7D" w:rsidRPr="008F7BE3" w:rsidRDefault="00B64A7D" w:rsidP="009365AE">
            <w:pPr>
              <w:rPr>
                <w:u w:val="single"/>
              </w:rPr>
            </w:pPr>
          </w:p>
          <w:p w14:paraId="357CF472" w14:textId="77777777" w:rsidR="00B64A7D" w:rsidRDefault="00B64A7D" w:rsidP="009365AE">
            <w:pPr>
              <w:jc w:val="both"/>
            </w:pPr>
            <w:r>
              <w:t>2019: Uzly a pomeranče. Celovečerní film, producent.</w:t>
            </w:r>
          </w:p>
          <w:p w14:paraId="15BA889E" w14:textId="77777777" w:rsidR="00B64A7D" w:rsidRDefault="00B64A7D" w:rsidP="009365AE">
            <w:pPr>
              <w:jc w:val="both"/>
            </w:pPr>
            <w:r>
              <w:t xml:space="preserve">2018: </w:t>
            </w:r>
            <w:r w:rsidRPr="00E779AB">
              <w:t>Lynč</w:t>
            </w:r>
            <w:r>
              <w:t>. T</w:t>
            </w:r>
            <w:r w:rsidRPr="00E779AB">
              <w:t>elevizní seriál</w:t>
            </w:r>
            <w:r>
              <w:t>, v</w:t>
            </w:r>
            <w:r w:rsidRPr="00E779AB">
              <w:t>ýkonný producent.</w:t>
            </w:r>
          </w:p>
          <w:p w14:paraId="3017C8A7" w14:textId="77777777" w:rsidR="00B64A7D" w:rsidRDefault="00B64A7D" w:rsidP="009365AE">
            <w:pPr>
              <w:jc w:val="both"/>
            </w:pPr>
            <w:r>
              <w:t>2018: Četníci z Luhačovic. T</w:t>
            </w:r>
            <w:r w:rsidRPr="00E779AB">
              <w:t>elevizní seriál</w:t>
            </w:r>
            <w:r>
              <w:t>, v</w:t>
            </w:r>
            <w:r w:rsidRPr="00E779AB">
              <w:t>ýkonný producent.</w:t>
            </w:r>
          </w:p>
          <w:p w14:paraId="1B796B70" w14:textId="77777777" w:rsidR="00B64A7D" w:rsidRPr="0025612A" w:rsidRDefault="00B64A7D" w:rsidP="009365AE">
            <w:pPr>
              <w:jc w:val="both"/>
            </w:pPr>
            <w:r>
              <w:t>2016: Lída Baarová. Celovečerní film. Vedoucí výroby.</w:t>
            </w:r>
          </w:p>
          <w:p w14:paraId="1C1B6714" w14:textId="77777777" w:rsidR="00B64A7D" w:rsidRPr="008F7BE3" w:rsidRDefault="00B64A7D" w:rsidP="009365AE"/>
        </w:tc>
      </w:tr>
      <w:tr w:rsidR="00B64A7D" w14:paraId="69F2A3A8" w14:textId="77777777" w:rsidTr="009365AE">
        <w:trPr>
          <w:trHeight w:val="218"/>
        </w:trPr>
        <w:tc>
          <w:tcPr>
            <w:tcW w:w="9859" w:type="dxa"/>
            <w:gridSpan w:val="11"/>
            <w:shd w:val="clear" w:color="auto" w:fill="F7CAAC"/>
          </w:tcPr>
          <w:p w14:paraId="6DAEE777" w14:textId="77777777" w:rsidR="00B64A7D" w:rsidRDefault="00B64A7D" w:rsidP="009365AE">
            <w:pPr>
              <w:rPr>
                <w:b/>
              </w:rPr>
            </w:pPr>
            <w:r>
              <w:rPr>
                <w:b/>
              </w:rPr>
              <w:t>Působení v zahraničí</w:t>
            </w:r>
          </w:p>
        </w:tc>
      </w:tr>
      <w:tr w:rsidR="00B64A7D" w14:paraId="11B4A0E3" w14:textId="77777777" w:rsidTr="009365AE">
        <w:trPr>
          <w:trHeight w:val="328"/>
        </w:trPr>
        <w:tc>
          <w:tcPr>
            <w:tcW w:w="9859" w:type="dxa"/>
            <w:gridSpan w:val="11"/>
          </w:tcPr>
          <w:p w14:paraId="1C7D65BC" w14:textId="77777777" w:rsidR="00B64A7D" w:rsidRPr="00AE6251" w:rsidRDefault="00B64A7D" w:rsidP="009365AE">
            <w:pPr>
              <w:spacing w:before="100" w:beforeAutospacing="1" w:after="100" w:afterAutospacing="1"/>
              <w:rPr>
                <w:b/>
                <w:color w:val="FF0000"/>
                <w:sz w:val="16"/>
                <w:szCs w:val="16"/>
              </w:rPr>
            </w:pPr>
            <w:r>
              <w:br/>
            </w:r>
          </w:p>
        </w:tc>
      </w:tr>
      <w:tr w:rsidR="00B64A7D" w14:paraId="564D9531" w14:textId="77777777" w:rsidTr="009365AE">
        <w:trPr>
          <w:cantSplit/>
          <w:trHeight w:val="470"/>
        </w:trPr>
        <w:tc>
          <w:tcPr>
            <w:tcW w:w="2518" w:type="dxa"/>
            <w:shd w:val="clear" w:color="auto" w:fill="F7CAAC"/>
          </w:tcPr>
          <w:p w14:paraId="598CD1CC" w14:textId="77777777" w:rsidR="00B64A7D" w:rsidRDefault="00B64A7D" w:rsidP="009365AE">
            <w:pPr>
              <w:jc w:val="both"/>
              <w:rPr>
                <w:b/>
              </w:rPr>
            </w:pPr>
            <w:r>
              <w:rPr>
                <w:b/>
              </w:rPr>
              <w:t xml:space="preserve">Podpis </w:t>
            </w:r>
          </w:p>
        </w:tc>
        <w:tc>
          <w:tcPr>
            <w:tcW w:w="4536" w:type="dxa"/>
            <w:gridSpan w:val="5"/>
          </w:tcPr>
          <w:p w14:paraId="0A5954D5" w14:textId="77777777" w:rsidR="00B64A7D" w:rsidRDefault="00B64A7D" w:rsidP="009365AE">
            <w:pPr>
              <w:jc w:val="both"/>
            </w:pPr>
            <w:r>
              <w:t>v.r.</w:t>
            </w:r>
          </w:p>
        </w:tc>
        <w:tc>
          <w:tcPr>
            <w:tcW w:w="786" w:type="dxa"/>
            <w:gridSpan w:val="2"/>
            <w:shd w:val="clear" w:color="auto" w:fill="F7CAAC"/>
          </w:tcPr>
          <w:p w14:paraId="20181B10" w14:textId="77777777" w:rsidR="00B64A7D" w:rsidRDefault="00B64A7D" w:rsidP="009365AE">
            <w:pPr>
              <w:jc w:val="both"/>
            </w:pPr>
            <w:r>
              <w:rPr>
                <w:b/>
              </w:rPr>
              <w:t>datum</w:t>
            </w:r>
          </w:p>
        </w:tc>
        <w:tc>
          <w:tcPr>
            <w:tcW w:w="2019" w:type="dxa"/>
            <w:gridSpan w:val="3"/>
          </w:tcPr>
          <w:p w14:paraId="57D30AAE" w14:textId="77777777" w:rsidR="00B64A7D" w:rsidRDefault="00B64A7D" w:rsidP="009365AE">
            <w:pPr>
              <w:jc w:val="both"/>
            </w:pPr>
            <w:r>
              <w:t>30. 9. 2019</w:t>
            </w:r>
          </w:p>
        </w:tc>
      </w:tr>
    </w:tbl>
    <w:p w14:paraId="79616CC9" w14:textId="6A9CD8C6" w:rsidR="00B64A7D" w:rsidRDefault="00B64A7D" w:rsidP="00B64A7D"/>
    <w:p w14:paraId="1E351BF8" w14:textId="767EAC1E" w:rsidR="00DE31F3" w:rsidRDefault="00DE31F3" w:rsidP="00B64A7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664D0" w:rsidRPr="00727D36" w14:paraId="2003B5A7" w14:textId="77777777" w:rsidTr="009365AE">
        <w:tc>
          <w:tcPr>
            <w:tcW w:w="9859" w:type="dxa"/>
            <w:gridSpan w:val="11"/>
            <w:tcBorders>
              <w:bottom w:val="double" w:sz="4" w:space="0" w:color="auto"/>
            </w:tcBorders>
            <w:shd w:val="clear" w:color="auto" w:fill="BDD6EE"/>
          </w:tcPr>
          <w:p w14:paraId="75823A4E" w14:textId="77777777" w:rsidR="008664D0" w:rsidRPr="00DE31F3" w:rsidRDefault="008664D0" w:rsidP="009365AE">
            <w:pPr>
              <w:jc w:val="both"/>
              <w:rPr>
                <w:b/>
                <w:sz w:val="28"/>
                <w:szCs w:val="28"/>
              </w:rPr>
            </w:pPr>
            <w:r w:rsidRPr="00DE31F3">
              <w:rPr>
                <w:b/>
                <w:sz w:val="28"/>
                <w:szCs w:val="28"/>
              </w:rPr>
              <w:lastRenderedPageBreak/>
              <w:t>C-I – Personální zabezpečení</w:t>
            </w:r>
          </w:p>
        </w:tc>
      </w:tr>
      <w:tr w:rsidR="008664D0" w:rsidRPr="00727D36" w14:paraId="6CFA5F4F" w14:textId="77777777" w:rsidTr="009365AE">
        <w:tc>
          <w:tcPr>
            <w:tcW w:w="2518" w:type="dxa"/>
            <w:tcBorders>
              <w:top w:val="double" w:sz="4" w:space="0" w:color="auto"/>
            </w:tcBorders>
            <w:shd w:val="clear" w:color="auto" w:fill="F7CAAC"/>
          </w:tcPr>
          <w:p w14:paraId="495C9020" w14:textId="77777777" w:rsidR="008664D0" w:rsidRPr="00727D36" w:rsidRDefault="008664D0" w:rsidP="009365AE">
            <w:pPr>
              <w:jc w:val="both"/>
              <w:rPr>
                <w:b/>
              </w:rPr>
            </w:pPr>
            <w:r w:rsidRPr="00727D36">
              <w:rPr>
                <w:b/>
              </w:rPr>
              <w:t>Vysoká škola</w:t>
            </w:r>
          </w:p>
        </w:tc>
        <w:tc>
          <w:tcPr>
            <w:tcW w:w="7341" w:type="dxa"/>
            <w:gridSpan w:val="10"/>
          </w:tcPr>
          <w:p w14:paraId="7F11E7E6" w14:textId="77777777" w:rsidR="008664D0" w:rsidRPr="00727D36" w:rsidRDefault="008664D0" w:rsidP="009365AE">
            <w:pPr>
              <w:jc w:val="both"/>
            </w:pPr>
            <w:r w:rsidRPr="00727D36">
              <w:t>Univerzita Tomáše Bati ve Zlíně</w:t>
            </w:r>
          </w:p>
        </w:tc>
      </w:tr>
      <w:tr w:rsidR="008664D0" w:rsidRPr="00727D36" w14:paraId="68B199D2" w14:textId="77777777" w:rsidTr="009365AE">
        <w:tc>
          <w:tcPr>
            <w:tcW w:w="2518" w:type="dxa"/>
            <w:shd w:val="clear" w:color="auto" w:fill="F7CAAC"/>
          </w:tcPr>
          <w:p w14:paraId="5C27442C" w14:textId="77777777" w:rsidR="008664D0" w:rsidRPr="00727D36" w:rsidRDefault="008664D0" w:rsidP="009365AE">
            <w:pPr>
              <w:jc w:val="both"/>
              <w:rPr>
                <w:b/>
              </w:rPr>
            </w:pPr>
            <w:r w:rsidRPr="00727D36">
              <w:rPr>
                <w:b/>
              </w:rPr>
              <w:t>Součást vysoké školy</w:t>
            </w:r>
          </w:p>
        </w:tc>
        <w:tc>
          <w:tcPr>
            <w:tcW w:w="7341" w:type="dxa"/>
            <w:gridSpan w:val="10"/>
          </w:tcPr>
          <w:p w14:paraId="696F2A2B" w14:textId="77777777" w:rsidR="008664D0" w:rsidRPr="00727D36" w:rsidRDefault="008664D0" w:rsidP="009365AE">
            <w:pPr>
              <w:jc w:val="both"/>
            </w:pPr>
            <w:r w:rsidRPr="00727D36">
              <w:t>Fakulta multimediálních komunikací</w:t>
            </w:r>
          </w:p>
        </w:tc>
      </w:tr>
      <w:tr w:rsidR="008664D0" w:rsidRPr="00727D36" w14:paraId="589AE05D" w14:textId="77777777" w:rsidTr="009365AE">
        <w:tc>
          <w:tcPr>
            <w:tcW w:w="2518" w:type="dxa"/>
            <w:shd w:val="clear" w:color="auto" w:fill="F7CAAC"/>
          </w:tcPr>
          <w:p w14:paraId="00670434" w14:textId="77777777" w:rsidR="008664D0" w:rsidRPr="00727D36" w:rsidRDefault="008664D0" w:rsidP="009365AE">
            <w:pPr>
              <w:jc w:val="both"/>
              <w:rPr>
                <w:b/>
              </w:rPr>
            </w:pPr>
            <w:r w:rsidRPr="00727D36">
              <w:rPr>
                <w:b/>
              </w:rPr>
              <w:t>Název studijního programu</w:t>
            </w:r>
          </w:p>
        </w:tc>
        <w:tc>
          <w:tcPr>
            <w:tcW w:w="7341" w:type="dxa"/>
            <w:gridSpan w:val="10"/>
          </w:tcPr>
          <w:p w14:paraId="0B18FC7C" w14:textId="77777777" w:rsidR="008664D0" w:rsidRPr="00727D36" w:rsidRDefault="008664D0" w:rsidP="009365AE">
            <w:pPr>
              <w:jc w:val="both"/>
            </w:pPr>
            <w:r>
              <w:t>Teorie a praxe audiovizuální tvorby</w:t>
            </w:r>
          </w:p>
        </w:tc>
      </w:tr>
      <w:tr w:rsidR="008664D0" w:rsidRPr="00727D36" w14:paraId="678CF5DE" w14:textId="77777777" w:rsidTr="009365AE">
        <w:tc>
          <w:tcPr>
            <w:tcW w:w="2518" w:type="dxa"/>
            <w:shd w:val="clear" w:color="auto" w:fill="F7CAAC"/>
          </w:tcPr>
          <w:p w14:paraId="489E244B" w14:textId="77777777" w:rsidR="008664D0" w:rsidRPr="00727D36" w:rsidRDefault="008664D0" w:rsidP="009365AE">
            <w:pPr>
              <w:jc w:val="both"/>
              <w:rPr>
                <w:b/>
              </w:rPr>
            </w:pPr>
            <w:r w:rsidRPr="00727D36">
              <w:rPr>
                <w:b/>
              </w:rPr>
              <w:t>Jméno a příjmení</w:t>
            </w:r>
          </w:p>
        </w:tc>
        <w:tc>
          <w:tcPr>
            <w:tcW w:w="4536" w:type="dxa"/>
            <w:gridSpan w:val="5"/>
          </w:tcPr>
          <w:p w14:paraId="75E33DF7" w14:textId="77777777" w:rsidR="008664D0" w:rsidRPr="00727D36" w:rsidRDefault="008664D0" w:rsidP="009365AE">
            <w:pPr>
              <w:jc w:val="both"/>
            </w:pPr>
            <w:r w:rsidRPr="00727D36">
              <w:t>Michal Stránský</w:t>
            </w:r>
          </w:p>
        </w:tc>
        <w:tc>
          <w:tcPr>
            <w:tcW w:w="709" w:type="dxa"/>
            <w:shd w:val="clear" w:color="auto" w:fill="F7CAAC"/>
          </w:tcPr>
          <w:p w14:paraId="29CD1C13" w14:textId="77777777" w:rsidR="008664D0" w:rsidRPr="00727D36" w:rsidRDefault="008664D0" w:rsidP="009365AE">
            <w:pPr>
              <w:jc w:val="both"/>
              <w:rPr>
                <w:b/>
              </w:rPr>
            </w:pPr>
            <w:r w:rsidRPr="00727D36">
              <w:rPr>
                <w:b/>
              </w:rPr>
              <w:t>Tituly</w:t>
            </w:r>
          </w:p>
        </w:tc>
        <w:tc>
          <w:tcPr>
            <w:tcW w:w="2096" w:type="dxa"/>
            <w:gridSpan w:val="4"/>
          </w:tcPr>
          <w:p w14:paraId="3CBADBBF" w14:textId="77777777" w:rsidR="008664D0" w:rsidRPr="00727D36" w:rsidRDefault="008664D0" w:rsidP="009365AE">
            <w:pPr>
              <w:jc w:val="both"/>
            </w:pPr>
            <w:r w:rsidRPr="00727D36">
              <w:t>Mgr., Ph.D.</w:t>
            </w:r>
          </w:p>
        </w:tc>
      </w:tr>
      <w:tr w:rsidR="008664D0" w:rsidRPr="00727D36" w14:paraId="21EF68FB" w14:textId="77777777" w:rsidTr="009365AE">
        <w:tc>
          <w:tcPr>
            <w:tcW w:w="2518" w:type="dxa"/>
            <w:shd w:val="clear" w:color="auto" w:fill="F7CAAC"/>
          </w:tcPr>
          <w:p w14:paraId="25C12A6E" w14:textId="77777777" w:rsidR="008664D0" w:rsidRPr="00727D36" w:rsidRDefault="008664D0" w:rsidP="009365AE">
            <w:pPr>
              <w:jc w:val="both"/>
              <w:rPr>
                <w:b/>
              </w:rPr>
            </w:pPr>
            <w:r w:rsidRPr="00727D36">
              <w:rPr>
                <w:b/>
              </w:rPr>
              <w:t>Rok narození</w:t>
            </w:r>
          </w:p>
        </w:tc>
        <w:tc>
          <w:tcPr>
            <w:tcW w:w="829" w:type="dxa"/>
          </w:tcPr>
          <w:p w14:paraId="7E857D32" w14:textId="77777777" w:rsidR="008664D0" w:rsidRPr="00727D36" w:rsidRDefault="008664D0" w:rsidP="009365AE">
            <w:pPr>
              <w:jc w:val="both"/>
            </w:pPr>
            <w:r w:rsidRPr="00727D36">
              <w:t>1988</w:t>
            </w:r>
          </w:p>
        </w:tc>
        <w:tc>
          <w:tcPr>
            <w:tcW w:w="1721" w:type="dxa"/>
            <w:shd w:val="clear" w:color="auto" w:fill="F7CAAC"/>
          </w:tcPr>
          <w:p w14:paraId="6220F30E" w14:textId="77777777" w:rsidR="008664D0" w:rsidRPr="00727D36" w:rsidRDefault="008664D0" w:rsidP="009365AE">
            <w:pPr>
              <w:jc w:val="both"/>
              <w:rPr>
                <w:b/>
              </w:rPr>
            </w:pPr>
            <w:r w:rsidRPr="00727D36">
              <w:rPr>
                <w:b/>
              </w:rPr>
              <w:t>typ vztahu k VŠ</w:t>
            </w:r>
          </w:p>
        </w:tc>
        <w:tc>
          <w:tcPr>
            <w:tcW w:w="992" w:type="dxa"/>
            <w:gridSpan w:val="2"/>
          </w:tcPr>
          <w:p w14:paraId="25193EB9" w14:textId="77777777" w:rsidR="008664D0" w:rsidRPr="00727D36" w:rsidRDefault="008664D0" w:rsidP="009365AE">
            <w:pPr>
              <w:autoSpaceDE w:val="0"/>
              <w:autoSpaceDN w:val="0"/>
              <w:adjustRightInd w:val="0"/>
              <w:rPr>
                <w:rFonts w:eastAsia="Calibri"/>
              </w:rPr>
            </w:pPr>
            <w:r w:rsidRPr="00727D36">
              <w:rPr>
                <w:rFonts w:eastAsia="Calibri"/>
              </w:rPr>
              <w:t>PP</w:t>
            </w:r>
          </w:p>
          <w:p w14:paraId="5488027E" w14:textId="77777777" w:rsidR="008664D0" w:rsidRPr="00727D36" w:rsidRDefault="008664D0" w:rsidP="009365AE">
            <w:pPr>
              <w:jc w:val="both"/>
            </w:pPr>
          </w:p>
        </w:tc>
        <w:tc>
          <w:tcPr>
            <w:tcW w:w="994" w:type="dxa"/>
            <w:shd w:val="clear" w:color="auto" w:fill="F7CAAC"/>
          </w:tcPr>
          <w:p w14:paraId="00D479F6" w14:textId="77777777" w:rsidR="008664D0" w:rsidRPr="00727D36" w:rsidRDefault="008664D0" w:rsidP="009365AE">
            <w:pPr>
              <w:jc w:val="both"/>
              <w:rPr>
                <w:b/>
              </w:rPr>
            </w:pPr>
            <w:r w:rsidRPr="00727D36">
              <w:rPr>
                <w:b/>
              </w:rPr>
              <w:t>rozsah</w:t>
            </w:r>
          </w:p>
        </w:tc>
        <w:tc>
          <w:tcPr>
            <w:tcW w:w="709" w:type="dxa"/>
          </w:tcPr>
          <w:p w14:paraId="72579234" w14:textId="77777777" w:rsidR="008664D0" w:rsidRPr="00727D36" w:rsidRDefault="008664D0" w:rsidP="009365AE">
            <w:pPr>
              <w:autoSpaceDE w:val="0"/>
              <w:autoSpaceDN w:val="0"/>
              <w:adjustRightInd w:val="0"/>
              <w:rPr>
                <w:rFonts w:eastAsia="Calibri"/>
              </w:rPr>
            </w:pPr>
            <w:proofErr w:type="gramStart"/>
            <w:r w:rsidRPr="00727D36">
              <w:rPr>
                <w:rFonts w:eastAsia="Calibri"/>
              </w:rPr>
              <w:t>40h</w:t>
            </w:r>
            <w:proofErr w:type="gramEnd"/>
            <w:r w:rsidRPr="00727D36">
              <w:rPr>
                <w:rFonts w:eastAsia="Calibri"/>
              </w:rPr>
              <w:t xml:space="preserve"> týdně</w:t>
            </w:r>
          </w:p>
          <w:p w14:paraId="2490CBCE" w14:textId="77777777" w:rsidR="008664D0" w:rsidRPr="00727D36" w:rsidRDefault="008664D0" w:rsidP="009365AE">
            <w:pPr>
              <w:jc w:val="both"/>
            </w:pPr>
          </w:p>
        </w:tc>
        <w:tc>
          <w:tcPr>
            <w:tcW w:w="709" w:type="dxa"/>
            <w:gridSpan w:val="2"/>
            <w:shd w:val="clear" w:color="auto" w:fill="F7CAAC"/>
          </w:tcPr>
          <w:p w14:paraId="61E7670A" w14:textId="77777777" w:rsidR="008664D0" w:rsidRPr="00727D36" w:rsidRDefault="008664D0" w:rsidP="009365AE">
            <w:pPr>
              <w:jc w:val="both"/>
              <w:rPr>
                <w:b/>
              </w:rPr>
            </w:pPr>
            <w:r w:rsidRPr="00727D36">
              <w:rPr>
                <w:b/>
              </w:rPr>
              <w:t>do kdy</w:t>
            </w:r>
          </w:p>
        </w:tc>
        <w:tc>
          <w:tcPr>
            <w:tcW w:w="1387" w:type="dxa"/>
            <w:gridSpan w:val="2"/>
          </w:tcPr>
          <w:p w14:paraId="0568D63C" w14:textId="77777777" w:rsidR="008664D0" w:rsidRPr="00727D36" w:rsidRDefault="008664D0" w:rsidP="009365AE">
            <w:pPr>
              <w:jc w:val="both"/>
            </w:pPr>
            <w:r>
              <w:rPr>
                <w:rFonts w:eastAsia="Calibri"/>
              </w:rPr>
              <w:t>1/</w:t>
            </w:r>
            <w:r w:rsidRPr="00727D36">
              <w:rPr>
                <w:rFonts w:eastAsia="Calibri"/>
              </w:rPr>
              <w:t>2021</w:t>
            </w:r>
          </w:p>
        </w:tc>
      </w:tr>
      <w:tr w:rsidR="008664D0" w:rsidRPr="00727D36" w14:paraId="4297FC5A" w14:textId="77777777" w:rsidTr="009365AE">
        <w:tc>
          <w:tcPr>
            <w:tcW w:w="5068" w:type="dxa"/>
            <w:gridSpan w:val="3"/>
            <w:shd w:val="clear" w:color="auto" w:fill="F7CAAC"/>
          </w:tcPr>
          <w:p w14:paraId="789B2CF6" w14:textId="77777777" w:rsidR="008664D0" w:rsidRPr="00727D36" w:rsidRDefault="008664D0" w:rsidP="009365AE">
            <w:pPr>
              <w:jc w:val="both"/>
              <w:rPr>
                <w:b/>
              </w:rPr>
            </w:pPr>
            <w:r w:rsidRPr="00727D36">
              <w:rPr>
                <w:b/>
              </w:rPr>
              <w:t>Typ vztahu na součásti VŠ, která uskutečňuje st. program</w:t>
            </w:r>
          </w:p>
        </w:tc>
        <w:tc>
          <w:tcPr>
            <w:tcW w:w="992" w:type="dxa"/>
            <w:gridSpan w:val="2"/>
          </w:tcPr>
          <w:p w14:paraId="7418DA04" w14:textId="77777777" w:rsidR="008664D0" w:rsidRPr="00727D36" w:rsidRDefault="008664D0" w:rsidP="009365AE">
            <w:pPr>
              <w:autoSpaceDE w:val="0"/>
              <w:autoSpaceDN w:val="0"/>
              <w:adjustRightInd w:val="0"/>
              <w:rPr>
                <w:rFonts w:eastAsia="Calibri"/>
              </w:rPr>
            </w:pPr>
            <w:r w:rsidRPr="00727D36">
              <w:rPr>
                <w:rFonts w:eastAsia="Calibri"/>
              </w:rPr>
              <w:t>PP</w:t>
            </w:r>
          </w:p>
          <w:p w14:paraId="7870C702" w14:textId="77777777" w:rsidR="008664D0" w:rsidRPr="00727D36" w:rsidRDefault="008664D0" w:rsidP="009365AE">
            <w:pPr>
              <w:jc w:val="both"/>
            </w:pPr>
          </w:p>
        </w:tc>
        <w:tc>
          <w:tcPr>
            <w:tcW w:w="994" w:type="dxa"/>
            <w:shd w:val="clear" w:color="auto" w:fill="F7CAAC"/>
          </w:tcPr>
          <w:p w14:paraId="198F85CD" w14:textId="77777777" w:rsidR="008664D0" w:rsidRPr="00727D36" w:rsidRDefault="008664D0" w:rsidP="009365AE">
            <w:pPr>
              <w:jc w:val="both"/>
              <w:rPr>
                <w:b/>
              </w:rPr>
            </w:pPr>
            <w:r w:rsidRPr="00727D36">
              <w:rPr>
                <w:b/>
              </w:rPr>
              <w:t>rozsah</w:t>
            </w:r>
          </w:p>
        </w:tc>
        <w:tc>
          <w:tcPr>
            <w:tcW w:w="709" w:type="dxa"/>
          </w:tcPr>
          <w:p w14:paraId="320CB681" w14:textId="77777777" w:rsidR="008664D0" w:rsidRPr="00727D36" w:rsidRDefault="008664D0" w:rsidP="009365AE">
            <w:pPr>
              <w:autoSpaceDE w:val="0"/>
              <w:autoSpaceDN w:val="0"/>
              <w:adjustRightInd w:val="0"/>
              <w:rPr>
                <w:rFonts w:eastAsia="Calibri"/>
              </w:rPr>
            </w:pPr>
            <w:proofErr w:type="gramStart"/>
            <w:r w:rsidRPr="00727D36">
              <w:rPr>
                <w:rFonts w:eastAsia="Calibri"/>
              </w:rPr>
              <w:t>40h</w:t>
            </w:r>
            <w:proofErr w:type="gramEnd"/>
            <w:r w:rsidRPr="00727D36">
              <w:rPr>
                <w:rFonts w:eastAsia="Calibri"/>
              </w:rPr>
              <w:t xml:space="preserve"> týdně</w:t>
            </w:r>
          </w:p>
          <w:p w14:paraId="2CC25313" w14:textId="77777777" w:rsidR="008664D0" w:rsidRPr="00727D36" w:rsidRDefault="008664D0" w:rsidP="009365AE">
            <w:pPr>
              <w:jc w:val="both"/>
            </w:pPr>
          </w:p>
        </w:tc>
        <w:tc>
          <w:tcPr>
            <w:tcW w:w="709" w:type="dxa"/>
            <w:gridSpan w:val="2"/>
            <w:shd w:val="clear" w:color="auto" w:fill="F7CAAC"/>
          </w:tcPr>
          <w:p w14:paraId="35F9BC12" w14:textId="77777777" w:rsidR="008664D0" w:rsidRPr="00727D36" w:rsidRDefault="008664D0" w:rsidP="009365AE">
            <w:pPr>
              <w:jc w:val="both"/>
              <w:rPr>
                <w:b/>
              </w:rPr>
            </w:pPr>
            <w:r w:rsidRPr="00727D36">
              <w:rPr>
                <w:b/>
              </w:rPr>
              <w:t>do kdy</w:t>
            </w:r>
          </w:p>
        </w:tc>
        <w:tc>
          <w:tcPr>
            <w:tcW w:w="1387" w:type="dxa"/>
            <w:gridSpan w:val="2"/>
          </w:tcPr>
          <w:p w14:paraId="48B0D2E8" w14:textId="77777777" w:rsidR="008664D0" w:rsidRPr="00727D36" w:rsidRDefault="008664D0" w:rsidP="009365AE">
            <w:pPr>
              <w:jc w:val="both"/>
            </w:pPr>
          </w:p>
        </w:tc>
      </w:tr>
      <w:tr w:rsidR="008664D0" w:rsidRPr="00727D36" w14:paraId="12612E72" w14:textId="77777777" w:rsidTr="009365AE">
        <w:tc>
          <w:tcPr>
            <w:tcW w:w="6060" w:type="dxa"/>
            <w:gridSpan w:val="5"/>
            <w:shd w:val="clear" w:color="auto" w:fill="F7CAAC"/>
          </w:tcPr>
          <w:p w14:paraId="5BB8DC04" w14:textId="77777777" w:rsidR="008664D0" w:rsidRPr="00727D36" w:rsidRDefault="008664D0" w:rsidP="009365AE">
            <w:pPr>
              <w:jc w:val="both"/>
              <w:rPr>
                <w:b/>
              </w:rPr>
            </w:pPr>
            <w:r w:rsidRPr="00727D36">
              <w:rPr>
                <w:b/>
              </w:rPr>
              <w:t>Další současná působení jako akademický pracovník na jiných VŠ</w:t>
            </w:r>
          </w:p>
          <w:p w14:paraId="5DDD5EB1" w14:textId="77777777" w:rsidR="008664D0" w:rsidRPr="00727D36" w:rsidRDefault="008664D0" w:rsidP="009365AE">
            <w:pPr>
              <w:autoSpaceDE w:val="0"/>
              <w:autoSpaceDN w:val="0"/>
              <w:adjustRightInd w:val="0"/>
              <w:rPr>
                <w:rFonts w:eastAsia="Calibri"/>
              </w:rPr>
            </w:pPr>
          </w:p>
        </w:tc>
        <w:tc>
          <w:tcPr>
            <w:tcW w:w="1703" w:type="dxa"/>
            <w:gridSpan w:val="2"/>
            <w:shd w:val="clear" w:color="auto" w:fill="F7CAAC"/>
          </w:tcPr>
          <w:p w14:paraId="108692F5" w14:textId="77777777" w:rsidR="008664D0" w:rsidRPr="00727D36" w:rsidRDefault="008664D0" w:rsidP="009365AE">
            <w:pPr>
              <w:jc w:val="both"/>
              <w:rPr>
                <w:b/>
              </w:rPr>
            </w:pPr>
            <w:r w:rsidRPr="00727D36">
              <w:rPr>
                <w:b/>
              </w:rPr>
              <w:t>typ prac. vztahu</w:t>
            </w:r>
          </w:p>
        </w:tc>
        <w:tc>
          <w:tcPr>
            <w:tcW w:w="2096" w:type="dxa"/>
            <w:gridSpan w:val="4"/>
            <w:shd w:val="clear" w:color="auto" w:fill="F7CAAC"/>
          </w:tcPr>
          <w:p w14:paraId="15C06EA3" w14:textId="77777777" w:rsidR="008664D0" w:rsidRPr="00727D36" w:rsidRDefault="008664D0" w:rsidP="009365AE">
            <w:pPr>
              <w:jc w:val="both"/>
              <w:rPr>
                <w:b/>
              </w:rPr>
            </w:pPr>
            <w:r w:rsidRPr="00727D36">
              <w:rPr>
                <w:b/>
              </w:rPr>
              <w:t>rozsah</w:t>
            </w:r>
          </w:p>
        </w:tc>
      </w:tr>
      <w:tr w:rsidR="008664D0" w:rsidRPr="00727D36" w14:paraId="2D83BC2D" w14:textId="77777777" w:rsidTr="009365AE">
        <w:tc>
          <w:tcPr>
            <w:tcW w:w="6060" w:type="dxa"/>
            <w:gridSpan w:val="5"/>
          </w:tcPr>
          <w:p w14:paraId="353F8CFA" w14:textId="77777777" w:rsidR="008664D0" w:rsidRPr="00727D36" w:rsidRDefault="008664D0" w:rsidP="009365AE">
            <w:pPr>
              <w:jc w:val="both"/>
            </w:pPr>
          </w:p>
        </w:tc>
        <w:tc>
          <w:tcPr>
            <w:tcW w:w="1703" w:type="dxa"/>
            <w:gridSpan w:val="2"/>
          </w:tcPr>
          <w:p w14:paraId="62102A2F" w14:textId="77777777" w:rsidR="008664D0" w:rsidRPr="00727D36" w:rsidRDefault="008664D0" w:rsidP="009365AE">
            <w:pPr>
              <w:jc w:val="both"/>
            </w:pPr>
          </w:p>
        </w:tc>
        <w:tc>
          <w:tcPr>
            <w:tcW w:w="2096" w:type="dxa"/>
            <w:gridSpan w:val="4"/>
          </w:tcPr>
          <w:p w14:paraId="212F4556" w14:textId="77777777" w:rsidR="008664D0" w:rsidRPr="00727D36" w:rsidRDefault="008664D0" w:rsidP="009365AE">
            <w:pPr>
              <w:jc w:val="both"/>
            </w:pPr>
          </w:p>
        </w:tc>
      </w:tr>
      <w:tr w:rsidR="008664D0" w:rsidRPr="00727D36" w14:paraId="65D0EFA7" w14:textId="77777777" w:rsidTr="009365AE">
        <w:tc>
          <w:tcPr>
            <w:tcW w:w="6060" w:type="dxa"/>
            <w:gridSpan w:val="5"/>
          </w:tcPr>
          <w:p w14:paraId="31D6CC36" w14:textId="77777777" w:rsidR="008664D0" w:rsidRPr="00727D36" w:rsidRDefault="008664D0" w:rsidP="009365AE">
            <w:pPr>
              <w:jc w:val="both"/>
            </w:pPr>
          </w:p>
        </w:tc>
        <w:tc>
          <w:tcPr>
            <w:tcW w:w="1703" w:type="dxa"/>
            <w:gridSpan w:val="2"/>
          </w:tcPr>
          <w:p w14:paraId="1865007F" w14:textId="77777777" w:rsidR="008664D0" w:rsidRPr="00727D36" w:rsidRDefault="008664D0" w:rsidP="009365AE">
            <w:pPr>
              <w:jc w:val="both"/>
            </w:pPr>
          </w:p>
        </w:tc>
        <w:tc>
          <w:tcPr>
            <w:tcW w:w="2096" w:type="dxa"/>
            <w:gridSpan w:val="4"/>
          </w:tcPr>
          <w:p w14:paraId="75D0C98C" w14:textId="77777777" w:rsidR="008664D0" w:rsidRPr="00727D36" w:rsidRDefault="008664D0" w:rsidP="009365AE">
            <w:pPr>
              <w:jc w:val="both"/>
            </w:pPr>
          </w:p>
        </w:tc>
      </w:tr>
      <w:tr w:rsidR="008664D0" w:rsidRPr="00727D36" w14:paraId="35638DF4" w14:textId="77777777" w:rsidTr="009365AE">
        <w:tc>
          <w:tcPr>
            <w:tcW w:w="6060" w:type="dxa"/>
            <w:gridSpan w:val="5"/>
          </w:tcPr>
          <w:p w14:paraId="1B86B3CF" w14:textId="77777777" w:rsidR="008664D0" w:rsidRPr="00727D36" w:rsidRDefault="008664D0" w:rsidP="009365AE">
            <w:pPr>
              <w:jc w:val="both"/>
            </w:pPr>
          </w:p>
        </w:tc>
        <w:tc>
          <w:tcPr>
            <w:tcW w:w="1703" w:type="dxa"/>
            <w:gridSpan w:val="2"/>
          </w:tcPr>
          <w:p w14:paraId="19ACD362" w14:textId="77777777" w:rsidR="008664D0" w:rsidRPr="00727D36" w:rsidRDefault="008664D0" w:rsidP="009365AE">
            <w:pPr>
              <w:jc w:val="both"/>
            </w:pPr>
          </w:p>
        </w:tc>
        <w:tc>
          <w:tcPr>
            <w:tcW w:w="2096" w:type="dxa"/>
            <w:gridSpan w:val="4"/>
          </w:tcPr>
          <w:p w14:paraId="16361F82" w14:textId="77777777" w:rsidR="008664D0" w:rsidRPr="00727D36" w:rsidRDefault="008664D0" w:rsidP="009365AE">
            <w:pPr>
              <w:jc w:val="both"/>
            </w:pPr>
          </w:p>
        </w:tc>
      </w:tr>
      <w:tr w:rsidR="008664D0" w:rsidRPr="00727D36" w14:paraId="6CA0B8D6" w14:textId="77777777" w:rsidTr="009365AE">
        <w:tc>
          <w:tcPr>
            <w:tcW w:w="6060" w:type="dxa"/>
            <w:gridSpan w:val="5"/>
          </w:tcPr>
          <w:p w14:paraId="4749874E" w14:textId="77777777" w:rsidR="008664D0" w:rsidRPr="00727D36" w:rsidRDefault="008664D0" w:rsidP="009365AE">
            <w:pPr>
              <w:jc w:val="both"/>
            </w:pPr>
          </w:p>
        </w:tc>
        <w:tc>
          <w:tcPr>
            <w:tcW w:w="1703" w:type="dxa"/>
            <w:gridSpan w:val="2"/>
          </w:tcPr>
          <w:p w14:paraId="6AD8A7FB" w14:textId="77777777" w:rsidR="008664D0" w:rsidRPr="00727D36" w:rsidRDefault="008664D0" w:rsidP="009365AE">
            <w:pPr>
              <w:jc w:val="both"/>
            </w:pPr>
          </w:p>
        </w:tc>
        <w:tc>
          <w:tcPr>
            <w:tcW w:w="2096" w:type="dxa"/>
            <w:gridSpan w:val="4"/>
          </w:tcPr>
          <w:p w14:paraId="14B13090" w14:textId="77777777" w:rsidR="008664D0" w:rsidRPr="00727D36" w:rsidRDefault="008664D0" w:rsidP="009365AE">
            <w:pPr>
              <w:jc w:val="both"/>
            </w:pPr>
          </w:p>
        </w:tc>
      </w:tr>
      <w:tr w:rsidR="008664D0" w:rsidRPr="00727D36" w14:paraId="6144C6F1" w14:textId="77777777" w:rsidTr="009365AE">
        <w:tc>
          <w:tcPr>
            <w:tcW w:w="9859" w:type="dxa"/>
            <w:gridSpan w:val="11"/>
            <w:shd w:val="clear" w:color="auto" w:fill="F7CAAC"/>
          </w:tcPr>
          <w:p w14:paraId="6CDFD03E" w14:textId="77777777" w:rsidR="008664D0" w:rsidRPr="00727D36" w:rsidRDefault="008664D0" w:rsidP="009365AE">
            <w:r w:rsidRPr="00727D36">
              <w:rPr>
                <w:b/>
              </w:rPr>
              <w:t>Předměty příslušného studijního programu a způsob zapojení do jejich výuky, příp. další zapojení do uskutečňování studijního programu</w:t>
            </w:r>
          </w:p>
        </w:tc>
      </w:tr>
      <w:tr w:rsidR="008664D0" w:rsidRPr="00727D36" w14:paraId="0F39ED57" w14:textId="77777777" w:rsidTr="009365AE">
        <w:trPr>
          <w:trHeight w:val="1118"/>
        </w:trPr>
        <w:tc>
          <w:tcPr>
            <w:tcW w:w="9859" w:type="dxa"/>
            <w:gridSpan w:val="11"/>
            <w:tcBorders>
              <w:top w:val="nil"/>
            </w:tcBorders>
          </w:tcPr>
          <w:p w14:paraId="26910576" w14:textId="77777777" w:rsidR="008664D0" w:rsidRDefault="008664D0" w:rsidP="009365AE">
            <w:pPr>
              <w:autoSpaceDE w:val="0"/>
              <w:autoSpaceDN w:val="0"/>
              <w:adjustRightInd w:val="0"/>
              <w:rPr>
                <w:rFonts w:eastAsia="Calibri"/>
              </w:rPr>
            </w:pPr>
          </w:p>
          <w:p w14:paraId="248B47A7" w14:textId="77777777" w:rsidR="008664D0" w:rsidRPr="00727D36" w:rsidRDefault="008664D0" w:rsidP="009365AE">
            <w:pPr>
              <w:autoSpaceDE w:val="0"/>
              <w:autoSpaceDN w:val="0"/>
              <w:adjustRightInd w:val="0"/>
              <w:rPr>
                <w:rFonts w:eastAsia="Calibri"/>
              </w:rPr>
            </w:pPr>
            <w:r w:rsidRPr="00727D36">
              <w:rPr>
                <w:rFonts w:eastAsia="Calibri"/>
              </w:rPr>
              <w:t>Etika 1</w:t>
            </w:r>
            <w:r>
              <w:rPr>
                <w:rFonts w:eastAsia="Calibri"/>
              </w:rPr>
              <w:t>, 2</w:t>
            </w:r>
            <w:r w:rsidRPr="00727D36">
              <w:rPr>
                <w:rFonts w:eastAsia="Calibri"/>
              </w:rPr>
              <w:t xml:space="preserve"> (garant, přednášející</w:t>
            </w:r>
            <w:r>
              <w:rPr>
                <w:rFonts w:eastAsia="Calibri"/>
              </w:rPr>
              <w:t>, vedoucí semináře</w:t>
            </w:r>
            <w:r w:rsidRPr="00727D36">
              <w:rPr>
                <w:rFonts w:eastAsia="Calibri"/>
              </w:rPr>
              <w:t>)</w:t>
            </w:r>
          </w:p>
          <w:p w14:paraId="0E488599" w14:textId="77777777" w:rsidR="008664D0" w:rsidRPr="00727D36" w:rsidRDefault="008664D0" w:rsidP="009365AE">
            <w:pPr>
              <w:autoSpaceDE w:val="0"/>
              <w:autoSpaceDN w:val="0"/>
              <w:adjustRightInd w:val="0"/>
              <w:rPr>
                <w:rFonts w:eastAsia="Calibri"/>
              </w:rPr>
            </w:pPr>
          </w:p>
        </w:tc>
      </w:tr>
      <w:tr w:rsidR="008664D0" w:rsidRPr="00727D36" w14:paraId="52E59E8A" w14:textId="77777777" w:rsidTr="009365AE">
        <w:tc>
          <w:tcPr>
            <w:tcW w:w="9859" w:type="dxa"/>
            <w:gridSpan w:val="11"/>
            <w:shd w:val="clear" w:color="auto" w:fill="F7CAAC"/>
          </w:tcPr>
          <w:p w14:paraId="3C52E345" w14:textId="77777777" w:rsidR="008664D0" w:rsidRPr="00727D36" w:rsidRDefault="008664D0" w:rsidP="009365AE">
            <w:pPr>
              <w:jc w:val="both"/>
            </w:pPr>
            <w:r w:rsidRPr="00727D36">
              <w:rPr>
                <w:b/>
              </w:rPr>
              <w:t xml:space="preserve">Údaje o vzdělání na VŠ </w:t>
            </w:r>
          </w:p>
        </w:tc>
      </w:tr>
      <w:tr w:rsidR="008664D0" w:rsidRPr="00727D36" w14:paraId="07CB99CA" w14:textId="77777777" w:rsidTr="009365AE">
        <w:trPr>
          <w:trHeight w:val="309"/>
        </w:trPr>
        <w:tc>
          <w:tcPr>
            <w:tcW w:w="9859" w:type="dxa"/>
            <w:gridSpan w:val="11"/>
          </w:tcPr>
          <w:p w14:paraId="4DFFF11E" w14:textId="77777777" w:rsidR="008664D0" w:rsidRPr="00727D36" w:rsidRDefault="008664D0" w:rsidP="009365AE">
            <w:pPr>
              <w:autoSpaceDE w:val="0"/>
              <w:autoSpaceDN w:val="0"/>
              <w:adjustRightInd w:val="0"/>
              <w:rPr>
                <w:rFonts w:eastAsia="Calibri"/>
              </w:rPr>
            </w:pPr>
            <w:r>
              <w:rPr>
                <w:rFonts w:eastAsia="Calibri"/>
              </w:rPr>
              <w:t xml:space="preserve">2016: Ph.D. – obor </w:t>
            </w:r>
            <w:r w:rsidRPr="00727D36">
              <w:rPr>
                <w:rFonts w:eastAsia="Calibri"/>
              </w:rPr>
              <w:t>Filozofie, rok ukončení 2016, FF MU</w:t>
            </w:r>
          </w:p>
          <w:p w14:paraId="6ED1F5B2" w14:textId="77777777" w:rsidR="008664D0" w:rsidRPr="00727D36" w:rsidRDefault="008664D0" w:rsidP="009365AE">
            <w:pPr>
              <w:jc w:val="both"/>
              <w:rPr>
                <w:b/>
              </w:rPr>
            </w:pPr>
          </w:p>
        </w:tc>
      </w:tr>
      <w:tr w:rsidR="008664D0" w:rsidRPr="00727D36" w14:paraId="710AFB59" w14:textId="77777777" w:rsidTr="009365AE">
        <w:tc>
          <w:tcPr>
            <w:tcW w:w="9859" w:type="dxa"/>
            <w:gridSpan w:val="11"/>
            <w:shd w:val="clear" w:color="auto" w:fill="F7CAAC"/>
          </w:tcPr>
          <w:p w14:paraId="28D7920E" w14:textId="77777777" w:rsidR="008664D0" w:rsidRPr="00727D36" w:rsidRDefault="008664D0" w:rsidP="009365AE">
            <w:pPr>
              <w:jc w:val="both"/>
              <w:rPr>
                <w:b/>
              </w:rPr>
            </w:pPr>
            <w:r w:rsidRPr="00727D36">
              <w:rPr>
                <w:b/>
              </w:rPr>
              <w:t>Údaje o odborném působení od absolvování VŠ</w:t>
            </w:r>
          </w:p>
        </w:tc>
      </w:tr>
      <w:tr w:rsidR="008664D0" w:rsidRPr="00727D36" w14:paraId="7E3C6C53" w14:textId="77777777" w:rsidTr="009365AE">
        <w:trPr>
          <w:trHeight w:val="428"/>
        </w:trPr>
        <w:tc>
          <w:tcPr>
            <w:tcW w:w="9859" w:type="dxa"/>
            <w:gridSpan w:val="11"/>
          </w:tcPr>
          <w:p w14:paraId="4D59847C" w14:textId="77777777" w:rsidR="008664D0" w:rsidRPr="00727D36" w:rsidRDefault="008664D0" w:rsidP="009365AE">
            <w:pPr>
              <w:autoSpaceDE w:val="0"/>
              <w:autoSpaceDN w:val="0"/>
              <w:adjustRightInd w:val="0"/>
            </w:pPr>
            <w:r>
              <w:rPr>
                <w:rFonts w:eastAsia="Calibri"/>
              </w:rPr>
              <w:t xml:space="preserve">2016 – </w:t>
            </w:r>
            <w:proofErr w:type="gramStart"/>
            <w:r>
              <w:rPr>
                <w:rFonts w:eastAsia="Calibri"/>
              </w:rPr>
              <w:t xml:space="preserve">doposud:  </w:t>
            </w:r>
            <w:r w:rsidRPr="00727D36">
              <w:rPr>
                <w:rFonts w:eastAsia="Calibri"/>
              </w:rPr>
              <w:t>Univerzita</w:t>
            </w:r>
            <w:proofErr w:type="gramEnd"/>
            <w:r w:rsidRPr="00727D36">
              <w:rPr>
                <w:rFonts w:eastAsia="Calibri"/>
              </w:rPr>
              <w:t xml:space="preserve"> Tomáše Bati ve Zlíně, odborn</w:t>
            </w:r>
            <w:r>
              <w:rPr>
                <w:rFonts w:eastAsia="Calibri"/>
              </w:rPr>
              <w:t>ý asistent.</w:t>
            </w:r>
          </w:p>
        </w:tc>
      </w:tr>
      <w:tr w:rsidR="008664D0" w:rsidRPr="00727D36" w14:paraId="0544E655" w14:textId="77777777" w:rsidTr="009365AE">
        <w:trPr>
          <w:trHeight w:val="250"/>
        </w:trPr>
        <w:tc>
          <w:tcPr>
            <w:tcW w:w="9859" w:type="dxa"/>
            <w:gridSpan w:val="11"/>
            <w:shd w:val="clear" w:color="auto" w:fill="F7CAAC"/>
          </w:tcPr>
          <w:p w14:paraId="6F149FD7" w14:textId="77777777" w:rsidR="008664D0" w:rsidRPr="00727D36" w:rsidRDefault="008664D0" w:rsidP="009365AE">
            <w:pPr>
              <w:jc w:val="both"/>
            </w:pPr>
            <w:r w:rsidRPr="00727D36">
              <w:rPr>
                <w:b/>
              </w:rPr>
              <w:t>Zkušenosti s vedením kvalifikačních a rigorózních prací</w:t>
            </w:r>
          </w:p>
        </w:tc>
      </w:tr>
      <w:tr w:rsidR="008664D0" w:rsidRPr="00727D36" w14:paraId="6B830413" w14:textId="77777777" w:rsidTr="009365AE">
        <w:trPr>
          <w:trHeight w:val="741"/>
        </w:trPr>
        <w:tc>
          <w:tcPr>
            <w:tcW w:w="9859" w:type="dxa"/>
            <w:gridSpan w:val="11"/>
          </w:tcPr>
          <w:p w14:paraId="3F44FBA8" w14:textId="77777777" w:rsidR="008664D0" w:rsidRPr="00727D36" w:rsidRDefault="008664D0" w:rsidP="009365AE">
            <w:pPr>
              <w:autoSpaceDE w:val="0"/>
              <w:autoSpaceDN w:val="0"/>
              <w:adjustRightInd w:val="0"/>
              <w:rPr>
                <w:rFonts w:eastAsia="Calibri"/>
              </w:rPr>
            </w:pPr>
            <w:r w:rsidRPr="00727D36">
              <w:rPr>
                <w:rFonts w:eastAsia="Calibri"/>
              </w:rPr>
              <w:t>Vedoucí 7 bakalářských prací</w:t>
            </w:r>
          </w:p>
          <w:p w14:paraId="54773F63" w14:textId="77777777" w:rsidR="008664D0" w:rsidRPr="00727D36" w:rsidRDefault="008664D0" w:rsidP="009365AE">
            <w:pPr>
              <w:autoSpaceDE w:val="0"/>
              <w:autoSpaceDN w:val="0"/>
              <w:adjustRightInd w:val="0"/>
              <w:rPr>
                <w:rFonts w:eastAsia="Calibri"/>
              </w:rPr>
            </w:pPr>
            <w:r w:rsidRPr="00727D36">
              <w:rPr>
                <w:rFonts w:eastAsia="Calibri"/>
              </w:rPr>
              <w:t>Vedoucí 2 diplomových prací</w:t>
            </w:r>
          </w:p>
          <w:p w14:paraId="7DC78D41" w14:textId="77777777" w:rsidR="008664D0" w:rsidRPr="00727D36" w:rsidRDefault="008664D0" w:rsidP="009365AE">
            <w:pPr>
              <w:jc w:val="both"/>
            </w:pPr>
          </w:p>
        </w:tc>
      </w:tr>
      <w:tr w:rsidR="008664D0" w:rsidRPr="00727D36" w14:paraId="7AB5A55C" w14:textId="77777777" w:rsidTr="009365AE">
        <w:trPr>
          <w:cantSplit/>
        </w:trPr>
        <w:tc>
          <w:tcPr>
            <w:tcW w:w="3347" w:type="dxa"/>
            <w:gridSpan w:val="2"/>
            <w:tcBorders>
              <w:top w:val="single" w:sz="12" w:space="0" w:color="auto"/>
            </w:tcBorders>
            <w:shd w:val="clear" w:color="auto" w:fill="F7CAAC"/>
          </w:tcPr>
          <w:p w14:paraId="1C404AB6" w14:textId="77777777" w:rsidR="008664D0" w:rsidRPr="00727D36" w:rsidRDefault="008664D0" w:rsidP="009365AE">
            <w:pPr>
              <w:jc w:val="both"/>
            </w:pPr>
            <w:r w:rsidRPr="00727D36">
              <w:rPr>
                <w:b/>
              </w:rPr>
              <w:t xml:space="preserve">Obor habilitačního řízení </w:t>
            </w:r>
          </w:p>
        </w:tc>
        <w:tc>
          <w:tcPr>
            <w:tcW w:w="2245" w:type="dxa"/>
            <w:gridSpan w:val="2"/>
            <w:tcBorders>
              <w:top w:val="single" w:sz="12" w:space="0" w:color="auto"/>
            </w:tcBorders>
            <w:shd w:val="clear" w:color="auto" w:fill="F7CAAC"/>
          </w:tcPr>
          <w:p w14:paraId="697EDAB1" w14:textId="77777777" w:rsidR="008664D0" w:rsidRPr="00727D36" w:rsidRDefault="008664D0" w:rsidP="009365AE">
            <w:pPr>
              <w:jc w:val="both"/>
            </w:pPr>
            <w:r w:rsidRPr="00727D36">
              <w:rPr>
                <w:b/>
              </w:rPr>
              <w:t>Rok udělení hodnosti</w:t>
            </w:r>
          </w:p>
        </w:tc>
        <w:tc>
          <w:tcPr>
            <w:tcW w:w="2248" w:type="dxa"/>
            <w:gridSpan w:val="4"/>
            <w:tcBorders>
              <w:top w:val="single" w:sz="12" w:space="0" w:color="auto"/>
              <w:right w:val="single" w:sz="12" w:space="0" w:color="auto"/>
            </w:tcBorders>
            <w:shd w:val="clear" w:color="auto" w:fill="F7CAAC"/>
          </w:tcPr>
          <w:p w14:paraId="4298A971" w14:textId="77777777" w:rsidR="008664D0" w:rsidRPr="00727D36" w:rsidRDefault="008664D0" w:rsidP="009365AE">
            <w:pPr>
              <w:jc w:val="both"/>
            </w:pPr>
            <w:r w:rsidRPr="00727D36">
              <w:rPr>
                <w:b/>
              </w:rPr>
              <w:t>Řízení konáno na VŠ</w:t>
            </w:r>
          </w:p>
        </w:tc>
        <w:tc>
          <w:tcPr>
            <w:tcW w:w="2019" w:type="dxa"/>
            <w:gridSpan w:val="3"/>
            <w:tcBorders>
              <w:top w:val="single" w:sz="12" w:space="0" w:color="auto"/>
              <w:left w:val="single" w:sz="12" w:space="0" w:color="auto"/>
            </w:tcBorders>
            <w:shd w:val="clear" w:color="auto" w:fill="F7CAAC"/>
          </w:tcPr>
          <w:p w14:paraId="75A93887" w14:textId="77777777" w:rsidR="008664D0" w:rsidRPr="00727D36" w:rsidRDefault="008664D0" w:rsidP="009365AE">
            <w:pPr>
              <w:jc w:val="both"/>
              <w:rPr>
                <w:b/>
              </w:rPr>
            </w:pPr>
            <w:r w:rsidRPr="00727D36">
              <w:rPr>
                <w:b/>
              </w:rPr>
              <w:t>Ohlasy publikací</w:t>
            </w:r>
          </w:p>
          <w:p w14:paraId="77EA8322" w14:textId="77777777" w:rsidR="008664D0" w:rsidRPr="00727D36" w:rsidRDefault="008664D0" w:rsidP="009365AE">
            <w:pPr>
              <w:rPr>
                <w:b/>
              </w:rPr>
            </w:pPr>
          </w:p>
        </w:tc>
      </w:tr>
      <w:tr w:rsidR="008664D0" w:rsidRPr="00727D36" w14:paraId="6AC42BFA" w14:textId="77777777" w:rsidTr="009365AE">
        <w:trPr>
          <w:cantSplit/>
        </w:trPr>
        <w:tc>
          <w:tcPr>
            <w:tcW w:w="3347" w:type="dxa"/>
            <w:gridSpan w:val="2"/>
          </w:tcPr>
          <w:p w14:paraId="2595BDEC" w14:textId="77777777" w:rsidR="008664D0" w:rsidRPr="00727D36" w:rsidRDefault="008664D0" w:rsidP="009365AE">
            <w:pPr>
              <w:jc w:val="both"/>
            </w:pPr>
          </w:p>
        </w:tc>
        <w:tc>
          <w:tcPr>
            <w:tcW w:w="2245" w:type="dxa"/>
            <w:gridSpan w:val="2"/>
          </w:tcPr>
          <w:p w14:paraId="7CA3D82E" w14:textId="77777777" w:rsidR="008664D0" w:rsidRPr="00727D36" w:rsidRDefault="008664D0" w:rsidP="009365AE">
            <w:pPr>
              <w:jc w:val="both"/>
            </w:pPr>
          </w:p>
        </w:tc>
        <w:tc>
          <w:tcPr>
            <w:tcW w:w="2248" w:type="dxa"/>
            <w:gridSpan w:val="4"/>
            <w:tcBorders>
              <w:right w:val="single" w:sz="12" w:space="0" w:color="auto"/>
            </w:tcBorders>
          </w:tcPr>
          <w:p w14:paraId="34A9478F" w14:textId="77777777" w:rsidR="008664D0" w:rsidRPr="00727D36" w:rsidRDefault="008664D0" w:rsidP="009365AE">
            <w:pPr>
              <w:jc w:val="both"/>
            </w:pPr>
          </w:p>
        </w:tc>
        <w:tc>
          <w:tcPr>
            <w:tcW w:w="632" w:type="dxa"/>
            <w:tcBorders>
              <w:left w:val="single" w:sz="12" w:space="0" w:color="auto"/>
            </w:tcBorders>
            <w:shd w:val="clear" w:color="auto" w:fill="F7CAAC"/>
          </w:tcPr>
          <w:p w14:paraId="5D2B13B0" w14:textId="77777777" w:rsidR="008664D0" w:rsidRPr="00727D36" w:rsidRDefault="008664D0" w:rsidP="009365AE">
            <w:pPr>
              <w:jc w:val="both"/>
            </w:pPr>
            <w:r w:rsidRPr="00727D36">
              <w:rPr>
                <w:b/>
              </w:rPr>
              <w:t>WOS</w:t>
            </w:r>
          </w:p>
        </w:tc>
        <w:tc>
          <w:tcPr>
            <w:tcW w:w="693" w:type="dxa"/>
            <w:shd w:val="clear" w:color="auto" w:fill="F7CAAC"/>
          </w:tcPr>
          <w:p w14:paraId="589F1F80" w14:textId="77777777" w:rsidR="008664D0" w:rsidRPr="00727D36" w:rsidRDefault="008664D0" w:rsidP="009365AE">
            <w:pPr>
              <w:jc w:val="both"/>
            </w:pPr>
            <w:r w:rsidRPr="00727D36">
              <w:rPr>
                <w:b/>
              </w:rPr>
              <w:t>Scopus</w:t>
            </w:r>
          </w:p>
        </w:tc>
        <w:tc>
          <w:tcPr>
            <w:tcW w:w="694" w:type="dxa"/>
            <w:shd w:val="clear" w:color="auto" w:fill="F7CAAC"/>
          </w:tcPr>
          <w:p w14:paraId="6B886629" w14:textId="77777777" w:rsidR="008664D0" w:rsidRPr="00727D36" w:rsidRDefault="008664D0" w:rsidP="009365AE">
            <w:pPr>
              <w:jc w:val="both"/>
            </w:pPr>
            <w:r w:rsidRPr="00727D36">
              <w:rPr>
                <w:b/>
              </w:rPr>
              <w:t>ostatní</w:t>
            </w:r>
          </w:p>
        </w:tc>
      </w:tr>
      <w:tr w:rsidR="008664D0" w:rsidRPr="00727D36" w14:paraId="17693ACA" w14:textId="77777777" w:rsidTr="009365AE">
        <w:trPr>
          <w:cantSplit/>
          <w:trHeight w:val="70"/>
        </w:trPr>
        <w:tc>
          <w:tcPr>
            <w:tcW w:w="3347" w:type="dxa"/>
            <w:gridSpan w:val="2"/>
            <w:shd w:val="clear" w:color="auto" w:fill="F7CAAC"/>
          </w:tcPr>
          <w:p w14:paraId="02D8040B" w14:textId="77777777" w:rsidR="008664D0" w:rsidRPr="00727D36" w:rsidRDefault="008664D0" w:rsidP="009365AE">
            <w:pPr>
              <w:jc w:val="both"/>
            </w:pPr>
            <w:r w:rsidRPr="00727D36">
              <w:rPr>
                <w:b/>
              </w:rPr>
              <w:t>Obor jmenovacího řízení</w:t>
            </w:r>
          </w:p>
        </w:tc>
        <w:tc>
          <w:tcPr>
            <w:tcW w:w="2245" w:type="dxa"/>
            <w:gridSpan w:val="2"/>
            <w:shd w:val="clear" w:color="auto" w:fill="F7CAAC"/>
          </w:tcPr>
          <w:p w14:paraId="341FD4F7" w14:textId="77777777" w:rsidR="008664D0" w:rsidRPr="00727D36" w:rsidRDefault="008664D0" w:rsidP="009365AE">
            <w:pPr>
              <w:jc w:val="both"/>
            </w:pPr>
            <w:r w:rsidRPr="00727D36">
              <w:rPr>
                <w:b/>
              </w:rPr>
              <w:t>Rok udělení hodnosti</w:t>
            </w:r>
          </w:p>
        </w:tc>
        <w:tc>
          <w:tcPr>
            <w:tcW w:w="2248" w:type="dxa"/>
            <w:gridSpan w:val="4"/>
            <w:tcBorders>
              <w:right w:val="single" w:sz="12" w:space="0" w:color="auto"/>
            </w:tcBorders>
            <w:shd w:val="clear" w:color="auto" w:fill="F7CAAC"/>
          </w:tcPr>
          <w:p w14:paraId="4439DFB3" w14:textId="77777777" w:rsidR="008664D0" w:rsidRPr="00727D36" w:rsidRDefault="008664D0" w:rsidP="009365AE">
            <w:pPr>
              <w:jc w:val="both"/>
            </w:pPr>
            <w:r w:rsidRPr="00727D36">
              <w:rPr>
                <w:b/>
              </w:rPr>
              <w:t>Řízení konáno na VŠ</w:t>
            </w:r>
          </w:p>
        </w:tc>
        <w:tc>
          <w:tcPr>
            <w:tcW w:w="632" w:type="dxa"/>
            <w:vMerge w:val="restart"/>
            <w:tcBorders>
              <w:left w:val="single" w:sz="12" w:space="0" w:color="auto"/>
            </w:tcBorders>
          </w:tcPr>
          <w:p w14:paraId="7B47A9F2" w14:textId="77777777" w:rsidR="008664D0" w:rsidRPr="00727D36" w:rsidRDefault="008664D0" w:rsidP="009365AE">
            <w:pPr>
              <w:jc w:val="both"/>
              <w:rPr>
                <w:b/>
              </w:rPr>
            </w:pPr>
          </w:p>
        </w:tc>
        <w:tc>
          <w:tcPr>
            <w:tcW w:w="693" w:type="dxa"/>
            <w:vMerge w:val="restart"/>
          </w:tcPr>
          <w:p w14:paraId="074F938A" w14:textId="77777777" w:rsidR="008664D0" w:rsidRPr="00727D36" w:rsidRDefault="008664D0" w:rsidP="009365AE">
            <w:pPr>
              <w:jc w:val="both"/>
              <w:rPr>
                <w:b/>
              </w:rPr>
            </w:pPr>
          </w:p>
        </w:tc>
        <w:tc>
          <w:tcPr>
            <w:tcW w:w="694" w:type="dxa"/>
            <w:vMerge w:val="restart"/>
          </w:tcPr>
          <w:p w14:paraId="12DBDAE5" w14:textId="77777777" w:rsidR="008664D0" w:rsidRPr="00727D36" w:rsidRDefault="008664D0" w:rsidP="009365AE">
            <w:pPr>
              <w:jc w:val="both"/>
              <w:rPr>
                <w:b/>
              </w:rPr>
            </w:pPr>
          </w:p>
        </w:tc>
      </w:tr>
      <w:tr w:rsidR="008664D0" w:rsidRPr="00727D36" w14:paraId="164E9535" w14:textId="77777777" w:rsidTr="009365AE">
        <w:trPr>
          <w:trHeight w:val="205"/>
        </w:trPr>
        <w:tc>
          <w:tcPr>
            <w:tcW w:w="3347" w:type="dxa"/>
            <w:gridSpan w:val="2"/>
          </w:tcPr>
          <w:p w14:paraId="3B0128AE" w14:textId="77777777" w:rsidR="008664D0" w:rsidRPr="00727D36" w:rsidRDefault="008664D0" w:rsidP="009365AE">
            <w:pPr>
              <w:jc w:val="both"/>
            </w:pPr>
          </w:p>
        </w:tc>
        <w:tc>
          <w:tcPr>
            <w:tcW w:w="2245" w:type="dxa"/>
            <w:gridSpan w:val="2"/>
          </w:tcPr>
          <w:p w14:paraId="3682781F" w14:textId="77777777" w:rsidR="008664D0" w:rsidRPr="00727D36" w:rsidRDefault="008664D0" w:rsidP="009365AE">
            <w:pPr>
              <w:jc w:val="both"/>
            </w:pPr>
          </w:p>
        </w:tc>
        <w:tc>
          <w:tcPr>
            <w:tcW w:w="2248" w:type="dxa"/>
            <w:gridSpan w:val="4"/>
            <w:tcBorders>
              <w:right w:val="single" w:sz="12" w:space="0" w:color="auto"/>
            </w:tcBorders>
          </w:tcPr>
          <w:p w14:paraId="46472018" w14:textId="77777777" w:rsidR="008664D0" w:rsidRPr="00727D36" w:rsidRDefault="008664D0" w:rsidP="009365AE">
            <w:pPr>
              <w:jc w:val="both"/>
            </w:pPr>
          </w:p>
        </w:tc>
        <w:tc>
          <w:tcPr>
            <w:tcW w:w="632" w:type="dxa"/>
            <w:vMerge/>
            <w:tcBorders>
              <w:left w:val="single" w:sz="12" w:space="0" w:color="auto"/>
            </w:tcBorders>
            <w:vAlign w:val="center"/>
          </w:tcPr>
          <w:p w14:paraId="31A70299" w14:textId="77777777" w:rsidR="008664D0" w:rsidRPr="00727D36" w:rsidRDefault="008664D0" w:rsidP="009365AE">
            <w:pPr>
              <w:rPr>
                <w:b/>
              </w:rPr>
            </w:pPr>
          </w:p>
        </w:tc>
        <w:tc>
          <w:tcPr>
            <w:tcW w:w="693" w:type="dxa"/>
            <w:vMerge/>
            <w:vAlign w:val="center"/>
          </w:tcPr>
          <w:p w14:paraId="6F1B852A" w14:textId="77777777" w:rsidR="008664D0" w:rsidRPr="00727D36" w:rsidRDefault="008664D0" w:rsidP="009365AE">
            <w:pPr>
              <w:rPr>
                <w:b/>
              </w:rPr>
            </w:pPr>
          </w:p>
        </w:tc>
        <w:tc>
          <w:tcPr>
            <w:tcW w:w="694" w:type="dxa"/>
            <w:vMerge/>
            <w:vAlign w:val="center"/>
          </w:tcPr>
          <w:p w14:paraId="0DD09771" w14:textId="77777777" w:rsidR="008664D0" w:rsidRPr="00727D36" w:rsidRDefault="008664D0" w:rsidP="009365AE">
            <w:pPr>
              <w:rPr>
                <w:b/>
              </w:rPr>
            </w:pPr>
          </w:p>
        </w:tc>
      </w:tr>
      <w:tr w:rsidR="008664D0" w:rsidRPr="00727D36" w14:paraId="35C57C52" w14:textId="77777777" w:rsidTr="009365AE">
        <w:tc>
          <w:tcPr>
            <w:tcW w:w="9859" w:type="dxa"/>
            <w:gridSpan w:val="11"/>
            <w:shd w:val="clear" w:color="auto" w:fill="F7CAAC"/>
          </w:tcPr>
          <w:p w14:paraId="5FBECCD9" w14:textId="77777777" w:rsidR="008664D0" w:rsidRPr="00727D36" w:rsidRDefault="008664D0" w:rsidP="009365AE">
            <w:pPr>
              <w:jc w:val="both"/>
              <w:rPr>
                <w:b/>
              </w:rPr>
            </w:pPr>
            <w:r w:rsidRPr="00727D36">
              <w:rPr>
                <w:b/>
              </w:rPr>
              <w:t xml:space="preserve">Přehled o nejvýznamnější publikační a další tvůrčí činnosti nebo další profesní činnosti u odborníků z praxe vztahující se k zabezpečovaným předmětům </w:t>
            </w:r>
          </w:p>
        </w:tc>
      </w:tr>
      <w:tr w:rsidR="008664D0" w:rsidRPr="00727D36" w14:paraId="38EC0D0E" w14:textId="77777777" w:rsidTr="009365AE">
        <w:trPr>
          <w:trHeight w:val="274"/>
        </w:trPr>
        <w:tc>
          <w:tcPr>
            <w:tcW w:w="9859" w:type="dxa"/>
            <w:gridSpan w:val="11"/>
          </w:tcPr>
          <w:p w14:paraId="743F274F" w14:textId="77777777" w:rsidR="008664D0" w:rsidRPr="00727D36" w:rsidRDefault="008664D0" w:rsidP="009365AE">
            <w:pPr>
              <w:autoSpaceDE w:val="0"/>
              <w:autoSpaceDN w:val="0"/>
              <w:adjustRightInd w:val="0"/>
              <w:rPr>
                <w:rFonts w:eastAsia="Calibri"/>
              </w:rPr>
            </w:pPr>
            <w:r w:rsidRPr="00727D36">
              <w:rPr>
                <w:rFonts w:eastAsia="Calibri"/>
              </w:rPr>
              <w:t>STRÁNSKÝ, M. 2018. Praktický význam morální filosofie. Zlín: Nakladatelství UTB. 100% podíl.</w:t>
            </w:r>
          </w:p>
          <w:p w14:paraId="35D3F384" w14:textId="77777777" w:rsidR="008664D0" w:rsidRPr="00727D36" w:rsidRDefault="008664D0" w:rsidP="009365AE">
            <w:pPr>
              <w:autoSpaceDE w:val="0"/>
              <w:autoSpaceDN w:val="0"/>
              <w:adjustRightInd w:val="0"/>
              <w:rPr>
                <w:rFonts w:eastAsia="Calibri"/>
              </w:rPr>
            </w:pPr>
            <w:r w:rsidRPr="00727D36">
              <w:rPr>
                <w:rFonts w:eastAsia="Calibri"/>
              </w:rPr>
              <w:t>NESIBA, J. STRÁNSKÝ, M. 2018. Etický management veřejných institucí ČR. In Klímová, V., Žítek, V. (eds.) XXI. mezinárodní kolokvium o regionálních vědách. Sborník příspěvků. Brno: Masarykova univerzita. 50% podíl.</w:t>
            </w:r>
          </w:p>
          <w:p w14:paraId="1F31E57F" w14:textId="77777777" w:rsidR="008664D0" w:rsidRPr="00727D36" w:rsidRDefault="008664D0" w:rsidP="009365AE">
            <w:pPr>
              <w:autoSpaceDE w:val="0"/>
              <w:autoSpaceDN w:val="0"/>
              <w:adjustRightInd w:val="0"/>
              <w:rPr>
                <w:rFonts w:eastAsia="Calibri"/>
              </w:rPr>
            </w:pPr>
            <w:r w:rsidRPr="00727D36">
              <w:rPr>
                <w:rFonts w:eastAsia="Calibri"/>
              </w:rPr>
              <w:t>STRÁNSKÝ, M. 2014. Naturalistic Future of Ethics. In ZÁMEČNÍK, L. The Future of Philosophy. Olomouc: Univerzita Palackého v Olomouci. 100% podíl.</w:t>
            </w:r>
          </w:p>
          <w:p w14:paraId="583E0B1B" w14:textId="77777777" w:rsidR="008664D0" w:rsidRPr="00727D36" w:rsidRDefault="008664D0" w:rsidP="009365AE">
            <w:pPr>
              <w:autoSpaceDE w:val="0"/>
              <w:autoSpaceDN w:val="0"/>
              <w:adjustRightInd w:val="0"/>
              <w:rPr>
                <w:rFonts w:eastAsia="Calibri"/>
              </w:rPr>
            </w:pPr>
            <w:r w:rsidRPr="00727D36">
              <w:rPr>
                <w:rFonts w:eastAsia="Calibri"/>
              </w:rPr>
              <w:t>STRÁNSKÝ, M. 2014. The Persuasive Lot of the Modern Ethics. In KLIMOVÁ, I. a kol. The Character of Current Philosophy and its Methods. Bratislava: Filozofický ústav SAV. 100% podíl.</w:t>
            </w:r>
          </w:p>
          <w:p w14:paraId="5F3D0012" w14:textId="77777777" w:rsidR="008664D0" w:rsidRPr="00727D36" w:rsidRDefault="008664D0" w:rsidP="009365AE">
            <w:pPr>
              <w:autoSpaceDE w:val="0"/>
              <w:autoSpaceDN w:val="0"/>
              <w:adjustRightInd w:val="0"/>
              <w:rPr>
                <w:rFonts w:eastAsia="Calibri"/>
              </w:rPr>
            </w:pPr>
            <w:r w:rsidRPr="00727D36">
              <w:rPr>
                <w:rFonts w:eastAsia="Calibri"/>
              </w:rPr>
              <w:t>STRÁNSKÝ, M. 2014. Lhát vědu. In DROZENOVÁ, W. Etika a věda: etická dilemata ve vědecké práci. Ostrava: Ostravská univerzita v Ostravě. 100% podíl.</w:t>
            </w:r>
          </w:p>
          <w:p w14:paraId="423896A5" w14:textId="77777777" w:rsidR="008664D0" w:rsidRPr="00727D36" w:rsidRDefault="008664D0" w:rsidP="009365AE">
            <w:pPr>
              <w:autoSpaceDE w:val="0"/>
              <w:autoSpaceDN w:val="0"/>
              <w:adjustRightInd w:val="0"/>
              <w:rPr>
                <w:rFonts w:eastAsia="Calibri"/>
              </w:rPr>
            </w:pPr>
          </w:p>
          <w:p w14:paraId="0FF80532" w14:textId="77777777" w:rsidR="008664D0" w:rsidRPr="00727D36" w:rsidRDefault="008664D0" w:rsidP="009365AE">
            <w:pPr>
              <w:jc w:val="both"/>
              <w:rPr>
                <w:b/>
              </w:rPr>
            </w:pPr>
          </w:p>
        </w:tc>
      </w:tr>
      <w:tr w:rsidR="008664D0" w:rsidRPr="00727D36" w14:paraId="51AD3271" w14:textId="77777777" w:rsidTr="009365AE">
        <w:trPr>
          <w:trHeight w:val="218"/>
        </w:trPr>
        <w:tc>
          <w:tcPr>
            <w:tcW w:w="9859" w:type="dxa"/>
            <w:gridSpan w:val="11"/>
            <w:shd w:val="clear" w:color="auto" w:fill="F7CAAC"/>
          </w:tcPr>
          <w:p w14:paraId="52BDAD46" w14:textId="77777777" w:rsidR="008664D0" w:rsidRPr="00727D36" w:rsidRDefault="008664D0" w:rsidP="009365AE">
            <w:pPr>
              <w:rPr>
                <w:b/>
              </w:rPr>
            </w:pPr>
            <w:r w:rsidRPr="00727D36">
              <w:rPr>
                <w:b/>
              </w:rPr>
              <w:t>Působení v zahraničí</w:t>
            </w:r>
          </w:p>
        </w:tc>
      </w:tr>
      <w:tr w:rsidR="008664D0" w:rsidRPr="00727D36" w14:paraId="2DE762E1" w14:textId="77777777" w:rsidTr="009365AE">
        <w:trPr>
          <w:trHeight w:val="328"/>
        </w:trPr>
        <w:tc>
          <w:tcPr>
            <w:tcW w:w="9859" w:type="dxa"/>
            <w:gridSpan w:val="11"/>
          </w:tcPr>
          <w:p w14:paraId="7C74F4FC" w14:textId="77777777" w:rsidR="008664D0" w:rsidRPr="00727D36" w:rsidRDefault="008664D0" w:rsidP="009365AE">
            <w:pPr>
              <w:rPr>
                <w:b/>
              </w:rPr>
            </w:pPr>
          </w:p>
        </w:tc>
      </w:tr>
      <w:tr w:rsidR="008664D0" w:rsidRPr="00727D36" w14:paraId="3C92B393" w14:textId="77777777" w:rsidTr="009365AE">
        <w:trPr>
          <w:cantSplit/>
          <w:trHeight w:val="470"/>
        </w:trPr>
        <w:tc>
          <w:tcPr>
            <w:tcW w:w="2518" w:type="dxa"/>
            <w:shd w:val="clear" w:color="auto" w:fill="F7CAAC"/>
          </w:tcPr>
          <w:p w14:paraId="20C92AFB" w14:textId="77777777" w:rsidR="008664D0" w:rsidRPr="00727D36" w:rsidRDefault="008664D0" w:rsidP="009365AE">
            <w:pPr>
              <w:jc w:val="both"/>
              <w:rPr>
                <w:b/>
              </w:rPr>
            </w:pPr>
            <w:r w:rsidRPr="00727D36">
              <w:rPr>
                <w:b/>
              </w:rPr>
              <w:t xml:space="preserve">Podpis </w:t>
            </w:r>
          </w:p>
        </w:tc>
        <w:tc>
          <w:tcPr>
            <w:tcW w:w="4536" w:type="dxa"/>
            <w:gridSpan w:val="5"/>
          </w:tcPr>
          <w:p w14:paraId="60829F78" w14:textId="25B02849" w:rsidR="008664D0" w:rsidRPr="00727D36" w:rsidRDefault="00F25078" w:rsidP="009365AE">
            <w:pPr>
              <w:jc w:val="both"/>
            </w:pPr>
            <w:r>
              <w:t>v.</w:t>
            </w:r>
            <w:r w:rsidR="0098518F">
              <w:t xml:space="preserve"> </w:t>
            </w:r>
            <w:r>
              <w:t>r.</w:t>
            </w:r>
          </w:p>
        </w:tc>
        <w:tc>
          <w:tcPr>
            <w:tcW w:w="786" w:type="dxa"/>
            <w:gridSpan w:val="2"/>
            <w:shd w:val="clear" w:color="auto" w:fill="F7CAAC"/>
          </w:tcPr>
          <w:p w14:paraId="0E2CB8F4" w14:textId="77777777" w:rsidR="008664D0" w:rsidRPr="00727D36" w:rsidRDefault="008664D0" w:rsidP="009365AE">
            <w:pPr>
              <w:jc w:val="both"/>
            </w:pPr>
            <w:r w:rsidRPr="00727D36">
              <w:rPr>
                <w:b/>
              </w:rPr>
              <w:t>datum</w:t>
            </w:r>
          </w:p>
        </w:tc>
        <w:tc>
          <w:tcPr>
            <w:tcW w:w="2019" w:type="dxa"/>
            <w:gridSpan w:val="3"/>
          </w:tcPr>
          <w:p w14:paraId="64C033DE" w14:textId="7FF80E5E" w:rsidR="008664D0" w:rsidRPr="00727D36" w:rsidRDefault="008664D0" w:rsidP="009365AE">
            <w:pPr>
              <w:jc w:val="both"/>
            </w:pPr>
            <w:r>
              <w:t>30.</w:t>
            </w:r>
            <w:r w:rsidR="00AF20B4">
              <w:t xml:space="preserve"> </w:t>
            </w:r>
            <w:r>
              <w:t>9.</w:t>
            </w:r>
            <w:r w:rsidR="00AF20B4">
              <w:t xml:space="preserve"> </w:t>
            </w:r>
            <w:r>
              <w:t>2019</w:t>
            </w:r>
          </w:p>
        </w:tc>
      </w:tr>
    </w:tbl>
    <w:p w14:paraId="5924086A" w14:textId="5663AC5D" w:rsidR="00AF20B4" w:rsidRDefault="00AF20B4"/>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791"/>
      </w:tblGrid>
      <w:tr w:rsidR="008664D0" w14:paraId="30509B07" w14:textId="77777777" w:rsidTr="009365AE">
        <w:tc>
          <w:tcPr>
            <w:tcW w:w="9956" w:type="dxa"/>
            <w:gridSpan w:val="11"/>
            <w:tcBorders>
              <w:bottom w:val="double" w:sz="4" w:space="0" w:color="auto"/>
            </w:tcBorders>
            <w:shd w:val="clear" w:color="auto" w:fill="BDD6EE"/>
          </w:tcPr>
          <w:p w14:paraId="58F4543D" w14:textId="32FAC353" w:rsidR="008664D0" w:rsidRDefault="008664D0" w:rsidP="009365AE">
            <w:pPr>
              <w:jc w:val="both"/>
              <w:rPr>
                <w:b/>
                <w:sz w:val="28"/>
              </w:rPr>
            </w:pPr>
            <w:r>
              <w:rPr>
                <w:b/>
                <w:sz w:val="28"/>
              </w:rPr>
              <w:lastRenderedPageBreak/>
              <w:t>C-I – Personální zabezpečení</w:t>
            </w:r>
          </w:p>
        </w:tc>
      </w:tr>
      <w:tr w:rsidR="008664D0" w14:paraId="20E06954" w14:textId="77777777" w:rsidTr="009365AE">
        <w:tc>
          <w:tcPr>
            <w:tcW w:w="2518" w:type="dxa"/>
            <w:tcBorders>
              <w:top w:val="double" w:sz="4" w:space="0" w:color="auto"/>
            </w:tcBorders>
            <w:shd w:val="clear" w:color="auto" w:fill="F7CAAC"/>
          </w:tcPr>
          <w:p w14:paraId="1F58207B" w14:textId="77777777" w:rsidR="008664D0" w:rsidRDefault="008664D0" w:rsidP="009365AE">
            <w:pPr>
              <w:jc w:val="both"/>
              <w:rPr>
                <w:b/>
              </w:rPr>
            </w:pPr>
            <w:r>
              <w:rPr>
                <w:b/>
              </w:rPr>
              <w:t>Vysoká škola</w:t>
            </w:r>
          </w:p>
        </w:tc>
        <w:tc>
          <w:tcPr>
            <w:tcW w:w="7438" w:type="dxa"/>
            <w:gridSpan w:val="10"/>
          </w:tcPr>
          <w:p w14:paraId="12E2C65C" w14:textId="77777777" w:rsidR="008664D0" w:rsidRDefault="008664D0" w:rsidP="009365AE">
            <w:pPr>
              <w:jc w:val="both"/>
            </w:pPr>
            <w:r>
              <w:t>Univerzita Tomáše Bati ve Zlíně</w:t>
            </w:r>
          </w:p>
        </w:tc>
      </w:tr>
      <w:tr w:rsidR="008664D0" w14:paraId="6C626DD5" w14:textId="77777777" w:rsidTr="009365AE">
        <w:tc>
          <w:tcPr>
            <w:tcW w:w="2518" w:type="dxa"/>
            <w:shd w:val="clear" w:color="auto" w:fill="F7CAAC"/>
          </w:tcPr>
          <w:p w14:paraId="5C356DF1" w14:textId="77777777" w:rsidR="008664D0" w:rsidRDefault="008664D0" w:rsidP="009365AE">
            <w:pPr>
              <w:jc w:val="both"/>
              <w:rPr>
                <w:b/>
              </w:rPr>
            </w:pPr>
            <w:r>
              <w:rPr>
                <w:b/>
              </w:rPr>
              <w:t>Součást vysoké školy</w:t>
            </w:r>
          </w:p>
        </w:tc>
        <w:tc>
          <w:tcPr>
            <w:tcW w:w="7438" w:type="dxa"/>
            <w:gridSpan w:val="10"/>
          </w:tcPr>
          <w:p w14:paraId="08C799C2" w14:textId="77777777" w:rsidR="008664D0" w:rsidRDefault="008664D0" w:rsidP="009365AE">
            <w:pPr>
              <w:jc w:val="both"/>
            </w:pPr>
            <w:r>
              <w:t>Fakulta multimediálních komunikací</w:t>
            </w:r>
          </w:p>
        </w:tc>
      </w:tr>
      <w:tr w:rsidR="008664D0" w14:paraId="71685534" w14:textId="77777777" w:rsidTr="009365AE">
        <w:tc>
          <w:tcPr>
            <w:tcW w:w="2518" w:type="dxa"/>
            <w:shd w:val="clear" w:color="auto" w:fill="F7CAAC"/>
          </w:tcPr>
          <w:p w14:paraId="171C73BA" w14:textId="77777777" w:rsidR="008664D0" w:rsidRDefault="008664D0" w:rsidP="009365AE">
            <w:pPr>
              <w:jc w:val="both"/>
              <w:rPr>
                <w:b/>
              </w:rPr>
            </w:pPr>
            <w:r>
              <w:rPr>
                <w:b/>
              </w:rPr>
              <w:t>Název studijního programu</w:t>
            </w:r>
          </w:p>
        </w:tc>
        <w:tc>
          <w:tcPr>
            <w:tcW w:w="7438" w:type="dxa"/>
            <w:gridSpan w:val="10"/>
          </w:tcPr>
          <w:p w14:paraId="3990570D" w14:textId="77777777" w:rsidR="008664D0" w:rsidRDefault="008664D0" w:rsidP="009365AE">
            <w:pPr>
              <w:jc w:val="both"/>
            </w:pPr>
            <w:r>
              <w:t>Teorie a praxe audiovizuální tvorby</w:t>
            </w:r>
          </w:p>
        </w:tc>
      </w:tr>
      <w:tr w:rsidR="008664D0" w14:paraId="345FEBCF" w14:textId="77777777" w:rsidTr="009365AE">
        <w:tc>
          <w:tcPr>
            <w:tcW w:w="2518" w:type="dxa"/>
            <w:shd w:val="clear" w:color="auto" w:fill="F7CAAC"/>
          </w:tcPr>
          <w:p w14:paraId="4A9990AB" w14:textId="77777777" w:rsidR="008664D0" w:rsidRDefault="008664D0" w:rsidP="009365AE">
            <w:pPr>
              <w:jc w:val="both"/>
              <w:rPr>
                <w:b/>
              </w:rPr>
            </w:pPr>
            <w:r>
              <w:rPr>
                <w:b/>
              </w:rPr>
              <w:t>Jméno a příjmení</w:t>
            </w:r>
          </w:p>
        </w:tc>
        <w:tc>
          <w:tcPr>
            <w:tcW w:w="4536" w:type="dxa"/>
            <w:gridSpan w:val="5"/>
          </w:tcPr>
          <w:p w14:paraId="004FD5CE" w14:textId="6AB0FC6F" w:rsidR="008664D0" w:rsidRDefault="008664D0" w:rsidP="009365AE">
            <w:pPr>
              <w:jc w:val="both"/>
            </w:pPr>
            <w:r>
              <w:rPr>
                <w:lang w:val="fr-FR"/>
              </w:rPr>
              <w:t xml:space="preserve">Martin </w:t>
            </w:r>
            <w:r>
              <w:t>Štěpánek</w:t>
            </w:r>
            <w:ins w:id="721" w:author="Ponížilová Hana" w:date="2020-02-13T17:13:00Z">
              <w:r w:rsidR="00A23353">
                <w:t xml:space="preserve"> – </w:t>
              </w:r>
              <w:r w:rsidR="00A23353" w:rsidRPr="00DF3583">
                <w:rPr>
                  <w:b/>
                </w:rPr>
                <w:t>garant specializace Kamera</w:t>
              </w:r>
            </w:ins>
          </w:p>
        </w:tc>
        <w:tc>
          <w:tcPr>
            <w:tcW w:w="709" w:type="dxa"/>
            <w:shd w:val="clear" w:color="auto" w:fill="F7CAAC"/>
          </w:tcPr>
          <w:p w14:paraId="11C9DF9C" w14:textId="77777777" w:rsidR="008664D0" w:rsidRDefault="008664D0" w:rsidP="009365AE">
            <w:pPr>
              <w:jc w:val="both"/>
              <w:rPr>
                <w:b/>
              </w:rPr>
            </w:pPr>
            <w:r>
              <w:rPr>
                <w:b/>
              </w:rPr>
              <w:t>Tituly</w:t>
            </w:r>
          </w:p>
        </w:tc>
        <w:tc>
          <w:tcPr>
            <w:tcW w:w="2193" w:type="dxa"/>
            <w:gridSpan w:val="4"/>
          </w:tcPr>
          <w:p w14:paraId="089417C1" w14:textId="439C49A0" w:rsidR="008664D0" w:rsidRDefault="008664D0" w:rsidP="009365AE">
            <w:pPr>
              <w:jc w:val="both"/>
            </w:pPr>
            <w:r>
              <w:t>Mgr. Art</w:t>
            </w:r>
            <w:r w:rsidR="003B42B7">
              <w:t>.</w:t>
            </w:r>
            <w:r>
              <w:t>, ArtD.</w:t>
            </w:r>
          </w:p>
        </w:tc>
      </w:tr>
      <w:tr w:rsidR="008664D0" w14:paraId="042AF6DE" w14:textId="77777777" w:rsidTr="009365AE">
        <w:tc>
          <w:tcPr>
            <w:tcW w:w="2518" w:type="dxa"/>
            <w:shd w:val="clear" w:color="auto" w:fill="F7CAAC"/>
          </w:tcPr>
          <w:p w14:paraId="5EE64609" w14:textId="77777777" w:rsidR="008664D0" w:rsidRDefault="008664D0" w:rsidP="009365AE">
            <w:pPr>
              <w:jc w:val="both"/>
              <w:rPr>
                <w:b/>
              </w:rPr>
            </w:pPr>
            <w:r>
              <w:rPr>
                <w:b/>
              </w:rPr>
              <w:t>Rok narození</w:t>
            </w:r>
          </w:p>
        </w:tc>
        <w:tc>
          <w:tcPr>
            <w:tcW w:w="829" w:type="dxa"/>
          </w:tcPr>
          <w:p w14:paraId="4319B185" w14:textId="77777777" w:rsidR="008664D0" w:rsidRDefault="008664D0" w:rsidP="009365AE">
            <w:pPr>
              <w:jc w:val="both"/>
            </w:pPr>
            <w:r>
              <w:t>1974</w:t>
            </w:r>
          </w:p>
        </w:tc>
        <w:tc>
          <w:tcPr>
            <w:tcW w:w="1721" w:type="dxa"/>
            <w:shd w:val="clear" w:color="auto" w:fill="F7CAAC"/>
          </w:tcPr>
          <w:p w14:paraId="4BBC0485" w14:textId="77777777" w:rsidR="008664D0" w:rsidRDefault="008664D0" w:rsidP="009365AE">
            <w:pPr>
              <w:jc w:val="both"/>
              <w:rPr>
                <w:b/>
              </w:rPr>
            </w:pPr>
            <w:r>
              <w:rPr>
                <w:b/>
              </w:rPr>
              <w:t>typ vztahu k VŠ</w:t>
            </w:r>
          </w:p>
        </w:tc>
        <w:tc>
          <w:tcPr>
            <w:tcW w:w="992" w:type="dxa"/>
            <w:gridSpan w:val="2"/>
          </w:tcPr>
          <w:p w14:paraId="07064DEB" w14:textId="77777777" w:rsidR="008664D0" w:rsidRDefault="008664D0" w:rsidP="009365AE">
            <w:pPr>
              <w:jc w:val="both"/>
            </w:pPr>
            <w:r>
              <w:t>dpč</w:t>
            </w:r>
          </w:p>
        </w:tc>
        <w:tc>
          <w:tcPr>
            <w:tcW w:w="994" w:type="dxa"/>
            <w:shd w:val="clear" w:color="auto" w:fill="F7CAAC"/>
          </w:tcPr>
          <w:p w14:paraId="17E7DD8E" w14:textId="77777777" w:rsidR="008664D0" w:rsidRDefault="008664D0" w:rsidP="009365AE">
            <w:pPr>
              <w:jc w:val="both"/>
              <w:rPr>
                <w:b/>
              </w:rPr>
            </w:pPr>
            <w:r>
              <w:rPr>
                <w:b/>
              </w:rPr>
              <w:t>rozsah</w:t>
            </w:r>
          </w:p>
        </w:tc>
        <w:tc>
          <w:tcPr>
            <w:tcW w:w="709" w:type="dxa"/>
          </w:tcPr>
          <w:p w14:paraId="352B585E" w14:textId="77777777" w:rsidR="008664D0" w:rsidRDefault="008664D0" w:rsidP="009365AE">
            <w:pPr>
              <w:jc w:val="both"/>
            </w:pPr>
            <w:proofErr w:type="gramStart"/>
            <w:r>
              <w:t>8h</w:t>
            </w:r>
            <w:proofErr w:type="gramEnd"/>
            <w:r>
              <w:t>/t</w:t>
            </w:r>
          </w:p>
        </w:tc>
        <w:tc>
          <w:tcPr>
            <w:tcW w:w="709" w:type="dxa"/>
            <w:gridSpan w:val="2"/>
            <w:shd w:val="clear" w:color="auto" w:fill="F7CAAC"/>
          </w:tcPr>
          <w:p w14:paraId="5AE9E870" w14:textId="77777777" w:rsidR="008664D0" w:rsidRDefault="008664D0" w:rsidP="009365AE">
            <w:pPr>
              <w:jc w:val="both"/>
              <w:rPr>
                <w:b/>
              </w:rPr>
            </w:pPr>
            <w:r>
              <w:rPr>
                <w:b/>
              </w:rPr>
              <w:t>do kdy</w:t>
            </w:r>
          </w:p>
        </w:tc>
        <w:tc>
          <w:tcPr>
            <w:tcW w:w="1484" w:type="dxa"/>
            <w:gridSpan w:val="2"/>
          </w:tcPr>
          <w:p w14:paraId="5A86E5CE" w14:textId="77777777" w:rsidR="008664D0" w:rsidRDefault="008664D0" w:rsidP="009365AE">
            <w:pPr>
              <w:jc w:val="both"/>
            </w:pPr>
          </w:p>
        </w:tc>
      </w:tr>
      <w:tr w:rsidR="008664D0" w14:paraId="1C79756F" w14:textId="77777777" w:rsidTr="009365AE">
        <w:tc>
          <w:tcPr>
            <w:tcW w:w="5068" w:type="dxa"/>
            <w:gridSpan w:val="3"/>
            <w:shd w:val="clear" w:color="auto" w:fill="F7CAAC"/>
          </w:tcPr>
          <w:p w14:paraId="7F4D4CC1" w14:textId="77777777" w:rsidR="008664D0" w:rsidRDefault="008664D0" w:rsidP="009365AE">
            <w:pPr>
              <w:jc w:val="both"/>
              <w:rPr>
                <w:b/>
              </w:rPr>
            </w:pPr>
            <w:r>
              <w:rPr>
                <w:b/>
              </w:rPr>
              <w:t>Typ vztahu na součásti VŠ, která uskutečňuje st. program</w:t>
            </w:r>
          </w:p>
        </w:tc>
        <w:tc>
          <w:tcPr>
            <w:tcW w:w="992" w:type="dxa"/>
            <w:gridSpan w:val="2"/>
          </w:tcPr>
          <w:p w14:paraId="53868B76" w14:textId="77777777" w:rsidR="008664D0" w:rsidRDefault="008664D0" w:rsidP="009365AE">
            <w:pPr>
              <w:jc w:val="both"/>
            </w:pPr>
            <w:r>
              <w:t>dpč</w:t>
            </w:r>
          </w:p>
        </w:tc>
        <w:tc>
          <w:tcPr>
            <w:tcW w:w="994" w:type="dxa"/>
            <w:shd w:val="clear" w:color="auto" w:fill="F7CAAC"/>
          </w:tcPr>
          <w:p w14:paraId="6BA117BD" w14:textId="77777777" w:rsidR="008664D0" w:rsidRDefault="008664D0" w:rsidP="009365AE">
            <w:pPr>
              <w:jc w:val="both"/>
              <w:rPr>
                <w:b/>
              </w:rPr>
            </w:pPr>
            <w:r>
              <w:rPr>
                <w:b/>
              </w:rPr>
              <w:t>rozsah</w:t>
            </w:r>
          </w:p>
        </w:tc>
        <w:tc>
          <w:tcPr>
            <w:tcW w:w="709" w:type="dxa"/>
          </w:tcPr>
          <w:p w14:paraId="1E18A0C1" w14:textId="77777777" w:rsidR="008664D0" w:rsidRDefault="008664D0" w:rsidP="009365AE">
            <w:pPr>
              <w:jc w:val="both"/>
            </w:pPr>
            <w:proofErr w:type="gramStart"/>
            <w:r>
              <w:t>8h</w:t>
            </w:r>
            <w:proofErr w:type="gramEnd"/>
            <w:r>
              <w:t>/t</w:t>
            </w:r>
          </w:p>
        </w:tc>
        <w:tc>
          <w:tcPr>
            <w:tcW w:w="709" w:type="dxa"/>
            <w:gridSpan w:val="2"/>
            <w:shd w:val="clear" w:color="auto" w:fill="F7CAAC"/>
          </w:tcPr>
          <w:p w14:paraId="31DBBF97" w14:textId="77777777" w:rsidR="008664D0" w:rsidRDefault="008664D0" w:rsidP="009365AE">
            <w:pPr>
              <w:jc w:val="both"/>
              <w:rPr>
                <w:b/>
              </w:rPr>
            </w:pPr>
            <w:r>
              <w:rPr>
                <w:b/>
              </w:rPr>
              <w:t>do kdy</w:t>
            </w:r>
          </w:p>
        </w:tc>
        <w:tc>
          <w:tcPr>
            <w:tcW w:w="1484" w:type="dxa"/>
            <w:gridSpan w:val="2"/>
          </w:tcPr>
          <w:p w14:paraId="5651D587" w14:textId="77777777" w:rsidR="008664D0" w:rsidRDefault="008664D0" w:rsidP="009365AE">
            <w:pPr>
              <w:jc w:val="both"/>
            </w:pPr>
          </w:p>
        </w:tc>
      </w:tr>
      <w:tr w:rsidR="008664D0" w14:paraId="73694DDC" w14:textId="77777777" w:rsidTr="009365AE">
        <w:tc>
          <w:tcPr>
            <w:tcW w:w="6060" w:type="dxa"/>
            <w:gridSpan w:val="5"/>
            <w:shd w:val="clear" w:color="auto" w:fill="F7CAAC"/>
          </w:tcPr>
          <w:p w14:paraId="7A9AF18C" w14:textId="77777777" w:rsidR="008664D0" w:rsidRDefault="008664D0" w:rsidP="009365AE">
            <w:pPr>
              <w:jc w:val="both"/>
            </w:pPr>
            <w:r>
              <w:rPr>
                <w:b/>
              </w:rPr>
              <w:t>Další současná působení jako akademický pracovník na jiných VŠ</w:t>
            </w:r>
          </w:p>
        </w:tc>
        <w:tc>
          <w:tcPr>
            <w:tcW w:w="1703" w:type="dxa"/>
            <w:gridSpan w:val="2"/>
            <w:shd w:val="clear" w:color="auto" w:fill="F7CAAC"/>
          </w:tcPr>
          <w:p w14:paraId="253179FA" w14:textId="77777777" w:rsidR="008664D0" w:rsidRDefault="008664D0" w:rsidP="009365AE">
            <w:pPr>
              <w:jc w:val="both"/>
              <w:rPr>
                <w:b/>
              </w:rPr>
            </w:pPr>
            <w:r>
              <w:rPr>
                <w:b/>
              </w:rPr>
              <w:t>typ prac. vztahu</w:t>
            </w:r>
          </w:p>
        </w:tc>
        <w:tc>
          <w:tcPr>
            <w:tcW w:w="2193" w:type="dxa"/>
            <w:gridSpan w:val="4"/>
            <w:shd w:val="clear" w:color="auto" w:fill="F7CAAC"/>
          </w:tcPr>
          <w:p w14:paraId="762137DF" w14:textId="77777777" w:rsidR="008664D0" w:rsidRDefault="008664D0" w:rsidP="009365AE">
            <w:pPr>
              <w:jc w:val="both"/>
              <w:rPr>
                <w:b/>
              </w:rPr>
            </w:pPr>
            <w:r>
              <w:rPr>
                <w:b/>
              </w:rPr>
              <w:t>rozsah</w:t>
            </w:r>
          </w:p>
        </w:tc>
      </w:tr>
      <w:tr w:rsidR="008664D0" w14:paraId="568E81F9" w14:textId="77777777" w:rsidTr="009365AE">
        <w:tc>
          <w:tcPr>
            <w:tcW w:w="6060" w:type="dxa"/>
            <w:gridSpan w:val="5"/>
          </w:tcPr>
          <w:p w14:paraId="29DCE7D6" w14:textId="77777777" w:rsidR="008664D0" w:rsidRDefault="008664D0" w:rsidP="009365AE">
            <w:pPr>
              <w:jc w:val="both"/>
            </w:pPr>
            <w:r>
              <w:t>NE</w:t>
            </w:r>
          </w:p>
        </w:tc>
        <w:tc>
          <w:tcPr>
            <w:tcW w:w="1703" w:type="dxa"/>
            <w:gridSpan w:val="2"/>
          </w:tcPr>
          <w:p w14:paraId="1AB6BA69" w14:textId="77777777" w:rsidR="008664D0" w:rsidRDefault="008664D0" w:rsidP="009365AE">
            <w:pPr>
              <w:jc w:val="both"/>
            </w:pPr>
          </w:p>
        </w:tc>
        <w:tc>
          <w:tcPr>
            <w:tcW w:w="2193" w:type="dxa"/>
            <w:gridSpan w:val="4"/>
          </w:tcPr>
          <w:p w14:paraId="6F1A146D" w14:textId="77777777" w:rsidR="008664D0" w:rsidRDefault="008664D0" w:rsidP="009365AE">
            <w:pPr>
              <w:jc w:val="both"/>
            </w:pPr>
          </w:p>
        </w:tc>
      </w:tr>
      <w:tr w:rsidR="008664D0" w14:paraId="4A4222EC" w14:textId="77777777" w:rsidTr="009365AE">
        <w:tc>
          <w:tcPr>
            <w:tcW w:w="6060" w:type="dxa"/>
            <w:gridSpan w:val="5"/>
          </w:tcPr>
          <w:p w14:paraId="341D0859" w14:textId="77777777" w:rsidR="008664D0" w:rsidRDefault="008664D0" w:rsidP="009365AE">
            <w:pPr>
              <w:jc w:val="both"/>
            </w:pPr>
          </w:p>
        </w:tc>
        <w:tc>
          <w:tcPr>
            <w:tcW w:w="1703" w:type="dxa"/>
            <w:gridSpan w:val="2"/>
          </w:tcPr>
          <w:p w14:paraId="58D5FE78" w14:textId="77777777" w:rsidR="008664D0" w:rsidRDefault="008664D0" w:rsidP="009365AE">
            <w:pPr>
              <w:jc w:val="both"/>
            </w:pPr>
          </w:p>
        </w:tc>
        <w:tc>
          <w:tcPr>
            <w:tcW w:w="2193" w:type="dxa"/>
            <w:gridSpan w:val="4"/>
          </w:tcPr>
          <w:p w14:paraId="24902E04" w14:textId="77777777" w:rsidR="008664D0" w:rsidRDefault="008664D0" w:rsidP="009365AE">
            <w:pPr>
              <w:jc w:val="both"/>
            </w:pPr>
          </w:p>
        </w:tc>
      </w:tr>
      <w:tr w:rsidR="008664D0" w14:paraId="026DAF91" w14:textId="77777777" w:rsidTr="009365AE">
        <w:tc>
          <w:tcPr>
            <w:tcW w:w="6060" w:type="dxa"/>
            <w:gridSpan w:val="5"/>
          </w:tcPr>
          <w:p w14:paraId="66429EE9" w14:textId="77777777" w:rsidR="008664D0" w:rsidRDefault="008664D0" w:rsidP="009365AE">
            <w:pPr>
              <w:jc w:val="both"/>
            </w:pPr>
          </w:p>
        </w:tc>
        <w:tc>
          <w:tcPr>
            <w:tcW w:w="1703" w:type="dxa"/>
            <w:gridSpan w:val="2"/>
          </w:tcPr>
          <w:p w14:paraId="24D72F0E" w14:textId="77777777" w:rsidR="008664D0" w:rsidRDefault="008664D0" w:rsidP="009365AE">
            <w:pPr>
              <w:jc w:val="both"/>
            </w:pPr>
          </w:p>
        </w:tc>
        <w:tc>
          <w:tcPr>
            <w:tcW w:w="2193" w:type="dxa"/>
            <w:gridSpan w:val="4"/>
          </w:tcPr>
          <w:p w14:paraId="6E3500D4" w14:textId="77777777" w:rsidR="008664D0" w:rsidRDefault="008664D0" w:rsidP="009365AE">
            <w:pPr>
              <w:jc w:val="both"/>
            </w:pPr>
          </w:p>
        </w:tc>
      </w:tr>
      <w:tr w:rsidR="008664D0" w14:paraId="57C3D07A" w14:textId="77777777" w:rsidTr="009365AE">
        <w:tc>
          <w:tcPr>
            <w:tcW w:w="6060" w:type="dxa"/>
            <w:gridSpan w:val="5"/>
          </w:tcPr>
          <w:p w14:paraId="44F50C8A" w14:textId="77777777" w:rsidR="008664D0" w:rsidRDefault="008664D0" w:rsidP="009365AE">
            <w:pPr>
              <w:jc w:val="both"/>
            </w:pPr>
          </w:p>
        </w:tc>
        <w:tc>
          <w:tcPr>
            <w:tcW w:w="1703" w:type="dxa"/>
            <w:gridSpan w:val="2"/>
          </w:tcPr>
          <w:p w14:paraId="07EEF330" w14:textId="77777777" w:rsidR="008664D0" w:rsidRDefault="008664D0" w:rsidP="009365AE">
            <w:pPr>
              <w:jc w:val="both"/>
            </w:pPr>
          </w:p>
        </w:tc>
        <w:tc>
          <w:tcPr>
            <w:tcW w:w="2193" w:type="dxa"/>
            <w:gridSpan w:val="4"/>
          </w:tcPr>
          <w:p w14:paraId="74F435E0" w14:textId="77777777" w:rsidR="008664D0" w:rsidRDefault="008664D0" w:rsidP="009365AE">
            <w:pPr>
              <w:jc w:val="both"/>
            </w:pPr>
          </w:p>
        </w:tc>
      </w:tr>
      <w:tr w:rsidR="008664D0" w14:paraId="41C77202" w14:textId="77777777" w:rsidTr="009365AE">
        <w:tc>
          <w:tcPr>
            <w:tcW w:w="9956" w:type="dxa"/>
            <w:gridSpan w:val="11"/>
            <w:shd w:val="clear" w:color="auto" w:fill="F7CAAC"/>
          </w:tcPr>
          <w:p w14:paraId="0E21CD23" w14:textId="77777777" w:rsidR="008664D0" w:rsidRDefault="008664D0" w:rsidP="009365AE">
            <w:pPr>
              <w:jc w:val="both"/>
            </w:pPr>
            <w:r>
              <w:rPr>
                <w:b/>
              </w:rPr>
              <w:t>Předměty příslušného studijního programu a způsob zapojení do jejich výuky, příp. další zapojení do uskutečňování studijního programu</w:t>
            </w:r>
          </w:p>
        </w:tc>
      </w:tr>
      <w:tr w:rsidR="008664D0" w14:paraId="1C399E17" w14:textId="77777777" w:rsidTr="009365AE">
        <w:trPr>
          <w:trHeight w:val="1118"/>
        </w:trPr>
        <w:tc>
          <w:tcPr>
            <w:tcW w:w="9956" w:type="dxa"/>
            <w:gridSpan w:val="11"/>
            <w:tcBorders>
              <w:top w:val="nil"/>
            </w:tcBorders>
          </w:tcPr>
          <w:p w14:paraId="1B6D9CB5" w14:textId="77777777" w:rsidR="008664D0" w:rsidRDefault="008664D0" w:rsidP="009365AE">
            <w:pPr>
              <w:jc w:val="both"/>
            </w:pPr>
          </w:p>
          <w:p w14:paraId="57218765" w14:textId="77777777" w:rsidR="008664D0" w:rsidRDefault="008664D0" w:rsidP="009365AE">
            <w:pPr>
              <w:jc w:val="both"/>
            </w:pPr>
            <w:r>
              <w:t>Audiovizuální praktika Kamera 7-9 (garant, vedoucí semináře)</w:t>
            </w:r>
          </w:p>
          <w:p w14:paraId="3C541E02" w14:textId="786A901D" w:rsidR="008664D0" w:rsidRDefault="008664D0" w:rsidP="009365AE">
            <w:pPr>
              <w:jc w:val="both"/>
            </w:pPr>
            <w:r>
              <w:t xml:space="preserve">Kamera diplomový projekt </w:t>
            </w:r>
            <w:ins w:id="722" w:author="Ponížilová Hana" w:date="2020-02-13T17:13:00Z">
              <w:r w:rsidR="00A23353">
                <w:t>(garant, 10 % výuky, vedoucí semináře)</w:t>
              </w:r>
            </w:ins>
            <w:del w:id="723" w:author="Ponížilová Hana" w:date="2020-02-13T17:13:00Z">
              <w:r w:rsidDel="00A23353">
                <w:delText>(garant)</w:delText>
              </w:r>
            </w:del>
          </w:p>
          <w:p w14:paraId="02101749" w14:textId="77777777" w:rsidR="008664D0" w:rsidRDefault="008664D0" w:rsidP="009365AE">
            <w:pPr>
              <w:jc w:val="both"/>
            </w:pPr>
            <w:r>
              <w:t>Teorie a technologie Kamera 7-9 (garant, vedoucí semináře)</w:t>
            </w:r>
          </w:p>
          <w:p w14:paraId="3E59F5DB" w14:textId="77777777" w:rsidR="008664D0" w:rsidRDefault="008664D0" w:rsidP="009365AE">
            <w:pPr>
              <w:jc w:val="both"/>
            </w:pPr>
            <w:r>
              <w:rPr>
                <w:rFonts w:eastAsia="Calibri"/>
              </w:rPr>
              <w:t>Workshopy 1,2</w:t>
            </w:r>
          </w:p>
        </w:tc>
      </w:tr>
      <w:tr w:rsidR="008664D0" w14:paraId="6E67AE23" w14:textId="77777777" w:rsidTr="009365AE">
        <w:tc>
          <w:tcPr>
            <w:tcW w:w="9956" w:type="dxa"/>
            <w:gridSpan w:val="11"/>
            <w:shd w:val="clear" w:color="auto" w:fill="F7CAAC"/>
          </w:tcPr>
          <w:p w14:paraId="6972A66E" w14:textId="77777777" w:rsidR="008664D0" w:rsidRDefault="008664D0" w:rsidP="009365AE">
            <w:pPr>
              <w:jc w:val="both"/>
            </w:pPr>
            <w:r>
              <w:rPr>
                <w:b/>
              </w:rPr>
              <w:t xml:space="preserve">Údaje o vzdělání na VŠ </w:t>
            </w:r>
          </w:p>
        </w:tc>
      </w:tr>
      <w:tr w:rsidR="008664D0" w14:paraId="20AC9CFC" w14:textId="77777777" w:rsidTr="009365AE">
        <w:trPr>
          <w:trHeight w:val="938"/>
        </w:trPr>
        <w:tc>
          <w:tcPr>
            <w:tcW w:w="9956" w:type="dxa"/>
            <w:gridSpan w:val="11"/>
            <w:shd w:val="clear" w:color="auto" w:fill="auto"/>
          </w:tcPr>
          <w:p w14:paraId="1A906F4D" w14:textId="77777777" w:rsidR="008664D0" w:rsidRPr="0068667B" w:rsidRDefault="008664D0" w:rsidP="009365AE"/>
          <w:p w14:paraId="320A96BE" w14:textId="77777777" w:rsidR="008664D0" w:rsidRDefault="008664D0" w:rsidP="009365AE">
            <w:r>
              <w:t>1996-2002: AMU Praha, Filmová akademie múzický</w:t>
            </w:r>
            <w:r>
              <w:rPr>
                <w:lang w:val="de-DE"/>
              </w:rPr>
              <w:t>ch um</w:t>
            </w:r>
            <w:r>
              <w:t>ění, Katedra kamery, MgA.</w:t>
            </w:r>
          </w:p>
          <w:p w14:paraId="5B45D296" w14:textId="77777777" w:rsidR="008664D0" w:rsidRPr="00532068" w:rsidRDefault="008664D0" w:rsidP="009365AE"/>
        </w:tc>
      </w:tr>
      <w:tr w:rsidR="008664D0" w14:paraId="77B92C94" w14:textId="77777777" w:rsidTr="009365AE">
        <w:tc>
          <w:tcPr>
            <w:tcW w:w="9956" w:type="dxa"/>
            <w:gridSpan w:val="11"/>
            <w:shd w:val="clear" w:color="auto" w:fill="F7CAAC"/>
          </w:tcPr>
          <w:p w14:paraId="190F36E2" w14:textId="77777777" w:rsidR="008664D0" w:rsidRDefault="008664D0" w:rsidP="009365AE">
            <w:pPr>
              <w:jc w:val="both"/>
              <w:rPr>
                <w:b/>
              </w:rPr>
            </w:pPr>
            <w:r>
              <w:rPr>
                <w:b/>
              </w:rPr>
              <w:t>Údaje o odborném působení od absolvování VŠ</w:t>
            </w:r>
          </w:p>
        </w:tc>
      </w:tr>
      <w:tr w:rsidR="008664D0" w14:paraId="5093DF8C" w14:textId="77777777" w:rsidTr="009365AE">
        <w:trPr>
          <w:trHeight w:val="1296"/>
        </w:trPr>
        <w:tc>
          <w:tcPr>
            <w:tcW w:w="9956" w:type="dxa"/>
            <w:gridSpan w:val="11"/>
          </w:tcPr>
          <w:p w14:paraId="15F0179D" w14:textId="77777777" w:rsidR="008664D0" w:rsidRDefault="008664D0" w:rsidP="009365AE">
            <w:pPr>
              <w:rPr>
                <w:color w:val="000000"/>
                <w:shd w:val="clear" w:color="auto" w:fill="E3E7E9"/>
              </w:rPr>
            </w:pPr>
          </w:p>
          <w:p w14:paraId="36C6A09A" w14:textId="77777777" w:rsidR="008664D0" w:rsidRDefault="008664D0" w:rsidP="009365AE">
            <w:r>
              <w:t>Od 2002 - filmový kameraman OSVČ</w:t>
            </w:r>
          </w:p>
          <w:p w14:paraId="7D0C011E" w14:textId="77777777" w:rsidR="008664D0" w:rsidRPr="006B5795" w:rsidRDefault="008664D0" w:rsidP="009365AE">
            <w:proofErr w:type="gramStart"/>
            <w:r>
              <w:t>2017-dosud</w:t>
            </w:r>
            <w:proofErr w:type="gramEnd"/>
            <w:r>
              <w:t>: Univerzita Tomáše Bati ve Zlíně, Fakulta multimediálních komunikací, akademický pracovník</w:t>
            </w:r>
          </w:p>
        </w:tc>
      </w:tr>
      <w:tr w:rsidR="008664D0" w14:paraId="4D7B7621" w14:textId="77777777" w:rsidTr="009365AE">
        <w:trPr>
          <w:trHeight w:val="250"/>
        </w:trPr>
        <w:tc>
          <w:tcPr>
            <w:tcW w:w="9956" w:type="dxa"/>
            <w:gridSpan w:val="11"/>
            <w:shd w:val="clear" w:color="auto" w:fill="F7CAAC"/>
          </w:tcPr>
          <w:p w14:paraId="53F3DD3E" w14:textId="77777777" w:rsidR="008664D0" w:rsidRDefault="008664D0" w:rsidP="009365AE">
            <w:pPr>
              <w:jc w:val="both"/>
            </w:pPr>
            <w:r>
              <w:rPr>
                <w:b/>
              </w:rPr>
              <w:t>Zkušenosti s vedením kvalifikačních a rigorózních prací</w:t>
            </w:r>
          </w:p>
        </w:tc>
      </w:tr>
      <w:tr w:rsidR="008664D0" w14:paraId="488EAE24" w14:textId="77777777" w:rsidTr="009365AE">
        <w:trPr>
          <w:trHeight w:val="709"/>
        </w:trPr>
        <w:tc>
          <w:tcPr>
            <w:tcW w:w="9956" w:type="dxa"/>
            <w:gridSpan w:val="11"/>
          </w:tcPr>
          <w:p w14:paraId="146FAB54" w14:textId="77777777" w:rsidR="008664D0" w:rsidRDefault="008664D0" w:rsidP="009365AE">
            <w:pPr>
              <w:jc w:val="both"/>
            </w:pPr>
          </w:p>
          <w:p w14:paraId="1B0C791B" w14:textId="77777777" w:rsidR="008664D0" w:rsidRDefault="008664D0" w:rsidP="009365AE">
            <w:pPr>
              <w:jc w:val="both"/>
            </w:pPr>
            <w:r>
              <w:rPr>
                <w:lang w:val="da-DK"/>
              </w:rPr>
              <w:t>Veden</w:t>
            </w:r>
            <w:r>
              <w:t xml:space="preserve">í </w:t>
            </w:r>
            <w:r>
              <w:rPr>
                <w:lang w:val="nl-NL"/>
              </w:rPr>
              <w:t>5 magistersk</w:t>
            </w:r>
            <w:r>
              <w:t>ých prací.</w:t>
            </w:r>
          </w:p>
        </w:tc>
      </w:tr>
      <w:tr w:rsidR="008664D0" w14:paraId="37BB0A42" w14:textId="77777777" w:rsidTr="009365AE">
        <w:trPr>
          <w:cantSplit/>
        </w:trPr>
        <w:tc>
          <w:tcPr>
            <w:tcW w:w="3347" w:type="dxa"/>
            <w:gridSpan w:val="2"/>
            <w:tcBorders>
              <w:top w:val="single" w:sz="12" w:space="0" w:color="auto"/>
            </w:tcBorders>
            <w:shd w:val="clear" w:color="auto" w:fill="F7CAAC"/>
          </w:tcPr>
          <w:p w14:paraId="24BB70CC" w14:textId="77777777" w:rsidR="008664D0" w:rsidRDefault="008664D0" w:rsidP="009365AE">
            <w:pPr>
              <w:jc w:val="both"/>
            </w:pPr>
            <w:r>
              <w:rPr>
                <w:b/>
              </w:rPr>
              <w:t xml:space="preserve">Obor habilitačního řízení </w:t>
            </w:r>
          </w:p>
        </w:tc>
        <w:tc>
          <w:tcPr>
            <w:tcW w:w="2245" w:type="dxa"/>
            <w:gridSpan w:val="2"/>
            <w:tcBorders>
              <w:top w:val="single" w:sz="12" w:space="0" w:color="auto"/>
            </w:tcBorders>
            <w:shd w:val="clear" w:color="auto" w:fill="F7CAAC"/>
          </w:tcPr>
          <w:p w14:paraId="45E31428" w14:textId="77777777" w:rsidR="008664D0" w:rsidRDefault="008664D0" w:rsidP="009365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891866" w14:textId="77777777" w:rsidR="008664D0" w:rsidRDefault="008664D0" w:rsidP="009365AE">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D79E10A" w14:textId="77777777" w:rsidR="008664D0" w:rsidRDefault="008664D0" w:rsidP="009365AE">
            <w:pPr>
              <w:jc w:val="both"/>
              <w:rPr>
                <w:b/>
              </w:rPr>
            </w:pPr>
            <w:r>
              <w:rPr>
                <w:b/>
              </w:rPr>
              <w:t>Ohlasy publikací</w:t>
            </w:r>
          </w:p>
        </w:tc>
      </w:tr>
      <w:tr w:rsidR="008664D0" w14:paraId="7ABD41DD" w14:textId="77777777" w:rsidTr="009365AE">
        <w:trPr>
          <w:cantSplit/>
        </w:trPr>
        <w:tc>
          <w:tcPr>
            <w:tcW w:w="3347" w:type="dxa"/>
            <w:gridSpan w:val="2"/>
          </w:tcPr>
          <w:p w14:paraId="1D8566B6" w14:textId="77777777" w:rsidR="008664D0" w:rsidRDefault="008664D0" w:rsidP="009365AE">
            <w:pPr>
              <w:jc w:val="both"/>
            </w:pPr>
          </w:p>
        </w:tc>
        <w:tc>
          <w:tcPr>
            <w:tcW w:w="2245" w:type="dxa"/>
            <w:gridSpan w:val="2"/>
          </w:tcPr>
          <w:p w14:paraId="21C21AB4" w14:textId="77777777" w:rsidR="008664D0" w:rsidRDefault="008664D0" w:rsidP="009365AE">
            <w:pPr>
              <w:jc w:val="both"/>
            </w:pPr>
          </w:p>
        </w:tc>
        <w:tc>
          <w:tcPr>
            <w:tcW w:w="2248" w:type="dxa"/>
            <w:gridSpan w:val="4"/>
            <w:tcBorders>
              <w:right w:val="single" w:sz="12" w:space="0" w:color="auto"/>
            </w:tcBorders>
          </w:tcPr>
          <w:p w14:paraId="2E8722EA" w14:textId="77777777" w:rsidR="008664D0" w:rsidRDefault="008664D0" w:rsidP="009365AE">
            <w:pPr>
              <w:jc w:val="both"/>
            </w:pPr>
          </w:p>
        </w:tc>
        <w:tc>
          <w:tcPr>
            <w:tcW w:w="632" w:type="dxa"/>
            <w:tcBorders>
              <w:left w:val="single" w:sz="12" w:space="0" w:color="auto"/>
            </w:tcBorders>
            <w:shd w:val="clear" w:color="auto" w:fill="F7CAAC"/>
          </w:tcPr>
          <w:p w14:paraId="11533557" w14:textId="77777777" w:rsidR="008664D0" w:rsidRDefault="008664D0" w:rsidP="009365AE">
            <w:pPr>
              <w:jc w:val="both"/>
            </w:pPr>
            <w:r>
              <w:rPr>
                <w:b/>
              </w:rPr>
              <w:t>WOS</w:t>
            </w:r>
          </w:p>
        </w:tc>
        <w:tc>
          <w:tcPr>
            <w:tcW w:w="693" w:type="dxa"/>
            <w:shd w:val="clear" w:color="auto" w:fill="F7CAAC"/>
          </w:tcPr>
          <w:p w14:paraId="40320546" w14:textId="77777777" w:rsidR="008664D0" w:rsidRDefault="008664D0" w:rsidP="009365AE">
            <w:pPr>
              <w:jc w:val="both"/>
              <w:rPr>
                <w:sz w:val="18"/>
              </w:rPr>
            </w:pPr>
            <w:r>
              <w:rPr>
                <w:b/>
                <w:sz w:val="18"/>
              </w:rPr>
              <w:t>Scopus</w:t>
            </w:r>
          </w:p>
        </w:tc>
        <w:tc>
          <w:tcPr>
            <w:tcW w:w="791" w:type="dxa"/>
            <w:shd w:val="clear" w:color="auto" w:fill="F7CAAC"/>
          </w:tcPr>
          <w:p w14:paraId="5A0130E2" w14:textId="77777777" w:rsidR="008664D0" w:rsidRDefault="008664D0" w:rsidP="009365AE">
            <w:pPr>
              <w:jc w:val="both"/>
            </w:pPr>
            <w:r>
              <w:rPr>
                <w:b/>
                <w:sz w:val="18"/>
              </w:rPr>
              <w:t>ostatní</w:t>
            </w:r>
          </w:p>
        </w:tc>
      </w:tr>
      <w:tr w:rsidR="008664D0" w14:paraId="4F778A92" w14:textId="77777777" w:rsidTr="009365AE">
        <w:trPr>
          <w:cantSplit/>
          <w:trHeight w:val="70"/>
        </w:trPr>
        <w:tc>
          <w:tcPr>
            <w:tcW w:w="3347" w:type="dxa"/>
            <w:gridSpan w:val="2"/>
            <w:shd w:val="clear" w:color="auto" w:fill="F7CAAC"/>
          </w:tcPr>
          <w:p w14:paraId="4994AD7A" w14:textId="77777777" w:rsidR="008664D0" w:rsidRDefault="008664D0" w:rsidP="009365AE">
            <w:pPr>
              <w:jc w:val="both"/>
            </w:pPr>
            <w:r>
              <w:rPr>
                <w:b/>
              </w:rPr>
              <w:t>Obor jmenovacího řízení</w:t>
            </w:r>
          </w:p>
        </w:tc>
        <w:tc>
          <w:tcPr>
            <w:tcW w:w="2245" w:type="dxa"/>
            <w:gridSpan w:val="2"/>
            <w:shd w:val="clear" w:color="auto" w:fill="F7CAAC"/>
          </w:tcPr>
          <w:p w14:paraId="67CFF444" w14:textId="77777777" w:rsidR="008664D0" w:rsidRDefault="008664D0" w:rsidP="009365AE">
            <w:pPr>
              <w:jc w:val="both"/>
            </w:pPr>
            <w:r>
              <w:rPr>
                <w:b/>
              </w:rPr>
              <w:t>Rok udělení hodnosti</w:t>
            </w:r>
          </w:p>
        </w:tc>
        <w:tc>
          <w:tcPr>
            <w:tcW w:w="2248" w:type="dxa"/>
            <w:gridSpan w:val="4"/>
            <w:tcBorders>
              <w:right w:val="single" w:sz="12" w:space="0" w:color="auto"/>
            </w:tcBorders>
            <w:shd w:val="clear" w:color="auto" w:fill="F7CAAC"/>
          </w:tcPr>
          <w:p w14:paraId="2FDAB177" w14:textId="77777777" w:rsidR="008664D0" w:rsidRDefault="008664D0" w:rsidP="009365AE">
            <w:pPr>
              <w:jc w:val="both"/>
            </w:pPr>
            <w:r>
              <w:rPr>
                <w:b/>
              </w:rPr>
              <w:t>Řízení konáno na VŠ</w:t>
            </w:r>
          </w:p>
        </w:tc>
        <w:tc>
          <w:tcPr>
            <w:tcW w:w="632" w:type="dxa"/>
            <w:vMerge w:val="restart"/>
            <w:tcBorders>
              <w:left w:val="single" w:sz="12" w:space="0" w:color="auto"/>
            </w:tcBorders>
          </w:tcPr>
          <w:p w14:paraId="73D6F71F" w14:textId="77777777" w:rsidR="008664D0" w:rsidRDefault="008664D0" w:rsidP="009365AE">
            <w:pPr>
              <w:jc w:val="both"/>
              <w:rPr>
                <w:b/>
              </w:rPr>
            </w:pPr>
          </w:p>
        </w:tc>
        <w:tc>
          <w:tcPr>
            <w:tcW w:w="693" w:type="dxa"/>
            <w:vMerge w:val="restart"/>
          </w:tcPr>
          <w:p w14:paraId="18D358C0" w14:textId="77777777" w:rsidR="008664D0" w:rsidRDefault="008664D0" w:rsidP="009365AE">
            <w:pPr>
              <w:jc w:val="both"/>
              <w:rPr>
                <w:b/>
              </w:rPr>
            </w:pPr>
          </w:p>
        </w:tc>
        <w:tc>
          <w:tcPr>
            <w:tcW w:w="791" w:type="dxa"/>
            <w:vMerge w:val="restart"/>
          </w:tcPr>
          <w:p w14:paraId="7F007438" w14:textId="77777777" w:rsidR="008664D0" w:rsidRDefault="008664D0" w:rsidP="009365AE">
            <w:pPr>
              <w:jc w:val="both"/>
              <w:rPr>
                <w:b/>
              </w:rPr>
            </w:pPr>
          </w:p>
        </w:tc>
      </w:tr>
      <w:tr w:rsidR="008664D0" w14:paraId="54B2521F" w14:textId="77777777" w:rsidTr="009365AE">
        <w:trPr>
          <w:trHeight w:val="205"/>
        </w:trPr>
        <w:tc>
          <w:tcPr>
            <w:tcW w:w="3347" w:type="dxa"/>
            <w:gridSpan w:val="2"/>
          </w:tcPr>
          <w:p w14:paraId="380BD131" w14:textId="77777777" w:rsidR="008664D0" w:rsidRDefault="008664D0" w:rsidP="009365AE">
            <w:pPr>
              <w:jc w:val="both"/>
            </w:pPr>
          </w:p>
        </w:tc>
        <w:tc>
          <w:tcPr>
            <w:tcW w:w="2245" w:type="dxa"/>
            <w:gridSpan w:val="2"/>
          </w:tcPr>
          <w:p w14:paraId="38650996" w14:textId="77777777" w:rsidR="008664D0" w:rsidRDefault="008664D0" w:rsidP="009365AE">
            <w:pPr>
              <w:jc w:val="both"/>
            </w:pPr>
          </w:p>
        </w:tc>
        <w:tc>
          <w:tcPr>
            <w:tcW w:w="2248" w:type="dxa"/>
            <w:gridSpan w:val="4"/>
            <w:tcBorders>
              <w:right w:val="single" w:sz="12" w:space="0" w:color="auto"/>
            </w:tcBorders>
          </w:tcPr>
          <w:p w14:paraId="172D8F98" w14:textId="77777777" w:rsidR="008664D0" w:rsidRDefault="008664D0" w:rsidP="009365AE">
            <w:pPr>
              <w:jc w:val="both"/>
            </w:pPr>
          </w:p>
        </w:tc>
        <w:tc>
          <w:tcPr>
            <w:tcW w:w="632" w:type="dxa"/>
            <w:vMerge/>
            <w:tcBorders>
              <w:left w:val="single" w:sz="12" w:space="0" w:color="auto"/>
            </w:tcBorders>
            <w:vAlign w:val="center"/>
          </w:tcPr>
          <w:p w14:paraId="49EA745D" w14:textId="77777777" w:rsidR="008664D0" w:rsidRDefault="008664D0" w:rsidP="009365AE">
            <w:pPr>
              <w:rPr>
                <w:b/>
              </w:rPr>
            </w:pPr>
          </w:p>
        </w:tc>
        <w:tc>
          <w:tcPr>
            <w:tcW w:w="693" w:type="dxa"/>
            <w:vMerge/>
            <w:vAlign w:val="center"/>
          </w:tcPr>
          <w:p w14:paraId="427EEBD3" w14:textId="77777777" w:rsidR="008664D0" w:rsidRDefault="008664D0" w:rsidP="009365AE">
            <w:pPr>
              <w:rPr>
                <w:b/>
              </w:rPr>
            </w:pPr>
          </w:p>
        </w:tc>
        <w:tc>
          <w:tcPr>
            <w:tcW w:w="791" w:type="dxa"/>
            <w:vMerge/>
            <w:vAlign w:val="center"/>
          </w:tcPr>
          <w:p w14:paraId="1A29E7E7" w14:textId="77777777" w:rsidR="008664D0" w:rsidRDefault="008664D0" w:rsidP="009365AE">
            <w:pPr>
              <w:rPr>
                <w:b/>
              </w:rPr>
            </w:pPr>
          </w:p>
        </w:tc>
      </w:tr>
      <w:tr w:rsidR="008664D0" w14:paraId="607B7D77" w14:textId="77777777" w:rsidTr="009365AE">
        <w:tc>
          <w:tcPr>
            <w:tcW w:w="9956" w:type="dxa"/>
            <w:gridSpan w:val="11"/>
            <w:shd w:val="clear" w:color="auto" w:fill="F7CAAC"/>
          </w:tcPr>
          <w:p w14:paraId="58055ADC" w14:textId="77777777" w:rsidR="008664D0" w:rsidRDefault="008664D0" w:rsidP="009365AE">
            <w:pPr>
              <w:jc w:val="both"/>
              <w:rPr>
                <w:b/>
              </w:rPr>
            </w:pPr>
            <w:r>
              <w:rPr>
                <w:b/>
              </w:rPr>
              <w:t xml:space="preserve">Přehled o nejvýznamnější publikační a další tvůrčí činnosti nebo další profesní činnosti u odborníků z praxe vztahující se k zabezpečovaným předmětům </w:t>
            </w:r>
          </w:p>
        </w:tc>
      </w:tr>
      <w:tr w:rsidR="008664D0" w14:paraId="2AA3511E" w14:textId="77777777" w:rsidTr="009365AE">
        <w:trPr>
          <w:trHeight w:val="1837"/>
        </w:trPr>
        <w:tc>
          <w:tcPr>
            <w:tcW w:w="9956" w:type="dxa"/>
            <w:gridSpan w:val="11"/>
          </w:tcPr>
          <w:p w14:paraId="7C892C5F" w14:textId="77777777" w:rsidR="008664D0" w:rsidRDefault="008664D0" w:rsidP="009365AE">
            <w:r>
              <w:t>Hraná tvorba:</w:t>
            </w:r>
          </w:p>
          <w:p w14:paraId="3578392A" w14:textId="77777777" w:rsidR="008664D0" w:rsidRDefault="008664D0" w:rsidP="009365AE">
            <w:r>
              <w:t>2019 - Až budou krávy lítat</w:t>
            </w:r>
          </w:p>
          <w:p w14:paraId="6035D573" w14:textId="77777777" w:rsidR="008664D0" w:rsidRDefault="008664D0" w:rsidP="009365AE">
            <w:r>
              <w:t>2019 - Nevidím, neslyším</w:t>
            </w:r>
          </w:p>
          <w:p w14:paraId="0C4A8AC7" w14:textId="77777777" w:rsidR="008664D0" w:rsidRDefault="008664D0" w:rsidP="009365AE">
            <w:r>
              <w:t>2018 - Prezident Blaník</w:t>
            </w:r>
          </w:p>
          <w:p w14:paraId="22BA9A49" w14:textId="77777777" w:rsidR="008664D0" w:rsidRDefault="008664D0" w:rsidP="009365AE">
            <w:r>
              <w:t>2018 - Alpha code</w:t>
            </w:r>
          </w:p>
          <w:p w14:paraId="6BBD9984" w14:textId="77777777" w:rsidR="008664D0" w:rsidRDefault="008664D0" w:rsidP="009365AE">
            <w:r>
              <w:t>2017 - Svět pod hlavou</w:t>
            </w:r>
          </w:p>
          <w:p w14:paraId="63B7433A" w14:textId="77777777" w:rsidR="008664D0" w:rsidRDefault="008664D0" w:rsidP="009365AE">
            <w:r>
              <w:t>2016 - Já, Mattoni</w:t>
            </w:r>
          </w:p>
          <w:p w14:paraId="089B0607" w14:textId="77777777" w:rsidR="008664D0" w:rsidRDefault="008664D0" w:rsidP="009365AE">
            <w:r>
              <w:t>2016 - Žrouti</w:t>
            </w:r>
          </w:p>
          <w:p w14:paraId="3E42FAFB" w14:textId="77777777" w:rsidR="008664D0" w:rsidRPr="009E505D" w:rsidRDefault="008664D0" w:rsidP="009365AE">
            <w:pPr>
              <w:jc w:val="both"/>
              <w:rPr>
                <w:color w:val="000000" w:themeColor="text1"/>
              </w:rPr>
            </w:pPr>
          </w:p>
        </w:tc>
      </w:tr>
      <w:tr w:rsidR="008664D0" w14:paraId="7C20FCC6" w14:textId="77777777" w:rsidTr="009365AE">
        <w:trPr>
          <w:trHeight w:val="218"/>
        </w:trPr>
        <w:tc>
          <w:tcPr>
            <w:tcW w:w="9956" w:type="dxa"/>
            <w:gridSpan w:val="11"/>
            <w:shd w:val="clear" w:color="auto" w:fill="F7CAAC"/>
          </w:tcPr>
          <w:p w14:paraId="566BAEE2" w14:textId="77777777" w:rsidR="008664D0" w:rsidRDefault="008664D0" w:rsidP="009365AE">
            <w:pPr>
              <w:rPr>
                <w:b/>
              </w:rPr>
            </w:pPr>
            <w:r>
              <w:rPr>
                <w:b/>
              </w:rPr>
              <w:t>Působení v zahraničí</w:t>
            </w:r>
          </w:p>
        </w:tc>
      </w:tr>
      <w:tr w:rsidR="008664D0" w14:paraId="219F3273" w14:textId="77777777" w:rsidTr="009365AE">
        <w:trPr>
          <w:trHeight w:val="328"/>
        </w:trPr>
        <w:tc>
          <w:tcPr>
            <w:tcW w:w="9956" w:type="dxa"/>
            <w:gridSpan w:val="11"/>
          </w:tcPr>
          <w:p w14:paraId="188E2E9E" w14:textId="77777777" w:rsidR="008664D0" w:rsidRPr="00AE2404" w:rsidRDefault="008664D0" w:rsidP="009365AE">
            <w:pPr>
              <w:pStyle w:val="Odstavecseseznamem"/>
              <w:rPr>
                <w:b/>
              </w:rPr>
            </w:pPr>
            <w:r>
              <w:t xml:space="preserve">Natáčení a spolupráce na projektech: “ The Island President”, “ Lake Mead “, “ California Burreau of tourisme”, Google, Teradata, </w:t>
            </w:r>
            <w:proofErr w:type="gramStart"/>
            <w:r>
              <w:t>NBA - Sacramento</w:t>
            </w:r>
            <w:proofErr w:type="gramEnd"/>
            <w:r>
              <w:t xml:space="preserve"> Kings, SMUD</w:t>
            </w:r>
          </w:p>
        </w:tc>
      </w:tr>
      <w:tr w:rsidR="008664D0" w14:paraId="3FF739D7" w14:textId="77777777" w:rsidTr="009365AE">
        <w:trPr>
          <w:cantSplit/>
          <w:trHeight w:val="470"/>
        </w:trPr>
        <w:tc>
          <w:tcPr>
            <w:tcW w:w="2518" w:type="dxa"/>
            <w:shd w:val="clear" w:color="auto" w:fill="F7CAAC"/>
          </w:tcPr>
          <w:p w14:paraId="735F3174" w14:textId="77777777" w:rsidR="008664D0" w:rsidRDefault="008664D0" w:rsidP="009365AE">
            <w:pPr>
              <w:jc w:val="both"/>
              <w:rPr>
                <w:b/>
              </w:rPr>
            </w:pPr>
            <w:r>
              <w:rPr>
                <w:b/>
              </w:rPr>
              <w:t xml:space="preserve">Podpis </w:t>
            </w:r>
          </w:p>
        </w:tc>
        <w:tc>
          <w:tcPr>
            <w:tcW w:w="4536" w:type="dxa"/>
            <w:gridSpan w:val="5"/>
          </w:tcPr>
          <w:p w14:paraId="25F91A84" w14:textId="77777777" w:rsidR="008664D0" w:rsidRDefault="008664D0" w:rsidP="009365AE">
            <w:pPr>
              <w:jc w:val="both"/>
            </w:pPr>
            <w:r>
              <w:t xml:space="preserve">v. r. </w:t>
            </w:r>
          </w:p>
        </w:tc>
        <w:tc>
          <w:tcPr>
            <w:tcW w:w="786" w:type="dxa"/>
            <w:gridSpan w:val="2"/>
            <w:shd w:val="clear" w:color="auto" w:fill="F7CAAC"/>
          </w:tcPr>
          <w:p w14:paraId="607AF8AB" w14:textId="77777777" w:rsidR="008664D0" w:rsidRDefault="008664D0" w:rsidP="009365AE">
            <w:pPr>
              <w:jc w:val="both"/>
            </w:pPr>
            <w:r>
              <w:rPr>
                <w:b/>
              </w:rPr>
              <w:t>datum</w:t>
            </w:r>
          </w:p>
        </w:tc>
        <w:tc>
          <w:tcPr>
            <w:tcW w:w="2116" w:type="dxa"/>
            <w:gridSpan w:val="3"/>
          </w:tcPr>
          <w:p w14:paraId="68A2933B" w14:textId="4BE95995" w:rsidR="008664D0" w:rsidRDefault="008664D0" w:rsidP="009365AE">
            <w:pPr>
              <w:jc w:val="both"/>
            </w:pPr>
            <w:r>
              <w:t>30.</w:t>
            </w:r>
            <w:r w:rsidR="00AF20B4">
              <w:t xml:space="preserve"> </w:t>
            </w:r>
            <w:r>
              <w:t>9. 2019</w:t>
            </w:r>
          </w:p>
        </w:tc>
      </w:tr>
    </w:tbl>
    <w:p w14:paraId="0A72CD2B" w14:textId="4759C9D1" w:rsidR="008664D0" w:rsidRDefault="008664D0" w:rsidP="008664D0">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F20B4" w14:paraId="1DAE0F7A" w14:textId="77777777" w:rsidTr="00A779C5">
        <w:tc>
          <w:tcPr>
            <w:tcW w:w="9859" w:type="dxa"/>
            <w:gridSpan w:val="11"/>
            <w:tcBorders>
              <w:bottom w:val="double" w:sz="4" w:space="0" w:color="auto"/>
            </w:tcBorders>
            <w:shd w:val="clear" w:color="auto" w:fill="BDD6EE"/>
          </w:tcPr>
          <w:p w14:paraId="4BF1FE1A" w14:textId="77777777" w:rsidR="00AF20B4" w:rsidRDefault="00AF20B4" w:rsidP="00A779C5">
            <w:pPr>
              <w:jc w:val="both"/>
              <w:rPr>
                <w:b/>
                <w:sz w:val="28"/>
              </w:rPr>
            </w:pPr>
            <w:r>
              <w:rPr>
                <w:b/>
                <w:sz w:val="28"/>
              </w:rPr>
              <w:lastRenderedPageBreak/>
              <w:t>C-I – Personální zabezpečení</w:t>
            </w:r>
          </w:p>
        </w:tc>
      </w:tr>
      <w:tr w:rsidR="00AF20B4" w14:paraId="6669F99A" w14:textId="77777777" w:rsidTr="00A779C5">
        <w:tc>
          <w:tcPr>
            <w:tcW w:w="2518" w:type="dxa"/>
            <w:tcBorders>
              <w:top w:val="double" w:sz="4" w:space="0" w:color="auto"/>
            </w:tcBorders>
            <w:shd w:val="clear" w:color="auto" w:fill="F7CAAC"/>
          </w:tcPr>
          <w:p w14:paraId="3994819B" w14:textId="77777777" w:rsidR="00AF20B4" w:rsidRDefault="00AF20B4" w:rsidP="00A779C5">
            <w:pPr>
              <w:jc w:val="both"/>
              <w:rPr>
                <w:b/>
              </w:rPr>
            </w:pPr>
            <w:r>
              <w:rPr>
                <w:b/>
              </w:rPr>
              <w:t>Vysoká škola</w:t>
            </w:r>
          </w:p>
        </w:tc>
        <w:tc>
          <w:tcPr>
            <w:tcW w:w="7341" w:type="dxa"/>
            <w:gridSpan w:val="10"/>
          </w:tcPr>
          <w:p w14:paraId="113CD953" w14:textId="77777777" w:rsidR="00AF20B4" w:rsidRDefault="00AF20B4" w:rsidP="00A779C5">
            <w:pPr>
              <w:jc w:val="both"/>
            </w:pPr>
            <w:r>
              <w:t>Univerzita Tomáše Bati ve Zlíně</w:t>
            </w:r>
          </w:p>
        </w:tc>
      </w:tr>
      <w:tr w:rsidR="00AF20B4" w14:paraId="440FF161" w14:textId="77777777" w:rsidTr="00A779C5">
        <w:tc>
          <w:tcPr>
            <w:tcW w:w="2518" w:type="dxa"/>
            <w:shd w:val="clear" w:color="auto" w:fill="F7CAAC"/>
          </w:tcPr>
          <w:p w14:paraId="0A99687C" w14:textId="77777777" w:rsidR="00AF20B4" w:rsidRDefault="00AF20B4" w:rsidP="00A779C5">
            <w:pPr>
              <w:jc w:val="both"/>
              <w:rPr>
                <w:b/>
              </w:rPr>
            </w:pPr>
            <w:r>
              <w:rPr>
                <w:b/>
              </w:rPr>
              <w:t>Součást vysoké školy</w:t>
            </w:r>
          </w:p>
        </w:tc>
        <w:tc>
          <w:tcPr>
            <w:tcW w:w="7341" w:type="dxa"/>
            <w:gridSpan w:val="10"/>
          </w:tcPr>
          <w:p w14:paraId="3A4A00DD" w14:textId="77777777" w:rsidR="00AF20B4" w:rsidRDefault="00AF20B4" w:rsidP="00A779C5">
            <w:pPr>
              <w:jc w:val="both"/>
            </w:pPr>
            <w:r>
              <w:t>Fakulta multimediálních komunikací</w:t>
            </w:r>
          </w:p>
        </w:tc>
      </w:tr>
      <w:tr w:rsidR="00AF20B4" w14:paraId="7DE1E1F9" w14:textId="77777777" w:rsidTr="00A779C5">
        <w:tc>
          <w:tcPr>
            <w:tcW w:w="2518" w:type="dxa"/>
            <w:shd w:val="clear" w:color="auto" w:fill="F7CAAC"/>
          </w:tcPr>
          <w:p w14:paraId="32AC00F0" w14:textId="77777777" w:rsidR="00AF20B4" w:rsidRDefault="00AF20B4" w:rsidP="00A779C5">
            <w:pPr>
              <w:jc w:val="both"/>
              <w:rPr>
                <w:b/>
              </w:rPr>
            </w:pPr>
            <w:r>
              <w:rPr>
                <w:b/>
              </w:rPr>
              <w:t>Název studijního programu</w:t>
            </w:r>
          </w:p>
        </w:tc>
        <w:tc>
          <w:tcPr>
            <w:tcW w:w="7341" w:type="dxa"/>
            <w:gridSpan w:val="10"/>
          </w:tcPr>
          <w:p w14:paraId="0BACC3D8" w14:textId="77777777" w:rsidR="00AF20B4" w:rsidRDefault="00AF20B4" w:rsidP="00A779C5">
            <w:pPr>
              <w:jc w:val="both"/>
            </w:pPr>
            <w:r>
              <w:t>Teorie a praxe audiovizuální tvorby</w:t>
            </w:r>
          </w:p>
        </w:tc>
      </w:tr>
      <w:tr w:rsidR="00AF20B4" w14:paraId="4B345706" w14:textId="77777777" w:rsidTr="00A779C5">
        <w:tc>
          <w:tcPr>
            <w:tcW w:w="2518" w:type="dxa"/>
            <w:shd w:val="clear" w:color="auto" w:fill="F7CAAC"/>
          </w:tcPr>
          <w:p w14:paraId="5DA7099D" w14:textId="77777777" w:rsidR="00AF20B4" w:rsidRDefault="00AF20B4" w:rsidP="00A779C5">
            <w:pPr>
              <w:jc w:val="both"/>
              <w:rPr>
                <w:b/>
              </w:rPr>
            </w:pPr>
            <w:r>
              <w:rPr>
                <w:b/>
              </w:rPr>
              <w:t>Jméno a příjmení</w:t>
            </w:r>
          </w:p>
        </w:tc>
        <w:tc>
          <w:tcPr>
            <w:tcW w:w="4536" w:type="dxa"/>
            <w:gridSpan w:val="5"/>
          </w:tcPr>
          <w:p w14:paraId="6C28A51F" w14:textId="77777777" w:rsidR="00AF20B4" w:rsidRDefault="00AF20B4" w:rsidP="00A779C5">
            <w:pPr>
              <w:jc w:val="both"/>
            </w:pPr>
            <w:r>
              <w:t>Miroslav Zelinský</w:t>
            </w:r>
          </w:p>
        </w:tc>
        <w:tc>
          <w:tcPr>
            <w:tcW w:w="709" w:type="dxa"/>
            <w:shd w:val="clear" w:color="auto" w:fill="F7CAAC"/>
          </w:tcPr>
          <w:p w14:paraId="6E539556" w14:textId="77777777" w:rsidR="00AF20B4" w:rsidRDefault="00AF20B4" w:rsidP="00A779C5">
            <w:pPr>
              <w:jc w:val="both"/>
              <w:rPr>
                <w:b/>
              </w:rPr>
            </w:pPr>
            <w:r>
              <w:rPr>
                <w:b/>
              </w:rPr>
              <w:t>Tituly</w:t>
            </w:r>
          </w:p>
        </w:tc>
        <w:tc>
          <w:tcPr>
            <w:tcW w:w="2096" w:type="dxa"/>
            <w:gridSpan w:val="4"/>
          </w:tcPr>
          <w:p w14:paraId="179506D8" w14:textId="77777777" w:rsidR="00AF20B4" w:rsidRDefault="00AF20B4" w:rsidP="00A779C5">
            <w:pPr>
              <w:jc w:val="both"/>
            </w:pPr>
            <w:r>
              <w:t>doc. PhDr., CSc.</w:t>
            </w:r>
          </w:p>
        </w:tc>
      </w:tr>
      <w:tr w:rsidR="00AF20B4" w14:paraId="6D3B50FC" w14:textId="77777777" w:rsidTr="00A779C5">
        <w:tc>
          <w:tcPr>
            <w:tcW w:w="2518" w:type="dxa"/>
            <w:shd w:val="clear" w:color="auto" w:fill="F7CAAC"/>
          </w:tcPr>
          <w:p w14:paraId="31FB50C1" w14:textId="77777777" w:rsidR="00AF20B4" w:rsidRDefault="00AF20B4" w:rsidP="00A779C5">
            <w:pPr>
              <w:jc w:val="both"/>
              <w:rPr>
                <w:b/>
              </w:rPr>
            </w:pPr>
            <w:r>
              <w:rPr>
                <w:b/>
              </w:rPr>
              <w:t>Rok narození</w:t>
            </w:r>
          </w:p>
        </w:tc>
        <w:tc>
          <w:tcPr>
            <w:tcW w:w="829" w:type="dxa"/>
          </w:tcPr>
          <w:p w14:paraId="1155D236" w14:textId="77777777" w:rsidR="00AF20B4" w:rsidRPr="00F9240D" w:rsidRDefault="00AF20B4" w:rsidP="00A779C5">
            <w:pPr>
              <w:jc w:val="both"/>
            </w:pPr>
            <w:r w:rsidRPr="00F9240D">
              <w:t>1961</w:t>
            </w:r>
          </w:p>
        </w:tc>
        <w:tc>
          <w:tcPr>
            <w:tcW w:w="1721" w:type="dxa"/>
            <w:shd w:val="clear" w:color="auto" w:fill="F7CAAC"/>
          </w:tcPr>
          <w:p w14:paraId="246E09C8" w14:textId="77777777" w:rsidR="00AF20B4" w:rsidRDefault="00AF20B4" w:rsidP="00A779C5">
            <w:pPr>
              <w:jc w:val="both"/>
              <w:rPr>
                <w:b/>
              </w:rPr>
            </w:pPr>
            <w:r>
              <w:rPr>
                <w:b/>
              </w:rPr>
              <w:t>typ vztahu k VŠ</w:t>
            </w:r>
          </w:p>
        </w:tc>
        <w:tc>
          <w:tcPr>
            <w:tcW w:w="992" w:type="dxa"/>
            <w:gridSpan w:val="2"/>
          </w:tcPr>
          <w:p w14:paraId="2C79FEEC" w14:textId="77777777" w:rsidR="00AF20B4" w:rsidRPr="00F9240D" w:rsidRDefault="00AF20B4" w:rsidP="00A779C5">
            <w:pPr>
              <w:jc w:val="both"/>
            </w:pPr>
            <w:r w:rsidRPr="00F9240D">
              <w:rPr>
                <w:rFonts w:eastAsia="Calibri"/>
              </w:rPr>
              <w:t>pp</w:t>
            </w:r>
          </w:p>
        </w:tc>
        <w:tc>
          <w:tcPr>
            <w:tcW w:w="994" w:type="dxa"/>
            <w:shd w:val="clear" w:color="auto" w:fill="F7CAAC"/>
          </w:tcPr>
          <w:p w14:paraId="5F355F3A" w14:textId="77777777" w:rsidR="00AF20B4" w:rsidRDefault="00AF20B4" w:rsidP="00A779C5">
            <w:pPr>
              <w:jc w:val="both"/>
              <w:rPr>
                <w:b/>
              </w:rPr>
            </w:pPr>
            <w:r>
              <w:rPr>
                <w:b/>
              </w:rPr>
              <w:t>rozsah</w:t>
            </w:r>
          </w:p>
        </w:tc>
        <w:tc>
          <w:tcPr>
            <w:tcW w:w="709" w:type="dxa"/>
          </w:tcPr>
          <w:p w14:paraId="1D931674" w14:textId="77777777" w:rsidR="00AF20B4" w:rsidRPr="00F9240D" w:rsidRDefault="00AF20B4" w:rsidP="00A779C5">
            <w:pPr>
              <w:jc w:val="both"/>
            </w:pPr>
            <w:proofErr w:type="gramStart"/>
            <w:r>
              <w:t>25</w:t>
            </w:r>
            <w:r w:rsidRPr="00F9240D">
              <w:t>h</w:t>
            </w:r>
            <w:proofErr w:type="gramEnd"/>
            <w:r>
              <w:t>/t</w:t>
            </w:r>
          </w:p>
        </w:tc>
        <w:tc>
          <w:tcPr>
            <w:tcW w:w="709" w:type="dxa"/>
            <w:gridSpan w:val="2"/>
            <w:shd w:val="clear" w:color="auto" w:fill="F7CAAC"/>
          </w:tcPr>
          <w:p w14:paraId="2ED12693" w14:textId="77777777" w:rsidR="00AF20B4" w:rsidRDefault="00AF20B4" w:rsidP="00A779C5">
            <w:pPr>
              <w:jc w:val="both"/>
              <w:rPr>
                <w:b/>
              </w:rPr>
            </w:pPr>
            <w:r>
              <w:rPr>
                <w:b/>
              </w:rPr>
              <w:t>do</w:t>
            </w:r>
          </w:p>
          <w:p w14:paraId="28C1A55A" w14:textId="77777777" w:rsidR="00AF20B4" w:rsidRDefault="00AF20B4" w:rsidP="00A779C5">
            <w:pPr>
              <w:jc w:val="both"/>
              <w:rPr>
                <w:b/>
              </w:rPr>
            </w:pPr>
            <w:r>
              <w:rPr>
                <w:b/>
              </w:rPr>
              <w:t>kdy</w:t>
            </w:r>
          </w:p>
        </w:tc>
        <w:tc>
          <w:tcPr>
            <w:tcW w:w="1387" w:type="dxa"/>
            <w:gridSpan w:val="2"/>
          </w:tcPr>
          <w:p w14:paraId="27F14045" w14:textId="77777777" w:rsidR="00AF20B4" w:rsidRPr="00F9240D" w:rsidRDefault="00AF20B4" w:rsidP="00A779C5">
            <w:pPr>
              <w:jc w:val="both"/>
            </w:pPr>
            <w:r w:rsidRPr="00F9240D">
              <w:rPr>
                <w:rFonts w:eastAsia="Calibri"/>
              </w:rPr>
              <w:t>N</w:t>
            </w:r>
          </w:p>
        </w:tc>
      </w:tr>
      <w:tr w:rsidR="00AF20B4" w14:paraId="5B9252A8" w14:textId="77777777" w:rsidTr="00A779C5">
        <w:tc>
          <w:tcPr>
            <w:tcW w:w="5068" w:type="dxa"/>
            <w:gridSpan w:val="3"/>
            <w:shd w:val="clear" w:color="auto" w:fill="F7CAAC"/>
          </w:tcPr>
          <w:p w14:paraId="179EBD0C" w14:textId="77777777" w:rsidR="00AF20B4" w:rsidRDefault="00AF20B4" w:rsidP="00A779C5">
            <w:pPr>
              <w:jc w:val="both"/>
              <w:rPr>
                <w:b/>
              </w:rPr>
            </w:pPr>
            <w:r>
              <w:rPr>
                <w:b/>
              </w:rPr>
              <w:t>Typ vztahu na součásti VŠ, která uskutečňuje st. program</w:t>
            </w:r>
          </w:p>
        </w:tc>
        <w:tc>
          <w:tcPr>
            <w:tcW w:w="992" w:type="dxa"/>
            <w:gridSpan w:val="2"/>
          </w:tcPr>
          <w:p w14:paraId="3FC7459C" w14:textId="77777777" w:rsidR="00AF20B4" w:rsidRPr="00F9240D" w:rsidRDefault="00AF20B4" w:rsidP="00A779C5">
            <w:pPr>
              <w:jc w:val="both"/>
            </w:pPr>
            <w:r w:rsidRPr="00F9240D">
              <w:rPr>
                <w:rFonts w:eastAsia="Calibri"/>
              </w:rPr>
              <w:t>pp</w:t>
            </w:r>
          </w:p>
        </w:tc>
        <w:tc>
          <w:tcPr>
            <w:tcW w:w="994" w:type="dxa"/>
            <w:shd w:val="clear" w:color="auto" w:fill="F7CAAC"/>
          </w:tcPr>
          <w:p w14:paraId="5AC639C0" w14:textId="77777777" w:rsidR="00AF20B4" w:rsidRDefault="00AF20B4" w:rsidP="00A779C5">
            <w:pPr>
              <w:jc w:val="both"/>
              <w:rPr>
                <w:b/>
              </w:rPr>
            </w:pPr>
            <w:r>
              <w:rPr>
                <w:b/>
              </w:rPr>
              <w:t>rozsah</w:t>
            </w:r>
          </w:p>
        </w:tc>
        <w:tc>
          <w:tcPr>
            <w:tcW w:w="709" w:type="dxa"/>
          </w:tcPr>
          <w:p w14:paraId="01A270EB" w14:textId="77777777" w:rsidR="00AF20B4" w:rsidRPr="00F9240D" w:rsidRDefault="00AF20B4" w:rsidP="00A779C5">
            <w:pPr>
              <w:jc w:val="both"/>
            </w:pPr>
            <w:proofErr w:type="gramStart"/>
            <w:r>
              <w:t>25h</w:t>
            </w:r>
            <w:proofErr w:type="gramEnd"/>
            <w:r>
              <w:t>/t</w:t>
            </w:r>
          </w:p>
        </w:tc>
        <w:tc>
          <w:tcPr>
            <w:tcW w:w="709" w:type="dxa"/>
            <w:gridSpan w:val="2"/>
            <w:shd w:val="clear" w:color="auto" w:fill="F7CAAC"/>
          </w:tcPr>
          <w:p w14:paraId="4FD285A4" w14:textId="77777777" w:rsidR="00AF20B4" w:rsidRDefault="00AF20B4" w:rsidP="00A779C5">
            <w:pPr>
              <w:jc w:val="both"/>
              <w:rPr>
                <w:b/>
              </w:rPr>
            </w:pPr>
            <w:r>
              <w:rPr>
                <w:b/>
              </w:rPr>
              <w:t>do kdy</w:t>
            </w:r>
          </w:p>
        </w:tc>
        <w:tc>
          <w:tcPr>
            <w:tcW w:w="1387" w:type="dxa"/>
            <w:gridSpan w:val="2"/>
          </w:tcPr>
          <w:p w14:paraId="5A5DCD1A" w14:textId="77777777" w:rsidR="00AF20B4" w:rsidRPr="00F9240D" w:rsidRDefault="00AF20B4" w:rsidP="00A779C5">
            <w:pPr>
              <w:jc w:val="both"/>
            </w:pPr>
            <w:r w:rsidRPr="00F9240D">
              <w:t>N</w:t>
            </w:r>
          </w:p>
        </w:tc>
      </w:tr>
      <w:tr w:rsidR="00AF20B4" w14:paraId="5C49ABA7" w14:textId="77777777" w:rsidTr="00A779C5">
        <w:tc>
          <w:tcPr>
            <w:tcW w:w="6060" w:type="dxa"/>
            <w:gridSpan w:val="5"/>
            <w:shd w:val="clear" w:color="auto" w:fill="F7CAAC"/>
          </w:tcPr>
          <w:p w14:paraId="1779ECAC" w14:textId="77777777" w:rsidR="00AF20B4" w:rsidRPr="00B17BC0" w:rsidRDefault="00AF20B4" w:rsidP="00A779C5">
            <w:pPr>
              <w:jc w:val="both"/>
              <w:rPr>
                <w:b/>
              </w:rPr>
            </w:pPr>
            <w:r w:rsidRPr="00B17BC0">
              <w:rPr>
                <w:b/>
              </w:rPr>
              <w:t>Další současná působení jako akademický pracovník na jiných VŠ</w:t>
            </w:r>
          </w:p>
          <w:p w14:paraId="3B793CB4" w14:textId="77777777" w:rsidR="00AF20B4" w:rsidRPr="00B17BC0" w:rsidRDefault="00AF20B4" w:rsidP="00A779C5">
            <w:pPr>
              <w:autoSpaceDE w:val="0"/>
              <w:autoSpaceDN w:val="0"/>
              <w:adjustRightInd w:val="0"/>
              <w:rPr>
                <w:rFonts w:eastAsia="Calibri"/>
                <w:color w:val="FF0000"/>
                <w:sz w:val="16"/>
                <w:szCs w:val="16"/>
              </w:rPr>
            </w:pPr>
          </w:p>
        </w:tc>
        <w:tc>
          <w:tcPr>
            <w:tcW w:w="1703" w:type="dxa"/>
            <w:gridSpan w:val="2"/>
            <w:shd w:val="clear" w:color="auto" w:fill="F7CAAC"/>
          </w:tcPr>
          <w:p w14:paraId="351AA467" w14:textId="77777777" w:rsidR="00AF20B4" w:rsidRDefault="00AF20B4" w:rsidP="00A779C5">
            <w:pPr>
              <w:jc w:val="both"/>
              <w:rPr>
                <w:b/>
              </w:rPr>
            </w:pPr>
            <w:r>
              <w:rPr>
                <w:b/>
              </w:rPr>
              <w:t>typ prac. vztahu</w:t>
            </w:r>
          </w:p>
        </w:tc>
        <w:tc>
          <w:tcPr>
            <w:tcW w:w="2096" w:type="dxa"/>
            <w:gridSpan w:val="4"/>
            <w:shd w:val="clear" w:color="auto" w:fill="F7CAAC"/>
          </w:tcPr>
          <w:p w14:paraId="5A21C32E" w14:textId="77777777" w:rsidR="00AF20B4" w:rsidRDefault="00AF20B4" w:rsidP="00A779C5">
            <w:pPr>
              <w:jc w:val="both"/>
              <w:rPr>
                <w:b/>
              </w:rPr>
            </w:pPr>
            <w:r>
              <w:rPr>
                <w:b/>
              </w:rPr>
              <w:t>rozsah</w:t>
            </w:r>
          </w:p>
        </w:tc>
      </w:tr>
      <w:tr w:rsidR="00AF20B4" w14:paraId="670B4FAA" w14:textId="77777777" w:rsidTr="00A779C5">
        <w:tc>
          <w:tcPr>
            <w:tcW w:w="6060" w:type="dxa"/>
            <w:gridSpan w:val="5"/>
          </w:tcPr>
          <w:p w14:paraId="114B0DBF" w14:textId="77777777" w:rsidR="00AF20B4" w:rsidRDefault="00AF20B4" w:rsidP="00A779C5">
            <w:pPr>
              <w:jc w:val="both"/>
            </w:pPr>
            <w:r>
              <w:t>Slezská univerzita v Opavě, Fakulta umění</w:t>
            </w:r>
          </w:p>
        </w:tc>
        <w:tc>
          <w:tcPr>
            <w:tcW w:w="1703" w:type="dxa"/>
            <w:gridSpan w:val="2"/>
          </w:tcPr>
          <w:p w14:paraId="075B1755" w14:textId="77777777" w:rsidR="00AF20B4" w:rsidRDefault="00AF20B4" w:rsidP="00A779C5">
            <w:pPr>
              <w:jc w:val="both"/>
            </w:pPr>
            <w:r>
              <w:t>pp</w:t>
            </w:r>
          </w:p>
        </w:tc>
        <w:tc>
          <w:tcPr>
            <w:tcW w:w="2096" w:type="dxa"/>
            <w:gridSpan w:val="4"/>
          </w:tcPr>
          <w:p w14:paraId="4C9ABB2B" w14:textId="77777777" w:rsidR="00AF20B4" w:rsidRDefault="00AF20B4" w:rsidP="00A779C5">
            <w:pPr>
              <w:jc w:val="both"/>
            </w:pPr>
            <w:r>
              <w:t>1</w:t>
            </w:r>
          </w:p>
        </w:tc>
      </w:tr>
      <w:tr w:rsidR="00AF20B4" w14:paraId="32929876" w14:textId="77777777" w:rsidTr="00A779C5">
        <w:tc>
          <w:tcPr>
            <w:tcW w:w="6060" w:type="dxa"/>
            <w:gridSpan w:val="5"/>
          </w:tcPr>
          <w:p w14:paraId="37FC0DF1" w14:textId="77777777" w:rsidR="00AF20B4" w:rsidRDefault="00AF20B4" w:rsidP="00A779C5">
            <w:pPr>
              <w:jc w:val="both"/>
            </w:pPr>
          </w:p>
        </w:tc>
        <w:tc>
          <w:tcPr>
            <w:tcW w:w="1703" w:type="dxa"/>
            <w:gridSpan w:val="2"/>
          </w:tcPr>
          <w:p w14:paraId="5BAFA094" w14:textId="77777777" w:rsidR="00AF20B4" w:rsidRDefault="00AF20B4" w:rsidP="00A779C5">
            <w:pPr>
              <w:jc w:val="both"/>
            </w:pPr>
          </w:p>
        </w:tc>
        <w:tc>
          <w:tcPr>
            <w:tcW w:w="2096" w:type="dxa"/>
            <w:gridSpan w:val="4"/>
          </w:tcPr>
          <w:p w14:paraId="7BB03949" w14:textId="77777777" w:rsidR="00AF20B4" w:rsidRDefault="00AF20B4" w:rsidP="00A779C5">
            <w:pPr>
              <w:jc w:val="both"/>
            </w:pPr>
          </w:p>
        </w:tc>
      </w:tr>
      <w:tr w:rsidR="00AF20B4" w14:paraId="47BEC1D3" w14:textId="77777777" w:rsidTr="00A779C5">
        <w:tc>
          <w:tcPr>
            <w:tcW w:w="6060" w:type="dxa"/>
            <w:gridSpan w:val="5"/>
          </w:tcPr>
          <w:p w14:paraId="3CEFB2EB" w14:textId="77777777" w:rsidR="00AF20B4" w:rsidRDefault="00AF20B4" w:rsidP="00A779C5">
            <w:pPr>
              <w:jc w:val="both"/>
            </w:pPr>
          </w:p>
        </w:tc>
        <w:tc>
          <w:tcPr>
            <w:tcW w:w="1703" w:type="dxa"/>
            <w:gridSpan w:val="2"/>
          </w:tcPr>
          <w:p w14:paraId="52AFC939" w14:textId="77777777" w:rsidR="00AF20B4" w:rsidRDefault="00AF20B4" w:rsidP="00A779C5">
            <w:pPr>
              <w:jc w:val="both"/>
            </w:pPr>
          </w:p>
        </w:tc>
        <w:tc>
          <w:tcPr>
            <w:tcW w:w="2096" w:type="dxa"/>
            <w:gridSpan w:val="4"/>
          </w:tcPr>
          <w:p w14:paraId="3CC7601B" w14:textId="77777777" w:rsidR="00AF20B4" w:rsidRDefault="00AF20B4" w:rsidP="00A779C5">
            <w:pPr>
              <w:jc w:val="both"/>
            </w:pPr>
          </w:p>
        </w:tc>
      </w:tr>
      <w:tr w:rsidR="00AF20B4" w14:paraId="3A544D25" w14:textId="77777777" w:rsidTr="00A779C5">
        <w:tc>
          <w:tcPr>
            <w:tcW w:w="6060" w:type="dxa"/>
            <w:gridSpan w:val="5"/>
          </w:tcPr>
          <w:p w14:paraId="7C1EA992" w14:textId="77777777" w:rsidR="00AF20B4" w:rsidRDefault="00AF20B4" w:rsidP="00A779C5">
            <w:pPr>
              <w:jc w:val="both"/>
            </w:pPr>
          </w:p>
        </w:tc>
        <w:tc>
          <w:tcPr>
            <w:tcW w:w="1703" w:type="dxa"/>
            <w:gridSpan w:val="2"/>
          </w:tcPr>
          <w:p w14:paraId="3F5C31C9" w14:textId="77777777" w:rsidR="00AF20B4" w:rsidRDefault="00AF20B4" w:rsidP="00A779C5">
            <w:pPr>
              <w:jc w:val="both"/>
            </w:pPr>
          </w:p>
        </w:tc>
        <w:tc>
          <w:tcPr>
            <w:tcW w:w="2096" w:type="dxa"/>
            <w:gridSpan w:val="4"/>
          </w:tcPr>
          <w:p w14:paraId="4EEECDA7" w14:textId="77777777" w:rsidR="00AF20B4" w:rsidRDefault="00AF20B4" w:rsidP="00A779C5">
            <w:pPr>
              <w:jc w:val="both"/>
            </w:pPr>
          </w:p>
        </w:tc>
      </w:tr>
      <w:tr w:rsidR="00AF20B4" w14:paraId="26BF8DFD" w14:textId="77777777" w:rsidTr="00A779C5">
        <w:tc>
          <w:tcPr>
            <w:tcW w:w="9859" w:type="dxa"/>
            <w:gridSpan w:val="11"/>
            <w:shd w:val="clear" w:color="auto" w:fill="F7CAAC"/>
          </w:tcPr>
          <w:p w14:paraId="4F20573D" w14:textId="77777777" w:rsidR="00AF20B4" w:rsidRDefault="00AF20B4" w:rsidP="00A779C5">
            <w:r>
              <w:rPr>
                <w:b/>
              </w:rPr>
              <w:t>Předměty příslušného studijního programu a způsob zapojení do jejich výuky, příp. další zapojení do uskutečňování studijního programu</w:t>
            </w:r>
          </w:p>
        </w:tc>
      </w:tr>
      <w:tr w:rsidR="00AF20B4" w14:paraId="2AF38C75" w14:textId="77777777" w:rsidTr="00A779C5">
        <w:trPr>
          <w:trHeight w:val="837"/>
        </w:trPr>
        <w:tc>
          <w:tcPr>
            <w:tcW w:w="9859" w:type="dxa"/>
            <w:gridSpan w:val="11"/>
            <w:tcBorders>
              <w:top w:val="nil"/>
            </w:tcBorders>
          </w:tcPr>
          <w:p w14:paraId="1DB6D9AF" w14:textId="77777777" w:rsidR="00AF20B4" w:rsidRDefault="00AF20B4" w:rsidP="00A779C5">
            <w:pPr>
              <w:jc w:val="both"/>
              <w:rPr>
                <w:rFonts w:eastAsia="Calibri"/>
              </w:rPr>
            </w:pPr>
          </w:p>
          <w:p w14:paraId="0AC9DFF3" w14:textId="4385FECE" w:rsidR="00AF20B4" w:rsidRDefault="00AF20B4" w:rsidP="00A779C5">
            <w:pPr>
              <w:jc w:val="both"/>
              <w:rPr>
                <w:rFonts w:eastAsia="Calibri"/>
              </w:rPr>
            </w:pPr>
            <w:r w:rsidRPr="00F9240D">
              <w:rPr>
                <w:rFonts w:eastAsia="Calibri"/>
              </w:rPr>
              <w:t xml:space="preserve">Estetika </w:t>
            </w:r>
            <w:r w:rsidR="0007417D">
              <w:rPr>
                <w:rFonts w:eastAsia="Calibri"/>
              </w:rPr>
              <w:t>1-2</w:t>
            </w:r>
            <w:r>
              <w:rPr>
                <w:rFonts w:eastAsia="Calibri"/>
              </w:rPr>
              <w:t xml:space="preserve"> </w:t>
            </w:r>
            <w:r w:rsidRPr="00727D36">
              <w:rPr>
                <w:rFonts w:eastAsia="Calibri"/>
              </w:rPr>
              <w:t>(garant, přednášející, vedoucí semináře)</w:t>
            </w:r>
            <w:r>
              <w:rPr>
                <w:rFonts w:eastAsia="Calibri"/>
              </w:rPr>
              <w:t xml:space="preserve"> </w:t>
            </w:r>
          </w:p>
          <w:p w14:paraId="7DA12ACA" w14:textId="77777777" w:rsidR="00AF20B4" w:rsidRPr="00661F7F" w:rsidRDefault="00AF20B4" w:rsidP="00A779C5">
            <w:pPr>
              <w:jc w:val="both"/>
            </w:pPr>
          </w:p>
        </w:tc>
      </w:tr>
      <w:tr w:rsidR="00AF20B4" w14:paraId="70EEA28A" w14:textId="77777777" w:rsidTr="00A779C5">
        <w:tc>
          <w:tcPr>
            <w:tcW w:w="9859" w:type="dxa"/>
            <w:gridSpan w:val="11"/>
            <w:shd w:val="clear" w:color="auto" w:fill="F7CAAC"/>
          </w:tcPr>
          <w:p w14:paraId="5C602EC2" w14:textId="77777777" w:rsidR="00AF20B4" w:rsidRDefault="00AF20B4" w:rsidP="00A779C5">
            <w:pPr>
              <w:jc w:val="both"/>
            </w:pPr>
            <w:r>
              <w:rPr>
                <w:b/>
              </w:rPr>
              <w:t xml:space="preserve">Údaje o vzdělání na VŠ </w:t>
            </w:r>
          </w:p>
        </w:tc>
      </w:tr>
      <w:tr w:rsidR="00AF20B4" w14:paraId="6EF6C9FC" w14:textId="77777777" w:rsidTr="00A779C5">
        <w:trPr>
          <w:trHeight w:val="1055"/>
        </w:trPr>
        <w:tc>
          <w:tcPr>
            <w:tcW w:w="9859" w:type="dxa"/>
            <w:gridSpan w:val="11"/>
          </w:tcPr>
          <w:p w14:paraId="0DDE6EB7" w14:textId="77777777" w:rsidR="00AF20B4" w:rsidRDefault="00AF20B4" w:rsidP="00A779C5">
            <w:pPr>
              <w:jc w:val="both"/>
              <w:rPr>
                <w:rFonts w:eastAsia="Calibri"/>
              </w:rPr>
            </w:pPr>
          </w:p>
          <w:p w14:paraId="294A0938" w14:textId="77777777" w:rsidR="00AF20B4" w:rsidRPr="00244BE8" w:rsidRDefault="00AF20B4" w:rsidP="00A779C5">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 xml:space="preserve">fakulta, </w:t>
            </w:r>
            <w:proofErr w:type="gramStart"/>
            <w:r>
              <w:rPr>
                <w:rFonts w:eastAsia="Calibri"/>
              </w:rPr>
              <w:t>Č</w:t>
            </w:r>
            <w:r w:rsidRPr="00244BE8">
              <w:rPr>
                <w:rFonts w:eastAsia="Calibri"/>
              </w:rPr>
              <w:t>eština</w:t>
            </w:r>
            <w:proofErr w:type="gramEnd"/>
            <w:r w:rsidRPr="00244BE8">
              <w:rPr>
                <w:rFonts w:eastAsia="Calibri"/>
              </w:rPr>
              <w:t xml:space="preserve"> a dějepis</w:t>
            </w:r>
          </w:p>
          <w:p w14:paraId="18507FAA" w14:textId="77777777" w:rsidR="00AF20B4" w:rsidRPr="00244BE8" w:rsidRDefault="00AF20B4" w:rsidP="00A779C5">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14:paraId="633E59D3" w14:textId="77777777" w:rsidR="00AF20B4" w:rsidRPr="00244BE8" w:rsidRDefault="00AF20B4" w:rsidP="00A779C5">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p w14:paraId="6A08CEEA" w14:textId="77777777" w:rsidR="00AF20B4" w:rsidRDefault="00AF20B4" w:rsidP="00A779C5">
            <w:pPr>
              <w:jc w:val="both"/>
              <w:rPr>
                <w:b/>
              </w:rPr>
            </w:pPr>
          </w:p>
        </w:tc>
      </w:tr>
      <w:tr w:rsidR="00AF20B4" w14:paraId="4E67A2EA" w14:textId="77777777" w:rsidTr="00A779C5">
        <w:tc>
          <w:tcPr>
            <w:tcW w:w="9859" w:type="dxa"/>
            <w:gridSpan w:val="11"/>
            <w:shd w:val="clear" w:color="auto" w:fill="F7CAAC"/>
          </w:tcPr>
          <w:p w14:paraId="0CAFC6BB" w14:textId="77777777" w:rsidR="00AF20B4" w:rsidRDefault="00AF20B4" w:rsidP="00A779C5">
            <w:pPr>
              <w:jc w:val="both"/>
              <w:rPr>
                <w:b/>
              </w:rPr>
            </w:pPr>
            <w:r>
              <w:rPr>
                <w:b/>
              </w:rPr>
              <w:t>Údaje o odborném působení od absolvování VŠ</w:t>
            </w:r>
          </w:p>
        </w:tc>
      </w:tr>
      <w:tr w:rsidR="00AF20B4" w14:paraId="01EBC6B4" w14:textId="77777777" w:rsidTr="00A779C5">
        <w:trPr>
          <w:trHeight w:val="1090"/>
        </w:trPr>
        <w:tc>
          <w:tcPr>
            <w:tcW w:w="9859" w:type="dxa"/>
            <w:gridSpan w:val="11"/>
          </w:tcPr>
          <w:p w14:paraId="78E1C093" w14:textId="77777777" w:rsidR="00AF20B4" w:rsidRDefault="00AF20B4" w:rsidP="00A779C5">
            <w:pPr>
              <w:jc w:val="both"/>
            </w:pPr>
          </w:p>
          <w:p w14:paraId="07A5B1E1" w14:textId="77777777" w:rsidR="00AF20B4" w:rsidRPr="00244BE8" w:rsidRDefault="00AF20B4" w:rsidP="00A779C5">
            <w:pPr>
              <w:jc w:val="both"/>
            </w:pPr>
            <w:r>
              <w:t>1986-</w:t>
            </w:r>
            <w:r w:rsidRPr="00244BE8">
              <w:t xml:space="preserve">1999: </w:t>
            </w: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p w14:paraId="7AA5BC8E" w14:textId="77777777" w:rsidR="00AF20B4" w:rsidRDefault="00AF20B4" w:rsidP="00A779C5">
            <w:pPr>
              <w:jc w:val="both"/>
            </w:pPr>
            <w:r w:rsidRPr="00244BE8">
              <w:t>1987</w:t>
            </w:r>
            <w:r>
              <w:t>-2000:</w:t>
            </w:r>
            <w:r w:rsidRPr="00244BE8">
              <w:t xml:space="preserve"> </w:t>
            </w:r>
            <w:r>
              <w:t xml:space="preserve">Ostravská univerzita, Filozofická fakulta, </w:t>
            </w:r>
            <w:r w:rsidRPr="00244BE8">
              <w:t xml:space="preserve">přednášky a semináře z dějin a teorie české, slovenské a světové literatury a literární kritiky, rozhlasové dramaturgie, estetiky a mediálních studií </w:t>
            </w:r>
          </w:p>
          <w:p w14:paraId="433FA027" w14:textId="77777777" w:rsidR="00AF20B4" w:rsidRPr="00244BE8" w:rsidRDefault="00AF20B4" w:rsidP="00A779C5">
            <w:pPr>
              <w:jc w:val="both"/>
            </w:pPr>
            <w:r>
              <w:t>1998-</w:t>
            </w:r>
            <w:r w:rsidRPr="00244BE8">
              <w:t>200</w:t>
            </w:r>
            <w:r>
              <w:t>0: Česká</w:t>
            </w:r>
            <w:r w:rsidRPr="00244BE8">
              <w:t xml:space="preserve"> televize pro Salon moravskoslezský a Salon český</w:t>
            </w:r>
            <w:r>
              <w:t xml:space="preserve">, </w:t>
            </w:r>
            <w:r w:rsidRPr="00244BE8">
              <w:t>externí redaktor a moderátor</w:t>
            </w:r>
          </w:p>
          <w:p w14:paraId="7AEFC8B6" w14:textId="77777777" w:rsidR="00AF20B4" w:rsidRPr="00244BE8" w:rsidRDefault="00AF20B4" w:rsidP="00A779C5">
            <w:pPr>
              <w:jc w:val="both"/>
            </w:pPr>
            <w:r w:rsidRPr="00244BE8">
              <w:t xml:space="preserve">1998: </w:t>
            </w:r>
            <w:r>
              <w:t>Univerzita</w:t>
            </w:r>
            <w:r w:rsidRPr="00244BE8">
              <w:t xml:space="preserve"> Komenského v</w:t>
            </w:r>
            <w:r>
              <w:t> </w:t>
            </w:r>
            <w:r w:rsidRPr="00244BE8">
              <w:t>Bratislav</w:t>
            </w:r>
            <w:r>
              <w:t xml:space="preserve">ě, Filozofická fakulta, </w:t>
            </w:r>
            <w:r w:rsidRPr="00244BE8">
              <w:t xml:space="preserve">přednášky a semináře z literárněvědné bohemistiky na </w:t>
            </w:r>
          </w:p>
          <w:p w14:paraId="5BF3F86F" w14:textId="77777777" w:rsidR="00AF20B4" w:rsidRPr="00244BE8" w:rsidRDefault="00AF20B4" w:rsidP="00A779C5">
            <w:pPr>
              <w:jc w:val="both"/>
            </w:pPr>
            <w:r w:rsidRPr="00244BE8">
              <w:t>1</w:t>
            </w:r>
            <w:r>
              <w:t>999-2004: 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p w14:paraId="398EA027" w14:textId="77777777" w:rsidR="00AF20B4" w:rsidRPr="00244BE8" w:rsidRDefault="00AF20B4" w:rsidP="00A779C5">
            <w:pPr>
              <w:jc w:val="both"/>
            </w:pPr>
            <w:r>
              <w:t>2002-</w:t>
            </w:r>
            <w:r w:rsidRPr="00244BE8">
              <w:t xml:space="preserve">2004: </w:t>
            </w:r>
            <w:r>
              <w:t>Univerzita</w:t>
            </w:r>
            <w:r w:rsidRPr="00244BE8">
              <w:t xml:space="preserve"> v Erfurtu (SRN)</w:t>
            </w:r>
            <w:r>
              <w:t xml:space="preserve">, </w:t>
            </w:r>
            <w:r w:rsidRPr="00244BE8">
              <w:t>lektor bohemistiky a mediálních stud</w:t>
            </w:r>
            <w:r>
              <w:t>ií</w:t>
            </w:r>
          </w:p>
          <w:p w14:paraId="2FA2CC3D" w14:textId="77777777" w:rsidR="00AF20B4" w:rsidRPr="00244BE8" w:rsidRDefault="00AF20B4" w:rsidP="00A779C5">
            <w:pPr>
              <w:jc w:val="both"/>
            </w:pPr>
            <w:proofErr w:type="gramStart"/>
            <w:r w:rsidRPr="00244BE8">
              <w:t>2004</w:t>
            </w:r>
            <w:r>
              <w:t>-dosud</w:t>
            </w:r>
            <w:proofErr w:type="gramEnd"/>
            <w:r>
              <w:t xml:space="preserve">: Univerzita Tomáše Bati ve Zlíně, Fakulta multimediálních komunikací, </w:t>
            </w:r>
            <w:r w:rsidRPr="00244BE8">
              <w:t xml:space="preserve">přednášky z jazykovědy, estetiky a </w:t>
            </w:r>
            <w:r>
              <w:t>mediálních studií</w:t>
            </w:r>
          </w:p>
          <w:p w14:paraId="1382125C" w14:textId="77777777" w:rsidR="00AF20B4" w:rsidRDefault="00AF20B4" w:rsidP="00A779C5">
            <w:pPr>
              <w:jc w:val="both"/>
            </w:pPr>
            <w:r>
              <w:t>2005-</w:t>
            </w:r>
            <w:r w:rsidRPr="00244BE8">
              <w:t xml:space="preserve">2008: </w:t>
            </w:r>
            <w:r>
              <w:t xml:space="preserve">Univerzita Tomáše Bati ve Zlíně, Fakulta multimediálních komunikací, </w:t>
            </w:r>
            <w:r w:rsidRPr="00244BE8">
              <w:t xml:space="preserve">proděkan pro studium </w:t>
            </w:r>
          </w:p>
          <w:p w14:paraId="000710DE" w14:textId="77777777" w:rsidR="00AF20B4" w:rsidRDefault="00AF20B4" w:rsidP="00A779C5">
            <w:pPr>
              <w:jc w:val="both"/>
            </w:pPr>
            <w:proofErr w:type="gramStart"/>
            <w:r w:rsidRPr="00244BE8">
              <w:t>2</w:t>
            </w:r>
            <w:r>
              <w:t>009-</w:t>
            </w:r>
            <w:r w:rsidRPr="00244BE8">
              <w:t>dosud</w:t>
            </w:r>
            <w:proofErr w:type="gramEnd"/>
            <w:r w:rsidRPr="00244BE8">
              <w:t xml:space="preserve">: </w:t>
            </w:r>
            <w:r>
              <w:t xml:space="preserve">Slezská univerzita v Opavě, </w:t>
            </w:r>
            <w:r w:rsidRPr="00244BE8">
              <w:t>Filozoficko-přírodovědecká fa</w:t>
            </w:r>
            <w:r>
              <w:t>kulta</w:t>
            </w:r>
          </w:p>
          <w:p w14:paraId="2A1EC607" w14:textId="77777777" w:rsidR="00AF20B4" w:rsidRDefault="00AF20B4" w:rsidP="00A779C5">
            <w:pPr>
              <w:jc w:val="both"/>
            </w:pPr>
            <w:r>
              <w:t>2010-</w:t>
            </w:r>
            <w:r w:rsidRPr="00244BE8">
              <w:t xml:space="preserve">2011: </w:t>
            </w:r>
            <w:r>
              <w:t xml:space="preserve">Ostravská univerzita, Fakulta umění, </w:t>
            </w:r>
            <w:r w:rsidRPr="00244BE8">
              <w:t xml:space="preserve">proděkan pro vědu a zahraniční vztahy </w:t>
            </w:r>
          </w:p>
          <w:p w14:paraId="799FC8EB" w14:textId="77777777" w:rsidR="00AF20B4" w:rsidRPr="00B17BC0" w:rsidRDefault="00AF20B4" w:rsidP="00A779C5">
            <w:pPr>
              <w:jc w:val="both"/>
              <w:rPr>
                <w:color w:val="FF0000"/>
                <w:sz w:val="16"/>
                <w:szCs w:val="16"/>
              </w:rPr>
            </w:pPr>
          </w:p>
        </w:tc>
      </w:tr>
      <w:tr w:rsidR="00AF20B4" w14:paraId="26752A77" w14:textId="77777777" w:rsidTr="00A779C5">
        <w:trPr>
          <w:trHeight w:val="250"/>
        </w:trPr>
        <w:tc>
          <w:tcPr>
            <w:tcW w:w="9859" w:type="dxa"/>
            <w:gridSpan w:val="11"/>
            <w:shd w:val="clear" w:color="auto" w:fill="F7CAAC"/>
          </w:tcPr>
          <w:p w14:paraId="4D328716" w14:textId="77777777" w:rsidR="00AF20B4" w:rsidRDefault="00AF20B4" w:rsidP="00A779C5">
            <w:pPr>
              <w:jc w:val="both"/>
            </w:pPr>
            <w:r>
              <w:rPr>
                <w:b/>
              </w:rPr>
              <w:t>Zkušenosti s vedením kvalifikačních a rigorózních prací</w:t>
            </w:r>
          </w:p>
        </w:tc>
      </w:tr>
      <w:tr w:rsidR="00AF20B4" w14:paraId="24B10F53" w14:textId="77777777" w:rsidTr="00A779C5">
        <w:trPr>
          <w:trHeight w:val="1105"/>
        </w:trPr>
        <w:tc>
          <w:tcPr>
            <w:tcW w:w="9859" w:type="dxa"/>
            <w:gridSpan w:val="11"/>
          </w:tcPr>
          <w:p w14:paraId="77EAEF0B" w14:textId="77777777" w:rsidR="00AF20B4" w:rsidRDefault="00AF20B4" w:rsidP="00A779C5">
            <w:pPr>
              <w:jc w:val="both"/>
            </w:pPr>
          </w:p>
          <w:p w14:paraId="0AE174B5" w14:textId="77777777" w:rsidR="00AF20B4" w:rsidRDefault="00AF20B4" w:rsidP="00A779C5">
            <w:pPr>
              <w:jc w:val="both"/>
            </w:pPr>
            <w:r>
              <w:t xml:space="preserve">Celkem cca 130 bakalářských a diplomových prací </w:t>
            </w:r>
          </w:p>
          <w:p w14:paraId="0646F30A" w14:textId="77777777" w:rsidR="00AF20B4" w:rsidRDefault="00AF20B4" w:rsidP="00A779C5">
            <w:pPr>
              <w:jc w:val="both"/>
            </w:pPr>
            <w:r>
              <w:t xml:space="preserve">2 rigorózní práce </w:t>
            </w:r>
          </w:p>
          <w:p w14:paraId="6AE66B58" w14:textId="77777777" w:rsidR="00AF20B4" w:rsidRDefault="00AF20B4" w:rsidP="00A779C5">
            <w:pPr>
              <w:jc w:val="both"/>
            </w:pPr>
            <w:r>
              <w:t>8 disertačních prací (6 úspěšně obhájeno)</w:t>
            </w:r>
          </w:p>
        </w:tc>
      </w:tr>
      <w:tr w:rsidR="00AF20B4" w14:paraId="4DDD06D5" w14:textId="77777777" w:rsidTr="00A779C5">
        <w:trPr>
          <w:cantSplit/>
        </w:trPr>
        <w:tc>
          <w:tcPr>
            <w:tcW w:w="3347" w:type="dxa"/>
            <w:gridSpan w:val="2"/>
            <w:tcBorders>
              <w:top w:val="single" w:sz="12" w:space="0" w:color="auto"/>
            </w:tcBorders>
            <w:shd w:val="clear" w:color="auto" w:fill="F7CAAC"/>
          </w:tcPr>
          <w:p w14:paraId="37A59C79" w14:textId="77777777" w:rsidR="00AF20B4" w:rsidRDefault="00AF20B4" w:rsidP="00A779C5">
            <w:pPr>
              <w:jc w:val="both"/>
            </w:pPr>
            <w:r>
              <w:rPr>
                <w:b/>
              </w:rPr>
              <w:t xml:space="preserve">Obor habilitačního řízení </w:t>
            </w:r>
          </w:p>
        </w:tc>
        <w:tc>
          <w:tcPr>
            <w:tcW w:w="2245" w:type="dxa"/>
            <w:gridSpan w:val="2"/>
            <w:tcBorders>
              <w:top w:val="single" w:sz="12" w:space="0" w:color="auto"/>
            </w:tcBorders>
            <w:shd w:val="clear" w:color="auto" w:fill="F7CAAC"/>
          </w:tcPr>
          <w:p w14:paraId="6770A612" w14:textId="77777777" w:rsidR="00AF20B4" w:rsidRDefault="00AF20B4" w:rsidP="00A779C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9FF1C1" w14:textId="77777777" w:rsidR="00AF20B4" w:rsidRDefault="00AF20B4" w:rsidP="00A779C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E0A648F" w14:textId="77777777" w:rsidR="00AF20B4" w:rsidRDefault="00AF20B4" w:rsidP="00A779C5">
            <w:pPr>
              <w:jc w:val="both"/>
              <w:rPr>
                <w:b/>
              </w:rPr>
            </w:pPr>
            <w:r>
              <w:rPr>
                <w:b/>
              </w:rPr>
              <w:t>Ohlasy publikací</w:t>
            </w:r>
          </w:p>
          <w:p w14:paraId="6FC0ADEB" w14:textId="77777777" w:rsidR="00AF20B4" w:rsidRDefault="00AF20B4" w:rsidP="00A779C5">
            <w:pPr>
              <w:rPr>
                <w:b/>
              </w:rPr>
            </w:pPr>
          </w:p>
        </w:tc>
      </w:tr>
      <w:tr w:rsidR="00AF20B4" w14:paraId="36EBC244" w14:textId="77777777" w:rsidTr="00A779C5">
        <w:trPr>
          <w:cantSplit/>
        </w:trPr>
        <w:tc>
          <w:tcPr>
            <w:tcW w:w="3347" w:type="dxa"/>
            <w:gridSpan w:val="2"/>
          </w:tcPr>
          <w:p w14:paraId="335BF9F6" w14:textId="77777777" w:rsidR="00AF20B4" w:rsidRDefault="00AF20B4" w:rsidP="00A779C5">
            <w:pPr>
              <w:jc w:val="both"/>
              <w:rPr>
                <w:rFonts w:eastAsia="Calibri"/>
              </w:rPr>
            </w:pPr>
          </w:p>
          <w:p w14:paraId="6A913160" w14:textId="77777777" w:rsidR="00AF20B4" w:rsidRPr="00916E39" w:rsidRDefault="00AF20B4" w:rsidP="00A779C5">
            <w:pPr>
              <w:jc w:val="both"/>
            </w:pPr>
            <w:r w:rsidRPr="00916E39">
              <w:rPr>
                <w:rFonts w:eastAsia="Calibri"/>
              </w:rPr>
              <w:t>Estetika</w:t>
            </w:r>
          </w:p>
        </w:tc>
        <w:tc>
          <w:tcPr>
            <w:tcW w:w="2245" w:type="dxa"/>
            <w:gridSpan w:val="2"/>
          </w:tcPr>
          <w:p w14:paraId="5F201600" w14:textId="77777777" w:rsidR="00AF20B4" w:rsidRDefault="00AF20B4" w:rsidP="00A779C5">
            <w:pPr>
              <w:jc w:val="both"/>
              <w:rPr>
                <w:rFonts w:eastAsia="Calibri"/>
              </w:rPr>
            </w:pPr>
          </w:p>
          <w:p w14:paraId="6CF8EDF1" w14:textId="77777777" w:rsidR="00AF20B4" w:rsidRPr="00916E39" w:rsidRDefault="00AF20B4" w:rsidP="00A779C5">
            <w:pPr>
              <w:jc w:val="both"/>
            </w:pPr>
            <w:r w:rsidRPr="00916E39">
              <w:rPr>
                <w:rFonts w:eastAsia="Calibri"/>
              </w:rPr>
              <w:t>2008</w:t>
            </w:r>
          </w:p>
        </w:tc>
        <w:tc>
          <w:tcPr>
            <w:tcW w:w="2248" w:type="dxa"/>
            <w:gridSpan w:val="4"/>
            <w:tcBorders>
              <w:right w:val="single" w:sz="12" w:space="0" w:color="auto"/>
            </w:tcBorders>
          </w:tcPr>
          <w:p w14:paraId="24CD1EA1" w14:textId="77777777" w:rsidR="00AF20B4" w:rsidRDefault="00AF20B4" w:rsidP="00A779C5">
            <w:pPr>
              <w:rPr>
                <w:rFonts w:eastAsia="Calibri"/>
              </w:rPr>
            </w:pPr>
          </w:p>
          <w:p w14:paraId="6C1CC580" w14:textId="77777777" w:rsidR="00AF20B4" w:rsidRDefault="00AF20B4" w:rsidP="00A779C5">
            <w:pPr>
              <w:rPr>
                <w:rFonts w:eastAsia="Calibri"/>
              </w:rPr>
            </w:pPr>
            <w:r>
              <w:rPr>
                <w:rFonts w:eastAsia="Calibri"/>
              </w:rPr>
              <w:t>Univerzita Konštantína Filozofa v Nitře</w:t>
            </w:r>
          </w:p>
          <w:p w14:paraId="26D1B67D" w14:textId="77777777" w:rsidR="00AF20B4" w:rsidRPr="00916E39" w:rsidRDefault="00AF20B4" w:rsidP="00A779C5"/>
        </w:tc>
        <w:tc>
          <w:tcPr>
            <w:tcW w:w="632" w:type="dxa"/>
            <w:tcBorders>
              <w:left w:val="single" w:sz="12" w:space="0" w:color="auto"/>
            </w:tcBorders>
            <w:shd w:val="clear" w:color="auto" w:fill="F7CAAC"/>
          </w:tcPr>
          <w:p w14:paraId="56529DF8" w14:textId="77777777" w:rsidR="00AF20B4" w:rsidRDefault="00AF20B4" w:rsidP="00A779C5">
            <w:pPr>
              <w:jc w:val="both"/>
            </w:pPr>
            <w:r>
              <w:rPr>
                <w:b/>
              </w:rPr>
              <w:t>WOS</w:t>
            </w:r>
          </w:p>
        </w:tc>
        <w:tc>
          <w:tcPr>
            <w:tcW w:w="693" w:type="dxa"/>
            <w:shd w:val="clear" w:color="auto" w:fill="F7CAAC"/>
          </w:tcPr>
          <w:p w14:paraId="3A8314A7" w14:textId="77777777" w:rsidR="00AF20B4" w:rsidRDefault="00AF20B4" w:rsidP="00A779C5">
            <w:pPr>
              <w:jc w:val="both"/>
              <w:rPr>
                <w:sz w:val="18"/>
              </w:rPr>
            </w:pPr>
            <w:r>
              <w:rPr>
                <w:b/>
                <w:sz w:val="18"/>
              </w:rPr>
              <w:t>Scopus</w:t>
            </w:r>
          </w:p>
        </w:tc>
        <w:tc>
          <w:tcPr>
            <w:tcW w:w="694" w:type="dxa"/>
            <w:shd w:val="clear" w:color="auto" w:fill="F7CAAC"/>
          </w:tcPr>
          <w:p w14:paraId="51BC112D" w14:textId="77777777" w:rsidR="00AF20B4" w:rsidRDefault="00AF20B4" w:rsidP="00A779C5">
            <w:pPr>
              <w:jc w:val="both"/>
            </w:pPr>
            <w:r>
              <w:rPr>
                <w:b/>
                <w:sz w:val="18"/>
              </w:rPr>
              <w:t>ostatní</w:t>
            </w:r>
          </w:p>
        </w:tc>
      </w:tr>
      <w:tr w:rsidR="00AF20B4" w14:paraId="1B312C49" w14:textId="77777777" w:rsidTr="00A779C5">
        <w:trPr>
          <w:cantSplit/>
          <w:trHeight w:val="70"/>
        </w:trPr>
        <w:tc>
          <w:tcPr>
            <w:tcW w:w="3347" w:type="dxa"/>
            <w:gridSpan w:val="2"/>
            <w:shd w:val="clear" w:color="auto" w:fill="F7CAAC"/>
          </w:tcPr>
          <w:p w14:paraId="0D887928" w14:textId="77777777" w:rsidR="00AF20B4" w:rsidRDefault="00AF20B4" w:rsidP="00A779C5">
            <w:pPr>
              <w:jc w:val="both"/>
            </w:pPr>
            <w:r>
              <w:rPr>
                <w:b/>
              </w:rPr>
              <w:t>Obor jmenovacího řízení</w:t>
            </w:r>
          </w:p>
        </w:tc>
        <w:tc>
          <w:tcPr>
            <w:tcW w:w="2245" w:type="dxa"/>
            <w:gridSpan w:val="2"/>
            <w:shd w:val="clear" w:color="auto" w:fill="F7CAAC"/>
          </w:tcPr>
          <w:p w14:paraId="479CADD3" w14:textId="77777777" w:rsidR="00AF20B4" w:rsidRDefault="00AF20B4" w:rsidP="00A779C5">
            <w:pPr>
              <w:jc w:val="both"/>
            </w:pPr>
            <w:r>
              <w:rPr>
                <w:b/>
              </w:rPr>
              <w:t>Rok udělení hodnosti</w:t>
            </w:r>
          </w:p>
        </w:tc>
        <w:tc>
          <w:tcPr>
            <w:tcW w:w="2248" w:type="dxa"/>
            <w:gridSpan w:val="4"/>
            <w:tcBorders>
              <w:right w:val="single" w:sz="12" w:space="0" w:color="auto"/>
            </w:tcBorders>
            <w:shd w:val="clear" w:color="auto" w:fill="F7CAAC"/>
          </w:tcPr>
          <w:p w14:paraId="60C55DA1" w14:textId="77777777" w:rsidR="00AF20B4" w:rsidRDefault="00AF20B4" w:rsidP="00A779C5">
            <w:pPr>
              <w:jc w:val="both"/>
            </w:pPr>
            <w:r>
              <w:rPr>
                <w:b/>
              </w:rPr>
              <w:t>Řízení konáno na VŠ</w:t>
            </w:r>
          </w:p>
        </w:tc>
        <w:tc>
          <w:tcPr>
            <w:tcW w:w="632" w:type="dxa"/>
            <w:vMerge w:val="restart"/>
            <w:tcBorders>
              <w:left w:val="single" w:sz="12" w:space="0" w:color="auto"/>
            </w:tcBorders>
          </w:tcPr>
          <w:p w14:paraId="0EA5CB7F" w14:textId="77777777" w:rsidR="00AF20B4" w:rsidRPr="00E377AD" w:rsidRDefault="00AF20B4" w:rsidP="00A779C5">
            <w:pPr>
              <w:jc w:val="both"/>
            </w:pPr>
            <w:r w:rsidRPr="00E377AD">
              <w:t>12</w:t>
            </w:r>
          </w:p>
        </w:tc>
        <w:tc>
          <w:tcPr>
            <w:tcW w:w="693" w:type="dxa"/>
            <w:vMerge w:val="restart"/>
          </w:tcPr>
          <w:p w14:paraId="097C9118" w14:textId="77777777" w:rsidR="00AF20B4" w:rsidRPr="00E377AD" w:rsidRDefault="00AF20B4" w:rsidP="00A779C5">
            <w:pPr>
              <w:jc w:val="both"/>
            </w:pPr>
            <w:r w:rsidRPr="00E377AD">
              <w:t>4</w:t>
            </w:r>
          </w:p>
        </w:tc>
        <w:tc>
          <w:tcPr>
            <w:tcW w:w="694" w:type="dxa"/>
            <w:vMerge w:val="restart"/>
          </w:tcPr>
          <w:p w14:paraId="0AD703EA" w14:textId="77777777" w:rsidR="00AF20B4" w:rsidRDefault="00AF20B4" w:rsidP="00A779C5">
            <w:pPr>
              <w:jc w:val="both"/>
            </w:pPr>
            <w:r w:rsidRPr="00E377AD">
              <w:t>30</w:t>
            </w:r>
          </w:p>
          <w:p w14:paraId="12E5F693" w14:textId="77777777" w:rsidR="00AF20B4" w:rsidRPr="00E377AD" w:rsidRDefault="00AF20B4" w:rsidP="00A23353">
            <w:pPr>
              <w:jc w:val="both"/>
            </w:pPr>
          </w:p>
        </w:tc>
      </w:tr>
      <w:tr w:rsidR="00AF20B4" w14:paraId="2952A9E4" w14:textId="77777777" w:rsidTr="00A779C5">
        <w:trPr>
          <w:trHeight w:val="205"/>
        </w:trPr>
        <w:tc>
          <w:tcPr>
            <w:tcW w:w="3347" w:type="dxa"/>
            <w:gridSpan w:val="2"/>
          </w:tcPr>
          <w:p w14:paraId="487CBFEA" w14:textId="77777777" w:rsidR="00AF20B4" w:rsidRDefault="00AF20B4" w:rsidP="00A779C5">
            <w:pPr>
              <w:jc w:val="both"/>
            </w:pPr>
          </w:p>
        </w:tc>
        <w:tc>
          <w:tcPr>
            <w:tcW w:w="2245" w:type="dxa"/>
            <w:gridSpan w:val="2"/>
          </w:tcPr>
          <w:p w14:paraId="74DB5436" w14:textId="77777777" w:rsidR="00AF20B4" w:rsidRDefault="00AF20B4" w:rsidP="00A779C5">
            <w:pPr>
              <w:jc w:val="both"/>
            </w:pPr>
          </w:p>
        </w:tc>
        <w:tc>
          <w:tcPr>
            <w:tcW w:w="2248" w:type="dxa"/>
            <w:gridSpan w:val="4"/>
            <w:tcBorders>
              <w:right w:val="single" w:sz="12" w:space="0" w:color="auto"/>
            </w:tcBorders>
          </w:tcPr>
          <w:p w14:paraId="1D3AA483" w14:textId="77777777" w:rsidR="00AF20B4" w:rsidRDefault="00AF20B4" w:rsidP="00A779C5">
            <w:pPr>
              <w:jc w:val="both"/>
            </w:pPr>
          </w:p>
        </w:tc>
        <w:tc>
          <w:tcPr>
            <w:tcW w:w="632" w:type="dxa"/>
            <w:vMerge/>
            <w:tcBorders>
              <w:left w:val="single" w:sz="12" w:space="0" w:color="auto"/>
            </w:tcBorders>
            <w:vAlign w:val="center"/>
          </w:tcPr>
          <w:p w14:paraId="6DC60A08" w14:textId="77777777" w:rsidR="00AF20B4" w:rsidRDefault="00AF20B4" w:rsidP="00A779C5">
            <w:pPr>
              <w:rPr>
                <w:b/>
              </w:rPr>
            </w:pPr>
          </w:p>
        </w:tc>
        <w:tc>
          <w:tcPr>
            <w:tcW w:w="693" w:type="dxa"/>
            <w:vMerge/>
            <w:vAlign w:val="center"/>
          </w:tcPr>
          <w:p w14:paraId="617BC9F1" w14:textId="77777777" w:rsidR="00AF20B4" w:rsidRDefault="00AF20B4" w:rsidP="00A779C5">
            <w:pPr>
              <w:rPr>
                <w:b/>
              </w:rPr>
            </w:pPr>
          </w:p>
        </w:tc>
        <w:tc>
          <w:tcPr>
            <w:tcW w:w="694" w:type="dxa"/>
            <w:vMerge/>
            <w:vAlign w:val="center"/>
          </w:tcPr>
          <w:p w14:paraId="64FF1843" w14:textId="77777777" w:rsidR="00AF20B4" w:rsidRDefault="00AF20B4" w:rsidP="00A779C5">
            <w:pPr>
              <w:rPr>
                <w:b/>
              </w:rPr>
            </w:pPr>
          </w:p>
        </w:tc>
      </w:tr>
    </w:tbl>
    <w:p w14:paraId="0B07FA57" w14:textId="77777777" w:rsidR="00A23353" w:rsidRDefault="00A23353">
      <w:pPr>
        <w:rPr>
          <w:ins w:id="724" w:author="Ponížilová Hana" w:date="2020-02-13T17:14:00Z"/>
        </w:rPr>
      </w:pPr>
      <w:ins w:id="725" w:author="Ponížilová Hana" w:date="2020-02-13T17:1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AF20B4" w14:paraId="05A6D4FC" w14:textId="77777777" w:rsidTr="00A779C5">
        <w:tc>
          <w:tcPr>
            <w:tcW w:w="9859" w:type="dxa"/>
            <w:gridSpan w:val="4"/>
            <w:shd w:val="clear" w:color="auto" w:fill="F7CAAC"/>
          </w:tcPr>
          <w:p w14:paraId="634C6AB7" w14:textId="762BD7F0" w:rsidR="00AF20B4" w:rsidRDefault="00AF20B4" w:rsidP="00A779C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AF20B4" w14:paraId="05ACB828" w14:textId="77777777" w:rsidTr="00A779C5">
        <w:trPr>
          <w:trHeight w:val="2347"/>
        </w:trPr>
        <w:tc>
          <w:tcPr>
            <w:tcW w:w="9859" w:type="dxa"/>
            <w:gridSpan w:val="4"/>
          </w:tcPr>
          <w:p w14:paraId="6C458D9A" w14:textId="77777777" w:rsidR="00AF20B4" w:rsidRDefault="00AF20B4" w:rsidP="00A779C5">
            <w:pPr>
              <w:jc w:val="both"/>
            </w:pPr>
          </w:p>
          <w:p w14:paraId="435646C7" w14:textId="77777777" w:rsidR="00AF20B4" w:rsidRPr="00916E39" w:rsidRDefault="00AF20B4" w:rsidP="00A779C5">
            <w:pPr>
              <w:jc w:val="both"/>
            </w:pPr>
            <w:r w:rsidRPr="00916E39">
              <w:t>PUBLIKAČNÍ ČINNOST:</w:t>
            </w:r>
          </w:p>
          <w:p w14:paraId="5FE6279E" w14:textId="77777777" w:rsidR="00AF20B4" w:rsidRPr="00916E39" w:rsidRDefault="00AF20B4" w:rsidP="00A779C5">
            <w:pPr>
              <w:jc w:val="both"/>
            </w:pPr>
            <w:r w:rsidRPr="00916E39">
              <w:t>kolektivní monografie:</w:t>
            </w:r>
          </w:p>
          <w:p w14:paraId="1B8AC4BF" w14:textId="77777777" w:rsidR="00AF20B4" w:rsidRDefault="00AF20B4" w:rsidP="00A779C5">
            <w:pPr>
              <w:jc w:val="both"/>
            </w:pPr>
            <w:r w:rsidRPr="00916E39">
              <w:t>Zelinský, M. (ed.) Kdo umí, učí: RUV 2010-2015. Brno: Host, 2016.</w:t>
            </w:r>
          </w:p>
          <w:p w14:paraId="35AA9FE4" w14:textId="77777777" w:rsidR="00AF20B4" w:rsidRDefault="00AF20B4" w:rsidP="00A779C5">
            <w:pPr>
              <w:jc w:val="both"/>
            </w:pPr>
            <w:r>
              <w:t>Horsáková, M., Kocí, I., Zelinský, M.: Proměny dramaturgie, Slezská univerzita, Opava: 2017</w:t>
            </w:r>
          </w:p>
          <w:p w14:paraId="6DC4B2C2" w14:textId="77777777" w:rsidR="00AF20B4" w:rsidRPr="00916E39" w:rsidRDefault="00AF20B4" w:rsidP="00A779C5">
            <w:pPr>
              <w:jc w:val="both"/>
            </w:pPr>
          </w:p>
          <w:p w14:paraId="2E0AC0E0" w14:textId="77777777" w:rsidR="00AF20B4" w:rsidRDefault="00AF20B4" w:rsidP="00A779C5">
            <w:pPr>
              <w:jc w:val="both"/>
            </w:pPr>
            <w:r>
              <w:t>UMĚLECKÁ ČINNOST:</w:t>
            </w:r>
          </w:p>
          <w:p w14:paraId="6D9629B7" w14:textId="77777777" w:rsidR="00AF20B4" w:rsidRDefault="00AF20B4" w:rsidP="00A779C5">
            <w:pPr>
              <w:jc w:val="both"/>
            </w:pPr>
            <w:r>
              <w:t>soustavné překlady slovenské beletrie - 45 titulů</w:t>
            </w:r>
          </w:p>
          <w:p w14:paraId="34CB313D" w14:textId="77777777" w:rsidR="00AF20B4" w:rsidRDefault="00AF20B4" w:rsidP="00A779C5">
            <w:pPr>
              <w:jc w:val="both"/>
            </w:pPr>
            <w:r>
              <w:t>kurátorská činnost: Art Colony Cered, Maďarsko, 2016, 2017</w:t>
            </w:r>
          </w:p>
          <w:p w14:paraId="722CD064" w14:textId="77777777" w:rsidR="00AF20B4" w:rsidRDefault="00AF20B4" w:rsidP="00A779C5">
            <w:pPr>
              <w:jc w:val="both"/>
            </w:pPr>
            <w:r>
              <w:t xml:space="preserve">                                Akademia sztuk pieknych Wroclaw, Tylko rzezba/Iba socha, Wroclaw, Polsko 2016</w:t>
            </w:r>
          </w:p>
          <w:p w14:paraId="3C43875C" w14:textId="77777777" w:rsidR="00AF20B4" w:rsidRDefault="00AF20B4" w:rsidP="00A779C5">
            <w:pPr>
              <w:jc w:val="both"/>
              <w:rPr>
                <w:b/>
              </w:rPr>
            </w:pPr>
          </w:p>
        </w:tc>
      </w:tr>
      <w:tr w:rsidR="00AF20B4" w14:paraId="765C700B" w14:textId="77777777" w:rsidTr="00A779C5">
        <w:trPr>
          <w:trHeight w:val="218"/>
        </w:trPr>
        <w:tc>
          <w:tcPr>
            <w:tcW w:w="9859" w:type="dxa"/>
            <w:gridSpan w:val="4"/>
            <w:shd w:val="clear" w:color="auto" w:fill="F7CAAC"/>
          </w:tcPr>
          <w:p w14:paraId="4E2180F1" w14:textId="77777777" w:rsidR="00AF20B4" w:rsidRDefault="00AF20B4" w:rsidP="00A779C5">
            <w:pPr>
              <w:rPr>
                <w:b/>
              </w:rPr>
            </w:pPr>
            <w:r>
              <w:rPr>
                <w:b/>
              </w:rPr>
              <w:t>Působení v zahraničí</w:t>
            </w:r>
          </w:p>
        </w:tc>
      </w:tr>
      <w:tr w:rsidR="00AF20B4" w14:paraId="16E1973E" w14:textId="77777777" w:rsidTr="00A779C5">
        <w:trPr>
          <w:trHeight w:val="2504"/>
        </w:trPr>
        <w:tc>
          <w:tcPr>
            <w:tcW w:w="9859" w:type="dxa"/>
            <w:gridSpan w:val="4"/>
          </w:tcPr>
          <w:p w14:paraId="534355AC" w14:textId="77777777" w:rsidR="00AF20B4" w:rsidRDefault="00AF20B4" w:rsidP="00A779C5"/>
          <w:p w14:paraId="593A951A" w14:textId="77777777" w:rsidR="00AF20B4" w:rsidRPr="00916E39" w:rsidRDefault="00AF20B4" w:rsidP="00A779C5">
            <w:r>
              <w:t>1990-</w:t>
            </w:r>
            <w:r w:rsidRPr="00916E39">
              <w:t>1992: stáže v Dokumentačním středisku české nezávislé literatury v Scheinfeldu–Schwarzenbergu, SRN</w:t>
            </w:r>
          </w:p>
          <w:p w14:paraId="3776FCAF" w14:textId="77777777" w:rsidR="00AF20B4" w:rsidRPr="00916E39" w:rsidRDefault="00AF20B4" w:rsidP="00A779C5">
            <w:r w:rsidRPr="00916E39">
              <w:t>1993: stipendium EU na univerzitě v Regensburgu, SRN</w:t>
            </w:r>
          </w:p>
          <w:p w14:paraId="6AC8912D" w14:textId="77777777" w:rsidR="00AF20B4" w:rsidRPr="00916E39" w:rsidRDefault="00AF20B4" w:rsidP="00A779C5">
            <w:r w:rsidRPr="00916E39">
              <w:t>1995: stipendium Vzdělávací nadace Jana Husa na univerzitě v Regensburgu</w:t>
            </w:r>
          </w:p>
          <w:p w14:paraId="2B764FC1" w14:textId="77777777" w:rsidR="00AF20B4" w:rsidRPr="00916E39" w:rsidRDefault="00AF20B4" w:rsidP="00A779C5">
            <w:r>
              <w:t>1994-</w:t>
            </w:r>
            <w:r w:rsidRPr="00916E39">
              <w:t>1998: stáže na Institutu badaň literackich ve Varšavě</w:t>
            </w:r>
          </w:p>
          <w:p w14:paraId="74DE61DF" w14:textId="77777777" w:rsidR="00AF20B4" w:rsidRPr="00916E39" w:rsidRDefault="00AF20B4" w:rsidP="00A779C5">
            <w:r w:rsidRPr="00916E39">
              <w:t>1998: přednáškový pobyt na univerzitě v Aarhusu, Dánsko</w:t>
            </w:r>
          </w:p>
          <w:p w14:paraId="125DA226" w14:textId="77777777" w:rsidR="00AF20B4" w:rsidRPr="00916E39" w:rsidRDefault="00AF20B4" w:rsidP="00A779C5">
            <w:r>
              <w:t>2002-</w:t>
            </w:r>
            <w:r w:rsidRPr="00916E39">
              <w:t>2004: lektor bohemistiky a mediálních studií na univerzitě v Erfurtu, SRN</w:t>
            </w:r>
          </w:p>
          <w:p w14:paraId="2D224247" w14:textId="77777777" w:rsidR="00AF20B4" w:rsidRPr="00916E39" w:rsidRDefault="00AF20B4" w:rsidP="00A779C5">
            <w:r w:rsidRPr="00916E39">
              <w:t>2004</w:t>
            </w:r>
            <w:r>
              <w:t xml:space="preserve">/červenec-září: </w:t>
            </w:r>
            <w:r w:rsidRPr="00916E39">
              <w:t>stipendium DAAD na univerzitě v Erfurtu</w:t>
            </w:r>
          </w:p>
          <w:p w14:paraId="165579A8" w14:textId="77777777" w:rsidR="00AF20B4" w:rsidRDefault="00AF20B4" w:rsidP="00A779C5">
            <w:r>
              <w:t>2006-</w:t>
            </w:r>
            <w:r w:rsidRPr="00916E39">
              <w:t>2012: přednáškové pobyty na univerzitách v Paderbornu, Erfurtu, Regensburgu, Mnichově, Berlíně</w:t>
            </w:r>
          </w:p>
          <w:p w14:paraId="6828F008" w14:textId="77777777" w:rsidR="00AF20B4" w:rsidRDefault="00AF20B4" w:rsidP="00A779C5">
            <w:r>
              <w:t>2014-2016: přednáškové pobyty Wyzsza szkola Humanitas, Sosnowiec, Polsko</w:t>
            </w:r>
          </w:p>
          <w:p w14:paraId="058D401F" w14:textId="77777777" w:rsidR="00AF20B4" w:rsidRPr="00AE6251" w:rsidRDefault="00AF20B4" w:rsidP="00A779C5">
            <w:pPr>
              <w:rPr>
                <w:b/>
                <w:color w:val="FF0000"/>
                <w:sz w:val="16"/>
                <w:szCs w:val="16"/>
              </w:rPr>
            </w:pPr>
          </w:p>
        </w:tc>
      </w:tr>
      <w:tr w:rsidR="00AF20B4" w14:paraId="5DD9EDD9" w14:textId="77777777" w:rsidTr="00A779C5">
        <w:trPr>
          <w:cantSplit/>
          <w:trHeight w:val="470"/>
        </w:trPr>
        <w:tc>
          <w:tcPr>
            <w:tcW w:w="2518" w:type="dxa"/>
            <w:shd w:val="clear" w:color="auto" w:fill="F7CAAC"/>
          </w:tcPr>
          <w:p w14:paraId="6773DEEB" w14:textId="77777777" w:rsidR="00AF20B4" w:rsidRDefault="00AF20B4" w:rsidP="00A779C5">
            <w:pPr>
              <w:jc w:val="both"/>
              <w:rPr>
                <w:b/>
              </w:rPr>
            </w:pPr>
            <w:r>
              <w:rPr>
                <w:b/>
              </w:rPr>
              <w:t xml:space="preserve">Podpis </w:t>
            </w:r>
          </w:p>
        </w:tc>
        <w:tc>
          <w:tcPr>
            <w:tcW w:w="4536" w:type="dxa"/>
          </w:tcPr>
          <w:p w14:paraId="633BBC74" w14:textId="5D8A4CE2" w:rsidR="00AF20B4" w:rsidRDefault="00AF20B4" w:rsidP="00A779C5">
            <w:pPr>
              <w:jc w:val="both"/>
            </w:pPr>
            <w:r>
              <w:t>v.</w:t>
            </w:r>
            <w:r w:rsidR="003B42B7">
              <w:t xml:space="preserve"> </w:t>
            </w:r>
            <w:r>
              <w:t>r.</w:t>
            </w:r>
          </w:p>
        </w:tc>
        <w:tc>
          <w:tcPr>
            <w:tcW w:w="786" w:type="dxa"/>
            <w:shd w:val="clear" w:color="auto" w:fill="F7CAAC"/>
          </w:tcPr>
          <w:p w14:paraId="05B99B3D" w14:textId="77777777" w:rsidR="00AF20B4" w:rsidRDefault="00AF20B4" w:rsidP="00A779C5">
            <w:pPr>
              <w:jc w:val="both"/>
            </w:pPr>
            <w:r>
              <w:rPr>
                <w:b/>
              </w:rPr>
              <w:t>datum</w:t>
            </w:r>
          </w:p>
        </w:tc>
        <w:tc>
          <w:tcPr>
            <w:tcW w:w="2019" w:type="dxa"/>
          </w:tcPr>
          <w:p w14:paraId="3C85389F" w14:textId="77777777" w:rsidR="00AF20B4" w:rsidRDefault="00AF20B4" w:rsidP="00A779C5">
            <w:pPr>
              <w:jc w:val="both"/>
            </w:pPr>
            <w:r>
              <w:t>30. 9. 2019</w:t>
            </w:r>
          </w:p>
        </w:tc>
      </w:tr>
    </w:tbl>
    <w:p w14:paraId="0C867F9E" w14:textId="77777777" w:rsidR="00AF20B4" w:rsidRDefault="00AF20B4" w:rsidP="00AF20B4"/>
    <w:p w14:paraId="1EDA8573" w14:textId="77777777" w:rsidR="00AF20B4" w:rsidRDefault="00AF20B4" w:rsidP="00AF20B4">
      <w:pPr>
        <w:spacing w:after="160" w:line="256" w:lineRule="auto"/>
      </w:pPr>
    </w:p>
    <w:p w14:paraId="403E5755" w14:textId="77777777" w:rsidR="00AF20B4" w:rsidRDefault="00AF20B4" w:rsidP="00AF20B4">
      <w:pPr>
        <w:spacing w:after="160" w:line="256" w:lineRule="auto"/>
      </w:pPr>
    </w:p>
    <w:p w14:paraId="5AA01FD4" w14:textId="77777777" w:rsidR="00AF20B4" w:rsidRDefault="00AF20B4" w:rsidP="008664D0">
      <w:pPr>
        <w:spacing w:after="160" w:line="259" w:lineRule="auto"/>
      </w:pPr>
    </w:p>
    <w:p w14:paraId="5F678047" w14:textId="77777777" w:rsidR="00926E14" w:rsidRDefault="00926E14">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014"/>
      </w:tblGrid>
      <w:tr w:rsidR="00EC1048" w:rsidRPr="003632BD" w14:paraId="38C5DDF2" w14:textId="77777777" w:rsidTr="00680ED1">
        <w:tc>
          <w:tcPr>
            <w:tcW w:w="9531" w:type="dxa"/>
            <w:gridSpan w:val="4"/>
            <w:tcBorders>
              <w:bottom w:val="double" w:sz="4" w:space="0" w:color="auto"/>
            </w:tcBorders>
            <w:shd w:val="clear" w:color="auto" w:fill="BDD6EE"/>
          </w:tcPr>
          <w:p w14:paraId="39F64BC7" w14:textId="32115E9D" w:rsidR="00EC1048" w:rsidRPr="003632BD" w:rsidRDefault="00EC1048" w:rsidP="003B38FC">
            <w:pPr>
              <w:jc w:val="both"/>
              <w:rPr>
                <w:b/>
                <w:sz w:val="28"/>
              </w:rPr>
            </w:pPr>
            <w:r w:rsidRPr="003632BD">
              <w:rPr>
                <w:b/>
                <w:sz w:val="28"/>
              </w:rPr>
              <w:lastRenderedPageBreak/>
              <w:t>C-II – Související tvůrčí, resp. vědecká a umělecká činnost</w:t>
            </w:r>
          </w:p>
        </w:tc>
      </w:tr>
      <w:tr w:rsidR="00EC1048" w:rsidRPr="003632BD" w14:paraId="4FC777D0" w14:textId="77777777" w:rsidTr="00680ED1">
        <w:trPr>
          <w:trHeight w:val="318"/>
        </w:trPr>
        <w:tc>
          <w:tcPr>
            <w:tcW w:w="9531" w:type="dxa"/>
            <w:gridSpan w:val="4"/>
            <w:shd w:val="clear" w:color="auto" w:fill="F7CAAC"/>
          </w:tcPr>
          <w:p w14:paraId="19E05FCA" w14:textId="77777777" w:rsidR="00EC1048" w:rsidRPr="003632BD" w:rsidRDefault="00EC1048" w:rsidP="003B38FC">
            <w:pPr>
              <w:rPr>
                <w:b/>
              </w:rPr>
            </w:pPr>
            <w:r w:rsidRPr="003632BD">
              <w:rPr>
                <w:b/>
              </w:rPr>
              <w:t xml:space="preserve">Přehled řešených grantů a projektů u akademicky zaměřeného bakalářského studijního programu a u magisterského a doktorského studijního programu  </w:t>
            </w:r>
          </w:p>
        </w:tc>
      </w:tr>
      <w:tr w:rsidR="00EC1048" w:rsidRPr="003632BD" w14:paraId="3DDF3843" w14:textId="77777777" w:rsidTr="00680ED1">
        <w:trPr>
          <w:cantSplit/>
        </w:trPr>
        <w:tc>
          <w:tcPr>
            <w:tcW w:w="2233" w:type="dxa"/>
            <w:shd w:val="clear" w:color="auto" w:fill="F7CAAC"/>
          </w:tcPr>
          <w:p w14:paraId="324C3F94" w14:textId="77777777" w:rsidR="00EC1048" w:rsidRPr="003632BD" w:rsidRDefault="00EC1048" w:rsidP="003B38FC">
            <w:pPr>
              <w:jc w:val="both"/>
              <w:rPr>
                <w:b/>
              </w:rPr>
            </w:pPr>
            <w:r w:rsidRPr="003632BD">
              <w:rPr>
                <w:b/>
              </w:rPr>
              <w:t>Řešitel/spoluřešitel</w:t>
            </w:r>
          </w:p>
        </w:tc>
        <w:tc>
          <w:tcPr>
            <w:tcW w:w="5524" w:type="dxa"/>
            <w:shd w:val="clear" w:color="auto" w:fill="F7CAAC"/>
          </w:tcPr>
          <w:p w14:paraId="322FE283" w14:textId="77777777" w:rsidR="00EC1048" w:rsidRPr="003632BD" w:rsidRDefault="00EC1048" w:rsidP="003B38FC">
            <w:pPr>
              <w:jc w:val="both"/>
              <w:rPr>
                <w:b/>
              </w:rPr>
            </w:pPr>
            <w:r w:rsidRPr="003632BD">
              <w:rPr>
                <w:b/>
              </w:rPr>
              <w:t>Názvy grantů a projektů získaných pro vědeckou, výzkumnou, uměleckou a další tvůrčí činnost v příslušné oblasti vzdělávání</w:t>
            </w:r>
          </w:p>
        </w:tc>
        <w:tc>
          <w:tcPr>
            <w:tcW w:w="760" w:type="dxa"/>
            <w:shd w:val="clear" w:color="auto" w:fill="F7CAAC"/>
          </w:tcPr>
          <w:p w14:paraId="72119BF2" w14:textId="77777777" w:rsidR="00EC1048" w:rsidRPr="003632BD" w:rsidRDefault="00EC1048" w:rsidP="003B38FC">
            <w:pPr>
              <w:jc w:val="center"/>
              <w:rPr>
                <w:b/>
                <w:sz w:val="24"/>
              </w:rPr>
            </w:pPr>
            <w:r w:rsidRPr="003632BD">
              <w:rPr>
                <w:b/>
              </w:rPr>
              <w:t>Zdroj</w:t>
            </w:r>
          </w:p>
        </w:tc>
        <w:tc>
          <w:tcPr>
            <w:tcW w:w="1014" w:type="dxa"/>
            <w:shd w:val="clear" w:color="auto" w:fill="F7CAAC"/>
          </w:tcPr>
          <w:p w14:paraId="28988362" w14:textId="77777777" w:rsidR="00EC1048" w:rsidRPr="003632BD" w:rsidRDefault="00EC1048" w:rsidP="003B38FC">
            <w:pPr>
              <w:jc w:val="center"/>
              <w:rPr>
                <w:b/>
                <w:sz w:val="24"/>
              </w:rPr>
            </w:pPr>
            <w:r w:rsidRPr="003632BD">
              <w:rPr>
                <w:b/>
              </w:rPr>
              <w:t>Období</w:t>
            </w:r>
          </w:p>
          <w:p w14:paraId="7DF512CD" w14:textId="77777777" w:rsidR="00EC1048" w:rsidRPr="003632BD" w:rsidRDefault="00EC1048" w:rsidP="003B38FC">
            <w:pPr>
              <w:jc w:val="center"/>
              <w:rPr>
                <w:b/>
                <w:sz w:val="24"/>
              </w:rPr>
            </w:pPr>
          </w:p>
        </w:tc>
      </w:tr>
      <w:tr w:rsidR="00EC1048" w:rsidRPr="003632BD" w14:paraId="0916470B" w14:textId="77777777" w:rsidTr="00680ED1">
        <w:tc>
          <w:tcPr>
            <w:tcW w:w="2233" w:type="dxa"/>
          </w:tcPr>
          <w:p w14:paraId="377E2A7F" w14:textId="77777777" w:rsidR="00EC1048" w:rsidRPr="003632BD" w:rsidRDefault="00EC1048" w:rsidP="003B38FC">
            <w:pPr>
              <w:jc w:val="both"/>
              <w:rPr>
                <w:sz w:val="24"/>
              </w:rPr>
            </w:pPr>
          </w:p>
        </w:tc>
        <w:tc>
          <w:tcPr>
            <w:tcW w:w="5524" w:type="dxa"/>
          </w:tcPr>
          <w:p w14:paraId="7E3120E6" w14:textId="77777777" w:rsidR="00EC1048" w:rsidRPr="003632BD" w:rsidRDefault="00EC1048" w:rsidP="003B38FC">
            <w:pPr>
              <w:rPr>
                <w:sz w:val="24"/>
              </w:rPr>
            </w:pPr>
          </w:p>
        </w:tc>
        <w:tc>
          <w:tcPr>
            <w:tcW w:w="760" w:type="dxa"/>
          </w:tcPr>
          <w:p w14:paraId="3DC824CC" w14:textId="77777777" w:rsidR="00EC1048" w:rsidRPr="003632BD" w:rsidRDefault="00EC1048" w:rsidP="003B38FC">
            <w:pPr>
              <w:jc w:val="center"/>
              <w:rPr>
                <w:sz w:val="16"/>
                <w:szCs w:val="16"/>
              </w:rPr>
            </w:pPr>
          </w:p>
        </w:tc>
        <w:tc>
          <w:tcPr>
            <w:tcW w:w="1014" w:type="dxa"/>
          </w:tcPr>
          <w:p w14:paraId="423868B9" w14:textId="77777777" w:rsidR="00EC1048" w:rsidRPr="003632BD" w:rsidRDefault="00EC1048" w:rsidP="003B38FC">
            <w:pPr>
              <w:jc w:val="center"/>
              <w:rPr>
                <w:color w:val="0000FF"/>
                <w:sz w:val="24"/>
              </w:rPr>
            </w:pPr>
          </w:p>
        </w:tc>
      </w:tr>
      <w:tr w:rsidR="00EC1048" w:rsidRPr="003632BD" w14:paraId="7982D311" w14:textId="77777777" w:rsidTr="00680ED1">
        <w:trPr>
          <w:trHeight w:val="318"/>
        </w:trPr>
        <w:tc>
          <w:tcPr>
            <w:tcW w:w="9531" w:type="dxa"/>
            <w:gridSpan w:val="4"/>
            <w:shd w:val="clear" w:color="auto" w:fill="F7CAAC"/>
          </w:tcPr>
          <w:p w14:paraId="4F89EE2B" w14:textId="77777777" w:rsidR="00EC1048" w:rsidRPr="003632BD" w:rsidRDefault="00EC1048" w:rsidP="003B38FC">
            <w:pPr>
              <w:rPr>
                <w:b/>
              </w:rPr>
            </w:pPr>
            <w:r w:rsidRPr="003632BD">
              <w:rPr>
                <w:b/>
              </w:rPr>
              <w:t>Přehled řešených projektů a dalších aktivit v rámci spolupráce s praxí u profesně zaměřeného bakalářského a magisterského studijního programu</w:t>
            </w:r>
          </w:p>
        </w:tc>
      </w:tr>
      <w:tr w:rsidR="00EC1048" w:rsidRPr="003632BD" w14:paraId="6D96D7A3" w14:textId="77777777" w:rsidTr="00680ED1">
        <w:trPr>
          <w:cantSplit/>
          <w:trHeight w:val="283"/>
        </w:trPr>
        <w:tc>
          <w:tcPr>
            <w:tcW w:w="2233" w:type="dxa"/>
            <w:shd w:val="clear" w:color="auto" w:fill="F7CAAC"/>
          </w:tcPr>
          <w:p w14:paraId="2AE81F26" w14:textId="77777777" w:rsidR="00EC1048" w:rsidRPr="003632BD" w:rsidRDefault="00EC1048" w:rsidP="003B38FC">
            <w:pPr>
              <w:jc w:val="both"/>
              <w:rPr>
                <w:b/>
              </w:rPr>
            </w:pPr>
            <w:r w:rsidRPr="003632BD">
              <w:rPr>
                <w:b/>
              </w:rPr>
              <w:t>Pracoviště praxe</w:t>
            </w:r>
          </w:p>
        </w:tc>
        <w:tc>
          <w:tcPr>
            <w:tcW w:w="5524" w:type="dxa"/>
            <w:shd w:val="clear" w:color="auto" w:fill="F7CAAC"/>
          </w:tcPr>
          <w:p w14:paraId="25FFC4E8" w14:textId="77777777" w:rsidR="00EC1048" w:rsidRPr="003632BD" w:rsidRDefault="00EC1048" w:rsidP="003B38FC">
            <w:pPr>
              <w:jc w:val="both"/>
              <w:rPr>
                <w:b/>
              </w:rPr>
            </w:pPr>
            <w:r w:rsidRPr="003632BD">
              <w:rPr>
                <w:b/>
              </w:rPr>
              <w:t xml:space="preserve">Název či popis projektu uskutečňovaného ve spolupráci s praxí </w:t>
            </w:r>
          </w:p>
        </w:tc>
        <w:tc>
          <w:tcPr>
            <w:tcW w:w="1774" w:type="dxa"/>
            <w:gridSpan w:val="2"/>
            <w:shd w:val="clear" w:color="auto" w:fill="F7CAAC"/>
          </w:tcPr>
          <w:p w14:paraId="6031B26D" w14:textId="77777777" w:rsidR="00EC1048" w:rsidRPr="003632BD" w:rsidRDefault="00EC1048" w:rsidP="003B38FC">
            <w:pPr>
              <w:jc w:val="center"/>
              <w:rPr>
                <w:b/>
                <w:sz w:val="24"/>
              </w:rPr>
            </w:pPr>
            <w:r w:rsidRPr="003632BD">
              <w:rPr>
                <w:b/>
              </w:rPr>
              <w:t>Období</w:t>
            </w:r>
          </w:p>
        </w:tc>
      </w:tr>
      <w:tr w:rsidR="00F73665" w:rsidRPr="003632BD" w14:paraId="6D70860F" w14:textId="77777777" w:rsidTr="00680ED1">
        <w:tc>
          <w:tcPr>
            <w:tcW w:w="2233" w:type="dxa"/>
          </w:tcPr>
          <w:p w14:paraId="4EDB7276" w14:textId="77777777" w:rsidR="00F73665" w:rsidRPr="00B21892" w:rsidRDefault="00F73665" w:rsidP="00F73665">
            <w:r>
              <w:t>Řešitel: UTB knihovna, TPAT, NTM</w:t>
            </w:r>
          </w:p>
        </w:tc>
        <w:tc>
          <w:tcPr>
            <w:tcW w:w="5524" w:type="dxa"/>
          </w:tcPr>
          <w:p w14:paraId="53C30896" w14:textId="77777777" w:rsidR="00F73665" w:rsidRPr="00B21892" w:rsidRDefault="00F73665" w:rsidP="00F73665">
            <w:r>
              <w:t>Podán projekt NAKI ve spolupráci s Národním technickým muzeem</w:t>
            </w:r>
          </w:p>
        </w:tc>
        <w:tc>
          <w:tcPr>
            <w:tcW w:w="1774" w:type="dxa"/>
            <w:gridSpan w:val="2"/>
          </w:tcPr>
          <w:p w14:paraId="7C2D35A9" w14:textId="77777777" w:rsidR="00F73665" w:rsidRPr="00B21892" w:rsidRDefault="00F73665" w:rsidP="00F73665">
            <w:pPr>
              <w:jc w:val="center"/>
            </w:pPr>
            <w:r>
              <w:t>2019</w:t>
            </w:r>
          </w:p>
        </w:tc>
      </w:tr>
      <w:tr w:rsidR="00F73665" w:rsidRPr="003632BD" w14:paraId="6122565F" w14:textId="77777777" w:rsidTr="00680ED1">
        <w:tc>
          <w:tcPr>
            <w:tcW w:w="2233" w:type="dxa"/>
          </w:tcPr>
          <w:p w14:paraId="10D3DC6C" w14:textId="77777777" w:rsidR="00F73665" w:rsidRDefault="00F73665" w:rsidP="00F73665">
            <w:r>
              <w:t>Řešitel: Česká televize</w:t>
            </w:r>
          </w:p>
          <w:p w14:paraId="2ABBCF29" w14:textId="77777777" w:rsidR="00F73665" w:rsidRDefault="00F73665" w:rsidP="00F73665">
            <w:r>
              <w:t>účastník: TPAT</w:t>
            </w:r>
          </w:p>
        </w:tc>
        <w:tc>
          <w:tcPr>
            <w:tcW w:w="5524" w:type="dxa"/>
          </w:tcPr>
          <w:p w14:paraId="02072D04" w14:textId="77777777" w:rsidR="00F73665" w:rsidRDefault="00F73665" w:rsidP="00F73665">
            <w:r>
              <w:t>Akcelerátor, podpořil magisterský filmový projekt Petra Januschky</w:t>
            </w:r>
          </w:p>
        </w:tc>
        <w:tc>
          <w:tcPr>
            <w:tcW w:w="1774" w:type="dxa"/>
            <w:gridSpan w:val="2"/>
          </w:tcPr>
          <w:p w14:paraId="6856B31D" w14:textId="77777777" w:rsidR="00F73665" w:rsidRDefault="00F73665" w:rsidP="00F73665">
            <w:pPr>
              <w:jc w:val="center"/>
            </w:pPr>
            <w:r>
              <w:t>2019</w:t>
            </w:r>
          </w:p>
        </w:tc>
      </w:tr>
      <w:tr w:rsidR="00F73665" w:rsidRPr="003632BD" w14:paraId="2BFB6A9E" w14:textId="77777777" w:rsidTr="00680ED1">
        <w:tc>
          <w:tcPr>
            <w:tcW w:w="2233" w:type="dxa"/>
          </w:tcPr>
          <w:p w14:paraId="7D586E7F" w14:textId="77777777" w:rsidR="00F73665" w:rsidRPr="00B21892" w:rsidRDefault="00F73665" w:rsidP="00F73665">
            <w:r>
              <w:t>Řešitel: FMK, doc. MgA. Jana Janíková, ArtD.</w:t>
            </w:r>
          </w:p>
          <w:p w14:paraId="4494053C" w14:textId="77777777" w:rsidR="00F73665" w:rsidRPr="00B21892" w:rsidRDefault="00F73665" w:rsidP="00F73665"/>
        </w:tc>
        <w:tc>
          <w:tcPr>
            <w:tcW w:w="5524" w:type="dxa"/>
          </w:tcPr>
          <w:p w14:paraId="7D999573" w14:textId="77777777" w:rsidR="00F73665" w:rsidRPr="00B21892" w:rsidRDefault="00F73665" w:rsidP="00F73665">
            <w:pPr>
              <w:spacing w:after="120"/>
            </w:pPr>
            <w:r w:rsidRPr="00B21892">
              <w:t xml:space="preserve">Voda pro všechny“ ve spolupráci s Ministerstvem životního prostředí, firmami mmcité, Kovárna VIVA, Tescoma, město Zlín a další. </w:t>
            </w:r>
          </w:p>
          <w:p w14:paraId="080767FF" w14:textId="77777777" w:rsidR="00F73665" w:rsidRPr="00B21892" w:rsidRDefault="00F73665" w:rsidP="00F73665"/>
        </w:tc>
        <w:tc>
          <w:tcPr>
            <w:tcW w:w="1774" w:type="dxa"/>
            <w:gridSpan w:val="2"/>
          </w:tcPr>
          <w:p w14:paraId="1F2D67FF" w14:textId="77777777" w:rsidR="00F73665" w:rsidRPr="00B21892" w:rsidRDefault="00F73665" w:rsidP="00F73665">
            <w:pPr>
              <w:jc w:val="center"/>
            </w:pPr>
            <w:r w:rsidRPr="00B21892">
              <w:t>2017</w:t>
            </w:r>
          </w:p>
        </w:tc>
      </w:tr>
      <w:tr w:rsidR="00F73665" w:rsidRPr="003632BD" w14:paraId="08E60F01" w14:textId="77777777" w:rsidTr="00680ED1">
        <w:tc>
          <w:tcPr>
            <w:tcW w:w="2233" w:type="dxa"/>
          </w:tcPr>
          <w:p w14:paraId="67360617" w14:textId="77777777" w:rsidR="00F73665" w:rsidRDefault="00F73665" w:rsidP="00F73665">
            <w:r>
              <w:t>Řešitel: Česká televize</w:t>
            </w:r>
          </w:p>
          <w:p w14:paraId="1E948044" w14:textId="77777777" w:rsidR="00F73665" w:rsidRDefault="00F73665" w:rsidP="00F73665">
            <w:r>
              <w:t>účastník: TPAT</w:t>
            </w:r>
          </w:p>
        </w:tc>
        <w:tc>
          <w:tcPr>
            <w:tcW w:w="5524" w:type="dxa"/>
          </w:tcPr>
          <w:p w14:paraId="4209775C" w14:textId="77777777" w:rsidR="00F73665" w:rsidRDefault="00F73665" w:rsidP="00F73665">
            <w:r>
              <w:t>Akcelerátor, podpořil magisterský filmový projekt Milana Svobody</w:t>
            </w:r>
          </w:p>
        </w:tc>
        <w:tc>
          <w:tcPr>
            <w:tcW w:w="1774" w:type="dxa"/>
            <w:gridSpan w:val="2"/>
          </w:tcPr>
          <w:p w14:paraId="0034E948" w14:textId="77777777" w:rsidR="00F73665" w:rsidRDefault="00F73665" w:rsidP="00F73665">
            <w:pPr>
              <w:jc w:val="center"/>
            </w:pPr>
            <w:r>
              <w:t>2017</w:t>
            </w:r>
          </w:p>
        </w:tc>
      </w:tr>
      <w:tr w:rsidR="00F73665" w:rsidRPr="003632BD" w14:paraId="1D0B2295" w14:textId="77777777" w:rsidTr="00680ED1">
        <w:tc>
          <w:tcPr>
            <w:tcW w:w="2233" w:type="dxa"/>
          </w:tcPr>
          <w:p w14:paraId="7CDA5468" w14:textId="77777777" w:rsidR="00F73665" w:rsidRPr="00B21892" w:rsidRDefault="00F73665" w:rsidP="00F73665">
            <w:r>
              <w:t>Ř</w:t>
            </w:r>
            <w:r w:rsidRPr="00B21892">
              <w:t>ešitel: National University of Water Management and Natural Resources</w:t>
            </w:r>
          </w:p>
          <w:p w14:paraId="5EE50717" w14:textId="77777777" w:rsidR="00F73665" w:rsidRPr="00B21892" w:rsidRDefault="00F73665" w:rsidP="00F73665">
            <w:r w:rsidRPr="00B21892">
              <w:t>spoluřešitel: Zlínský kreativní klastr</w:t>
            </w:r>
            <w:r>
              <w:t>, doc. MgA. Jana Janíková, ArtD.</w:t>
            </w:r>
          </w:p>
        </w:tc>
        <w:tc>
          <w:tcPr>
            <w:tcW w:w="5524" w:type="dxa"/>
          </w:tcPr>
          <w:p w14:paraId="134DEEE0" w14:textId="77777777" w:rsidR="00F73665" w:rsidRPr="00B21892" w:rsidRDefault="00F73665" w:rsidP="00F73665">
            <w:r w:rsidRPr="00B21892">
              <w:t xml:space="preserve">Visegrad Urban Creativity Cluster Network – řada studijních cest zaměřených na spolupráci s praxí v kreativních </w:t>
            </w:r>
            <w:proofErr w:type="gramStart"/>
            <w:r w:rsidRPr="00B21892">
              <w:t>odvětvích</w:t>
            </w:r>
            <w:proofErr w:type="gramEnd"/>
            <w:r>
              <w:t xml:space="preserve"> a to i v oblasti audiovizuálního průmyslu,</w:t>
            </w:r>
            <w:r w:rsidRPr="00B21892">
              <w:t xml:space="preserve"> do Krakowa, Budapešti, Košic a ukrajinského Rivne.</w:t>
            </w:r>
            <w:r>
              <w:t xml:space="preserve"> </w:t>
            </w:r>
          </w:p>
        </w:tc>
        <w:tc>
          <w:tcPr>
            <w:tcW w:w="1774" w:type="dxa"/>
            <w:gridSpan w:val="2"/>
          </w:tcPr>
          <w:p w14:paraId="2FD1C1F8" w14:textId="77777777" w:rsidR="00F73665" w:rsidRPr="00B21892" w:rsidRDefault="00F73665" w:rsidP="00F73665">
            <w:pPr>
              <w:jc w:val="center"/>
            </w:pPr>
            <w:r w:rsidRPr="00B21892">
              <w:t>2016</w:t>
            </w:r>
          </w:p>
        </w:tc>
      </w:tr>
      <w:tr w:rsidR="00F73665" w:rsidRPr="003632BD" w14:paraId="3714B635" w14:textId="77777777" w:rsidTr="00680ED1">
        <w:tc>
          <w:tcPr>
            <w:tcW w:w="2233" w:type="dxa"/>
          </w:tcPr>
          <w:p w14:paraId="4F3A7FA6" w14:textId="77777777" w:rsidR="00F73665" w:rsidRDefault="00F73665" w:rsidP="00F73665">
            <w:r w:rsidRPr="00D9479E">
              <w:t xml:space="preserve">Koordinátor projektu: Volda University College, Norsko </w:t>
            </w:r>
          </w:p>
          <w:p w14:paraId="123FF520" w14:textId="4758F629" w:rsidR="00F73665" w:rsidRPr="00B21892" w:rsidRDefault="00F73665" w:rsidP="00F73665">
            <w:r w:rsidRPr="00D9479E">
              <w:t>Řešitel</w:t>
            </w:r>
            <w:r>
              <w:t>:</w:t>
            </w:r>
            <w:r w:rsidRPr="00D9479E">
              <w:t xml:space="preserve"> za FMK UTB </w:t>
            </w:r>
            <w:r w:rsidR="00316A40">
              <w:t xml:space="preserve">doc. </w:t>
            </w:r>
            <w:r w:rsidRPr="00D9479E">
              <w:t>MgA. Libor Nemeškal</w:t>
            </w:r>
            <w:r w:rsidR="00316A40">
              <w:t>, Ph.D.</w:t>
            </w:r>
          </w:p>
        </w:tc>
        <w:tc>
          <w:tcPr>
            <w:tcW w:w="5524" w:type="dxa"/>
          </w:tcPr>
          <w:p w14:paraId="3AAB7CBB" w14:textId="77777777" w:rsidR="00F73665" w:rsidRPr="00B21892" w:rsidRDefault="00F73665" w:rsidP="00F73665">
            <w:r w:rsidRPr="00D9479E">
              <w:t xml:space="preserve">IP LLP Erasmus “What’s Up After UNI? How to Prepare and Produce Your First Professional Animation Project?” </w:t>
            </w:r>
          </w:p>
        </w:tc>
        <w:tc>
          <w:tcPr>
            <w:tcW w:w="1774" w:type="dxa"/>
            <w:gridSpan w:val="2"/>
          </w:tcPr>
          <w:p w14:paraId="5FDCDCEF" w14:textId="77777777" w:rsidR="00F73665" w:rsidRPr="00B21892" w:rsidRDefault="00F73665" w:rsidP="00F73665">
            <w:pPr>
              <w:jc w:val="center"/>
            </w:pPr>
            <w:r>
              <w:t>2013-2014</w:t>
            </w:r>
          </w:p>
        </w:tc>
      </w:tr>
      <w:tr w:rsidR="00F73665" w:rsidRPr="003632BD" w14:paraId="5CDC7E51" w14:textId="77777777" w:rsidTr="00680ED1">
        <w:tc>
          <w:tcPr>
            <w:tcW w:w="9531" w:type="dxa"/>
            <w:gridSpan w:val="4"/>
            <w:shd w:val="clear" w:color="auto" w:fill="F7CAAC"/>
          </w:tcPr>
          <w:p w14:paraId="309EF2FC" w14:textId="77777777" w:rsidR="00F73665" w:rsidRPr="003632BD" w:rsidRDefault="00F73665" w:rsidP="00F73665">
            <w:pPr>
              <w:rPr>
                <w:sz w:val="24"/>
              </w:rPr>
            </w:pPr>
            <w:r w:rsidRPr="003632BD">
              <w:rPr>
                <w:b/>
              </w:rPr>
              <w:t>Odborné aktivity vztahující se k tvůrčí, resp. vědecké a umělecké činnosti vysoké školy, která souvisí se studijním programem</w:t>
            </w:r>
          </w:p>
        </w:tc>
      </w:tr>
      <w:tr w:rsidR="00F73665" w:rsidRPr="003632BD" w14:paraId="05664F82" w14:textId="77777777" w:rsidTr="00680ED1">
        <w:trPr>
          <w:trHeight w:val="2422"/>
        </w:trPr>
        <w:tc>
          <w:tcPr>
            <w:tcW w:w="9531" w:type="dxa"/>
            <w:gridSpan w:val="4"/>
            <w:shd w:val="clear" w:color="auto" w:fill="FFFFFF"/>
          </w:tcPr>
          <w:p w14:paraId="11E6E24A" w14:textId="77777777" w:rsidR="00BD7ED5" w:rsidRDefault="00BD7ED5" w:rsidP="00F73665"/>
          <w:p w14:paraId="6183E3D5" w14:textId="77777777" w:rsidR="00BD7ED5" w:rsidRDefault="00BD7ED5" w:rsidP="00F73665">
            <w:r>
              <w:t xml:space="preserve">2019 – mapování </w:t>
            </w:r>
            <w:proofErr w:type="gramStart"/>
            <w:r>
              <w:t>Film- office</w:t>
            </w:r>
            <w:proofErr w:type="gramEnd"/>
            <w:r>
              <w:t xml:space="preserve"> v ČR – výstupem magisterská práce</w:t>
            </w:r>
          </w:p>
          <w:p w14:paraId="1BC85000" w14:textId="77777777" w:rsidR="00F73665" w:rsidRDefault="00CC3C1C" w:rsidP="00F73665">
            <w:proofErr w:type="gramStart"/>
            <w:r>
              <w:t>2017 – 2019</w:t>
            </w:r>
            <w:proofErr w:type="gramEnd"/>
            <w:r>
              <w:t xml:space="preserve"> </w:t>
            </w:r>
            <w:r w:rsidR="00416770">
              <w:t xml:space="preserve">účast na </w:t>
            </w:r>
            <w:r>
              <w:t>Visegrad fórum</w:t>
            </w:r>
          </w:p>
          <w:p w14:paraId="6EB1DFDF" w14:textId="77777777" w:rsidR="00CC3C1C" w:rsidRDefault="00416770" w:rsidP="00F73665">
            <w:proofErr w:type="gramStart"/>
            <w:r>
              <w:t>2014</w:t>
            </w:r>
            <w:r w:rsidR="00CC3C1C">
              <w:t xml:space="preserve"> – 2019</w:t>
            </w:r>
            <w:proofErr w:type="gramEnd"/>
            <w:r w:rsidR="00CC3C1C">
              <w:t xml:space="preserve"> </w:t>
            </w:r>
            <w:r>
              <w:t xml:space="preserve">účast na </w:t>
            </w:r>
            <w:r w:rsidR="00CC3C1C">
              <w:t>projekt</w:t>
            </w:r>
            <w:r>
              <w:t>u</w:t>
            </w:r>
            <w:r w:rsidR="00CC3C1C">
              <w:t xml:space="preserve"> I-shorts</w:t>
            </w:r>
          </w:p>
          <w:p w14:paraId="38E65FFA" w14:textId="77777777" w:rsidR="00CC3C1C" w:rsidRDefault="00CC3C1C" w:rsidP="00CC3C1C">
            <w:r>
              <w:t xml:space="preserve">2018 – Horák 100, spolupráce na projektu </w:t>
            </w:r>
            <w:proofErr w:type="gramStart"/>
            <w:r>
              <w:t>s</w:t>
            </w:r>
            <w:proofErr w:type="gramEnd"/>
            <w:r>
              <w:t> spol. Dynamo</w:t>
            </w:r>
          </w:p>
          <w:p w14:paraId="78FCDE4C" w14:textId="77777777" w:rsidR="00CC3C1C" w:rsidRDefault="00CC3C1C" w:rsidP="00CC3C1C">
            <w:r>
              <w:t xml:space="preserve">2016 – </w:t>
            </w:r>
            <w:proofErr w:type="gramStart"/>
            <w:r>
              <w:t>2019  účast</w:t>
            </w:r>
            <w:proofErr w:type="gramEnd"/>
            <w:r>
              <w:t xml:space="preserve"> na projektu ČT Akcelerátor </w:t>
            </w:r>
          </w:p>
          <w:p w14:paraId="17E8F9B4" w14:textId="77777777" w:rsidR="00CC3C1C" w:rsidRDefault="00CC3C1C" w:rsidP="00CC3C1C">
            <w:r>
              <w:t xml:space="preserve">2016 – </w:t>
            </w:r>
            <w:proofErr w:type="gramStart"/>
            <w:r>
              <w:t>2019  spolupráce</w:t>
            </w:r>
            <w:proofErr w:type="gramEnd"/>
            <w:r>
              <w:t xml:space="preserve"> se Zlín Film Festival, projekt FilmLab </w:t>
            </w:r>
          </w:p>
          <w:p w14:paraId="5FC03E0A" w14:textId="77777777" w:rsidR="00CC3C1C" w:rsidRDefault="00CC3C1C" w:rsidP="00CC3C1C">
            <w:proofErr w:type="gramStart"/>
            <w:r>
              <w:t>2016  spolupráce</w:t>
            </w:r>
            <w:proofErr w:type="gramEnd"/>
            <w:r>
              <w:t xml:space="preserve"> se Zlín Film Festival, projekt Hermína Týrlová</w:t>
            </w:r>
          </w:p>
          <w:p w14:paraId="6D18E2B1" w14:textId="77777777" w:rsidR="00CC3C1C" w:rsidRPr="003632BD" w:rsidRDefault="00CC3C1C" w:rsidP="00CC3C1C">
            <w:r>
              <w:t xml:space="preserve">2017 - </w:t>
            </w:r>
            <w:proofErr w:type="gramStart"/>
            <w:r>
              <w:t>2018  uspořádání</w:t>
            </w:r>
            <w:proofErr w:type="gramEnd"/>
            <w:r>
              <w:t xml:space="preserve"> Letní filmové školy scenáristiky</w:t>
            </w:r>
          </w:p>
          <w:p w14:paraId="6EBD9111" w14:textId="77777777" w:rsidR="00CC3C1C" w:rsidRPr="003632BD" w:rsidRDefault="00CC3C1C" w:rsidP="00CC3C1C">
            <w:r>
              <w:t xml:space="preserve">2016 - </w:t>
            </w:r>
            <w:proofErr w:type="gramStart"/>
            <w:r w:rsidRPr="003632BD">
              <w:t xml:space="preserve">dosud </w:t>
            </w:r>
            <w:r>
              <w:t xml:space="preserve"> </w:t>
            </w:r>
            <w:r w:rsidRPr="003632BD">
              <w:t>FMK</w:t>
            </w:r>
            <w:proofErr w:type="gramEnd"/>
            <w:r w:rsidRPr="003632BD">
              <w:t xml:space="preserve"> člene</w:t>
            </w:r>
            <w:r>
              <w:t>m Zlínského kreativního klastru</w:t>
            </w:r>
            <w:r w:rsidRPr="003632BD">
              <w:t xml:space="preserve"> </w:t>
            </w:r>
          </w:p>
          <w:p w14:paraId="7973213F" w14:textId="77777777" w:rsidR="00CC3C1C" w:rsidRPr="003632BD" w:rsidRDefault="00CC3C1C" w:rsidP="00CC3C1C">
            <w:r>
              <w:t xml:space="preserve">2016 - </w:t>
            </w:r>
            <w:proofErr w:type="gramStart"/>
            <w:r>
              <w:t xml:space="preserve">dosud  </w:t>
            </w:r>
            <w:r w:rsidRPr="003632BD">
              <w:t>Centrum</w:t>
            </w:r>
            <w:proofErr w:type="gramEnd"/>
            <w:r w:rsidRPr="003632BD">
              <w:t xml:space="preserve"> kreativ</w:t>
            </w:r>
            <w:r>
              <w:t>ních průmyslů a podnikání UPPER</w:t>
            </w:r>
          </w:p>
          <w:p w14:paraId="50CF79A1" w14:textId="77777777" w:rsidR="00CC3C1C" w:rsidRPr="003632BD" w:rsidRDefault="00CC3C1C" w:rsidP="00CC3C1C">
            <w:r>
              <w:t xml:space="preserve">2015 - </w:t>
            </w:r>
            <w:r w:rsidRPr="003632BD">
              <w:t>dosud organizace týde</w:t>
            </w:r>
            <w:r>
              <w:t>nního projektu Zlin Design Week</w:t>
            </w:r>
          </w:p>
          <w:p w14:paraId="4279E630" w14:textId="77777777" w:rsidR="00CC3C1C" w:rsidRDefault="00CC3C1C" w:rsidP="00CC3C1C">
            <w:r w:rsidRPr="003632BD">
              <w:rPr>
                <w:rFonts w:cs="Calibri"/>
              </w:rPr>
              <w:t xml:space="preserve">2014 </w:t>
            </w:r>
            <w:r>
              <w:rPr>
                <w:rFonts w:cs="Calibri"/>
              </w:rPr>
              <w:t>-</w:t>
            </w:r>
            <w:r w:rsidRPr="003632BD">
              <w:rPr>
                <w:rFonts w:cs="Calibri"/>
              </w:rPr>
              <w:t xml:space="preserve"> účast na festivalech Clermont Ferrand, Creat</w:t>
            </w:r>
            <w:r>
              <w:rPr>
                <w:rFonts w:cs="Calibri"/>
              </w:rPr>
              <w:t>ive upcycling Berlin s i-shorts</w:t>
            </w:r>
          </w:p>
          <w:p w14:paraId="380D15A3" w14:textId="1398DAF4" w:rsidR="00FA010E" w:rsidRPr="003632BD" w:rsidRDefault="00CC3C1C" w:rsidP="00CC3C1C">
            <w:r w:rsidRPr="003632BD">
              <w:t>2011 - mapování kreativního potenciálu Zlínského kraje prováděného Liou Ghilardi. FMK spoluřešitel</w:t>
            </w:r>
            <w:r>
              <w:t>, řešitel Institut umění Praha</w:t>
            </w:r>
          </w:p>
          <w:p w14:paraId="2DBC45F6" w14:textId="77777777" w:rsidR="00F73665" w:rsidRDefault="00F73665" w:rsidP="00F73665">
            <w:pPr>
              <w:rPr>
                <w:b/>
              </w:rPr>
            </w:pPr>
          </w:p>
          <w:p w14:paraId="3F39D4A0" w14:textId="77777777" w:rsidR="00DE31F3" w:rsidRDefault="00DE31F3" w:rsidP="00F73665">
            <w:pPr>
              <w:rPr>
                <w:b/>
              </w:rPr>
            </w:pPr>
          </w:p>
          <w:p w14:paraId="71120D6D" w14:textId="77777777" w:rsidR="00DE31F3" w:rsidRDefault="00DE31F3" w:rsidP="00F73665">
            <w:pPr>
              <w:rPr>
                <w:b/>
              </w:rPr>
            </w:pPr>
          </w:p>
          <w:p w14:paraId="1A70A017" w14:textId="77777777" w:rsidR="00DE31F3" w:rsidRDefault="00DE31F3" w:rsidP="00F73665">
            <w:pPr>
              <w:rPr>
                <w:b/>
              </w:rPr>
            </w:pPr>
          </w:p>
          <w:p w14:paraId="21154B86" w14:textId="77777777" w:rsidR="00DE31F3" w:rsidRDefault="00DE31F3" w:rsidP="00F73665">
            <w:pPr>
              <w:rPr>
                <w:b/>
              </w:rPr>
            </w:pPr>
          </w:p>
          <w:p w14:paraId="7C8886C4" w14:textId="77777777" w:rsidR="00DE31F3" w:rsidRDefault="00DE31F3" w:rsidP="00F73665">
            <w:pPr>
              <w:rPr>
                <w:b/>
              </w:rPr>
            </w:pPr>
          </w:p>
          <w:p w14:paraId="4FD11F7E" w14:textId="77777777" w:rsidR="00DE31F3" w:rsidRDefault="00DE31F3" w:rsidP="00F73665">
            <w:pPr>
              <w:rPr>
                <w:b/>
              </w:rPr>
            </w:pPr>
          </w:p>
          <w:p w14:paraId="3360032B" w14:textId="24B20A87" w:rsidR="00DE31F3" w:rsidRPr="003632BD" w:rsidRDefault="00DE31F3" w:rsidP="00F73665">
            <w:pPr>
              <w:rPr>
                <w:b/>
              </w:rPr>
            </w:pPr>
          </w:p>
        </w:tc>
      </w:tr>
      <w:tr w:rsidR="00F73665" w:rsidRPr="003632BD" w14:paraId="725C532F" w14:textId="77777777" w:rsidTr="00680ED1">
        <w:trPr>
          <w:trHeight w:val="306"/>
        </w:trPr>
        <w:tc>
          <w:tcPr>
            <w:tcW w:w="9531" w:type="dxa"/>
            <w:gridSpan w:val="4"/>
            <w:shd w:val="clear" w:color="auto" w:fill="F7CAAC"/>
            <w:vAlign w:val="center"/>
          </w:tcPr>
          <w:p w14:paraId="4104DB42" w14:textId="77777777" w:rsidR="00F73665" w:rsidRPr="003632BD" w:rsidRDefault="00F73665" w:rsidP="00F73665">
            <w:pPr>
              <w:rPr>
                <w:b/>
              </w:rPr>
            </w:pPr>
            <w:r w:rsidRPr="003632BD">
              <w:rPr>
                <w:b/>
              </w:rPr>
              <w:lastRenderedPageBreak/>
              <w:t>Informace o spolupráci s praxí vztahující se ke studijnímu programu</w:t>
            </w:r>
          </w:p>
        </w:tc>
      </w:tr>
      <w:tr w:rsidR="00F73665" w:rsidRPr="003632BD" w14:paraId="598715BE" w14:textId="77777777" w:rsidTr="00680ED1">
        <w:trPr>
          <w:trHeight w:val="1700"/>
        </w:trPr>
        <w:tc>
          <w:tcPr>
            <w:tcW w:w="9531" w:type="dxa"/>
            <w:gridSpan w:val="4"/>
            <w:shd w:val="clear" w:color="auto" w:fill="FFFFFF"/>
          </w:tcPr>
          <w:p w14:paraId="5AF0149B" w14:textId="77777777" w:rsidR="00F73665" w:rsidRDefault="00F73665" w:rsidP="00F73665"/>
          <w:p w14:paraId="475352C1" w14:textId="77777777" w:rsidR="00CC3C1C" w:rsidRPr="003632BD" w:rsidRDefault="00CC3C1C" w:rsidP="00CC3C1C">
            <w:pPr>
              <w:spacing w:after="120"/>
              <w:jc w:val="both"/>
            </w:pPr>
            <w:r w:rsidRPr="003632BD">
              <w:t xml:space="preserve">FMK vyvíjí úsilí směřující k aktivní spolupráci s firmami a klastrovými subjekty (Zlínský kreativní klastr, </w:t>
            </w:r>
            <w:r>
              <w:t>Česká televize, Zlinfest s.r.o., s filmovými produkcemi jako IS produkce, Kouzelná animace, Bumerang film s.r.o. a podobně</w:t>
            </w:r>
            <w:r w:rsidRPr="003632BD">
              <w:t xml:space="preserve">), hledají se společné projekty a možnosti spolupráce s cílem rozvíjet a podporovat </w:t>
            </w:r>
            <w:r>
              <w:t>filmový průmysl</w:t>
            </w:r>
            <w:r w:rsidRPr="003632BD">
              <w:t xml:space="preserve"> ve Zlínském kraji, České republice i v zahraničí.</w:t>
            </w:r>
            <w:r>
              <w:t xml:space="preserve"> Řada firem nabízí</w:t>
            </w:r>
            <w:r w:rsidRPr="003632BD">
              <w:t xml:space="preserve"> studentům možnost stáží a odborných praxí</w:t>
            </w:r>
            <w:r>
              <w:t>.</w:t>
            </w:r>
            <w:r w:rsidRPr="003632BD">
              <w:t xml:space="preserve"> Přehled spolupráce s praxí uvádí v daných letech Výroční zprávy FMK.</w:t>
            </w:r>
            <w:r>
              <w:t xml:space="preserve"> </w:t>
            </w:r>
          </w:p>
          <w:p w14:paraId="629A84C9" w14:textId="77777777" w:rsidR="00CC3C1C" w:rsidRPr="003632BD" w:rsidRDefault="00CC3C1C" w:rsidP="00CC3C1C">
            <w:pPr>
              <w:jc w:val="both"/>
            </w:pPr>
            <w:r>
              <w:t>P</w:t>
            </w:r>
            <w:r w:rsidRPr="003632BD">
              <w:t>odnikatelské aktivity studentů a absolventů FMK</w:t>
            </w:r>
            <w:r>
              <w:t xml:space="preserve"> z oblasti audiovizuální tvorby</w:t>
            </w:r>
            <w:r w:rsidRPr="003632BD">
              <w:t xml:space="preserve"> podporuje Centrum kreativních průmyslů a podnikání FMK UPPER. </w:t>
            </w:r>
          </w:p>
          <w:p w14:paraId="5CE50895" w14:textId="77777777" w:rsidR="00F73665" w:rsidRPr="003632BD" w:rsidRDefault="00F73665" w:rsidP="00F73665">
            <w:pPr>
              <w:rPr>
                <w:b/>
              </w:rPr>
            </w:pPr>
          </w:p>
        </w:tc>
      </w:tr>
    </w:tbl>
    <w:p w14:paraId="2E59FD28" w14:textId="77777777" w:rsidR="00EC1048" w:rsidRPr="003632BD" w:rsidRDefault="00EC1048" w:rsidP="00EC1048"/>
    <w:p w14:paraId="4D51A6EC" w14:textId="77777777" w:rsidR="00EC1048" w:rsidRPr="003632BD" w:rsidRDefault="00EC1048" w:rsidP="00EC1048"/>
    <w:p w14:paraId="507D78D6" w14:textId="77777777" w:rsidR="00EC1048" w:rsidRDefault="00EC1048" w:rsidP="00EC1048"/>
    <w:p w14:paraId="7891800E" w14:textId="77777777" w:rsidR="000234D0" w:rsidRDefault="000234D0" w:rsidP="00EC1048"/>
    <w:p w14:paraId="00EAA2E2" w14:textId="77777777" w:rsidR="000234D0" w:rsidRDefault="000234D0" w:rsidP="00EC1048"/>
    <w:p w14:paraId="44776D13" w14:textId="77777777" w:rsidR="000234D0" w:rsidRDefault="000234D0" w:rsidP="00EC1048"/>
    <w:p w14:paraId="34A05BDA" w14:textId="77777777" w:rsidR="000234D0" w:rsidRDefault="000234D0" w:rsidP="00EC1048"/>
    <w:p w14:paraId="06F0995C" w14:textId="77777777" w:rsidR="000234D0" w:rsidRDefault="000234D0" w:rsidP="00EC1048"/>
    <w:p w14:paraId="573805C2" w14:textId="77777777" w:rsidR="000234D0" w:rsidRDefault="000234D0" w:rsidP="00EC1048"/>
    <w:p w14:paraId="1B41CB2E" w14:textId="77777777" w:rsidR="000234D0" w:rsidRDefault="000234D0" w:rsidP="00EC1048"/>
    <w:p w14:paraId="461C662C" w14:textId="77777777" w:rsidR="000234D0" w:rsidRDefault="000234D0" w:rsidP="00EC1048"/>
    <w:p w14:paraId="4A88843E" w14:textId="77777777" w:rsidR="000234D0" w:rsidRDefault="000234D0" w:rsidP="00EC1048"/>
    <w:p w14:paraId="72462BB1" w14:textId="77777777" w:rsidR="000234D0" w:rsidRDefault="000234D0" w:rsidP="00EC1048"/>
    <w:p w14:paraId="09071818" w14:textId="77777777" w:rsidR="000234D0" w:rsidRDefault="000234D0" w:rsidP="00EC1048"/>
    <w:p w14:paraId="70340EAF" w14:textId="77777777" w:rsidR="000234D0" w:rsidRDefault="000234D0" w:rsidP="00EC1048"/>
    <w:p w14:paraId="182431BC" w14:textId="77777777" w:rsidR="000234D0" w:rsidRDefault="000234D0" w:rsidP="00EC1048"/>
    <w:p w14:paraId="3F94AAFA" w14:textId="77777777" w:rsidR="000234D0" w:rsidRDefault="000234D0" w:rsidP="00EC1048"/>
    <w:p w14:paraId="456FFCB5" w14:textId="77777777" w:rsidR="000234D0" w:rsidRDefault="000234D0" w:rsidP="00EC1048"/>
    <w:p w14:paraId="743E74F5" w14:textId="77777777" w:rsidR="000234D0" w:rsidRDefault="000234D0" w:rsidP="00EC1048"/>
    <w:p w14:paraId="1B19C69A" w14:textId="77777777" w:rsidR="000234D0" w:rsidRDefault="000234D0" w:rsidP="00EC1048"/>
    <w:p w14:paraId="46E4D57E" w14:textId="77777777" w:rsidR="000234D0" w:rsidRDefault="000234D0" w:rsidP="00EC1048"/>
    <w:p w14:paraId="53DF0A8E" w14:textId="77777777" w:rsidR="000234D0" w:rsidRDefault="000234D0" w:rsidP="00EC1048"/>
    <w:p w14:paraId="2EA4C3E0" w14:textId="77777777" w:rsidR="000234D0" w:rsidRDefault="000234D0" w:rsidP="00EC1048"/>
    <w:p w14:paraId="01FB3D7F" w14:textId="77777777" w:rsidR="000234D0" w:rsidRDefault="000234D0" w:rsidP="00EC1048"/>
    <w:p w14:paraId="1E72F1CD" w14:textId="77777777" w:rsidR="000234D0" w:rsidRDefault="000234D0" w:rsidP="00EC1048"/>
    <w:p w14:paraId="3AB315F3" w14:textId="77777777" w:rsidR="000234D0" w:rsidRDefault="000234D0" w:rsidP="00EC1048"/>
    <w:p w14:paraId="035DD8E8" w14:textId="77777777" w:rsidR="000234D0" w:rsidRDefault="000234D0" w:rsidP="00EC1048"/>
    <w:p w14:paraId="4256F6A7" w14:textId="77777777" w:rsidR="000234D0" w:rsidRDefault="000234D0" w:rsidP="00EC1048"/>
    <w:p w14:paraId="1D412B41" w14:textId="77777777" w:rsidR="000234D0" w:rsidRDefault="000234D0" w:rsidP="00EC1048"/>
    <w:p w14:paraId="68251422" w14:textId="77777777" w:rsidR="000234D0" w:rsidRDefault="000234D0" w:rsidP="00EC1048"/>
    <w:p w14:paraId="71824D0A" w14:textId="77777777" w:rsidR="000234D0" w:rsidRDefault="000234D0" w:rsidP="00EC1048"/>
    <w:p w14:paraId="2ED28008" w14:textId="77777777" w:rsidR="000234D0" w:rsidRDefault="000234D0" w:rsidP="00EC1048"/>
    <w:p w14:paraId="5C866F12" w14:textId="77777777" w:rsidR="000234D0" w:rsidRDefault="000234D0" w:rsidP="00EC1048"/>
    <w:p w14:paraId="2C600046" w14:textId="77777777" w:rsidR="000234D0" w:rsidRDefault="000234D0" w:rsidP="00EC1048"/>
    <w:p w14:paraId="79F74522" w14:textId="77777777" w:rsidR="000234D0" w:rsidRDefault="000234D0" w:rsidP="00EC1048"/>
    <w:p w14:paraId="4127F793" w14:textId="77777777" w:rsidR="00FA010E" w:rsidRPr="003632BD" w:rsidRDefault="00FA010E" w:rsidP="00EC1048"/>
    <w:p w14:paraId="7673B9E1" w14:textId="77777777" w:rsidR="00EC1048" w:rsidRPr="003632BD" w:rsidRDefault="00EC1048" w:rsidP="00EC1048"/>
    <w:p w14:paraId="6C469BD5" w14:textId="77777777" w:rsidR="007112AF" w:rsidRDefault="007112AF">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EC1048" w:rsidRPr="003632BD" w14:paraId="61ADAC55" w14:textId="77777777" w:rsidTr="00680ED1">
        <w:tc>
          <w:tcPr>
            <w:tcW w:w="9531" w:type="dxa"/>
            <w:tcBorders>
              <w:bottom w:val="double" w:sz="4" w:space="0" w:color="auto"/>
            </w:tcBorders>
            <w:shd w:val="clear" w:color="auto" w:fill="BDD6EE"/>
          </w:tcPr>
          <w:p w14:paraId="50AEEC57" w14:textId="036F9F80" w:rsidR="00EC1048" w:rsidRPr="003632BD" w:rsidRDefault="00EC1048" w:rsidP="003B38FC">
            <w:pPr>
              <w:jc w:val="both"/>
              <w:rPr>
                <w:b/>
                <w:sz w:val="28"/>
              </w:rPr>
            </w:pPr>
            <w:r w:rsidRPr="003632BD">
              <w:rPr>
                <w:b/>
                <w:sz w:val="28"/>
              </w:rPr>
              <w:lastRenderedPageBreak/>
              <w:t>C-III – Informační zabezpečení studijního programu</w:t>
            </w:r>
          </w:p>
        </w:tc>
      </w:tr>
      <w:tr w:rsidR="00EC1048" w:rsidRPr="003632BD" w14:paraId="7D3B0C93" w14:textId="77777777" w:rsidTr="00680ED1">
        <w:trPr>
          <w:trHeight w:val="283"/>
        </w:trPr>
        <w:tc>
          <w:tcPr>
            <w:tcW w:w="9531" w:type="dxa"/>
            <w:tcBorders>
              <w:top w:val="single" w:sz="2" w:space="0" w:color="auto"/>
              <w:left w:val="single" w:sz="2" w:space="0" w:color="auto"/>
              <w:bottom w:val="single" w:sz="2" w:space="0" w:color="auto"/>
              <w:right w:val="single" w:sz="2" w:space="0" w:color="auto"/>
            </w:tcBorders>
            <w:shd w:val="clear" w:color="auto" w:fill="F7CAAC"/>
            <w:vAlign w:val="center"/>
          </w:tcPr>
          <w:p w14:paraId="5EB913D7" w14:textId="77777777" w:rsidR="00EC1048" w:rsidRPr="003632BD" w:rsidRDefault="00EC1048" w:rsidP="003B38FC">
            <w:r w:rsidRPr="003632BD">
              <w:rPr>
                <w:b/>
              </w:rPr>
              <w:t xml:space="preserve">Název a stručný popis studijního informačního systému </w:t>
            </w:r>
          </w:p>
        </w:tc>
      </w:tr>
      <w:tr w:rsidR="00EC1048" w:rsidRPr="003632BD" w14:paraId="42613D74" w14:textId="77777777" w:rsidTr="00680ED1">
        <w:trPr>
          <w:trHeight w:val="3189"/>
        </w:trPr>
        <w:tc>
          <w:tcPr>
            <w:tcW w:w="9531" w:type="dxa"/>
            <w:tcBorders>
              <w:top w:val="single" w:sz="2" w:space="0" w:color="auto"/>
              <w:left w:val="single" w:sz="2" w:space="0" w:color="auto"/>
              <w:bottom w:val="single" w:sz="2" w:space="0" w:color="auto"/>
              <w:right w:val="single" w:sz="2" w:space="0" w:color="auto"/>
            </w:tcBorders>
          </w:tcPr>
          <w:p w14:paraId="5D5E4BB3" w14:textId="77777777" w:rsidR="00EC1048" w:rsidRDefault="00EC1048" w:rsidP="003B38FC">
            <w:pPr>
              <w:widowControl w:val="0"/>
              <w:autoSpaceDE w:val="0"/>
              <w:autoSpaceDN w:val="0"/>
              <w:adjustRightInd w:val="0"/>
              <w:snapToGrid w:val="0"/>
              <w:jc w:val="both"/>
              <w:rPr>
                <w:rFonts w:cs="Calibri"/>
                <w:color w:val="000000"/>
              </w:rPr>
            </w:pPr>
          </w:p>
          <w:p w14:paraId="058B0C3D" w14:textId="34186010" w:rsidR="00EC1048" w:rsidRPr="00914A52" w:rsidRDefault="00EC1048" w:rsidP="003B38FC">
            <w:pPr>
              <w:widowControl w:val="0"/>
              <w:autoSpaceDE w:val="0"/>
              <w:autoSpaceDN w:val="0"/>
              <w:adjustRightInd w:val="0"/>
              <w:snapToGrid w:val="0"/>
              <w:jc w:val="both"/>
              <w:rPr>
                <w:rFonts w:cs="Calibri"/>
              </w:rPr>
            </w:pPr>
            <w:r w:rsidRPr="003632BD">
              <w:rPr>
                <w:rFonts w:cs="Calibri"/>
                <w:color w:val="000000"/>
              </w:rPr>
              <w:t>UTB ve Zlíně má funkční informační systém studijní agendy IS/STAG</w:t>
            </w:r>
            <w:r w:rsidR="00FA010E">
              <w:rPr>
                <w:rFonts w:cs="Calibri"/>
                <w:color w:val="000000"/>
              </w:rPr>
              <w:t xml:space="preserve"> (díle jen „IS/STAG“)</w:t>
            </w:r>
            <w:r w:rsidRPr="003632BD">
              <w:rPr>
                <w:rFonts w:cs="Calibri"/>
                <w:color w:val="000000"/>
              </w:rPr>
              <w:t>, který používá od roku 2003. Tvůrcem IS/STAG je Západočeská univerzita v Plzni a v současné době systém využívá 11 veřejných vysokých škol v ČR. IS/STAG pokrývá funkce od přijímacího řízení až po vydání diplomů, eviduje studenty prezenční a kombinované formy studia, studenty celoživotního vzdělávání a účastníky U3V.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w:t>
            </w:r>
            <w:r w:rsidR="00FA010E">
              <w:rPr>
                <w:rFonts w:cs="Calibri"/>
                <w:color w:val="000000"/>
              </w:rPr>
              <w:t xml:space="preserve"> </w:t>
            </w:r>
            <w:r w:rsidRPr="003632BD">
              <w:rPr>
                <w:rFonts w:cs="Calibri"/>
                <w:color w:val="000000"/>
              </w:rPr>
              <w:t>k informacím studijní agendy.</w:t>
            </w:r>
          </w:p>
        </w:tc>
      </w:tr>
      <w:tr w:rsidR="00EC1048" w:rsidRPr="003632BD" w14:paraId="5AEA9E88" w14:textId="77777777" w:rsidTr="00680ED1">
        <w:trPr>
          <w:trHeight w:val="283"/>
        </w:trPr>
        <w:tc>
          <w:tcPr>
            <w:tcW w:w="9531" w:type="dxa"/>
            <w:shd w:val="clear" w:color="auto" w:fill="F7CAAC"/>
            <w:vAlign w:val="center"/>
          </w:tcPr>
          <w:p w14:paraId="277F54F2" w14:textId="77777777" w:rsidR="00EC1048" w:rsidRPr="003632BD" w:rsidRDefault="00EC1048" w:rsidP="003B38FC">
            <w:pPr>
              <w:rPr>
                <w:b/>
              </w:rPr>
            </w:pPr>
            <w:r w:rsidRPr="003632BD">
              <w:rPr>
                <w:b/>
              </w:rPr>
              <w:t>Přístup ke studijní literatuře</w:t>
            </w:r>
          </w:p>
        </w:tc>
      </w:tr>
      <w:tr w:rsidR="00EC1048" w:rsidRPr="003632BD" w14:paraId="54989723" w14:textId="77777777" w:rsidTr="00680ED1">
        <w:trPr>
          <w:trHeight w:val="2268"/>
        </w:trPr>
        <w:tc>
          <w:tcPr>
            <w:tcW w:w="9531" w:type="dxa"/>
          </w:tcPr>
          <w:p w14:paraId="75D0A058" w14:textId="77777777" w:rsidR="00EC1048" w:rsidRDefault="00EC1048" w:rsidP="003B38FC">
            <w:pPr>
              <w:widowControl w:val="0"/>
              <w:autoSpaceDE w:val="0"/>
              <w:autoSpaceDN w:val="0"/>
              <w:adjustRightInd w:val="0"/>
              <w:snapToGrid w:val="0"/>
              <w:jc w:val="both"/>
              <w:rPr>
                <w:rFonts w:cs="Calibri"/>
                <w:color w:val="000000"/>
              </w:rPr>
            </w:pPr>
          </w:p>
          <w:p w14:paraId="5FA4411C" w14:textId="262A13AA" w:rsidR="00EC1048" w:rsidRPr="003632BD" w:rsidRDefault="00EC1048" w:rsidP="003B38FC">
            <w:pPr>
              <w:widowControl w:val="0"/>
              <w:autoSpaceDE w:val="0"/>
              <w:autoSpaceDN w:val="0"/>
              <w:adjustRightInd w:val="0"/>
              <w:snapToGrid w:val="0"/>
              <w:jc w:val="both"/>
              <w:rPr>
                <w:rFonts w:cs="Calibri"/>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w:t>
            </w:r>
            <w:r w:rsidR="00FA010E">
              <w:rPr>
                <w:rFonts w:cs="Calibri"/>
                <w:color w:val="000000"/>
              </w:rPr>
              <w:t xml:space="preserve">                </w:t>
            </w:r>
            <w:r w:rsidRPr="003632BD">
              <w:rPr>
                <w:rFonts w:cs="Calibri"/>
                <w:color w:val="000000"/>
              </w:rPr>
              <w:t xml:space="preserve">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14:paraId="3B62B3CD" w14:textId="77777777" w:rsidR="00EC1048" w:rsidRPr="003632BD" w:rsidRDefault="00EC1048" w:rsidP="003B38FC">
            <w:pPr>
              <w:rPr>
                <w:b/>
              </w:rPr>
            </w:pPr>
          </w:p>
        </w:tc>
      </w:tr>
      <w:tr w:rsidR="00EC1048" w:rsidRPr="003632BD" w14:paraId="5F8AFDDB" w14:textId="77777777" w:rsidTr="00680ED1">
        <w:trPr>
          <w:trHeight w:val="283"/>
        </w:trPr>
        <w:tc>
          <w:tcPr>
            <w:tcW w:w="9531" w:type="dxa"/>
            <w:shd w:val="clear" w:color="auto" w:fill="F7CAAC"/>
            <w:vAlign w:val="center"/>
          </w:tcPr>
          <w:p w14:paraId="7CEB077B" w14:textId="77777777" w:rsidR="00EC1048" w:rsidRPr="003632BD" w:rsidRDefault="00EC1048" w:rsidP="003B38FC">
            <w:r w:rsidRPr="003632BD">
              <w:rPr>
                <w:b/>
              </w:rPr>
              <w:t>Přehled zpřístupněných databází</w:t>
            </w:r>
          </w:p>
        </w:tc>
      </w:tr>
      <w:tr w:rsidR="00EC1048" w:rsidRPr="003632BD" w14:paraId="403C8D49" w14:textId="77777777" w:rsidTr="00680ED1">
        <w:trPr>
          <w:trHeight w:val="2268"/>
        </w:trPr>
        <w:tc>
          <w:tcPr>
            <w:tcW w:w="9531" w:type="dxa"/>
          </w:tcPr>
          <w:p w14:paraId="7239A448" w14:textId="77777777" w:rsidR="00EC1048" w:rsidRDefault="00EC1048" w:rsidP="003B38FC">
            <w:pPr>
              <w:widowControl w:val="0"/>
              <w:autoSpaceDE w:val="0"/>
              <w:autoSpaceDN w:val="0"/>
              <w:adjustRightInd w:val="0"/>
              <w:snapToGrid w:val="0"/>
              <w:jc w:val="both"/>
              <w:rPr>
                <w:rFonts w:cs="Calibri"/>
                <w:color w:val="000000"/>
              </w:rPr>
            </w:pPr>
          </w:p>
          <w:p w14:paraId="28604350" w14:textId="5ADC837D" w:rsidR="00EC1048" w:rsidRPr="003632BD" w:rsidRDefault="00EC1048" w:rsidP="003B38FC">
            <w:pPr>
              <w:widowControl w:val="0"/>
              <w:autoSpaceDE w:val="0"/>
              <w:autoSpaceDN w:val="0"/>
              <w:adjustRightInd w:val="0"/>
              <w:snapToGrid w:val="0"/>
              <w:jc w:val="both"/>
              <w:rPr>
                <w:rFonts w:cs="Calibri"/>
              </w:rPr>
            </w:pPr>
            <w:r w:rsidRPr="003632BD">
              <w:rPr>
                <w:rFonts w:cs="Calibri"/>
                <w:color w:val="000000"/>
              </w:rPr>
              <w:t>Knihovna</w:t>
            </w:r>
            <w:r w:rsidR="005F032C">
              <w:rPr>
                <w:rFonts w:cs="Calibri"/>
                <w:color w:val="000000"/>
              </w:rPr>
              <w:t xml:space="preserve"> </w:t>
            </w:r>
            <w:r w:rsidRPr="003632BD">
              <w:rPr>
                <w:rFonts w:cs="Calibri"/>
                <w:color w:val="000000"/>
              </w:rPr>
              <w:t xml:space="preserve">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14:paraId="10030FEF" w14:textId="77777777" w:rsidR="00EC1048" w:rsidRPr="003632BD" w:rsidRDefault="00EC1048" w:rsidP="003B38FC">
            <w:pPr>
              <w:widowControl w:val="0"/>
              <w:autoSpaceDE w:val="0"/>
              <w:autoSpaceDN w:val="0"/>
              <w:adjustRightInd w:val="0"/>
              <w:snapToGrid w:val="0"/>
              <w:jc w:val="both"/>
              <w:rPr>
                <w:rFonts w:cs="Calibri"/>
              </w:rPr>
            </w:pPr>
            <w:r w:rsidRPr="003632BD">
              <w:rPr>
                <w:rFonts w:cs="Calibri"/>
                <w:color w:val="000000"/>
              </w:rPr>
              <w:t>Konkrétní dostupné databáze:</w:t>
            </w:r>
          </w:p>
          <w:p w14:paraId="6086FC52" w14:textId="77777777" w:rsidR="00EC1048" w:rsidRPr="003632BD" w:rsidRDefault="00EC1048" w:rsidP="003B38FC">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14:paraId="358AADFB" w14:textId="77777777" w:rsidR="00EC1048" w:rsidRPr="003632BD" w:rsidRDefault="00EC1048" w:rsidP="003B38FC">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Pr>
                <w:rFonts w:cs="Calibri"/>
                <w:color w:val="000000"/>
              </w:rPr>
              <w:t xml:space="preserve">irect, Wiley Online Library, </w:t>
            </w:r>
            <w:r w:rsidRPr="003632BD">
              <w:rPr>
                <w:rFonts w:cs="Calibri"/>
                <w:color w:val="000000"/>
              </w:rPr>
              <w:t>SpringerLink</w:t>
            </w:r>
          </w:p>
          <w:p w14:paraId="24414802" w14:textId="77777777" w:rsidR="00EC1048" w:rsidRPr="003632BD" w:rsidRDefault="00EC1048" w:rsidP="003B38FC">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14:paraId="777435B0" w14:textId="77777777" w:rsidR="00EC1048" w:rsidRPr="003632BD" w:rsidRDefault="00EC1048" w:rsidP="003B38FC"/>
        </w:tc>
      </w:tr>
      <w:tr w:rsidR="00EC1048" w:rsidRPr="003632BD" w14:paraId="4F64C8DB" w14:textId="77777777" w:rsidTr="00680ED1">
        <w:trPr>
          <w:trHeight w:val="284"/>
        </w:trPr>
        <w:tc>
          <w:tcPr>
            <w:tcW w:w="9531" w:type="dxa"/>
            <w:shd w:val="clear" w:color="auto" w:fill="F7CAAC"/>
            <w:vAlign w:val="center"/>
          </w:tcPr>
          <w:p w14:paraId="6E04F62B" w14:textId="77777777" w:rsidR="00EC1048" w:rsidRPr="003632BD" w:rsidRDefault="00EC1048" w:rsidP="003B38FC">
            <w:pPr>
              <w:rPr>
                <w:b/>
              </w:rPr>
            </w:pPr>
            <w:r w:rsidRPr="003632BD">
              <w:rPr>
                <w:b/>
              </w:rPr>
              <w:t>Název a stručný popis používaného antiplagiátorského systému</w:t>
            </w:r>
          </w:p>
        </w:tc>
      </w:tr>
      <w:tr w:rsidR="00EC1048" w:rsidRPr="003632BD" w14:paraId="7E3ED3A4" w14:textId="77777777" w:rsidTr="00680ED1">
        <w:trPr>
          <w:trHeight w:val="1622"/>
        </w:trPr>
        <w:tc>
          <w:tcPr>
            <w:tcW w:w="9531" w:type="dxa"/>
            <w:shd w:val="clear" w:color="auto" w:fill="FFFFFF"/>
          </w:tcPr>
          <w:p w14:paraId="687A4F80" w14:textId="77777777" w:rsidR="00EC1048" w:rsidRDefault="00EC1048" w:rsidP="003B38FC">
            <w:pPr>
              <w:rPr>
                <w:rFonts w:cs="Calibri"/>
                <w:color w:val="000000"/>
              </w:rPr>
            </w:pPr>
          </w:p>
          <w:p w14:paraId="459C6C5F" w14:textId="77777777" w:rsidR="00EC1048" w:rsidRDefault="00EC1048" w:rsidP="00680ED1">
            <w:pPr>
              <w:jc w:val="both"/>
              <w:rPr>
                <w:rFonts w:cs="Calibri"/>
                <w:color w:val="000000"/>
              </w:rPr>
            </w:pPr>
            <w:r w:rsidRPr="003632BD">
              <w:rPr>
                <w:rFonts w:cs="Calibr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w:t>
            </w:r>
            <w:r w:rsidR="007D0DB7">
              <w:rPr>
                <w:rFonts w:cs="Calibri"/>
                <w:color w:val="000000"/>
              </w:rPr>
              <w:t xml:space="preserve">pro řízení </w:t>
            </w:r>
            <w:r w:rsidRPr="003632BD">
              <w:rPr>
                <w:rFonts w:cs="Calibri"/>
                <w:color w:val="000000"/>
              </w:rPr>
              <w:t xml:space="preserve">o vyslovení neplatnosti vykonání státní zkoušky nebo její součásti nebo obhajoby disertační práce a pro řízení o vyslovení neplatnosti jmenování docentem na UTB ve Zlíně“ ze dne 4. dubna 2017. Jedná se o antiplagiátorský systém </w:t>
            </w:r>
            <w:r w:rsidRPr="00F93A25">
              <w:rPr>
                <w:rFonts w:cs="Calibri"/>
                <w:color w:val="000000"/>
              </w:rPr>
              <w:t>Theses</w:t>
            </w:r>
            <w:r>
              <w:rPr>
                <w:rFonts w:cs="Calibri"/>
                <w:color w:val="000000"/>
              </w:rPr>
              <w:t>.</w:t>
            </w:r>
          </w:p>
          <w:p w14:paraId="3748C874" w14:textId="20B11C6E" w:rsidR="00926E14" w:rsidRPr="003632BD" w:rsidRDefault="00926E14" w:rsidP="00680ED1">
            <w:pPr>
              <w:jc w:val="both"/>
            </w:pPr>
          </w:p>
        </w:tc>
      </w:tr>
    </w:tbl>
    <w:p w14:paraId="4B4A420C" w14:textId="77777777" w:rsidR="00EC1048" w:rsidRDefault="00EC1048" w:rsidP="00EC1048"/>
    <w:p w14:paraId="758C1E83" w14:textId="77777777" w:rsidR="003645DD" w:rsidRPr="003632BD" w:rsidRDefault="003645DD" w:rsidP="00EC1048"/>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16"/>
        <w:gridCol w:w="2552"/>
      </w:tblGrid>
      <w:tr w:rsidR="00EC1048" w:rsidRPr="003632BD" w14:paraId="595FCBF6" w14:textId="77777777" w:rsidTr="00680ED1">
        <w:tc>
          <w:tcPr>
            <w:tcW w:w="9531" w:type="dxa"/>
            <w:gridSpan w:val="8"/>
            <w:tcBorders>
              <w:bottom w:val="double" w:sz="4" w:space="0" w:color="auto"/>
            </w:tcBorders>
            <w:shd w:val="clear" w:color="auto" w:fill="BDD6EE"/>
          </w:tcPr>
          <w:p w14:paraId="6932B53D" w14:textId="77777777" w:rsidR="00EC1048" w:rsidRPr="003632BD" w:rsidRDefault="00EC1048" w:rsidP="003B38FC">
            <w:pPr>
              <w:jc w:val="both"/>
              <w:rPr>
                <w:b/>
                <w:sz w:val="28"/>
              </w:rPr>
            </w:pPr>
            <w:r w:rsidRPr="003632BD">
              <w:rPr>
                <w:b/>
                <w:sz w:val="28"/>
              </w:rPr>
              <w:lastRenderedPageBreak/>
              <w:t xml:space="preserve">C-IV – </w:t>
            </w:r>
            <w:r w:rsidRPr="003632BD">
              <w:rPr>
                <w:b/>
                <w:sz w:val="26"/>
                <w:szCs w:val="26"/>
              </w:rPr>
              <w:t>Materiální zabezpečení studijního programu</w:t>
            </w:r>
          </w:p>
        </w:tc>
      </w:tr>
      <w:tr w:rsidR="00EC1048" w:rsidRPr="003632BD" w14:paraId="09D629AF" w14:textId="77777777" w:rsidTr="00680ED1">
        <w:tc>
          <w:tcPr>
            <w:tcW w:w="3167" w:type="dxa"/>
            <w:tcBorders>
              <w:top w:val="single" w:sz="2" w:space="0" w:color="auto"/>
              <w:left w:val="single" w:sz="2" w:space="0" w:color="auto"/>
              <w:bottom w:val="single" w:sz="2" w:space="0" w:color="auto"/>
              <w:right w:val="single" w:sz="2" w:space="0" w:color="auto"/>
            </w:tcBorders>
            <w:shd w:val="clear" w:color="auto" w:fill="F7CAAC"/>
          </w:tcPr>
          <w:p w14:paraId="4B207E4C" w14:textId="77777777" w:rsidR="00EC1048" w:rsidRPr="003632BD" w:rsidRDefault="00EC1048" w:rsidP="00680ED1">
            <w:pPr>
              <w:rPr>
                <w:b/>
              </w:rPr>
            </w:pPr>
            <w:r w:rsidRPr="003632BD">
              <w:rPr>
                <w:b/>
              </w:rPr>
              <w:t>Místo uskutečňování studijního programu</w:t>
            </w:r>
          </w:p>
        </w:tc>
        <w:tc>
          <w:tcPr>
            <w:tcW w:w="6364" w:type="dxa"/>
            <w:gridSpan w:val="7"/>
            <w:tcBorders>
              <w:top w:val="single" w:sz="2" w:space="0" w:color="auto"/>
              <w:left w:val="single" w:sz="2" w:space="0" w:color="auto"/>
              <w:bottom w:val="single" w:sz="2" w:space="0" w:color="auto"/>
              <w:right w:val="single" w:sz="2" w:space="0" w:color="auto"/>
            </w:tcBorders>
          </w:tcPr>
          <w:p w14:paraId="389A12F6" w14:textId="77777777" w:rsidR="00EC1048" w:rsidRPr="003632BD" w:rsidRDefault="00EC1048" w:rsidP="003B38FC">
            <w:r>
              <w:t xml:space="preserve">FMK </w:t>
            </w:r>
            <w:r w:rsidRPr="003632BD">
              <w:t xml:space="preserve">UTB </w:t>
            </w:r>
            <w:r>
              <w:t xml:space="preserve">ve </w:t>
            </w:r>
            <w:r w:rsidRPr="003632BD">
              <w:t>Zlín</w:t>
            </w:r>
            <w:r>
              <w:t>ě</w:t>
            </w:r>
          </w:p>
        </w:tc>
      </w:tr>
      <w:tr w:rsidR="00EC1048" w:rsidRPr="003632BD" w14:paraId="2A5EFED2" w14:textId="77777777" w:rsidTr="00680ED1">
        <w:tc>
          <w:tcPr>
            <w:tcW w:w="9531" w:type="dxa"/>
            <w:gridSpan w:val="8"/>
            <w:shd w:val="clear" w:color="auto" w:fill="F7CAAC"/>
          </w:tcPr>
          <w:p w14:paraId="7809C888" w14:textId="77777777" w:rsidR="00EC1048" w:rsidRPr="003632BD" w:rsidRDefault="00EC1048" w:rsidP="003B38FC">
            <w:pPr>
              <w:jc w:val="both"/>
              <w:rPr>
                <w:b/>
              </w:rPr>
            </w:pPr>
            <w:r w:rsidRPr="003632BD">
              <w:rPr>
                <w:b/>
              </w:rPr>
              <w:t>Kapacita výukových místností pro teoretickou výuku</w:t>
            </w:r>
          </w:p>
        </w:tc>
      </w:tr>
      <w:tr w:rsidR="00EC1048" w:rsidRPr="003632BD" w14:paraId="5F1C1633" w14:textId="77777777" w:rsidTr="00680ED1">
        <w:trPr>
          <w:trHeight w:val="1804"/>
        </w:trPr>
        <w:tc>
          <w:tcPr>
            <w:tcW w:w="9531" w:type="dxa"/>
            <w:gridSpan w:val="8"/>
          </w:tcPr>
          <w:p w14:paraId="19628A0B" w14:textId="77777777" w:rsidR="00EC1048" w:rsidRDefault="00EC1048" w:rsidP="003B38FC">
            <w:pPr>
              <w:rPr>
                <w:rFonts w:cs="Calibri"/>
                <w:color w:val="000000"/>
              </w:rPr>
            </w:pPr>
          </w:p>
          <w:p w14:paraId="47DE98C6" w14:textId="1B59F1D7" w:rsidR="009E4C5E" w:rsidRDefault="009E4C5E" w:rsidP="003A41C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ins w:id="726" w:author="Ponížilová Hana" w:date="2020-02-13T16:21:00Z"/>
              </w:rPr>
            </w:pPr>
            <w:ins w:id="727" w:author="Ponížilová Hana" w:date="2020-02-13T16:21:00Z">
              <w:r w:rsidRPr="00680ED1">
                <w:t>Místem uskutečňování studijního programu</w:t>
              </w:r>
              <w:r w:rsidRPr="00CD6E7E">
                <w:t xml:space="preserve"> je </w:t>
              </w:r>
              <w:r w:rsidRPr="006E3402">
                <w:t>FMK</w:t>
              </w:r>
              <w:r w:rsidRPr="00CD6E7E">
                <w:t xml:space="preserve"> </w:t>
              </w:r>
              <w:r>
                <w:t xml:space="preserve">UTB </w:t>
              </w:r>
              <w:r w:rsidRPr="00CD6E7E">
                <w:t xml:space="preserve">ve Zlíně. Výuka </w:t>
              </w:r>
              <w:r>
                <w:t>probíhá ve dvou budovách (budovy</w:t>
              </w:r>
              <w:r w:rsidRPr="00CD6E7E">
                <w:t xml:space="preserve"> U4 </w:t>
              </w:r>
              <w:r>
                <w:t xml:space="preserve">a U44 </w:t>
              </w:r>
              <w:r w:rsidRPr="00CD6E7E">
                <w:t xml:space="preserve">na ulici </w:t>
              </w:r>
              <w:r>
                <w:t>Univerzitní 2431)</w:t>
              </w:r>
              <w:r w:rsidRPr="00CD6E7E">
                <w:t xml:space="preserve">. Program </w:t>
              </w:r>
              <w:r>
                <w:t>Audiovizuální tvorba</w:t>
              </w:r>
              <w:r w:rsidRPr="00CD6E7E">
                <w:t xml:space="preserve"> má k dispozici </w:t>
              </w:r>
              <w:r w:rsidRPr="00AB7B70">
                <w:t xml:space="preserve">500 m2 </w:t>
              </w:r>
              <w:r w:rsidRPr="00F659EC">
                <w:t xml:space="preserve">plochy specializovaných učeben a </w:t>
              </w:r>
              <w:smartTag w:uri="urn:schemas-microsoft-com:office:smarttags" w:element="metricconverter">
                <w:smartTagPr>
                  <w:attr w:name="ProductID" w:val="170 m2"/>
                </w:smartTagPr>
                <w:r w:rsidRPr="00F659EC">
                  <w:t>170 m2</w:t>
                </w:r>
              </w:smartTag>
              <w:r>
                <w:t xml:space="preserve"> plochy</w:t>
              </w:r>
              <w:r w:rsidRPr="00F659EC">
                <w:t xml:space="preserve"> televizního studia. </w:t>
              </w:r>
            </w:ins>
          </w:p>
          <w:p w14:paraId="6A89F3FF" w14:textId="28971A74" w:rsidR="005F032C" w:rsidRDefault="00EC1048"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3632BD">
              <w:rPr>
                <w:rFonts w:cs="Calibri"/>
                <w:color w:val="000000"/>
              </w:rPr>
              <w:t xml:space="preserve">FMK má zajištěnu infrastrukturu pro výuku </w:t>
            </w:r>
            <w:r>
              <w:rPr>
                <w:rFonts w:cs="Calibri"/>
                <w:color w:val="000000"/>
              </w:rPr>
              <w:t xml:space="preserve">magisterského studijního programu </w:t>
            </w:r>
            <w:r w:rsidR="003645DD" w:rsidRPr="003645DD">
              <w:t>Teorie a praxe audiovizuální tvorby</w:t>
            </w:r>
            <w:r w:rsidRPr="003632BD">
              <w:rPr>
                <w:rFonts w:cs="Calibri"/>
                <w:color w:val="000000"/>
              </w:rPr>
              <w:t xml:space="preserve">, zejména odpovídající materiální a technické zabezpečení, dostatečné a provozuschopné výukové a studijní prostory (rozpis viz </w:t>
            </w:r>
            <w:r w:rsidRPr="003645DD">
              <w:rPr>
                <w:rFonts w:cs="Calibri"/>
                <w:color w:val="000000"/>
              </w:rPr>
              <w:t xml:space="preserve">Sebehodnotící zpráva </w:t>
            </w:r>
            <w:r w:rsidRPr="00B4255C">
              <w:rPr>
                <w:rFonts w:cs="Calibri"/>
                <w:color w:val="000000"/>
              </w:rPr>
              <w:t>str. 2</w:t>
            </w:r>
            <w:r w:rsidR="00B4255C" w:rsidRPr="00B4255C">
              <w:rPr>
                <w:rFonts w:cs="Calibri"/>
                <w:color w:val="000000"/>
              </w:rPr>
              <w:t>8</w:t>
            </w:r>
            <w:r w:rsidRPr="00B4255C">
              <w:rPr>
                <w:rFonts w:cs="Calibri"/>
                <w:color w:val="000000"/>
              </w:rPr>
              <w:t>).</w:t>
            </w:r>
            <w:r w:rsidRPr="003632BD">
              <w:rPr>
                <w:rFonts w:cs="Calibri"/>
                <w:color w:val="000000"/>
              </w:rPr>
              <w:t xml:space="preserve"> Vybavení učeben pomůckami a výukovým zařízením odpovídá typu studijního programu, jeho obsahu, cílům a příslušné oblasti vzdělávání i profilu studijního programu, včetně počtu studentů. </w:t>
            </w:r>
            <w:r>
              <w:rPr>
                <w:rFonts w:cs="Calibri"/>
                <w:color w:val="000000"/>
              </w:rPr>
              <w:t>T</w:t>
            </w:r>
            <w:r w:rsidRPr="003632BD">
              <w:rPr>
                <w:rFonts w:cs="Calibri"/>
                <w:color w:val="000000"/>
              </w:rPr>
              <w:t>echnologická pracoviště</w:t>
            </w:r>
            <w:r>
              <w:rPr>
                <w:rFonts w:cs="Calibri"/>
                <w:color w:val="000000"/>
              </w:rPr>
              <w:t xml:space="preserve"> jsou filmové studio, zvuková režie, televizní a postprodukční studio pro střih a vizuální efekty</w:t>
            </w:r>
            <w:r w:rsidRPr="003632BD">
              <w:rPr>
                <w:rFonts w:cs="Calibri"/>
                <w:color w:val="000000"/>
              </w:rPr>
              <w:t>.</w:t>
            </w:r>
          </w:p>
          <w:p w14:paraId="38779857" w14:textId="77777777" w:rsidR="00EC1048" w:rsidRPr="003632BD" w:rsidRDefault="00EC1048" w:rsidP="00680ED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EC1048" w:rsidRPr="003632BD" w14:paraId="5C0ECA17" w14:textId="77777777" w:rsidTr="00680ED1">
        <w:trPr>
          <w:trHeight w:val="202"/>
        </w:trPr>
        <w:tc>
          <w:tcPr>
            <w:tcW w:w="3368" w:type="dxa"/>
            <w:gridSpan w:val="3"/>
            <w:shd w:val="clear" w:color="auto" w:fill="F7CAAC"/>
          </w:tcPr>
          <w:p w14:paraId="538C7F23" w14:textId="77777777" w:rsidR="00EC1048" w:rsidRPr="003632BD" w:rsidRDefault="00EC1048" w:rsidP="003B38FC">
            <w:pPr>
              <w:rPr>
                <w:b/>
              </w:rPr>
            </w:pPr>
            <w:r w:rsidRPr="003632BD">
              <w:rPr>
                <w:b/>
              </w:rPr>
              <w:t>Z toho kapacita v prostorách v nájmu</w:t>
            </w:r>
          </w:p>
        </w:tc>
        <w:tc>
          <w:tcPr>
            <w:tcW w:w="1274" w:type="dxa"/>
          </w:tcPr>
          <w:p w14:paraId="4FF64F09" w14:textId="77777777" w:rsidR="00EC1048" w:rsidRPr="003632BD" w:rsidRDefault="00EC1048" w:rsidP="003B38FC">
            <w:r w:rsidRPr="003632BD">
              <w:t>0</w:t>
            </w:r>
          </w:p>
        </w:tc>
        <w:tc>
          <w:tcPr>
            <w:tcW w:w="2321" w:type="dxa"/>
            <w:gridSpan w:val="2"/>
            <w:shd w:val="clear" w:color="auto" w:fill="F7CAAC"/>
          </w:tcPr>
          <w:p w14:paraId="3742E6A2" w14:textId="77777777" w:rsidR="00EC1048" w:rsidRPr="003632BD" w:rsidRDefault="00EC1048" w:rsidP="003B38FC">
            <w:pPr>
              <w:rPr>
                <w:b/>
                <w:shd w:val="clear" w:color="auto" w:fill="F7CAAC"/>
              </w:rPr>
            </w:pPr>
            <w:r w:rsidRPr="003632BD">
              <w:rPr>
                <w:b/>
                <w:shd w:val="clear" w:color="auto" w:fill="F7CAAC"/>
              </w:rPr>
              <w:t>Doba platnosti nájmu</w:t>
            </w:r>
          </w:p>
        </w:tc>
        <w:tc>
          <w:tcPr>
            <w:tcW w:w="2568" w:type="dxa"/>
            <w:gridSpan w:val="2"/>
          </w:tcPr>
          <w:p w14:paraId="1C96B0F1" w14:textId="77777777" w:rsidR="00EC1048" w:rsidRPr="003632BD" w:rsidRDefault="00EC1048" w:rsidP="003B38FC">
            <w:r w:rsidRPr="003632BD">
              <w:t>0</w:t>
            </w:r>
          </w:p>
        </w:tc>
      </w:tr>
      <w:tr w:rsidR="00EC1048" w:rsidRPr="003632BD" w14:paraId="486D5324" w14:textId="77777777" w:rsidTr="00680ED1">
        <w:trPr>
          <w:trHeight w:val="139"/>
        </w:trPr>
        <w:tc>
          <w:tcPr>
            <w:tcW w:w="9531" w:type="dxa"/>
            <w:gridSpan w:val="8"/>
            <w:shd w:val="clear" w:color="auto" w:fill="F7CAAC"/>
          </w:tcPr>
          <w:p w14:paraId="3E6BCB91" w14:textId="77777777" w:rsidR="00EC1048" w:rsidRPr="003632BD" w:rsidRDefault="00EC1048" w:rsidP="003B38FC">
            <w:r w:rsidRPr="003632BD">
              <w:rPr>
                <w:b/>
              </w:rPr>
              <w:t>Kapacita a popis odborné učebny</w:t>
            </w:r>
          </w:p>
        </w:tc>
      </w:tr>
      <w:tr w:rsidR="00EC1048" w:rsidRPr="003632BD" w14:paraId="266F8210" w14:textId="77777777" w:rsidTr="00680ED1">
        <w:trPr>
          <w:trHeight w:val="879"/>
        </w:trPr>
        <w:tc>
          <w:tcPr>
            <w:tcW w:w="9531" w:type="dxa"/>
            <w:gridSpan w:val="8"/>
          </w:tcPr>
          <w:p w14:paraId="251B6146" w14:textId="77777777" w:rsidR="00EC1048" w:rsidRPr="003632BD" w:rsidRDefault="00EC1048" w:rsidP="003B38FC"/>
        </w:tc>
      </w:tr>
      <w:tr w:rsidR="00EC1048" w:rsidRPr="003632BD" w14:paraId="765F629E" w14:textId="77777777" w:rsidTr="00680ED1">
        <w:trPr>
          <w:trHeight w:val="166"/>
        </w:trPr>
        <w:tc>
          <w:tcPr>
            <w:tcW w:w="3368" w:type="dxa"/>
            <w:gridSpan w:val="3"/>
            <w:shd w:val="clear" w:color="auto" w:fill="F7CAAC"/>
          </w:tcPr>
          <w:p w14:paraId="1EDD6C2B" w14:textId="77777777" w:rsidR="00EC1048" w:rsidRPr="003632BD" w:rsidRDefault="00EC1048" w:rsidP="003B38FC">
            <w:r w:rsidRPr="003632BD">
              <w:rPr>
                <w:b/>
              </w:rPr>
              <w:t>Z toho kapacita v prostorách v nájmu</w:t>
            </w:r>
          </w:p>
        </w:tc>
        <w:tc>
          <w:tcPr>
            <w:tcW w:w="1274" w:type="dxa"/>
          </w:tcPr>
          <w:p w14:paraId="2F8B649F" w14:textId="77777777" w:rsidR="00EC1048" w:rsidRPr="003632BD" w:rsidRDefault="00EC1048" w:rsidP="003B38FC">
            <w:r w:rsidRPr="003632BD">
              <w:t>0</w:t>
            </w:r>
          </w:p>
        </w:tc>
        <w:tc>
          <w:tcPr>
            <w:tcW w:w="2321" w:type="dxa"/>
            <w:gridSpan w:val="2"/>
            <w:shd w:val="clear" w:color="auto" w:fill="F7CAAC"/>
          </w:tcPr>
          <w:p w14:paraId="119FE7AE" w14:textId="77777777" w:rsidR="00EC1048" w:rsidRPr="003632BD" w:rsidRDefault="00EC1048" w:rsidP="003B38FC">
            <w:r w:rsidRPr="003632BD">
              <w:rPr>
                <w:b/>
                <w:shd w:val="clear" w:color="auto" w:fill="F7CAAC"/>
              </w:rPr>
              <w:t>Doba platnosti nájmu</w:t>
            </w:r>
          </w:p>
        </w:tc>
        <w:tc>
          <w:tcPr>
            <w:tcW w:w="2568" w:type="dxa"/>
            <w:gridSpan w:val="2"/>
          </w:tcPr>
          <w:p w14:paraId="3E87AF5D" w14:textId="77777777" w:rsidR="00EC1048" w:rsidRPr="003632BD" w:rsidRDefault="00EC1048" w:rsidP="003B38FC">
            <w:r w:rsidRPr="003632BD">
              <w:t>0</w:t>
            </w:r>
          </w:p>
        </w:tc>
      </w:tr>
      <w:tr w:rsidR="00EC1048" w:rsidRPr="003632BD" w14:paraId="5F777DE6" w14:textId="77777777" w:rsidTr="00680ED1">
        <w:trPr>
          <w:trHeight w:val="135"/>
        </w:trPr>
        <w:tc>
          <w:tcPr>
            <w:tcW w:w="9531" w:type="dxa"/>
            <w:gridSpan w:val="8"/>
            <w:shd w:val="clear" w:color="auto" w:fill="F7CAAC"/>
          </w:tcPr>
          <w:p w14:paraId="44572D73" w14:textId="77777777" w:rsidR="00EC1048" w:rsidRPr="003632BD" w:rsidRDefault="00EC1048" w:rsidP="003B38FC">
            <w:r w:rsidRPr="003632BD">
              <w:rPr>
                <w:b/>
              </w:rPr>
              <w:t>Kapacita a popis odborné učebny</w:t>
            </w:r>
          </w:p>
        </w:tc>
      </w:tr>
      <w:tr w:rsidR="00EC1048" w:rsidRPr="003632BD" w14:paraId="75436E9F" w14:textId="77777777" w:rsidTr="00680ED1">
        <w:trPr>
          <w:trHeight w:val="831"/>
        </w:trPr>
        <w:tc>
          <w:tcPr>
            <w:tcW w:w="9531" w:type="dxa"/>
            <w:gridSpan w:val="8"/>
          </w:tcPr>
          <w:p w14:paraId="0625DAB1" w14:textId="77777777" w:rsidR="00EC1048" w:rsidRPr="003632BD" w:rsidRDefault="00EC1048" w:rsidP="003B38FC">
            <w:pPr>
              <w:rPr>
                <w:b/>
              </w:rPr>
            </w:pPr>
          </w:p>
        </w:tc>
      </w:tr>
      <w:tr w:rsidR="00EC1048" w:rsidRPr="003632BD" w14:paraId="775CCEC0" w14:textId="77777777" w:rsidTr="00680ED1">
        <w:trPr>
          <w:trHeight w:val="135"/>
        </w:trPr>
        <w:tc>
          <w:tcPr>
            <w:tcW w:w="3294" w:type="dxa"/>
            <w:gridSpan w:val="2"/>
            <w:shd w:val="clear" w:color="auto" w:fill="F7CAAC"/>
          </w:tcPr>
          <w:p w14:paraId="36F7BE0D" w14:textId="77777777" w:rsidR="00EC1048" w:rsidRPr="003632BD" w:rsidRDefault="00EC1048" w:rsidP="003B38FC">
            <w:pPr>
              <w:rPr>
                <w:b/>
              </w:rPr>
            </w:pPr>
            <w:r w:rsidRPr="003632BD">
              <w:rPr>
                <w:b/>
              </w:rPr>
              <w:t>Z toho kapacita v prostorách v nájmu</w:t>
            </w:r>
          </w:p>
        </w:tc>
        <w:tc>
          <w:tcPr>
            <w:tcW w:w="1400" w:type="dxa"/>
            <w:gridSpan w:val="3"/>
          </w:tcPr>
          <w:p w14:paraId="5942CEF7" w14:textId="77777777" w:rsidR="00EC1048" w:rsidRPr="00426D54" w:rsidRDefault="00EC1048" w:rsidP="003B38FC">
            <w:r w:rsidRPr="00426D54">
              <w:t>0</w:t>
            </w:r>
          </w:p>
        </w:tc>
        <w:tc>
          <w:tcPr>
            <w:tcW w:w="2285" w:type="dxa"/>
            <w:gridSpan w:val="2"/>
            <w:shd w:val="clear" w:color="auto" w:fill="F7CAAC"/>
          </w:tcPr>
          <w:p w14:paraId="730AB630" w14:textId="77777777" w:rsidR="00EC1048" w:rsidRPr="00680ED1" w:rsidRDefault="00EC1048" w:rsidP="003B38FC">
            <w:pPr>
              <w:rPr>
                <w:b/>
              </w:rPr>
            </w:pPr>
            <w:r w:rsidRPr="00680ED1">
              <w:rPr>
                <w:b/>
                <w:shd w:val="clear" w:color="auto" w:fill="F7CAAC"/>
              </w:rPr>
              <w:t>Doba platnosti nájmu</w:t>
            </w:r>
          </w:p>
        </w:tc>
        <w:tc>
          <w:tcPr>
            <w:tcW w:w="2552" w:type="dxa"/>
          </w:tcPr>
          <w:p w14:paraId="7CFC552E" w14:textId="77777777" w:rsidR="00EC1048" w:rsidRPr="00426D54" w:rsidRDefault="00EC1048" w:rsidP="003B38FC">
            <w:r w:rsidRPr="00426D54">
              <w:t>0</w:t>
            </w:r>
          </w:p>
        </w:tc>
      </w:tr>
      <w:tr w:rsidR="00EC1048" w:rsidRPr="003632BD" w14:paraId="1BD762A6" w14:textId="77777777" w:rsidTr="00680ED1">
        <w:trPr>
          <w:trHeight w:val="135"/>
        </w:trPr>
        <w:tc>
          <w:tcPr>
            <w:tcW w:w="9531" w:type="dxa"/>
            <w:gridSpan w:val="8"/>
            <w:shd w:val="clear" w:color="auto" w:fill="F7CAAC"/>
          </w:tcPr>
          <w:p w14:paraId="3E74A47F" w14:textId="77777777" w:rsidR="00EC1048" w:rsidRPr="003632BD" w:rsidRDefault="00EC1048" w:rsidP="003B38FC">
            <w:pPr>
              <w:rPr>
                <w:b/>
              </w:rPr>
            </w:pPr>
            <w:r w:rsidRPr="003632BD">
              <w:rPr>
                <w:b/>
              </w:rPr>
              <w:t xml:space="preserve">Vyjádření orgánu </w:t>
            </w:r>
            <w:r w:rsidRPr="003632BD">
              <w:rPr>
                <w:b/>
                <w:shd w:val="clear" w:color="auto" w:fill="F7CAAC"/>
              </w:rPr>
              <w:t>hygienické služby ze dne</w:t>
            </w:r>
          </w:p>
        </w:tc>
      </w:tr>
      <w:tr w:rsidR="00EC1048" w:rsidRPr="003632BD" w14:paraId="08A90860" w14:textId="77777777" w:rsidTr="00680ED1">
        <w:trPr>
          <w:trHeight w:val="680"/>
        </w:trPr>
        <w:tc>
          <w:tcPr>
            <w:tcW w:w="9531" w:type="dxa"/>
            <w:gridSpan w:val="8"/>
          </w:tcPr>
          <w:p w14:paraId="30F02ADC" w14:textId="77777777" w:rsidR="00EC1048" w:rsidRPr="003632BD" w:rsidRDefault="00EC1048" w:rsidP="003B38FC"/>
        </w:tc>
      </w:tr>
      <w:tr w:rsidR="00EC1048" w:rsidRPr="003632BD" w14:paraId="09DA289A" w14:textId="77777777" w:rsidTr="00680ED1">
        <w:trPr>
          <w:trHeight w:val="205"/>
        </w:trPr>
        <w:tc>
          <w:tcPr>
            <w:tcW w:w="9531" w:type="dxa"/>
            <w:gridSpan w:val="8"/>
            <w:shd w:val="clear" w:color="auto" w:fill="F7CAAC"/>
          </w:tcPr>
          <w:p w14:paraId="57B3052B" w14:textId="77777777" w:rsidR="00EC1048" w:rsidRPr="003632BD" w:rsidRDefault="00EC1048" w:rsidP="003B38FC">
            <w:pPr>
              <w:rPr>
                <w:b/>
              </w:rPr>
            </w:pPr>
            <w:r w:rsidRPr="003632BD">
              <w:rPr>
                <w:b/>
              </w:rPr>
              <w:t>Opatření a podmínky k zajištění rovného přístupu</w:t>
            </w:r>
          </w:p>
        </w:tc>
      </w:tr>
      <w:tr w:rsidR="00EC1048" w:rsidRPr="003632BD" w14:paraId="0138BAC2" w14:textId="77777777" w:rsidTr="00680ED1">
        <w:trPr>
          <w:trHeight w:val="2411"/>
        </w:trPr>
        <w:tc>
          <w:tcPr>
            <w:tcW w:w="9531" w:type="dxa"/>
            <w:gridSpan w:val="8"/>
          </w:tcPr>
          <w:p w14:paraId="11545797" w14:textId="77777777" w:rsidR="00EC1048" w:rsidRDefault="00EC1048" w:rsidP="003B38FC">
            <w:pPr>
              <w:widowControl w:val="0"/>
              <w:autoSpaceDE w:val="0"/>
              <w:autoSpaceDN w:val="0"/>
              <w:adjustRightInd w:val="0"/>
              <w:snapToGrid w:val="0"/>
              <w:jc w:val="both"/>
              <w:rPr>
                <w:rFonts w:cs="Calibri"/>
                <w:color w:val="000000"/>
              </w:rPr>
            </w:pPr>
          </w:p>
          <w:p w14:paraId="6BB105CF" w14:textId="6E3AE4E6" w:rsidR="00EC1048" w:rsidRPr="003632BD" w:rsidRDefault="00EC1048" w:rsidP="003B38FC">
            <w:pPr>
              <w:widowControl w:val="0"/>
              <w:autoSpaceDE w:val="0"/>
              <w:autoSpaceDN w:val="0"/>
              <w:adjustRightInd w:val="0"/>
              <w:snapToGrid w:val="0"/>
              <w:spacing w:after="120"/>
              <w:jc w:val="both"/>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w:t>
            </w:r>
            <w:r w:rsidR="00511BC0" w:rsidRPr="003632BD">
              <w:rPr>
                <w:rFonts w:cs="Calibri"/>
                <w:color w:val="000000"/>
              </w:rPr>
              <w:t>1</w:t>
            </w:r>
            <w:r w:rsidR="00511BC0">
              <w:rPr>
                <w:rFonts w:cs="Calibri"/>
                <w:color w:val="000000"/>
              </w:rPr>
              <w:t>8</w:t>
            </w:r>
            <w:r w:rsidRPr="003632BD">
              <w:rPr>
                <w:rFonts w:cs="Calibri"/>
                <w:color w:val="000000"/>
              </w:rPr>
              <w:t>/</w:t>
            </w:r>
            <w:r w:rsidR="00511BC0" w:rsidRPr="003632BD">
              <w:rPr>
                <w:rFonts w:cs="Calibri"/>
                <w:color w:val="000000"/>
              </w:rPr>
              <w:t>201</w:t>
            </w:r>
            <w:r w:rsidR="00511BC0">
              <w:rPr>
                <w:rFonts w:cs="Calibri"/>
                <w:color w:val="000000"/>
              </w:rPr>
              <w:t>8</w:t>
            </w:r>
            <w:r w:rsidR="00511BC0" w:rsidRPr="003632BD">
              <w:rPr>
                <w:rFonts w:cs="Calibri"/>
                <w:color w:val="000000"/>
              </w:rPr>
              <w:t xml:space="preserve"> </w:t>
            </w:r>
            <w:r w:rsidRPr="003632BD">
              <w:rPr>
                <w:rFonts w:cs="Calibri"/>
                <w:color w:val="000000"/>
              </w:rPr>
              <w:t>„Podpora uchazečů a studentů se specifickými potřebami na UTB ve Zlíně“.</w:t>
            </w:r>
            <w:r w:rsidRPr="003632BD">
              <w:rPr>
                <w:rFonts w:cs="Calibri"/>
                <w:color w:val="000000"/>
                <w:vertAlign w:val="superscript"/>
              </w:rPr>
              <w:footnoteReference w:id="3"/>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w:t>
            </w:r>
            <w:r w:rsidR="00511BC0" w:rsidRPr="003632BD">
              <w:rPr>
                <w:rFonts w:cs="Calibri"/>
                <w:color w:val="000000"/>
              </w:rPr>
              <w:t xml:space="preserve">je </w:t>
            </w:r>
            <w:r w:rsidR="00511BC0">
              <w:rPr>
                <w:rFonts w:cs="Calibri"/>
                <w:color w:val="000000"/>
              </w:rPr>
              <w:t>Centrum pro studenty se specifickými potřebami</w:t>
            </w:r>
            <w:r w:rsidR="00511BC0" w:rsidRPr="003632BD">
              <w:rPr>
                <w:rFonts w:cs="Calibri"/>
                <w:color w:val="000000"/>
              </w:rPr>
              <w:t xml:space="preserve"> (dále jen „</w:t>
            </w:r>
            <w:r w:rsidR="00511BC0">
              <w:rPr>
                <w:rFonts w:cs="Calibri"/>
                <w:color w:val="000000"/>
              </w:rPr>
              <w:t>CSSP</w:t>
            </w:r>
            <w:r w:rsidR="00511BC0" w:rsidRPr="003632BD">
              <w:rPr>
                <w:rFonts w:cs="Calibri"/>
                <w:color w:val="000000"/>
              </w:rPr>
              <w:t>“)</w:t>
            </w:r>
            <w:r w:rsidRPr="003632BD">
              <w:rPr>
                <w:rFonts w:cs="Calibri"/>
                <w:color w:val="000000"/>
              </w:rPr>
              <w:t xml:space="preserve">. Hlavním úkolem </w:t>
            </w:r>
            <w:r w:rsidR="00511BC0">
              <w:rPr>
                <w:rFonts w:cs="Calibri"/>
                <w:color w:val="000000"/>
              </w:rPr>
              <w:t>CSSP</w:t>
            </w:r>
            <w:r w:rsidR="00511BC0" w:rsidRPr="003632BD">
              <w:rPr>
                <w:rFonts w:cs="Calibri"/>
                <w:color w:val="000000"/>
              </w:rPr>
              <w:t xml:space="preserve"> </w:t>
            </w:r>
            <w:r w:rsidRPr="003632BD">
              <w:rPr>
                <w:rFonts w:cs="Calibri"/>
                <w:color w:val="000000"/>
              </w:rPr>
              <w:t xml:space="preserve">je zajišťovat, aby studijní </w:t>
            </w:r>
            <w:r w:rsidR="00511BC0">
              <w:rPr>
                <w:rFonts w:cs="Calibri"/>
                <w:color w:val="000000"/>
              </w:rPr>
              <w:t>programy</w:t>
            </w:r>
            <w:r w:rsidR="00511BC0" w:rsidRPr="003632BD">
              <w:rPr>
                <w:rFonts w:cs="Calibri"/>
                <w:color w:val="000000"/>
              </w:rPr>
              <w:t xml:space="preserve"> </w:t>
            </w:r>
            <w:r w:rsidRPr="003632BD">
              <w:rPr>
                <w:rFonts w:cs="Calibri"/>
                <w:color w:val="000000"/>
              </w:rPr>
              <w:t xml:space="preserve">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w:t>
            </w:r>
            <w:r w:rsidR="00511BC0">
              <w:rPr>
                <w:rFonts w:cs="Calibri"/>
                <w:color w:val="000000"/>
              </w:rPr>
              <w:t>CSSP</w:t>
            </w:r>
            <w:r w:rsidRPr="003632BD">
              <w:rPr>
                <w:rFonts w:cs="Calibri"/>
                <w:color w:val="000000"/>
              </w:rP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w:t>
            </w:r>
            <w:r w:rsidR="00A23353">
              <w:rPr>
                <w:rFonts w:cs="Calibri"/>
                <w:color w:val="000000"/>
              </w:rPr>
              <w:t xml:space="preserve">                 </w:t>
            </w:r>
            <w:r w:rsidRPr="003632BD">
              <w:rPr>
                <w:rFonts w:cs="Calibri"/>
                <w:color w:val="000000"/>
              </w:rPr>
              <w:t>V neposlední řadě je zajištěn individuální přístup jednotlivých vyučujících a upraveny podmínky při skládání zkoušek</w:t>
            </w:r>
            <w:r w:rsidR="00511BC0">
              <w:rPr>
                <w:rFonts w:cs="Calibri"/>
                <w:color w:val="000000"/>
              </w:rPr>
              <w:t>.</w:t>
            </w:r>
          </w:p>
        </w:tc>
      </w:tr>
    </w:tbl>
    <w:p w14:paraId="544D978B" w14:textId="60428FCE" w:rsidR="0034061C" w:rsidRDefault="0034061C"/>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311"/>
      </w:tblGrid>
      <w:tr w:rsidR="00EC1048" w:rsidRPr="003632BD" w14:paraId="6A3C281C" w14:textId="77777777" w:rsidTr="00680ED1">
        <w:tc>
          <w:tcPr>
            <w:tcW w:w="9531" w:type="dxa"/>
            <w:gridSpan w:val="2"/>
            <w:tcBorders>
              <w:bottom w:val="double" w:sz="4" w:space="0" w:color="auto"/>
            </w:tcBorders>
            <w:shd w:val="clear" w:color="auto" w:fill="BDD6EE"/>
          </w:tcPr>
          <w:p w14:paraId="481F0CD5" w14:textId="77777777" w:rsidR="00EC1048" w:rsidRPr="003632BD" w:rsidRDefault="00EC1048" w:rsidP="003B38FC">
            <w:pPr>
              <w:jc w:val="both"/>
              <w:rPr>
                <w:b/>
                <w:sz w:val="28"/>
              </w:rPr>
            </w:pPr>
            <w:r w:rsidRPr="003632BD">
              <w:rPr>
                <w:b/>
                <w:sz w:val="28"/>
              </w:rPr>
              <w:lastRenderedPageBreak/>
              <w:t>C-V – Finanční zabezpečení studijního programu</w:t>
            </w:r>
          </w:p>
        </w:tc>
      </w:tr>
      <w:tr w:rsidR="00EC1048" w:rsidRPr="003632BD" w14:paraId="13E2745A" w14:textId="77777777" w:rsidTr="00680ED1">
        <w:tc>
          <w:tcPr>
            <w:tcW w:w="4220" w:type="dxa"/>
            <w:tcBorders>
              <w:top w:val="single" w:sz="12" w:space="0" w:color="auto"/>
            </w:tcBorders>
            <w:shd w:val="clear" w:color="auto" w:fill="F7CAAC"/>
          </w:tcPr>
          <w:p w14:paraId="20DBA71F" w14:textId="77777777" w:rsidR="00EC1048" w:rsidRPr="003632BD" w:rsidRDefault="00EC1048" w:rsidP="003B38FC">
            <w:pPr>
              <w:jc w:val="both"/>
              <w:rPr>
                <w:b/>
              </w:rPr>
            </w:pPr>
            <w:r w:rsidRPr="003632BD">
              <w:rPr>
                <w:b/>
              </w:rPr>
              <w:t>Vzdělávací činnost vysoké školy financovaná ze státního rozpočtu</w:t>
            </w:r>
          </w:p>
        </w:tc>
        <w:tc>
          <w:tcPr>
            <w:tcW w:w="5311" w:type="dxa"/>
            <w:tcBorders>
              <w:top w:val="single" w:sz="12" w:space="0" w:color="auto"/>
            </w:tcBorders>
            <w:shd w:val="clear" w:color="auto" w:fill="FFFFFF"/>
          </w:tcPr>
          <w:p w14:paraId="25A707C9" w14:textId="7EB3F07A" w:rsidR="00EC1048" w:rsidRPr="003632BD" w:rsidRDefault="00EC1048" w:rsidP="003B38FC">
            <w:pPr>
              <w:jc w:val="both"/>
              <w:rPr>
                <w:bCs/>
              </w:rPr>
            </w:pPr>
            <w:r w:rsidRPr="003632BD">
              <w:rPr>
                <w:bCs/>
              </w:rPr>
              <w:t xml:space="preserve">ano </w:t>
            </w:r>
          </w:p>
        </w:tc>
      </w:tr>
      <w:tr w:rsidR="00EC1048" w:rsidRPr="003632BD" w14:paraId="303BE13E" w14:textId="77777777" w:rsidTr="00680ED1">
        <w:tc>
          <w:tcPr>
            <w:tcW w:w="9531" w:type="dxa"/>
            <w:gridSpan w:val="2"/>
            <w:shd w:val="clear" w:color="auto" w:fill="F7CAAC"/>
          </w:tcPr>
          <w:p w14:paraId="71965B5D" w14:textId="77777777" w:rsidR="00EC1048" w:rsidRPr="003632BD" w:rsidRDefault="00EC1048" w:rsidP="003B38FC">
            <w:pPr>
              <w:jc w:val="both"/>
              <w:rPr>
                <w:b/>
              </w:rPr>
            </w:pPr>
            <w:r w:rsidRPr="003632BD">
              <w:rPr>
                <w:b/>
              </w:rPr>
              <w:t>Zhodnocení předpokládaných nákladů a zdrojů na uskutečňování studijního programu</w:t>
            </w:r>
          </w:p>
        </w:tc>
      </w:tr>
      <w:tr w:rsidR="00EC1048" w:rsidRPr="003632BD" w14:paraId="6C4A51D2" w14:textId="77777777" w:rsidTr="00680ED1">
        <w:trPr>
          <w:trHeight w:val="1900"/>
        </w:trPr>
        <w:tc>
          <w:tcPr>
            <w:tcW w:w="9531" w:type="dxa"/>
            <w:gridSpan w:val="2"/>
          </w:tcPr>
          <w:p w14:paraId="043CD514" w14:textId="77777777" w:rsidR="00EC1048" w:rsidRDefault="00EC1048" w:rsidP="003B38FC">
            <w:pPr>
              <w:widowControl w:val="0"/>
              <w:autoSpaceDE w:val="0"/>
              <w:autoSpaceDN w:val="0"/>
              <w:adjustRightInd w:val="0"/>
              <w:snapToGrid w:val="0"/>
              <w:jc w:val="both"/>
              <w:rPr>
                <w:rFonts w:cs="Calibri"/>
                <w:color w:val="000000"/>
              </w:rPr>
            </w:pPr>
          </w:p>
          <w:p w14:paraId="034FCE11" w14:textId="3180D23B" w:rsidR="006873A1" w:rsidRDefault="00EC1048" w:rsidP="006873A1">
            <w:pPr>
              <w:widowControl w:val="0"/>
              <w:autoSpaceDE w:val="0"/>
              <w:autoSpaceDN w:val="0"/>
              <w:adjustRightInd w:val="0"/>
              <w:snapToGrid w:val="0"/>
              <w:jc w:val="both"/>
              <w:rPr>
                <w:rFonts w:cs="Calibri"/>
                <w:color w:val="000000"/>
              </w:rPr>
            </w:pPr>
            <w:r w:rsidRPr="003632BD">
              <w:rPr>
                <w:rFonts w:cs="Calibri"/>
                <w:color w:val="000000"/>
              </w:rPr>
              <w:t xml:space="preserve">Materiálně technické zabezpečení zaměřené pro potřeby </w:t>
            </w:r>
            <w:r w:rsidR="006873A1">
              <w:rPr>
                <w:rFonts w:cs="Calibri"/>
                <w:color w:val="000000"/>
              </w:rPr>
              <w:t>MSP TPAT</w:t>
            </w:r>
            <w:r w:rsidR="003645DD" w:rsidRPr="003632BD">
              <w:rPr>
                <w:rFonts w:cs="Calibri"/>
                <w:color w:val="000000"/>
              </w:rPr>
              <w:t xml:space="preserve"> </w:t>
            </w:r>
            <w:r w:rsidRPr="003632BD">
              <w:rPr>
                <w:rFonts w:cs="Calibri"/>
                <w:color w:val="000000"/>
              </w:rPr>
              <w:t xml:space="preserve">je podpořeno </w:t>
            </w:r>
            <w:r>
              <w:rPr>
                <w:rFonts w:cs="Calibri"/>
                <w:color w:val="000000"/>
              </w:rPr>
              <w:t>fakultním rozpočtem.</w:t>
            </w:r>
            <w:r w:rsidR="006873A1">
              <w:rPr>
                <w:rFonts w:cs="Calibri"/>
                <w:color w:val="000000"/>
              </w:rPr>
              <w:t xml:space="preserve"> </w:t>
            </w:r>
            <w:r>
              <w:rPr>
                <w:rFonts w:cs="Calibri"/>
                <w:color w:val="000000"/>
              </w:rPr>
              <w:t>FMK</w:t>
            </w:r>
            <w:r w:rsidRPr="003632BD">
              <w:rPr>
                <w:rFonts w:cs="Calibri"/>
                <w:color w:val="000000"/>
              </w:rPr>
              <w:t xml:space="preserve">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w:t>
            </w:r>
            <w:r>
              <w:rPr>
                <w:rFonts w:cs="Calibri"/>
                <w:color w:val="000000"/>
              </w:rPr>
              <w:t xml:space="preserve">FMK </w:t>
            </w:r>
            <w:r w:rsidRPr="003632BD">
              <w:rPr>
                <w:rFonts w:cs="Calibri"/>
                <w:color w:val="000000"/>
              </w:rPr>
              <w:t>je dokument</w:t>
            </w:r>
            <w:r>
              <w:rPr>
                <w:rFonts w:cs="Calibri"/>
                <w:color w:val="000000"/>
              </w:rPr>
              <w:t xml:space="preserve"> každoročně předkládaný senátu FMK UTB</w:t>
            </w:r>
            <w:r w:rsidRPr="003632BD">
              <w:rPr>
                <w:rFonts w:cs="Calibri"/>
                <w:color w:val="000000"/>
              </w:rPr>
              <w:t>.</w:t>
            </w:r>
          </w:p>
          <w:p w14:paraId="2CC713AB" w14:textId="4AE30BFD" w:rsidR="006873A1" w:rsidRPr="00680ED1" w:rsidRDefault="006873A1" w:rsidP="00680ED1">
            <w:pPr>
              <w:widowControl w:val="0"/>
              <w:autoSpaceDE w:val="0"/>
              <w:autoSpaceDN w:val="0"/>
              <w:adjustRightInd w:val="0"/>
              <w:snapToGrid w:val="0"/>
              <w:jc w:val="both"/>
              <w:rPr>
                <w:rFonts w:cs="Calibri"/>
                <w:color w:val="000000"/>
              </w:rPr>
            </w:pPr>
          </w:p>
        </w:tc>
      </w:tr>
    </w:tbl>
    <w:p w14:paraId="7A31E929" w14:textId="77777777" w:rsidR="00EC1048" w:rsidRDefault="00EC1048" w:rsidP="00EC1048"/>
    <w:p w14:paraId="67CABE1B" w14:textId="70A028E3" w:rsidR="00EC1048" w:rsidRDefault="00EC1048" w:rsidP="00EC1048"/>
    <w:p w14:paraId="4B4D7703" w14:textId="75DB9351" w:rsidR="007A2313" w:rsidRDefault="007A2313" w:rsidP="00EC1048"/>
    <w:p w14:paraId="03AF737B" w14:textId="7CEDDC45" w:rsidR="007A2313" w:rsidRDefault="007A2313" w:rsidP="00EC1048"/>
    <w:p w14:paraId="4C2831CF" w14:textId="3D0BBE06" w:rsidR="007A2313" w:rsidRDefault="007A2313" w:rsidP="00EC1048"/>
    <w:p w14:paraId="0685AE45" w14:textId="517B487C" w:rsidR="007A2313" w:rsidRDefault="007A2313" w:rsidP="00EC1048"/>
    <w:p w14:paraId="01989877" w14:textId="561DB16B" w:rsidR="007A2313" w:rsidRDefault="007A2313" w:rsidP="00EC1048"/>
    <w:p w14:paraId="4C2C4BCF" w14:textId="5A6525C1" w:rsidR="007A2313" w:rsidRDefault="007A2313" w:rsidP="00EC1048"/>
    <w:p w14:paraId="756649FB" w14:textId="70311F76" w:rsidR="007A2313" w:rsidRDefault="007A2313" w:rsidP="00EC1048"/>
    <w:p w14:paraId="2790E6AF" w14:textId="7CEE81F1" w:rsidR="007A2313" w:rsidRDefault="007A2313" w:rsidP="00EC1048"/>
    <w:p w14:paraId="64FBE77F" w14:textId="2EECD12C" w:rsidR="007A2313" w:rsidRDefault="007A2313" w:rsidP="00EC1048"/>
    <w:p w14:paraId="4E215D40" w14:textId="7103390A" w:rsidR="007A2313" w:rsidRDefault="007A2313" w:rsidP="00EC1048"/>
    <w:p w14:paraId="23B017D7" w14:textId="358F5977" w:rsidR="007A2313" w:rsidRDefault="007A2313" w:rsidP="00EC1048"/>
    <w:p w14:paraId="5767F336" w14:textId="49EA354F" w:rsidR="007A2313" w:rsidRDefault="007A2313" w:rsidP="00EC1048"/>
    <w:p w14:paraId="390BF79C" w14:textId="1B26E255" w:rsidR="007A2313" w:rsidRDefault="007A2313" w:rsidP="00EC1048"/>
    <w:p w14:paraId="3DC5955F" w14:textId="600023B8" w:rsidR="007A2313" w:rsidRDefault="007A2313" w:rsidP="00EC1048"/>
    <w:p w14:paraId="00672B41" w14:textId="10F31530" w:rsidR="007A2313" w:rsidRDefault="007A2313" w:rsidP="00EC1048"/>
    <w:p w14:paraId="58808B3C" w14:textId="566A58DD" w:rsidR="007A2313" w:rsidRDefault="007A2313" w:rsidP="00EC1048"/>
    <w:p w14:paraId="48E0010F" w14:textId="54957011" w:rsidR="007A2313" w:rsidRDefault="007A2313" w:rsidP="00EC1048"/>
    <w:p w14:paraId="03F9314B" w14:textId="09E4BA0E" w:rsidR="007A2313" w:rsidRDefault="007A2313" w:rsidP="00EC1048"/>
    <w:p w14:paraId="26C25A38" w14:textId="090BD37D" w:rsidR="007A2313" w:rsidRDefault="007A2313" w:rsidP="00EC1048"/>
    <w:p w14:paraId="25BD1E48" w14:textId="633F68A6" w:rsidR="007A2313" w:rsidRDefault="007A2313" w:rsidP="00EC1048"/>
    <w:p w14:paraId="129EA6DD" w14:textId="6B7417BE" w:rsidR="007A2313" w:rsidRDefault="007A2313" w:rsidP="00EC1048"/>
    <w:p w14:paraId="5FBFBB59" w14:textId="598331C1" w:rsidR="007A2313" w:rsidRDefault="007A2313" w:rsidP="00EC1048"/>
    <w:p w14:paraId="19188C96" w14:textId="5DD6174E" w:rsidR="007A2313" w:rsidRDefault="007A2313" w:rsidP="00EC1048"/>
    <w:p w14:paraId="7948E9BE" w14:textId="7D3C1921" w:rsidR="007A2313" w:rsidRDefault="007A2313" w:rsidP="00EC1048"/>
    <w:p w14:paraId="059CF19D" w14:textId="70EDD9CA" w:rsidR="007A2313" w:rsidRDefault="007A2313" w:rsidP="00EC1048"/>
    <w:p w14:paraId="6FC91EB4" w14:textId="11ABD734" w:rsidR="007A2313" w:rsidRDefault="007A2313" w:rsidP="00EC1048"/>
    <w:p w14:paraId="086BAA74" w14:textId="2576DF56" w:rsidR="007A2313" w:rsidRDefault="007A2313" w:rsidP="00EC1048"/>
    <w:p w14:paraId="5C62ACC0" w14:textId="508A18AB" w:rsidR="007A2313" w:rsidRDefault="007A2313" w:rsidP="00EC1048"/>
    <w:p w14:paraId="5CE12692" w14:textId="44918FB2" w:rsidR="007A2313" w:rsidRDefault="007A2313" w:rsidP="00EC1048"/>
    <w:p w14:paraId="1F4285A5" w14:textId="560DC695" w:rsidR="007A2313" w:rsidRDefault="007A2313" w:rsidP="00EC1048"/>
    <w:p w14:paraId="69883272" w14:textId="290423F8" w:rsidR="007A2313" w:rsidRDefault="007A2313" w:rsidP="00EC1048"/>
    <w:p w14:paraId="1EE4B1CB" w14:textId="46858446" w:rsidR="007A2313" w:rsidRDefault="007A2313" w:rsidP="00EC1048"/>
    <w:p w14:paraId="0B304EDE" w14:textId="574E6188" w:rsidR="007A2313" w:rsidRDefault="007A2313" w:rsidP="00EC1048"/>
    <w:p w14:paraId="750071CC" w14:textId="2D1AA5AF" w:rsidR="007A2313" w:rsidRDefault="007A2313" w:rsidP="00EC1048"/>
    <w:p w14:paraId="7252E6BD" w14:textId="716ADB64" w:rsidR="007A2313" w:rsidRDefault="007A2313" w:rsidP="00EC1048"/>
    <w:p w14:paraId="2B6F798D" w14:textId="6E96D130" w:rsidR="007A2313" w:rsidRDefault="007A2313" w:rsidP="00EC1048"/>
    <w:p w14:paraId="2AE41CC5" w14:textId="0C306EA3" w:rsidR="007A2313" w:rsidRDefault="007A2313" w:rsidP="00EC1048"/>
    <w:p w14:paraId="3911181D" w14:textId="5FD6F384" w:rsidR="007A2313" w:rsidRDefault="007A2313" w:rsidP="00EC1048"/>
    <w:p w14:paraId="5448E6C5" w14:textId="0BC9E8EA" w:rsidR="007A2313" w:rsidRDefault="007A2313" w:rsidP="00EC1048"/>
    <w:p w14:paraId="5BF90836" w14:textId="7BBCEA16" w:rsidR="007A2313" w:rsidRDefault="007A2313" w:rsidP="00EC1048"/>
    <w:p w14:paraId="196D5278" w14:textId="12017E78" w:rsidR="007A2313" w:rsidRDefault="007A2313" w:rsidP="00EC1048"/>
    <w:p w14:paraId="5E5D6FE6" w14:textId="419AAE22" w:rsidR="007A2313" w:rsidRDefault="007A2313" w:rsidP="00EC1048"/>
    <w:p w14:paraId="6617378D" w14:textId="23BAF6F6" w:rsidR="007A2313" w:rsidRDefault="007A2313" w:rsidP="00EC1048"/>
    <w:p w14:paraId="56A113EE" w14:textId="77777777" w:rsidR="007A2313" w:rsidRDefault="007A2313" w:rsidP="00EC1048"/>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EC1048" w:rsidRPr="001C2EEA" w14:paraId="64E960DE" w14:textId="77777777" w:rsidTr="00680ED1">
        <w:tc>
          <w:tcPr>
            <w:tcW w:w="9531" w:type="dxa"/>
            <w:tcBorders>
              <w:bottom w:val="double" w:sz="4" w:space="0" w:color="auto"/>
            </w:tcBorders>
            <w:shd w:val="clear" w:color="auto" w:fill="BDD6EE"/>
          </w:tcPr>
          <w:p w14:paraId="67EC0785" w14:textId="77777777" w:rsidR="00EC1048" w:rsidRPr="001C2EEA" w:rsidRDefault="00EC1048" w:rsidP="003B38FC">
            <w:pPr>
              <w:jc w:val="both"/>
              <w:rPr>
                <w:b/>
                <w:sz w:val="28"/>
              </w:rPr>
            </w:pPr>
            <w:r w:rsidRPr="001C2EEA">
              <w:rPr>
                <w:b/>
                <w:sz w:val="28"/>
              </w:rPr>
              <w:lastRenderedPageBreak/>
              <w:t xml:space="preserve">D-I – </w:t>
            </w:r>
            <w:r w:rsidRPr="001C2EEA">
              <w:rPr>
                <w:b/>
                <w:sz w:val="26"/>
                <w:szCs w:val="26"/>
              </w:rPr>
              <w:t>Záměr rozvoje a další údaje ke studijnímu programu</w:t>
            </w:r>
          </w:p>
        </w:tc>
      </w:tr>
      <w:tr w:rsidR="00EC1048" w:rsidRPr="001C2EEA" w14:paraId="7A991145" w14:textId="77777777" w:rsidTr="00680ED1">
        <w:trPr>
          <w:trHeight w:val="185"/>
        </w:trPr>
        <w:tc>
          <w:tcPr>
            <w:tcW w:w="9531" w:type="dxa"/>
            <w:shd w:val="clear" w:color="auto" w:fill="F7CAAC"/>
          </w:tcPr>
          <w:p w14:paraId="6835FF89" w14:textId="77777777" w:rsidR="00EC1048" w:rsidRPr="001C2EEA" w:rsidRDefault="00EC1048" w:rsidP="003B38FC">
            <w:pPr>
              <w:rPr>
                <w:b/>
              </w:rPr>
            </w:pPr>
            <w:r w:rsidRPr="001C2EEA">
              <w:rPr>
                <w:b/>
              </w:rPr>
              <w:t>Záměr rozvoje studijního programu a jeho odůvodnění</w:t>
            </w:r>
          </w:p>
        </w:tc>
      </w:tr>
      <w:tr w:rsidR="00EC1048" w:rsidRPr="001C2EEA" w14:paraId="18106D50" w14:textId="77777777" w:rsidTr="00680ED1">
        <w:trPr>
          <w:trHeight w:val="2835"/>
        </w:trPr>
        <w:tc>
          <w:tcPr>
            <w:tcW w:w="9531" w:type="dxa"/>
            <w:shd w:val="clear" w:color="auto" w:fill="FFFFFF"/>
          </w:tcPr>
          <w:p w14:paraId="5D38707C" w14:textId="77777777" w:rsidR="00EC1048" w:rsidRDefault="00EC1048" w:rsidP="003B38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p w14:paraId="59403EF4" w14:textId="77777777" w:rsidR="00EC1048" w:rsidRDefault="00EC1048" w:rsidP="003B38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Pr>
                <w:rFonts w:cs="Calibri"/>
                <w:color w:val="000000"/>
              </w:rPr>
              <w:t>Zlínský kraj se v posledních letech intenzivně zaměřuje na podporu filmových a audiovizuálních děl. Nové produkční společnosti mají zájem o široké spektrum profesí z této oblasti a oslovují studenty i absolventy ke spolupráci ať už formou stáží, tak formou smluv osvč na realizaci jednotlivých filmových děl. Nové produkční společnosti založili i nedávní absolventi FMK, kteří ve Zlíně zůstali, o to je spolupráce otevřenější a intenzivnější.</w:t>
            </w:r>
          </w:p>
          <w:p w14:paraId="10BC04CA" w14:textId="360DF880" w:rsidR="00EC1048" w:rsidRPr="00970959" w:rsidRDefault="00EC1048" w:rsidP="003B38F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sidRPr="000146B6">
              <w:rPr>
                <w:rFonts w:cs="Calibri"/>
                <w:color w:val="000000"/>
              </w:rPr>
              <w:t>Dá se předpokládat i intenzivnější kooperace se Zlínským kreativním klastrem, který se především zaměřuje na</w:t>
            </w:r>
            <w:r>
              <w:rPr>
                <w:rFonts w:cs="Calibri"/>
                <w:color w:val="000000"/>
              </w:rPr>
              <w:t xml:space="preserve"> networking, ale i uplatnitelnost absolventů</w:t>
            </w:r>
            <w:r w:rsidRPr="000146B6">
              <w:rPr>
                <w:rFonts w:cs="Calibri"/>
                <w:color w:val="000000"/>
              </w:rPr>
              <w:t xml:space="preserve">. </w:t>
            </w:r>
            <w:r>
              <w:rPr>
                <w:rFonts w:cs="Calibri"/>
                <w:color w:val="000000"/>
              </w:rPr>
              <w:t>V Centru</w:t>
            </w:r>
            <w:r w:rsidRPr="000146B6">
              <w:rPr>
                <w:rFonts w:cs="Calibri"/>
                <w:color w:val="000000"/>
              </w:rPr>
              <w:t xml:space="preserve"> kreativních průmyslů a</w:t>
            </w:r>
            <w:r>
              <w:rPr>
                <w:rFonts w:cs="Calibri"/>
                <w:color w:val="000000"/>
              </w:rPr>
              <w:t xml:space="preserve"> podnikání, které FMK před čtyřmi</w:t>
            </w:r>
            <w:r w:rsidRPr="000146B6">
              <w:rPr>
                <w:rFonts w:cs="Calibri"/>
                <w:color w:val="000000"/>
              </w:rPr>
              <w:t xml:space="preserve"> lety otevřela</w:t>
            </w:r>
            <w:r>
              <w:rPr>
                <w:rFonts w:cs="Calibri"/>
                <w:color w:val="000000"/>
              </w:rPr>
              <w:t>, sídlilo několik star-upů zaměřených a audiovizuální tvorbu, které pokračují ve svých aktivitách ve Zlínském kraji</w:t>
            </w:r>
            <w:r w:rsidRPr="000146B6">
              <w:rPr>
                <w:rFonts w:cs="Calibri"/>
                <w:color w:val="000000"/>
              </w:rPr>
              <w:t>.</w:t>
            </w:r>
            <w:r>
              <w:rPr>
                <w:rFonts w:cs="Calibri"/>
                <w:color w:val="000000"/>
              </w:rPr>
              <w:t xml:space="preserve"> </w:t>
            </w:r>
            <w:r w:rsidRPr="001C2EEA">
              <w:rPr>
                <w:rFonts w:cs="Calibri"/>
                <w:color w:val="000000"/>
              </w:rPr>
              <w:t>FMK se dlouhodobě zajímá o problematiku kulturně kr</w:t>
            </w:r>
            <w:r>
              <w:rPr>
                <w:rFonts w:cs="Calibri"/>
                <w:color w:val="000000"/>
              </w:rPr>
              <w:t>e</w:t>
            </w:r>
            <w:r w:rsidRPr="001C2EEA">
              <w:rPr>
                <w:rFonts w:cs="Calibri"/>
                <w:color w:val="000000"/>
              </w:rPr>
              <w:t xml:space="preserve">ativních průmyslů a je aktivní v podpoře a realizaci jejich rozvoje. </w:t>
            </w:r>
            <w:r>
              <w:rPr>
                <w:rFonts w:cs="Calibri"/>
                <w:color w:val="000000"/>
              </w:rPr>
              <w:t>Ateliér Audiovizuální tvorb</w:t>
            </w:r>
            <w:r w:rsidR="00AC445D">
              <w:rPr>
                <w:rFonts w:cs="Calibri"/>
                <w:color w:val="000000"/>
              </w:rPr>
              <w:t>a</w:t>
            </w:r>
            <w:r>
              <w:rPr>
                <w:rFonts w:cs="Calibri"/>
                <w:color w:val="000000"/>
              </w:rPr>
              <w:t xml:space="preserve"> se snaží rozvinout partnerské vztahy se zahraničními vzdělávacími i produkčními subjekty, aby se rozšířilo spektrum uplatnitelných míst pro absolventy. S tímto záměrem se zavádí do výuky reflexe práce s novými technologiemi, studenti se zaměřují na odbornou angličtinu a při výjezdech v rámci Erasmu se klade důraz na kvalitu a odbornou vyhraněnost partnerské instituce. </w:t>
            </w:r>
            <w:r w:rsidR="00BD7ED5">
              <w:rPr>
                <w:rFonts w:cs="Calibri"/>
                <w:color w:val="000000"/>
              </w:rPr>
              <w:t>Záměr je rovněž intenzivnější spolupráce s odborníky z praxe, kteří budou pravidelně zváni do výuky.</w:t>
            </w:r>
          </w:p>
        </w:tc>
      </w:tr>
      <w:tr w:rsidR="00EC1048" w:rsidRPr="001C2EEA" w14:paraId="74E2ECF3" w14:textId="77777777" w:rsidTr="00680ED1">
        <w:trPr>
          <w:trHeight w:val="188"/>
        </w:trPr>
        <w:tc>
          <w:tcPr>
            <w:tcW w:w="9531" w:type="dxa"/>
            <w:shd w:val="clear" w:color="auto" w:fill="F7CAAC"/>
          </w:tcPr>
          <w:p w14:paraId="493E44D1" w14:textId="77777777" w:rsidR="00EC1048" w:rsidRPr="001C2EEA" w:rsidRDefault="00EC1048" w:rsidP="003B38FC">
            <w:pPr>
              <w:rPr>
                <w:b/>
              </w:rPr>
            </w:pPr>
            <w:r w:rsidRPr="001C2EEA">
              <w:rPr>
                <w:b/>
              </w:rPr>
              <w:t>Počet přijímaných uchazečů ke studiu ve studijním programu</w:t>
            </w:r>
          </w:p>
        </w:tc>
      </w:tr>
      <w:tr w:rsidR="00EC1048" w:rsidRPr="001C2EEA" w14:paraId="40759DDB" w14:textId="77777777" w:rsidTr="00680ED1">
        <w:trPr>
          <w:trHeight w:val="991"/>
        </w:trPr>
        <w:tc>
          <w:tcPr>
            <w:tcW w:w="9531" w:type="dxa"/>
            <w:shd w:val="clear" w:color="auto" w:fill="FFFFFF"/>
          </w:tcPr>
          <w:p w14:paraId="40A91D1D" w14:textId="77777777" w:rsidR="00EC1048" w:rsidRPr="001C2EEA" w:rsidRDefault="00EC1048" w:rsidP="003B38FC"/>
          <w:p w14:paraId="32CEBEAC" w14:textId="005E36E2" w:rsidR="00EC1048" w:rsidRPr="001C2EEA" w:rsidRDefault="00EC1048" w:rsidP="00EC1048">
            <w:pPr>
              <w:jc w:val="both"/>
            </w:pPr>
            <w:r w:rsidRPr="001C2EEA">
              <w:t xml:space="preserve">Předpokládaný počet přijímaných uchazečů </w:t>
            </w:r>
            <w:r>
              <w:t xml:space="preserve">do všech specializací </w:t>
            </w:r>
            <w:r w:rsidRPr="001C2EEA">
              <w:t xml:space="preserve">je s ohledem na možnou uplatnitelnost </w:t>
            </w:r>
            <w:r>
              <w:t>kolem 30</w:t>
            </w:r>
            <w:r w:rsidRPr="001C2EEA">
              <w:t xml:space="preserve"> do prezenční formy </w:t>
            </w:r>
            <w:r w:rsidR="00AC445D">
              <w:t>MSP</w:t>
            </w:r>
            <w:r>
              <w:t xml:space="preserve">.  </w:t>
            </w:r>
          </w:p>
        </w:tc>
      </w:tr>
      <w:tr w:rsidR="00EC1048" w:rsidRPr="001C2EEA" w14:paraId="57D7AD65" w14:textId="77777777" w:rsidTr="00680ED1">
        <w:trPr>
          <w:trHeight w:val="200"/>
        </w:trPr>
        <w:tc>
          <w:tcPr>
            <w:tcW w:w="9531" w:type="dxa"/>
            <w:shd w:val="clear" w:color="auto" w:fill="F7CAAC"/>
          </w:tcPr>
          <w:p w14:paraId="7B35BE6F" w14:textId="77777777" w:rsidR="00EC1048" w:rsidRPr="001C2EEA" w:rsidRDefault="00EC1048" w:rsidP="003B38FC">
            <w:pPr>
              <w:rPr>
                <w:b/>
              </w:rPr>
            </w:pPr>
            <w:r w:rsidRPr="001C2EEA">
              <w:rPr>
                <w:b/>
              </w:rPr>
              <w:t>Předpokládaná uplatnitelnost absolventů na trhu práce</w:t>
            </w:r>
          </w:p>
        </w:tc>
      </w:tr>
      <w:tr w:rsidR="00EC1048" w:rsidRPr="001C2EEA" w14:paraId="1AB25B6B" w14:textId="77777777" w:rsidTr="00680ED1">
        <w:trPr>
          <w:trHeight w:val="2171"/>
        </w:trPr>
        <w:tc>
          <w:tcPr>
            <w:tcW w:w="9531" w:type="dxa"/>
            <w:shd w:val="clear" w:color="auto" w:fill="FFFFFF"/>
          </w:tcPr>
          <w:p w14:paraId="0823EC50" w14:textId="77777777" w:rsidR="00EC1048" w:rsidRDefault="00EC1048" w:rsidP="003B38FC">
            <w:pPr>
              <w:widowControl w:val="0"/>
              <w:autoSpaceDE w:val="0"/>
              <w:autoSpaceDN w:val="0"/>
              <w:adjustRightInd w:val="0"/>
              <w:snapToGrid w:val="0"/>
              <w:jc w:val="both"/>
              <w:rPr>
                <w:rFonts w:cs="Calibri"/>
                <w:color w:val="000000"/>
              </w:rPr>
            </w:pPr>
          </w:p>
          <w:p w14:paraId="652D6CC3" w14:textId="45A15FA8" w:rsidR="00EC1048" w:rsidRPr="001C2EEA" w:rsidRDefault="00EC1048" w:rsidP="00EC1048">
            <w:pPr>
              <w:widowControl w:val="0"/>
              <w:autoSpaceDE w:val="0"/>
              <w:autoSpaceDN w:val="0"/>
              <w:adjustRightInd w:val="0"/>
              <w:snapToGrid w:val="0"/>
              <w:jc w:val="both"/>
            </w:pPr>
            <w:r>
              <w:rPr>
                <w:rFonts w:cs="Calibri"/>
                <w:color w:val="000000"/>
              </w:rPr>
              <w:t xml:space="preserve">Vzhledem k tomu, že se počet audiovizuálních a filmových produkcí navyšuje, trh absorbuje vyšší počet absolventů v této oblasti. </w:t>
            </w:r>
            <w:r w:rsidR="00AC445D">
              <w:rPr>
                <w:rFonts w:cs="Calibri"/>
                <w:color w:val="000000"/>
              </w:rPr>
              <w:t>MSP TPAT</w:t>
            </w:r>
            <w:r w:rsidR="003645DD" w:rsidRPr="001C2EEA">
              <w:rPr>
                <w:rFonts w:cs="Calibri"/>
                <w:color w:val="000000"/>
              </w:rPr>
              <w:t xml:space="preserve"> </w:t>
            </w:r>
            <w:r w:rsidRPr="001C2EEA">
              <w:rPr>
                <w:rFonts w:cs="Calibri"/>
                <w:color w:val="000000"/>
              </w:rPr>
              <w:t xml:space="preserve">mohou najít uplatnění jako samostatní </w:t>
            </w:r>
            <w:r>
              <w:rPr>
                <w:rFonts w:cs="Calibri"/>
                <w:color w:val="000000"/>
              </w:rPr>
              <w:t xml:space="preserve">tvůrci v oblasti reklamy, audiovize a filmu. Produkční se uplatní i </w:t>
            </w:r>
            <w:r w:rsidRPr="001C2EEA">
              <w:rPr>
                <w:rFonts w:cs="Calibri"/>
                <w:color w:val="000000"/>
              </w:rPr>
              <w:t>v</w:t>
            </w:r>
            <w:r>
              <w:rPr>
                <w:rFonts w:cs="Calibri"/>
                <w:color w:val="000000"/>
              </w:rPr>
              <w:t xml:space="preserve"> široké </w:t>
            </w:r>
            <w:r w:rsidRPr="001C2EEA">
              <w:rPr>
                <w:rFonts w:cs="Calibri"/>
                <w:color w:val="000000"/>
              </w:rPr>
              <w:t>oblasti kulturně kreativních průmyslů, jejichž</w:t>
            </w:r>
            <w:r>
              <w:rPr>
                <w:rFonts w:cs="Calibri"/>
                <w:color w:val="000000"/>
              </w:rPr>
              <w:t xml:space="preserve"> současný rozvoj vytváří vhodný prostor pro</w:t>
            </w:r>
            <w:r w:rsidRPr="001C2EEA">
              <w:rPr>
                <w:rFonts w:cs="Calibri"/>
                <w:color w:val="000000"/>
              </w:rPr>
              <w:t xml:space="preserve"> umístění. Jsou vybaveni schopností spolupracovat v týmech </w:t>
            </w:r>
            <w:r>
              <w:rPr>
                <w:rFonts w:cs="Calibri"/>
                <w:color w:val="000000"/>
              </w:rPr>
              <w:t>s dalšími tvůrčími profesemi</w:t>
            </w:r>
            <w:r w:rsidRPr="001C2EEA">
              <w:rPr>
                <w:rFonts w:cs="Calibri"/>
                <w:color w:val="000000"/>
              </w:rPr>
              <w:t xml:space="preserve"> a </w:t>
            </w:r>
            <w:r>
              <w:rPr>
                <w:rFonts w:cs="Calibri"/>
                <w:color w:val="000000"/>
              </w:rPr>
              <w:t>kreativně i řemeslně zvládnou činnosti spojené s jejich odborností. Mají vhled do dalších filmařských profesí.</w:t>
            </w:r>
            <w:r w:rsidRPr="001C2EEA">
              <w:rPr>
                <w:rFonts w:cs="Calibri"/>
                <w:color w:val="000000"/>
              </w:rPr>
              <w:t xml:space="preserve"> Rámcové uplatnění naleznou v pozicích v oblasti </w:t>
            </w:r>
            <w:r>
              <w:rPr>
                <w:rFonts w:cs="Calibri"/>
                <w:color w:val="000000"/>
              </w:rPr>
              <w:t>audiovize, filmu a televizní tvorby</w:t>
            </w:r>
            <w:r w:rsidRPr="001C2EEA">
              <w:rPr>
                <w:rFonts w:cs="Calibri"/>
                <w:color w:val="000000"/>
              </w:rPr>
              <w:t>, v</w:t>
            </w:r>
            <w:r>
              <w:rPr>
                <w:rFonts w:cs="Calibri"/>
                <w:color w:val="000000"/>
              </w:rPr>
              <w:t> reklamních agenturách, při organizaci filmových festivalů a podobně, a</w:t>
            </w:r>
            <w:r w:rsidRPr="001C2EEA">
              <w:rPr>
                <w:rFonts w:cs="Calibri"/>
                <w:color w:val="000000"/>
              </w:rPr>
              <w:t xml:space="preserve"> to v tuzemsku i v zah</w:t>
            </w:r>
            <w:r>
              <w:rPr>
                <w:rFonts w:cs="Calibri"/>
                <w:color w:val="000000"/>
              </w:rPr>
              <w:t xml:space="preserve">raničí. </w:t>
            </w:r>
          </w:p>
        </w:tc>
      </w:tr>
    </w:tbl>
    <w:p w14:paraId="4769E4E6" w14:textId="146E23C3" w:rsidR="00174EC9" w:rsidRDefault="00174EC9" w:rsidP="00694BA8">
      <w:pPr>
        <w:spacing w:after="160" w:line="259" w:lineRule="auto"/>
      </w:pPr>
    </w:p>
    <w:p w14:paraId="605EACE8" w14:textId="2B1C1B8C" w:rsidR="00DE31F3" w:rsidRDefault="00DE31F3" w:rsidP="00694BA8">
      <w:pPr>
        <w:spacing w:after="160" w:line="259" w:lineRule="auto"/>
      </w:pPr>
    </w:p>
    <w:p w14:paraId="70598679" w14:textId="3588CE23" w:rsidR="00DE31F3" w:rsidRDefault="00DE31F3" w:rsidP="00694BA8">
      <w:pPr>
        <w:spacing w:after="160" w:line="259" w:lineRule="auto"/>
      </w:pPr>
    </w:p>
    <w:p w14:paraId="5C58EA0F" w14:textId="5A181704" w:rsidR="00DE31F3" w:rsidRDefault="00DE31F3" w:rsidP="00694BA8">
      <w:pPr>
        <w:spacing w:after="160" w:line="259" w:lineRule="auto"/>
      </w:pPr>
    </w:p>
    <w:p w14:paraId="6937DEED" w14:textId="449CA510" w:rsidR="00DE31F3" w:rsidRDefault="00DE31F3" w:rsidP="00694BA8">
      <w:pPr>
        <w:spacing w:after="160" w:line="259" w:lineRule="auto"/>
      </w:pPr>
    </w:p>
    <w:p w14:paraId="48751D9F" w14:textId="4FFE2930" w:rsidR="00DE31F3" w:rsidRDefault="00DE31F3" w:rsidP="00694BA8">
      <w:pPr>
        <w:spacing w:after="160" w:line="259" w:lineRule="auto"/>
      </w:pPr>
    </w:p>
    <w:p w14:paraId="647EFAC4" w14:textId="7667135B" w:rsidR="00DE31F3" w:rsidRDefault="00DE31F3" w:rsidP="00694BA8">
      <w:pPr>
        <w:spacing w:after="160" w:line="259" w:lineRule="auto"/>
      </w:pPr>
    </w:p>
    <w:p w14:paraId="6B5E884F" w14:textId="24A04173" w:rsidR="00DE31F3" w:rsidRDefault="00DE31F3" w:rsidP="00694BA8">
      <w:pPr>
        <w:spacing w:after="160" w:line="259" w:lineRule="auto"/>
      </w:pPr>
    </w:p>
    <w:p w14:paraId="32FBB145" w14:textId="7CCC6B65" w:rsidR="00DE31F3" w:rsidRDefault="00DE31F3" w:rsidP="00694BA8">
      <w:pPr>
        <w:spacing w:after="160" w:line="259" w:lineRule="auto"/>
      </w:pPr>
    </w:p>
    <w:p w14:paraId="4940FEE5" w14:textId="5D7F851C" w:rsidR="00DE31F3" w:rsidRDefault="00DE31F3" w:rsidP="00694BA8">
      <w:pPr>
        <w:spacing w:after="160" w:line="259" w:lineRule="auto"/>
      </w:pPr>
    </w:p>
    <w:p w14:paraId="00226EEC" w14:textId="44060EDA" w:rsidR="00DE31F3" w:rsidRDefault="00DE31F3" w:rsidP="00694BA8">
      <w:pPr>
        <w:spacing w:after="160" w:line="259" w:lineRule="auto"/>
      </w:pPr>
    </w:p>
    <w:p w14:paraId="3774A71A" w14:textId="113B5382" w:rsidR="00DE31F3" w:rsidRDefault="00DE31F3" w:rsidP="00694BA8">
      <w:pPr>
        <w:spacing w:after="160" w:line="259" w:lineRule="auto"/>
      </w:pPr>
    </w:p>
    <w:p w14:paraId="2BFF6B82" w14:textId="00CC266F" w:rsidR="00DE31F3" w:rsidRDefault="00DE31F3" w:rsidP="00694BA8">
      <w:pPr>
        <w:spacing w:after="160" w:line="259" w:lineRule="auto"/>
      </w:pPr>
    </w:p>
    <w:p w14:paraId="32EB1963" w14:textId="0039B320" w:rsidR="00DE31F3" w:rsidRDefault="00DE31F3" w:rsidP="00694BA8">
      <w:pPr>
        <w:spacing w:after="160" w:line="259" w:lineRule="auto"/>
      </w:pPr>
    </w:p>
    <w:p w14:paraId="40998E88" w14:textId="5DFDC691" w:rsidR="00DE31F3" w:rsidRDefault="00DE31F3" w:rsidP="00694BA8">
      <w:pPr>
        <w:spacing w:after="160" w:line="259" w:lineRule="auto"/>
      </w:pPr>
    </w:p>
    <w:p w14:paraId="590DDB70"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lastRenderedPageBreak/>
        <w:t>Sebehodnotící zpráva</w:t>
      </w:r>
    </w:p>
    <w:p w14:paraId="03A8338E" w14:textId="77777777" w:rsidR="00DE31F3" w:rsidRPr="0043466A" w:rsidRDefault="00DE31F3" w:rsidP="00DE31F3">
      <w:pPr>
        <w:jc w:val="center"/>
        <w:rPr>
          <w:rFonts w:ascii="Calibri Light" w:hAnsi="Calibri Light" w:cs="Calibri Light"/>
          <w:b/>
          <w:sz w:val="36"/>
          <w:szCs w:val="36"/>
        </w:rPr>
      </w:pPr>
    </w:p>
    <w:p w14:paraId="66CE7639"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t xml:space="preserve">Fakulta multimediálních komunikací </w:t>
      </w:r>
    </w:p>
    <w:p w14:paraId="199A45EC"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t>Univerzita Tomáše Bati Ve Zlíně</w:t>
      </w:r>
    </w:p>
    <w:p w14:paraId="4E7920B6" w14:textId="77777777" w:rsidR="00DE31F3" w:rsidRPr="0043466A" w:rsidRDefault="00DE31F3" w:rsidP="00DE31F3">
      <w:pPr>
        <w:jc w:val="center"/>
        <w:rPr>
          <w:rFonts w:ascii="Calibri Light" w:hAnsi="Calibri Light" w:cs="Calibri Light"/>
          <w:b/>
          <w:sz w:val="36"/>
          <w:szCs w:val="36"/>
        </w:rPr>
      </w:pPr>
    </w:p>
    <w:p w14:paraId="17E8C5E1" w14:textId="77777777" w:rsidR="00DE31F3" w:rsidRPr="0043466A" w:rsidRDefault="00DE31F3" w:rsidP="00DE31F3">
      <w:pPr>
        <w:jc w:val="center"/>
        <w:rPr>
          <w:rFonts w:ascii="Calibri Light" w:hAnsi="Calibri Light" w:cs="Calibri Light"/>
          <w:b/>
          <w:sz w:val="36"/>
          <w:szCs w:val="36"/>
        </w:rPr>
      </w:pPr>
    </w:p>
    <w:p w14:paraId="57FC0175"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t xml:space="preserve">Bakalářský a magisterský studijní program </w:t>
      </w:r>
    </w:p>
    <w:p w14:paraId="79D0D299"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t>Teorie a praxe audiovizuální tvorby</w:t>
      </w:r>
    </w:p>
    <w:p w14:paraId="5B2C2367" w14:textId="77777777" w:rsidR="00DE31F3" w:rsidRPr="0043466A" w:rsidRDefault="00DE31F3" w:rsidP="00DE31F3">
      <w:pPr>
        <w:jc w:val="center"/>
        <w:rPr>
          <w:rFonts w:ascii="Calibri Light" w:hAnsi="Calibri Light" w:cs="Calibri Light"/>
          <w:b/>
          <w:sz w:val="36"/>
          <w:szCs w:val="36"/>
        </w:rPr>
      </w:pPr>
    </w:p>
    <w:p w14:paraId="47570EF1" w14:textId="77777777" w:rsidR="00DE31F3" w:rsidRPr="0043466A" w:rsidRDefault="00DE31F3" w:rsidP="00DE31F3">
      <w:pPr>
        <w:jc w:val="center"/>
        <w:rPr>
          <w:rFonts w:ascii="Calibri Light" w:hAnsi="Calibri Light" w:cs="Calibri Light"/>
          <w:b/>
          <w:sz w:val="36"/>
          <w:szCs w:val="36"/>
        </w:rPr>
      </w:pPr>
    </w:p>
    <w:p w14:paraId="71E51C4C" w14:textId="77777777" w:rsidR="00DE31F3" w:rsidRPr="0043466A" w:rsidRDefault="00DE31F3" w:rsidP="00DE31F3">
      <w:pPr>
        <w:jc w:val="center"/>
        <w:rPr>
          <w:rFonts w:ascii="Calibri Light" w:hAnsi="Calibri Light" w:cs="Calibri Light"/>
          <w:b/>
          <w:sz w:val="36"/>
          <w:szCs w:val="36"/>
        </w:rPr>
      </w:pPr>
      <w:r w:rsidRPr="0043466A">
        <w:rPr>
          <w:rFonts w:ascii="Calibri Light" w:hAnsi="Calibri Light" w:cs="Calibri Light"/>
          <w:b/>
          <w:sz w:val="36"/>
          <w:szCs w:val="36"/>
        </w:rPr>
        <w:t>Část B. – Oblast vzdělávání Umění</w:t>
      </w:r>
    </w:p>
    <w:p w14:paraId="7D7B8D43" w14:textId="77777777" w:rsidR="00DE31F3" w:rsidRPr="006E36CD" w:rsidRDefault="00DE31F3" w:rsidP="00DE31F3">
      <w:pPr>
        <w:jc w:val="center"/>
        <w:rPr>
          <w:rFonts w:cs="Arial Narrow"/>
          <w:b/>
          <w:bCs/>
          <w:color w:val="FFFFFF" w:themeColor="background1"/>
          <w:sz w:val="40"/>
          <w:szCs w:val="40"/>
        </w:rPr>
      </w:pPr>
      <w:r w:rsidRPr="00DE1D11">
        <w:rPr>
          <w:noProof/>
          <w:sz w:val="32"/>
          <w:szCs w:val="32"/>
        </w:rPr>
        <w:drawing>
          <wp:anchor distT="0" distB="0" distL="114300" distR="114300" simplePos="0" relativeHeight="251662336" behindDoc="1" locked="0" layoutInCell="1" allowOverlap="1" wp14:anchorId="0F944523" wp14:editId="462CF7F4">
            <wp:simplePos x="0" y="0"/>
            <wp:positionH relativeFrom="margin">
              <wp:align>center</wp:align>
            </wp:positionH>
            <wp:positionV relativeFrom="paragraph">
              <wp:posOffset>332740</wp:posOffset>
            </wp:positionV>
            <wp:extent cx="2876400" cy="2847600"/>
            <wp:effectExtent l="0" t="0" r="63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Pr>
          <w:rFonts w:cs="Arial Narrow"/>
          <w:b/>
          <w:bCs/>
          <w:color w:val="FFFFFF" w:themeColor="background1"/>
          <w:sz w:val="40"/>
          <w:szCs w:val="40"/>
        </w:rPr>
        <w:t>0</w:t>
      </w:r>
    </w:p>
    <w:p w14:paraId="07E734B6" w14:textId="77777777" w:rsidR="00DE31F3" w:rsidRDefault="00DE31F3" w:rsidP="00DE31F3">
      <w:pPr>
        <w:jc w:val="center"/>
        <w:rPr>
          <w:rFonts w:cs="Arial Narrow"/>
          <w:b/>
          <w:bCs/>
          <w:sz w:val="32"/>
          <w:szCs w:val="32"/>
        </w:rPr>
      </w:pPr>
    </w:p>
    <w:p w14:paraId="4BDDD6D9" w14:textId="77777777" w:rsidR="00DE31F3" w:rsidRDefault="00DE31F3" w:rsidP="00DE31F3">
      <w:pPr>
        <w:jc w:val="center"/>
        <w:rPr>
          <w:rFonts w:cs="Arial Narrow"/>
          <w:b/>
          <w:bCs/>
          <w:sz w:val="32"/>
          <w:szCs w:val="32"/>
        </w:rPr>
      </w:pPr>
    </w:p>
    <w:p w14:paraId="18882D88" w14:textId="77777777" w:rsidR="00DE31F3" w:rsidRPr="0073644F" w:rsidRDefault="00DE31F3" w:rsidP="00DE31F3">
      <w:pPr>
        <w:jc w:val="center"/>
        <w:rPr>
          <w:rFonts w:cs="Arial Narrow"/>
          <w:b/>
          <w:bCs/>
          <w:sz w:val="32"/>
          <w:szCs w:val="32"/>
        </w:rPr>
      </w:pPr>
      <w:r>
        <w:rPr>
          <w:rFonts w:cs="Arial Narrow"/>
          <w:b/>
          <w:bCs/>
          <w:sz w:val="32"/>
          <w:szCs w:val="32"/>
        </w:rPr>
        <w:t xml:space="preserve"> </w:t>
      </w:r>
    </w:p>
    <w:p w14:paraId="3B47870F" w14:textId="77777777" w:rsidR="00DE31F3" w:rsidRDefault="00DE31F3" w:rsidP="00DE31F3">
      <w:pPr>
        <w:rPr>
          <w:b/>
          <w:sz w:val="28"/>
          <w:szCs w:val="28"/>
        </w:rPr>
      </w:pPr>
    </w:p>
    <w:p w14:paraId="42151D52" w14:textId="77777777" w:rsidR="00DE31F3" w:rsidRDefault="00DE31F3" w:rsidP="00DE31F3">
      <w:pPr>
        <w:rPr>
          <w:rFonts w:ascii="Tahoma" w:hAnsi="Tahoma" w:cs="Tahoma"/>
          <w:b/>
          <w:color w:val="943634" w:themeColor="accent2" w:themeShade="BF"/>
          <w:sz w:val="36"/>
          <w:szCs w:val="36"/>
        </w:rPr>
      </w:pPr>
      <w:r w:rsidRPr="00E46B7E">
        <w:rPr>
          <w:rFonts w:ascii="Tahoma" w:hAnsi="Tahoma" w:cs="Tahoma"/>
          <w:b/>
          <w:noProof/>
          <w:color w:val="943634" w:themeColor="accent2" w:themeShade="BF"/>
          <w:sz w:val="36"/>
          <w:szCs w:val="36"/>
        </w:rPr>
        <mc:AlternateContent>
          <mc:Choice Requires="wps">
            <w:drawing>
              <wp:anchor distT="45720" distB="45720" distL="114300" distR="114300" simplePos="0" relativeHeight="251663360" behindDoc="0" locked="0" layoutInCell="1" allowOverlap="1" wp14:anchorId="463113DF" wp14:editId="63D42FBF">
                <wp:simplePos x="0" y="0"/>
                <wp:positionH relativeFrom="column">
                  <wp:posOffset>1639570</wp:posOffset>
                </wp:positionH>
                <wp:positionV relativeFrom="paragraph">
                  <wp:posOffset>2583180</wp:posOffset>
                </wp:positionV>
                <wp:extent cx="2360930" cy="1404620"/>
                <wp:effectExtent l="0" t="0" r="635" b="0"/>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8937483" w14:textId="77777777" w:rsidR="00C72F0B" w:rsidRPr="0043466A" w:rsidRDefault="00C72F0B" w:rsidP="00DE31F3">
                            <w:pPr>
                              <w:jc w:val="center"/>
                              <w:rPr>
                                <w:rFonts w:ascii="Calibri Light" w:hAnsi="Calibri Light" w:cs="Calibri Light"/>
                                <w:b/>
                                <w:sz w:val="32"/>
                                <w:szCs w:val="32"/>
                              </w:rPr>
                            </w:pPr>
                            <w:r w:rsidRPr="0043466A">
                              <w:rPr>
                                <w:rFonts w:ascii="Calibri Light" w:hAnsi="Calibri Light" w:cs="Calibri Light"/>
                                <w:b/>
                                <w:sz w:val="32"/>
                                <w:szCs w:val="32"/>
                              </w:rPr>
                              <w:t>Zlín</w:t>
                            </w:r>
                          </w:p>
                          <w:p w14:paraId="1BE9741F" w14:textId="77777777" w:rsidR="00C72F0B" w:rsidRPr="0043466A" w:rsidRDefault="00C72F0B" w:rsidP="00DE31F3">
                            <w:pPr>
                              <w:jc w:val="center"/>
                              <w:rPr>
                                <w:rFonts w:ascii="Calibri Light" w:hAnsi="Calibri Light" w:cs="Calibri Light"/>
                                <w:b/>
                                <w:sz w:val="32"/>
                                <w:szCs w:val="32"/>
                              </w:rPr>
                            </w:pPr>
                            <w:r w:rsidRPr="0043466A">
                              <w:rPr>
                                <w:rFonts w:ascii="Calibri Light" w:hAnsi="Calibri Light" w:cs="Calibri Light"/>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63113DF"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" stroked="f">
                <v:textbox style="mso-fit-shape-to-text:t">
                  <w:txbxContent>
                    <w:p w14:paraId="08937483" w14:textId="77777777" w:rsidR="00C72F0B" w:rsidRPr="0043466A" w:rsidRDefault="00C72F0B" w:rsidP="00DE31F3">
                      <w:pPr>
                        <w:jc w:val="center"/>
                        <w:rPr>
                          <w:rFonts w:ascii="Calibri Light" w:hAnsi="Calibri Light" w:cs="Calibri Light"/>
                          <w:b/>
                          <w:sz w:val="32"/>
                          <w:szCs w:val="32"/>
                        </w:rPr>
                      </w:pPr>
                      <w:r w:rsidRPr="0043466A">
                        <w:rPr>
                          <w:rFonts w:ascii="Calibri Light" w:hAnsi="Calibri Light" w:cs="Calibri Light"/>
                          <w:b/>
                          <w:sz w:val="32"/>
                          <w:szCs w:val="32"/>
                        </w:rPr>
                        <w:t>Zlín</w:t>
                      </w:r>
                    </w:p>
                    <w:p w14:paraId="1BE9741F" w14:textId="77777777" w:rsidR="00C72F0B" w:rsidRPr="0043466A" w:rsidRDefault="00C72F0B" w:rsidP="00DE31F3">
                      <w:pPr>
                        <w:jc w:val="center"/>
                        <w:rPr>
                          <w:rFonts w:ascii="Calibri Light" w:hAnsi="Calibri Light" w:cs="Calibri Light"/>
                          <w:b/>
                          <w:sz w:val="32"/>
                          <w:szCs w:val="32"/>
                        </w:rPr>
                      </w:pPr>
                      <w:r w:rsidRPr="0043466A">
                        <w:rPr>
                          <w:rFonts w:ascii="Calibri Light" w:hAnsi="Calibri Light" w:cs="Calibri Light"/>
                          <w:b/>
                          <w:sz w:val="32"/>
                          <w:szCs w:val="32"/>
                        </w:rPr>
                        <w:t>Září 2019</w:t>
                      </w:r>
                    </w:p>
                  </w:txbxContent>
                </v:textbox>
                <w10:wrap type="square"/>
              </v:shape>
            </w:pict>
          </mc:Fallback>
        </mc:AlternateContent>
      </w:r>
      <w:r>
        <w:rPr>
          <w:rFonts w:ascii="Tahoma" w:hAnsi="Tahoma" w:cs="Tahoma"/>
          <w:b/>
          <w:color w:val="943634" w:themeColor="accent2" w:themeShade="BF"/>
          <w:sz w:val="36"/>
          <w:szCs w:val="36"/>
        </w:rPr>
        <w:br w:type="page"/>
      </w:r>
    </w:p>
    <w:p w14:paraId="3F12A895" w14:textId="77777777" w:rsidR="00DE31F3" w:rsidRPr="00E317ED" w:rsidRDefault="00DE31F3" w:rsidP="00DE31F3">
      <w:pPr>
        <w:spacing w:after="1800" w:line="276" w:lineRule="auto"/>
        <w:rPr>
          <w:rFonts w:ascii="Calibri Light" w:hAnsi="Calibri Light" w:cs="Calibri Light"/>
          <w:b/>
          <w:sz w:val="28"/>
          <w:szCs w:val="28"/>
        </w:rPr>
      </w:pPr>
      <w:r w:rsidRPr="00E317ED">
        <w:rPr>
          <w:rFonts w:ascii="Calibri Light" w:hAnsi="Calibri Light" w:cs="Calibri Light"/>
          <w:b/>
          <w:color w:val="943634" w:themeColor="accent2" w:themeShade="BF"/>
          <w:sz w:val="36"/>
          <w:szCs w:val="36"/>
        </w:rPr>
        <w:lastRenderedPageBreak/>
        <w:t>Úvod</w:t>
      </w:r>
    </w:p>
    <w:p w14:paraId="49DA3525" w14:textId="538E9E2E" w:rsidR="00DE31F3" w:rsidRPr="00E317ED" w:rsidRDefault="00DE31F3" w:rsidP="00DE31F3">
      <w:pPr>
        <w:spacing w:after="120"/>
        <w:jc w:val="both"/>
        <w:rPr>
          <w:rFonts w:ascii="Calibri Light" w:hAnsi="Calibri Light" w:cs="Calibri Light"/>
          <w:color w:val="000000"/>
        </w:rPr>
      </w:pPr>
      <w:r w:rsidRPr="00E317ED">
        <w:rPr>
          <w:rFonts w:ascii="Calibri Light" w:hAnsi="Calibri Light" w:cs="Calibri Light"/>
          <w:color w:val="000000"/>
        </w:rPr>
        <w:t xml:space="preserve">Předložený dokument obsahuje část B. Sebehodnotící zprávy studijního programu Teorie a praxe audiovizuální tvorby uskutečňovaného na FMK UTB ve Zlíně </w:t>
      </w:r>
      <w:r w:rsidR="0043466A">
        <w:rPr>
          <w:rFonts w:ascii="Calibri Light" w:hAnsi="Calibri Light" w:cs="Calibri Light"/>
          <w:color w:val="000000"/>
        </w:rPr>
        <w:t>v rámci</w:t>
      </w:r>
      <w:r w:rsidRPr="00E317ED">
        <w:rPr>
          <w:rFonts w:ascii="Calibri Light" w:hAnsi="Calibri Light" w:cs="Calibri Light"/>
          <w:color w:val="000000"/>
        </w:rPr>
        <w:t xml:space="preserve"> institucionální akreditace, která popisuje naplnění standardů z nařízení vlády č. 274/2016 Sb., o standardech pro akreditace ve vysokém školství pro oblast vzdělávání </w:t>
      </w:r>
      <w:r w:rsidRPr="00E317ED">
        <w:rPr>
          <w:rFonts w:ascii="Calibri Light" w:hAnsi="Calibri Light" w:cs="Calibri Light"/>
          <w:b/>
          <w:color w:val="943634" w:themeColor="accent2" w:themeShade="BF"/>
        </w:rPr>
        <w:t>Umění.</w:t>
      </w:r>
      <w:r w:rsidRPr="00E317ED">
        <w:rPr>
          <w:rFonts w:ascii="Calibri Light" w:hAnsi="Calibri Light" w:cs="Calibri Light"/>
          <w:color w:val="943634" w:themeColor="accent2" w:themeShade="BF"/>
        </w:rPr>
        <w:t xml:space="preserve"> </w:t>
      </w:r>
      <w:r w:rsidRPr="00E317ED">
        <w:rPr>
          <w:rFonts w:ascii="Calibri Light" w:hAnsi="Calibri Light" w:cs="Calibri Light"/>
          <w:color w:val="000000"/>
        </w:rPr>
        <w:t xml:space="preserve">Veškeré informace v ní uvedené jsou platné k 30. 09. 2019.  </w:t>
      </w:r>
    </w:p>
    <w:p w14:paraId="53359E30" w14:textId="77777777" w:rsidR="00DE31F3" w:rsidRPr="00E317ED" w:rsidRDefault="00DE31F3" w:rsidP="00DE31F3">
      <w:pPr>
        <w:spacing w:after="120"/>
        <w:jc w:val="both"/>
        <w:rPr>
          <w:rFonts w:ascii="Calibri Light" w:hAnsi="Calibri Light" w:cs="Calibri Light"/>
          <w:color w:val="000000"/>
        </w:rPr>
      </w:pPr>
      <w:r w:rsidRPr="00E317ED">
        <w:rPr>
          <w:rFonts w:ascii="Calibri Light" w:hAnsi="Calibri Light" w:cs="Calibri Light"/>
          <w:color w:val="000000"/>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4B0277CC" w14:textId="77777777" w:rsidR="00DE31F3" w:rsidRPr="00E317ED" w:rsidRDefault="00DE31F3" w:rsidP="00DE31F3">
      <w:pPr>
        <w:rPr>
          <w:rFonts w:ascii="Calibri Light" w:hAnsi="Calibri Light" w:cs="Calibri Light"/>
        </w:rPr>
      </w:pPr>
    </w:p>
    <w:p w14:paraId="38BA9737" w14:textId="77777777" w:rsidR="00DE31F3" w:rsidRPr="00E317ED" w:rsidRDefault="00DE31F3" w:rsidP="00DE31F3">
      <w:pPr>
        <w:rPr>
          <w:rFonts w:ascii="Calibri Light" w:hAnsi="Calibri Light" w:cs="Calibri Light"/>
        </w:rPr>
      </w:pPr>
    </w:p>
    <w:p w14:paraId="6947E51B" w14:textId="77777777" w:rsidR="00DE31F3" w:rsidRPr="00E317ED" w:rsidRDefault="00DE31F3" w:rsidP="00DE31F3">
      <w:pPr>
        <w:rPr>
          <w:rFonts w:ascii="Calibri Light" w:hAnsi="Calibri Light" w:cs="Calibri Light"/>
        </w:rPr>
      </w:pPr>
    </w:p>
    <w:p w14:paraId="062D2BA2" w14:textId="77777777" w:rsidR="00DE31F3" w:rsidRPr="00E317ED" w:rsidRDefault="00DE31F3" w:rsidP="00DE31F3">
      <w:pPr>
        <w:rPr>
          <w:rFonts w:ascii="Calibri Light" w:hAnsi="Calibri Light" w:cs="Calibri Light"/>
        </w:rPr>
      </w:pPr>
    </w:p>
    <w:p w14:paraId="0DEF8BC5" w14:textId="77777777" w:rsidR="00DE31F3" w:rsidRPr="00E317ED" w:rsidRDefault="00DE31F3" w:rsidP="00DE31F3">
      <w:pPr>
        <w:rPr>
          <w:rFonts w:ascii="Calibri Light" w:hAnsi="Calibri Light" w:cs="Calibri Light"/>
        </w:rPr>
      </w:pPr>
    </w:p>
    <w:p w14:paraId="39D1B499" w14:textId="77777777" w:rsidR="00DE31F3" w:rsidRPr="00E317ED" w:rsidRDefault="00DE31F3" w:rsidP="00DE31F3">
      <w:pPr>
        <w:rPr>
          <w:rFonts w:ascii="Calibri Light" w:hAnsi="Calibri Light" w:cs="Calibri Light"/>
        </w:rPr>
      </w:pPr>
    </w:p>
    <w:p w14:paraId="3D0A159E" w14:textId="77777777" w:rsidR="00DE31F3" w:rsidRPr="00E317ED" w:rsidRDefault="00DE31F3" w:rsidP="00DE31F3">
      <w:pPr>
        <w:rPr>
          <w:rFonts w:ascii="Calibri Light" w:hAnsi="Calibri Light" w:cs="Calibri Light"/>
        </w:rPr>
      </w:pPr>
    </w:p>
    <w:p w14:paraId="46EC258A" w14:textId="77777777" w:rsidR="00DE31F3" w:rsidRPr="00E317ED" w:rsidRDefault="00DE31F3" w:rsidP="00DE31F3">
      <w:pPr>
        <w:rPr>
          <w:rFonts w:ascii="Calibri Light" w:hAnsi="Calibri Light" w:cs="Calibri Light"/>
        </w:rPr>
      </w:pPr>
    </w:p>
    <w:p w14:paraId="6C69027C" w14:textId="77777777" w:rsidR="00DE31F3" w:rsidRPr="00E317ED" w:rsidRDefault="00DE31F3" w:rsidP="00DE31F3">
      <w:pPr>
        <w:rPr>
          <w:rFonts w:ascii="Calibri Light" w:hAnsi="Calibri Light" w:cs="Calibri Light"/>
        </w:rPr>
      </w:pPr>
    </w:p>
    <w:p w14:paraId="139149B5" w14:textId="77777777" w:rsidR="00DE31F3" w:rsidRPr="00E317ED" w:rsidRDefault="00DE31F3" w:rsidP="00DE31F3">
      <w:pPr>
        <w:rPr>
          <w:rFonts w:ascii="Calibri Light" w:hAnsi="Calibri Light" w:cs="Calibri Light"/>
        </w:rPr>
      </w:pPr>
    </w:p>
    <w:p w14:paraId="47C56591" w14:textId="77777777" w:rsidR="00DE31F3" w:rsidRPr="00E317ED" w:rsidRDefault="00DE31F3" w:rsidP="00DE31F3">
      <w:pPr>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r>
      <w:r w:rsidRPr="00E317ED">
        <w:rPr>
          <w:rFonts w:ascii="Calibri Light" w:hAnsi="Calibri Light" w:cs="Calibri Light"/>
        </w:rPr>
        <w:tab/>
      </w:r>
    </w:p>
    <w:p w14:paraId="7AD64A15" w14:textId="77777777" w:rsidR="00DE31F3" w:rsidRPr="00E317ED" w:rsidRDefault="00DE31F3" w:rsidP="00DE31F3">
      <w:pPr>
        <w:rPr>
          <w:rFonts w:ascii="Calibri Light" w:hAnsi="Calibri Light" w:cs="Calibri Light"/>
        </w:rPr>
      </w:pPr>
    </w:p>
    <w:p w14:paraId="09E502BD" w14:textId="77777777" w:rsidR="00DE31F3" w:rsidRPr="00E317ED" w:rsidRDefault="00DE31F3" w:rsidP="00DE31F3">
      <w:pPr>
        <w:rPr>
          <w:rFonts w:ascii="Calibri Light" w:hAnsi="Calibri Light" w:cs="Calibri Light"/>
          <w:b/>
          <w:sz w:val="28"/>
          <w:szCs w:val="28"/>
        </w:rPr>
      </w:pPr>
    </w:p>
    <w:p w14:paraId="31A6D0EC" w14:textId="77777777" w:rsidR="00DE31F3" w:rsidRPr="00E317ED" w:rsidRDefault="00DE31F3" w:rsidP="00DE31F3">
      <w:pPr>
        <w:rPr>
          <w:rFonts w:ascii="Calibri Light" w:hAnsi="Calibri Light" w:cs="Calibri Light"/>
          <w:b/>
          <w:sz w:val="28"/>
          <w:szCs w:val="28"/>
        </w:rPr>
      </w:pPr>
    </w:p>
    <w:p w14:paraId="67A9B36A" w14:textId="77777777" w:rsidR="00DE31F3" w:rsidRPr="00E317ED" w:rsidRDefault="00DE31F3" w:rsidP="00DE31F3">
      <w:pPr>
        <w:rPr>
          <w:rFonts w:ascii="Calibri Light" w:hAnsi="Calibri Light" w:cs="Calibri Light"/>
          <w:b/>
          <w:sz w:val="28"/>
          <w:szCs w:val="28"/>
        </w:rPr>
      </w:pPr>
    </w:p>
    <w:p w14:paraId="7454E6DC" w14:textId="77777777" w:rsidR="00DE31F3" w:rsidRPr="00E317ED" w:rsidRDefault="00DE31F3" w:rsidP="00DE31F3">
      <w:pPr>
        <w:rPr>
          <w:rFonts w:ascii="Calibri Light" w:hAnsi="Calibri Light" w:cs="Calibri Light"/>
          <w:b/>
          <w:sz w:val="28"/>
          <w:szCs w:val="28"/>
        </w:rPr>
      </w:pPr>
    </w:p>
    <w:p w14:paraId="782981B3" w14:textId="77777777" w:rsidR="00DE31F3" w:rsidRPr="00E317ED" w:rsidRDefault="00DE31F3" w:rsidP="00DE31F3">
      <w:pPr>
        <w:rPr>
          <w:rFonts w:ascii="Calibri Light" w:hAnsi="Calibri Light" w:cs="Calibri Light"/>
          <w:b/>
          <w:sz w:val="28"/>
          <w:szCs w:val="28"/>
        </w:rPr>
      </w:pPr>
    </w:p>
    <w:p w14:paraId="6B61B2ED" w14:textId="77777777" w:rsidR="00DE31F3" w:rsidRPr="00E317ED" w:rsidRDefault="00DE31F3" w:rsidP="00DE31F3">
      <w:pPr>
        <w:rPr>
          <w:rFonts w:ascii="Calibri Light" w:hAnsi="Calibri Light" w:cs="Calibri Light"/>
          <w:b/>
          <w:sz w:val="28"/>
          <w:szCs w:val="28"/>
        </w:rPr>
      </w:pPr>
    </w:p>
    <w:p w14:paraId="1E1A1487" w14:textId="77777777" w:rsidR="00DE31F3" w:rsidRPr="00E317ED" w:rsidRDefault="00DE31F3" w:rsidP="00DE31F3">
      <w:pPr>
        <w:rPr>
          <w:rFonts w:ascii="Calibri Light" w:hAnsi="Calibri Light" w:cs="Calibri Light"/>
          <w:b/>
          <w:sz w:val="28"/>
          <w:szCs w:val="28"/>
        </w:rPr>
      </w:pPr>
    </w:p>
    <w:p w14:paraId="69923E35" w14:textId="77777777" w:rsidR="00DE31F3" w:rsidRPr="00E317ED" w:rsidRDefault="00DE31F3" w:rsidP="00DE31F3">
      <w:pPr>
        <w:rPr>
          <w:rFonts w:ascii="Calibri Light" w:hAnsi="Calibri Light" w:cs="Calibri Light"/>
          <w:b/>
          <w:sz w:val="28"/>
          <w:szCs w:val="28"/>
        </w:rPr>
      </w:pPr>
    </w:p>
    <w:p w14:paraId="2A6955D1" w14:textId="77777777" w:rsidR="00DE31F3" w:rsidRPr="00E317ED" w:rsidRDefault="00DE31F3" w:rsidP="00DE31F3">
      <w:pPr>
        <w:rPr>
          <w:rFonts w:ascii="Calibri Light" w:hAnsi="Calibri Light" w:cs="Calibri Light"/>
          <w:b/>
          <w:sz w:val="28"/>
          <w:szCs w:val="28"/>
        </w:rPr>
      </w:pPr>
    </w:p>
    <w:p w14:paraId="260DEF3F" w14:textId="77777777" w:rsidR="00DE31F3" w:rsidRPr="00E317ED" w:rsidRDefault="00DE31F3" w:rsidP="00DE31F3">
      <w:pPr>
        <w:rPr>
          <w:rFonts w:ascii="Calibri Light" w:hAnsi="Calibri Light" w:cs="Calibri Light"/>
          <w:b/>
          <w:sz w:val="28"/>
          <w:szCs w:val="28"/>
        </w:rPr>
      </w:pPr>
    </w:p>
    <w:p w14:paraId="7F9FFFD3" w14:textId="77777777" w:rsidR="00DE31F3" w:rsidRPr="00E317ED" w:rsidRDefault="00DE31F3" w:rsidP="00DE31F3">
      <w:pPr>
        <w:rPr>
          <w:rFonts w:ascii="Calibri Light" w:hAnsi="Calibri Light" w:cs="Calibri Light"/>
          <w:b/>
          <w:sz w:val="28"/>
          <w:szCs w:val="28"/>
        </w:rPr>
      </w:pPr>
    </w:p>
    <w:p w14:paraId="38264DD8" w14:textId="77777777" w:rsidR="00DE31F3" w:rsidRPr="00E317ED" w:rsidRDefault="00DE31F3" w:rsidP="00DE31F3">
      <w:pPr>
        <w:rPr>
          <w:rFonts w:ascii="Calibri Light" w:hAnsi="Calibri Light" w:cs="Calibri Light"/>
          <w:b/>
          <w:sz w:val="28"/>
          <w:szCs w:val="28"/>
        </w:rPr>
      </w:pPr>
    </w:p>
    <w:p w14:paraId="30852B9D" w14:textId="77777777" w:rsidR="00DE31F3" w:rsidRPr="00E317ED" w:rsidRDefault="00DE31F3" w:rsidP="00DE31F3">
      <w:pPr>
        <w:rPr>
          <w:rFonts w:ascii="Calibri Light" w:hAnsi="Calibri Light" w:cs="Calibri Light"/>
          <w:b/>
          <w:sz w:val="28"/>
          <w:szCs w:val="28"/>
        </w:rPr>
      </w:pPr>
    </w:p>
    <w:p w14:paraId="7FE6FF32" w14:textId="77777777" w:rsidR="00DE31F3" w:rsidRPr="00E317ED" w:rsidRDefault="00DE31F3" w:rsidP="00DE31F3">
      <w:pPr>
        <w:rPr>
          <w:rFonts w:ascii="Calibri Light" w:hAnsi="Calibri Light" w:cs="Calibri Light"/>
          <w:b/>
          <w:sz w:val="28"/>
          <w:szCs w:val="28"/>
        </w:rPr>
      </w:pPr>
    </w:p>
    <w:p w14:paraId="5BD92736" w14:textId="77777777" w:rsidR="00DE31F3" w:rsidRPr="00E317ED" w:rsidRDefault="00DE31F3" w:rsidP="00DE31F3">
      <w:pPr>
        <w:rPr>
          <w:rFonts w:ascii="Calibri Light" w:hAnsi="Calibri Light" w:cs="Calibri Light"/>
          <w:b/>
          <w:sz w:val="28"/>
          <w:szCs w:val="28"/>
        </w:rPr>
      </w:pPr>
    </w:p>
    <w:p w14:paraId="34C21ACF" w14:textId="77777777" w:rsidR="00DE31F3" w:rsidRPr="00E317ED" w:rsidRDefault="00DE31F3" w:rsidP="00DE31F3">
      <w:pPr>
        <w:rPr>
          <w:rFonts w:ascii="Calibri Light" w:hAnsi="Calibri Light" w:cs="Calibri Light"/>
          <w:b/>
          <w:sz w:val="28"/>
          <w:szCs w:val="28"/>
        </w:rPr>
      </w:pPr>
    </w:p>
    <w:p w14:paraId="158B4906" w14:textId="77777777" w:rsidR="00DE31F3" w:rsidRPr="00E317ED" w:rsidRDefault="00DE31F3" w:rsidP="00DE31F3">
      <w:pPr>
        <w:jc w:val="center"/>
        <w:rPr>
          <w:rFonts w:ascii="Calibri Light" w:hAnsi="Calibri Light" w:cs="Calibri Light"/>
          <w:b/>
          <w:sz w:val="28"/>
          <w:szCs w:val="28"/>
        </w:rPr>
      </w:pPr>
    </w:p>
    <w:p w14:paraId="1B7D2C25" w14:textId="77777777" w:rsidR="00DE31F3" w:rsidRPr="00E317ED" w:rsidRDefault="00DE31F3" w:rsidP="009305FD">
      <w:pPr>
        <w:pStyle w:val="Nadpis1"/>
        <w:numPr>
          <w:ilvl w:val="0"/>
          <w:numId w:val="44"/>
        </w:numPr>
        <w:rPr>
          <w:rFonts w:cs="Calibri Light"/>
        </w:rPr>
      </w:pPr>
      <w:r w:rsidRPr="00E317ED">
        <w:rPr>
          <w:rFonts w:cs="Calibri Light"/>
        </w:rPr>
        <w:lastRenderedPageBreak/>
        <w:t>Instituce</w:t>
      </w:r>
    </w:p>
    <w:p w14:paraId="2C134D6D" w14:textId="77777777" w:rsidR="00DE31F3" w:rsidRPr="00E317ED" w:rsidRDefault="00DE31F3" w:rsidP="00DE31F3">
      <w:pPr>
        <w:pStyle w:val="Nadpis2"/>
        <w:rPr>
          <w:rFonts w:cs="Calibri Light"/>
        </w:rPr>
      </w:pPr>
      <w:r w:rsidRPr="00E317ED">
        <w:rPr>
          <w:rFonts w:cs="Calibri Light"/>
        </w:rPr>
        <w:t>Působnost orgánů vysoké školy</w:t>
      </w:r>
    </w:p>
    <w:p w14:paraId="7B8E1B19"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Standardy 1.1-1.2</w:t>
      </w:r>
    </w:p>
    <w:p w14:paraId="15B27962" w14:textId="77777777" w:rsidR="00DE31F3" w:rsidRPr="006C2AF3" w:rsidRDefault="00DE31F3" w:rsidP="00DE31F3">
      <w:pPr>
        <w:tabs>
          <w:tab w:val="left" w:pos="2835"/>
        </w:tabs>
        <w:ind w:left="426"/>
        <w:jc w:val="both"/>
        <w:rPr>
          <w:rFonts w:ascii="Calibri Light" w:hAnsi="Calibri Light" w:cs="Calibri Light"/>
          <w:sz w:val="22"/>
          <w:szCs w:val="22"/>
        </w:rPr>
      </w:pPr>
      <w:r w:rsidRPr="006C2AF3">
        <w:rPr>
          <w:rFonts w:ascii="Calibri Light" w:hAnsi="Calibri Light" w:cs="Calibri Light"/>
          <w:color w:val="000000"/>
          <w:sz w:val="22"/>
          <w:szCs w:val="22"/>
        </w:rPr>
        <w:t>Univerzita Tomáše Bati ve Zlíně (dále jen „UTB ve Zlíně“) má vymezen orgán vysoké školy, který plní</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působnost statutárního orgánu, a má vymezeny další orgány, včetně jejich působnosti, pravomoci a</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odpovědnosti. Statutární orgán a další orgány UTB ve Zlíně jsou vymezeny ve „Statutu UTB ve Zlíně“ ze</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dne 25. července 201.</w:t>
      </w:r>
      <w:r w:rsidRPr="006C2AF3">
        <w:rPr>
          <w:rStyle w:val="Znakapoznpodarou"/>
          <w:rFonts w:ascii="Calibri Light" w:hAnsi="Calibri Light" w:cs="Calibri Light"/>
          <w:sz w:val="22"/>
          <w:szCs w:val="22"/>
        </w:rPr>
        <w:footnoteReference w:id="4"/>
      </w:r>
    </w:p>
    <w:p w14:paraId="7AE75C45" w14:textId="77777777" w:rsidR="00DE31F3" w:rsidRPr="00E317ED" w:rsidRDefault="00DE31F3" w:rsidP="00DE31F3">
      <w:pPr>
        <w:pStyle w:val="Nadpis2"/>
        <w:spacing w:before="120" w:after="120"/>
        <w:ind w:left="0"/>
        <w:jc w:val="both"/>
        <w:rPr>
          <w:rFonts w:cs="Calibri Light"/>
        </w:rPr>
      </w:pPr>
    </w:p>
    <w:p w14:paraId="18CBC1B3" w14:textId="77777777" w:rsidR="00DE31F3" w:rsidRPr="00E317ED" w:rsidRDefault="00DE31F3" w:rsidP="00DE31F3">
      <w:pPr>
        <w:pStyle w:val="Nadpis2"/>
        <w:jc w:val="both"/>
        <w:rPr>
          <w:rFonts w:cs="Calibri Light"/>
        </w:rPr>
      </w:pPr>
      <w:r w:rsidRPr="00E317ED">
        <w:rPr>
          <w:rFonts w:cs="Calibri Light"/>
        </w:rPr>
        <w:t xml:space="preserve">Vnitřní systém zajišťování kvality </w:t>
      </w:r>
    </w:p>
    <w:p w14:paraId="5BD2A29A" w14:textId="77777777" w:rsidR="00DE31F3" w:rsidRPr="00E317ED" w:rsidRDefault="00DE31F3" w:rsidP="00DE31F3">
      <w:pPr>
        <w:pStyle w:val="Nadpis3"/>
        <w:ind w:left="1077" w:hanging="357"/>
        <w:jc w:val="both"/>
        <w:rPr>
          <w:rFonts w:cs="Calibri Light"/>
        </w:rPr>
      </w:pPr>
      <w:r w:rsidRPr="00E317ED">
        <w:rPr>
          <w:rFonts w:cs="Calibri Light"/>
        </w:rPr>
        <w:t>Vymezení pravomoci a odpovědnost za kvalitu</w:t>
      </w:r>
    </w:p>
    <w:p w14:paraId="3AB4DF16"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1.3</w:t>
      </w:r>
    </w:p>
    <w:p w14:paraId="47DF3379"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na všech úrovních řízení vysoké školy vymezeny pravomoci a odpovědnost za kvalitu</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vzdělávací činnosti, vědecké a výzkumné, vývojové a inovační, umělecké nebo další tvůrčí činnosti (dále</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jen „tvůrčí činnost“) a s nimi souvisejících činností tak, aby tvořily funkční celek. Tyto pravomoci a</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odpovědnost jsou vymezeny v „Pravidlech systému zajišťování kvality vzdělávací, tvůrčí a s nimi</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souvisejících činností a vnitřního hodnocení kvality vzdělávací, tvůrčí a s nimi souvisejících činností UTB ve Zlíně“</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ze dne 25. července 2019.</w:t>
      </w:r>
      <w:r w:rsidRPr="006C2AF3">
        <w:rPr>
          <w:rStyle w:val="Znakapoznpodarou"/>
          <w:rFonts w:ascii="Calibri Light" w:hAnsi="Calibri Light" w:cs="Calibri Light"/>
          <w:color w:val="000000"/>
          <w:sz w:val="22"/>
          <w:szCs w:val="22"/>
        </w:rPr>
        <w:footnoteReference w:id="5"/>
      </w:r>
      <w:r w:rsidRPr="006C2AF3">
        <w:rPr>
          <w:rFonts w:ascii="Calibri Light" w:hAnsi="Calibri Light" w:cs="Calibri Light"/>
          <w:color w:val="000000"/>
          <w:sz w:val="22"/>
          <w:szCs w:val="22"/>
        </w:rPr>
        <w:t xml:space="preserve"> </w:t>
      </w:r>
    </w:p>
    <w:p w14:paraId="58C672AF"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Pro účely zajišťování kvality má pak jmenovánu čtrnáctičlennou Radu pro vnitřní hodnocení UTB ve Zlíně,</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která se řídí „Jednacím řádem Rady pro vnitřní hodnocení UTB ve Zlíně“ (směrnice rektora SR/18/2017) ze dne 15.</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května 2017.</w:t>
      </w:r>
      <w:r w:rsidRPr="006C2AF3">
        <w:rPr>
          <w:rStyle w:val="Znakapoznpodarou"/>
          <w:rFonts w:ascii="Calibri Light" w:hAnsi="Calibri Light" w:cs="Calibri Light"/>
          <w:color w:val="000000"/>
          <w:sz w:val="22"/>
          <w:szCs w:val="22"/>
        </w:rPr>
        <w:footnoteReference w:id="6"/>
      </w:r>
    </w:p>
    <w:p w14:paraId="502A9996" w14:textId="77777777" w:rsidR="00DE31F3" w:rsidRPr="00E317ED" w:rsidRDefault="00DE31F3" w:rsidP="00DE31F3">
      <w:pPr>
        <w:tabs>
          <w:tab w:val="left" w:pos="2835"/>
        </w:tabs>
        <w:spacing w:before="120" w:after="120"/>
        <w:jc w:val="both"/>
        <w:rPr>
          <w:rFonts w:ascii="Calibri Light" w:hAnsi="Calibri Light" w:cs="Calibri Light"/>
        </w:rPr>
      </w:pPr>
    </w:p>
    <w:p w14:paraId="0D52EC8E" w14:textId="77777777" w:rsidR="00DE31F3" w:rsidRPr="00E317ED" w:rsidRDefault="00DE31F3" w:rsidP="00DE31F3">
      <w:pPr>
        <w:pStyle w:val="Nadpis3"/>
        <w:ind w:left="1077" w:hanging="357"/>
        <w:jc w:val="both"/>
        <w:rPr>
          <w:rFonts w:cs="Calibri Light"/>
        </w:rPr>
      </w:pPr>
      <w:r w:rsidRPr="00E317ED">
        <w:rPr>
          <w:rFonts w:cs="Calibri Light"/>
        </w:rPr>
        <w:t>Procesy vzniku a úprav studijních programů</w:t>
      </w:r>
    </w:p>
    <w:p w14:paraId="4149CDFD"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1.4</w:t>
      </w:r>
    </w:p>
    <w:p w14:paraId="47704AE9" w14:textId="77777777" w:rsidR="00DE31F3" w:rsidRPr="006C2AF3" w:rsidRDefault="00DE31F3" w:rsidP="00DE31F3">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Vznik a úprava studijních programů se na UTB ve Zlíně řídí „Řádem pro tvorbu, schvalování, uskutečňování a změny studijních programů“ ze dne 25. července 2019</w:t>
      </w:r>
      <w:r w:rsidRPr="006C2AF3">
        <w:rPr>
          <w:rStyle w:val="Znakapoznpodarou"/>
          <w:rFonts w:ascii="Calibri Light" w:hAnsi="Calibri Light" w:cs="Calibri Light"/>
          <w:color w:val="000000"/>
          <w:sz w:val="22"/>
          <w:szCs w:val="22"/>
        </w:rPr>
        <w:footnoteReference w:id="7"/>
      </w:r>
      <w:r w:rsidRPr="006C2AF3">
        <w:rPr>
          <w:rFonts w:ascii="Calibri Light" w:hAnsi="Calibri Light" w:cs="Calibri Light"/>
          <w:color w:val="000000"/>
          <w:sz w:val="22"/>
          <w:szCs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C2AF3">
        <w:rPr>
          <w:rStyle w:val="Znakapoznpodarou"/>
          <w:rFonts w:ascii="Calibri Light" w:hAnsi="Calibri Light" w:cs="Calibri Light"/>
          <w:color w:val="000000"/>
          <w:sz w:val="22"/>
          <w:szCs w:val="22"/>
        </w:rPr>
        <w:footnoteReference w:id="8"/>
      </w:r>
      <w:r w:rsidRPr="006C2AF3">
        <w:rPr>
          <w:rFonts w:ascii="Calibri Light" w:hAnsi="Calibri Light" w:cs="Calibri Light"/>
          <w:color w:val="000000"/>
          <w:sz w:val="22"/>
          <w:szCs w:val="22"/>
        </w:rPr>
        <w:t xml:space="preserve"> vnitřním předpisem UTB ve Zlíně a stanovuje: </w:t>
      </w:r>
    </w:p>
    <w:p w14:paraId="39F6AAFB"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a) pravidla tvorby, schvalování a změn návrhů studijních programů před jejich předložením                   k akreditaci Národnímu akreditačnímu úřadu pro vysoké školství (dále jen „Akreditační úřad“), </w:t>
      </w:r>
    </w:p>
    <w:p w14:paraId="470A2CF6"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b) náležitosti studijních programů a studijních předmětů, </w:t>
      </w:r>
    </w:p>
    <w:p w14:paraId="6C6BA1AC"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c) pravidla uskutečňování studijních programů na fakultách UTB ve Zlíně nebo přímo UTB ve Zlíně, </w:t>
      </w:r>
    </w:p>
    <w:p w14:paraId="7826282F"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d) povinnosti garantů studijních programů a garantů studijních předmětů, </w:t>
      </w:r>
    </w:p>
    <w:p w14:paraId="6AE09812"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e) principy zajišťování kvality studijních programů.</w:t>
      </w:r>
      <w:r w:rsidRPr="006C2AF3" w:rsidDel="00792F94">
        <w:rPr>
          <w:rFonts w:ascii="Calibri Light" w:hAnsi="Calibri Light" w:cs="Calibri Light"/>
          <w:color w:val="000000"/>
          <w:sz w:val="22"/>
          <w:szCs w:val="22"/>
        </w:rPr>
        <w:t xml:space="preserve"> </w:t>
      </w:r>
    </w:p>
    <w:p w14:paraId="4536D443" w14:textId="77777777" w:rsidR="00DE31F3" w:rsidRPr="006C2AF3" w:rsidRDefault="00DE31F3" w:rsidP="00DE31F3">
      <w:pPr>
        <w:tabs>
          <w:tab w:val="left" w:pos="2835"/>
        </w:tabs>
        <w:spacing w:before="120" w:after="120"/>
        <w:jc w:val="both"/>
        <w:rPr>
          <w:rFonts w:ascii="Calibri Light" w:hAnsi="Calibri Light" w:cs="Calibri Light"/>
          <w:sz w:val="22"/>
          <w:szCs w:val="22"/>
        </w:rPr>
      </w:pPr>
      <w:r w:rsidRPr="006C2AF3">
        <w:rPr>
          <w:rFonts w:ascii="Calibri Light" w:hAnsi="Calibri Light" w:cs="Calibri Light"/>
          <w:sz w:val="22"/>
          <w:szCs w:val="22"/>
        </w:rPr>
        <w:tab/>
      </w:r>
    </w:p>
    <w:p w14:paraId="6379F391" w14:textId="77777777" w:rsidR="00DE31F3" w:rsidRPr="00E317ED" w:rsidRDefault="00DE31F3" w:rsidP="00DE31F3">
      <w:pPr>
        <w:tabs>
          <w:tab w:val="left" w:pos="2835"/>
        </w:tabs>
        <w:spacing w:before="120" w:after="120"/>
        <w:jc w:val="both"/>
        <w:rPr>
          <w:rFonts w:ascii="Calibri Light" w:hAnsi="Calibri Light" w:cs="Calibri Light"/>
        </w:rPr>
      </w:pPr>
    </w:p>
    <w:p w14:paraId="5881EAB9" w14:textId="77777777" w:rsidR="00DE31F3" w:rsidRPr="00E317ED" w:rsidRDefault="00DE31F3" w:rsidP="00DE31F3">
      <w:pPr>
        <w:pStyle w:val="Nadpis3"/>
        <w:jc w:val="both"/>
        <w:rPr>
          <w:rFonts w:cs="Calibri Light"/>
        </w:rPr>
      </w:pPr>
      <w:r w:rsidRPr="00E317ED">
        <w:rPr>
          <w:rFonts w:cs="Calibri Light"/>
        </w:rPr>
        <w:lastRenderedPageBreak/>
        <w:t xml:space="preserve">Principy a systém uznávání zahraničního vzdělávání pro přijetí ke studiu </w:t>
      </w:r>
    </w:p>
    <w:p w14:paraId="0B16AE60"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1.5</w:t>
      </w:r>
    </w:p>
    <w:p w14:paraId="002C5353"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6C2AF3">
        <w:rPr>
          <w:rStyle w:val="Znakapoznpodarou"/>
          <w:rFonts w:ascii="Calibri Light" w:hAnsi="Calibri Light" w:cs="Calibri Light"/>
          <w:color w:val="000000"/>
          <w:sz w:val="22"/>
          <w:szCs w:val="22"/>
        </w:rPr>
        <w:footnoteReference w:id="9"/>
      </w:r>
    </w:p>
    <w:p w14:paraId="3F853E57" w14:textId="77777777" w:rsidR="00DE31F3" w:rsidRPr="006C2AF3" w:rsidRDefault="00DE31F3" w:rsidP="00DE31F3">
      <w:pPr>
        <w:tabs>
          <w:tab w:val="left" w:pos="2835"/>
        </w:tabs>
        <w:spacing w:before="120" w:after="120"/>
        <w:rPr>
          <w:rFonts w:ascii="Calibri Light" w:hAnsi="Calibri Light" w:cs="Calibri Light"/>
          <w:sz w:val="22"/>
          <w:szCs w:val="22"/>
        </w:rPr>
      </w:pPr>
    </w:p>
    <w:p w14:paraId="75B5695E" w14:textId="77777777" w:rsidR="00DE31F3" w:rsidRPr="00E317ED" w:rsidRDefault="00DE31F3" w:rsidP="00DE31F3">
      <w:pPr>
        <w:pStyle w:val="Nadpis3"/>
        <w:rPr>
          <w:rFonts w:cs="Calibri Light"/>
        </w:rPr>
      </w:pPr>
      <w:r w:rsidRPr="00E317ED">
        <w:rPr>
          <w:rFonts w:cs="Calibri Light"/>
        </w:rPr>
        <w:t xml:space="preserve">Vedení kvalifikačních a rigorózních prací </w:t>
      </w:r>
    </w:p>
    <w:p w14:paraId="4B983A9A"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1.6</w:t>
      </w:r>
    </w:p>
    <w:p w14:paraId="2A0CFEBD"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4F955580" w14:textId="77777777" w:rsidR="00DE31F3" w:rsidRPr="006C2AF3" w:rsidRDefault="00DE31F3" w:rsidP="00DE31F3">
      <w:pPr>
        <w:widowControl w:val="0"/>
        <w:autoSpaceDE w:val="0"/>
        <w:autoSpaceDN w:val="0"/>
        <w:adjustRightInd w:val="0"/>
        <w:snapToGrid w:val="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Vedení kvalifikačních a rigorózních prací upravuje čl. 16 a 17 „Řádu pro tvorbu, schvalování, uskutečňování a změny studijních programů UTB ve Zlíně“</w:t>
      </w:r>
      <w:r w:rsidRPr="006C2AF3">
        <w:rPr>
          <w:rStyle w:val="Znakapoznpodarou"/>
          <w:rFonts w:ascii="Calibri Light" w:hAnsi="Calibri Light" w:cs="Calibri Light"/>
          <w:color w:val="000000"/>
          <w:sz w:val="22"/>
          <w:szCs w:val="22"/>
        </w:rPr>
        <w:footnoteReference w:id="10"/>
      </w:r>
      <w:r w:rsidRPr="006C2AF3">
        <w:rPr>
          <w:rFonts w:ascii="Calibri Light" w:hAnsi="Calibri Light" w:cs="Calibri Light"/>
          <w:color w:val="000000"/>
          <w:sz w:val="22"/>
          <w:szCs w:val="22"/>
        </w:rPr>
        <w:t xml:space="preserve"> a čl. 28 „Studijního a zkušebního řádu UTB ve Zlíně“.</w:t>
      </w:r>
      <w:r w:rsidRPr="006C2AF3">
        <w:rPr>
          <w:rStyle w:val="Znakapoznpodarou"/>
          <w:rFonts w:ascii="Calibri Light" w:hAnsi="Calibri Light" w:cs="Calibri Light"/>
          <w:color w:val="000000"/>
          <w:sz w:val="22"/>
          <w:szCs w:val="22"/>
        </w:rPr>
        <w:footnoteReference w:id="11"/>
      </w:r>
      <w:r w:rsidRPr="006C2AF3">
        <w:rPr>
          <w:rFonts w:ascii="Calibri Light" w:hAnsi="Calibri Light" w:cs="Calibri Light"/>
          <w:color w:val="000000"/>
          <w:sz w:val="22"/>
          <w:szCs w:val="22"/>
        </w:rPr>
        <w:t xml:space="preserve"> </w:t>
      </w:r>
    </w:p>
    <w:p w14:paraId="2EFDFC39" w14:textId="77777777" w:rsidR="00DE31F3" w:rsidRPr="006C2AF3" w:rsidRDefault="00DE31F3" w:rsidP="00DE31F3">
      <w:pPr>
        <w:tabs>
          <w:tab w:val="left" w:pos="2835"/>
        </w:tabs>
        <w:spacing w:before="120" w:after="120"/>
        <w:ind w:left="426" w:hanging="426"/>
        <w:rPr>
          <w:rFonts w:ascii="Calibri Light" w:hAnsi="Calibri Light" w:cs="Calibri Light"/>
          <w:sz w:val="22"/>
          <w:szCs w:val="22"/>
        </w:rPr>
      </w:pPr>
    </w:p>
    <w:p w14:paraId="60C1DFAF" w14:textId="77777777" w:rsidR="00DE31F3" w:rsidRPr="00E317ED" w:rsidRDefault="00DE31F3" w:rsidP="00DE31F3">
      <w:pPr>
        <w:pStyle w:val="Nadpis3"/>
        <w:rPr>
          <w:rFonts w:cs="Calibri Light"/>
        </w:rPr>
      </w:pPr>
      <w:r w:rsidRPr="00E317ED">
        <w:rPr>
          <w:rFonts w:cs="Calibri Light"/>
        </w:rPr>
        <w:t xml:space="preserve">Procesy zpětné vazby při hodnocení kvality </w:t>
      </w:r>
    </w:p>
    <w:p w14:paraId="08AF39A2"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1.7</w:t>
      </w:r>
    </w:p>
    <w:p w14:paraId="4542B566"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2B35D0B7" w14:textId="77777777" w:rsidR="00DE31F3" w:rsidRPr="006C2AF3" w:rsidRDefault="00DE31F3" w:rsidP="009305FD">
      <w:pPr>
        <w:widowControl w:val="0"/>
        <w:numPr>
          <w:ilvl w:val="0"/>
          <w:numId w:val="41"/>
        </w:numPr>
        <w:autoSpaceDE w:val="0"/>
        <w:autoSpaceDN w:val="0"/>
        <w:adjustRightInd w:val="0"/>
        <w:snapToGrid w:val="0"/>
        <w:spacing w:after="120"/>
        <w:ind w:left="709" w:hanging="284"/>
        <w:jc w:val="both"/>
        <w:rPr>
          <w:rFonts w:ascii="Calibri Light" w:hAnsi="Calibri Light" w:cs="Calibri Light"/>
          <w:sz w:val="22"/>
          <w:szCs w:val="22"/>
        </w:rPr>
      </w:pPr>
      <w:r w:rsidRPr="006C2AF3">
        <w:rPr>
          <w:rFonts w:ascii="Calibri Light" w:hAnsi="Calibri Light" w:cs="Calibri Light"/>
          <w:color w:val="000000"/>
          <w:sz w:val="22"/>
          <w:szCs w:val="22"/>
        </w:rPr>
        <w:t>Zpráva o vnitřním hodnocení kvality vzdělávací, tvůrčí a s nimi souvisejících činností UTB ve Zlíně</w:t>
      </w:r>
      <w:r w:rsidRPr="006C2AF3">
        <w:rPr>
          <w:rStyle w:val="Znakapoznpodarou"/>
          <w:rFonts w:ascii="Calibri Light" w:hAnsi="Calibri Light" w:cs="Calibri Light"/>
          <w:color w:val="000000"/>
          <w:sz w:val="22"/>
          <w:szCs w:val="22"/>
        </w:rPr>
        <w:footnoteReference w:id="12"/>
      </w:r>
      <w:r w:rsidRPr="006C2AF3">
        <w:rPr>
          <w:rFonts w:ascii="Calibri Light" w:hAnsi="Calibri Light" w:cs="Calibri Light"/>
          <w:color w:val="000000"/>
          <w:sz w:val="22"/>
          <w:szCs w:val="22"/>
        </w:rPr>
        <w:t xml:space="preserve"> byla zpracována 30. 6. 2018</w:t>
      </w:r>
    </w:p>
    <w:p w14:paraId="4A94BAF8" w14:textId="77777777" w:rsidR="00DE31F3" w:rsidRPr="00E317ED" w:rsidRDefault="00DE31F3" w:rsidP="00DE31F3">
      <w:pPr>
        <w:tabs>
          <w:tab w:val="left" w:pos="2835"/>
        </w:tabs>
        <w:spacing w:before="120" w:after="120"/>
        <w:rPr>
          <w:rFonts w:ascii="Calibri Light" w:hAnsi="Calibri Light" w:cs="Calibri Light"/>
        </w:rPr>
      </w:pPr>
    </w:p>
    <w:p w14:paraId="46D5A8AA" w14:textId="77777777" w:rsidR="00DE31F3" w:rsidRPr="00E317ED" w:rsidRDefault="00DE31F3" w:rsidP="00DE31F3">
      <w:pPr>
        <w:pStyle w:val="Nadpis3"/>
        <w:rPr>
          <w:rFonts w:cs="Calibri Light"/>
        </w:rPr>
      </w:pPr>
      <w:r w:rsidRPr="00E317ED">
        <w:rPr>
          <w:rFonts w:cs="Calibri Light"/>
        </w:rPr>
        <w:t xml:space="preserve">Sledování úspěšnosti uchazečů o studium, studentů a uplatnitelnosti absolventů </w:t>
      </w:r>
    </w:p>
    <w:p w14:paraId="0DB4632B"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1.8</w:t>
      </w:r>
    </w:p>
    <w:p w14:paraId="5C4D2131"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15FF33F6" w14:textId="77777777" w:rsidR="00DE31F3" w:rsidRPr="006C2AF3" w:rsidRDefault="00DE31F3" w:rsidP="009305FD">
      <w:pPr>
        <w:widowControl w:val="0"/>
        <w:numPr>
          <w:ilvl w:val="0"/>
          <w:numId w:val="41"/>
        </w:numPr>
        <w:autoSpaceDE w:val="0"/>
        <w:autoSpaceDN w:val="0"/>
        <w:adjustRightInd w:val="0"/>
        <w:snapToGrid w:val="0"/>
        <w:spacing w:after="120"/>
        <w:ind w:left="709"/>
        <w:jc w:val="both"/>
        <w:rPr>
          <w:rFonts w:ascii="Calibri Light" w:hAnsi="Calibri Light" w:cs="Calibri Light"/>
          <w:sz w:val="22"/>
          <w:szCs w:val="22"/>
        </w:rPr>
      </w:pPr>
      <w:r w:rsidRPr="006C2AF3">
        <w:rPr>
          <w:rFonts w:ascii="Calibri Light" w:hAnsi="Calibri Light" w:cs="Calibri Light"/>
          <w:sz w:val="22"/>
          <w:szCs w:val="22"/>
        </w:rPr>
        <w:t>Zpráva o vnitřním hodnocení kvality vzdělávací, tvůrčí a s nimi souvisejících činností UTB ve Zlíně</w:t>
      </w:r>
      <w:r w:rsidRPr="006C2AF3">
        <w:rPr>
          <w:rStyle w:val="Znakapoznpodarou"/>
          <w:rFonts w:ascii="Calibri Light" w:hAnsi="Calibri Light" w:cs="Calibri Light"/>
          <w:sz w:val="22"/>
          <w:szCs w:val="22"/>
        </w:rPr>
        <w:footnoteReference w:id="13"/>
      </w:r>
      <w:r w:rsidRPr="006C2AF3">
        <w:rPr>
          <w:rFonts w:ascii="Calibri Light" w:hAnsi="Calibri Light" w:cs="Calibri Light"/>
          <w:sz w:val="22"/>
          <w:szCs w:val="22"/>
        </w:rPr>
        <w:t xml:space="preserve"> byla zpracována 30. 6. 2018</w:t>
      </w:r>
    </w:p>
    <w:p w14:paraId="7A793211" w14:textId="77777777" w:rsidR="00DE31F3" w:rsidRPr="006C2AF3" w:rsidRDefault="00DE31F3" w:rsidP="00DE31F3">
      <w:pPr>
        <w:widowControl w:val="0"/>
        <w:autoSpaceDE w:val="0"/>
        <w:autoSpaceDN w:val="0"/>
        <w:adjustRightInd w:val="0"/>
        <w:snapToGrid w:val="0"/>
        <w:spacing w:after="120"/>
        <w:ind w:left="709"/>
        <w:jc w:val="both"/>
        <w:rPr>
          <w:rFonts w:ascii="Calibri Light" w:hAnsi="Calibri Light" w:cs="Calibri Light"/>
          <w:sz w:val="22"/>
          <w:szCs w:val="22"/>
        </w:rPr>
      </w:pPr>
    </w:p>
    <w:p w14:paraId="16829DE1" w14:textId="77777777" w:rsidR="00DE31F3" w:rsidRPr="00E317ED" w:rsidRDefault="00DE31F3" w:rsidP="00DE31F3">
      <w:pPr>
        <w:pStyle w:val="Nadpis2"/>
        <w:rPr>
          <w:rFonts w:cs="Calibri Light"/>
        </w:rPr>
      </w:pPr>
      <w:r w:rsidRPr="00E317ED">
        <w:rPr>
          <w:rFonts w:cs="Calibri Light"/>
        </w:rPr>
        <w:lastRenderedPageBreak/>
        <w:t>Vzdělávací a tvůrčí činnost</w:t>
      </w:r>
    </w:p>
    <w:p w14:paraId="2BEF8334" w14:textId="77777777" w:rsidR="00DE31F3" w:rsidRPr="00E317ED" w:rsidRDefault="00DE31F3" w:rsidP="00DE31F3">
      <w:pPr>
        <w:pStyle w:val="Nadpis3"/>
        <w:rPr>
          <w:rFonts w:cs="Calibri Light"/>
        </w:rPr>
      </w:pPr>
      <w:r w:rsidRPr="00E317ED">
        <w:rPr>
          <w:rFonts w:cs="Calibri Light"/>
        </w:rPr>
        <w:t xml:space="preserve">Mezinárodní rozměr a aplikace soudobého stavu poznání </w:t>
      </w:r>
    </w:p>
    <w:p w14:paraId="1E8919CA"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1.9</w:t>
      </w:r>
    </w:p>
    <w:p w14:paraId="0CAF2132"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3599213B"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6C2AF3">
        <w:rPr>
          <w:rStyle w:val="Znakapoznpodarou"/>
          <w:rFonts w:ascii="Calibri Light" w:hAnsi="Calibri Light" w:cs="Calibri Light"/>
          <w:color w:val="000000"/>
          <w:sz w:val="22"/>
          <w:szCs w:val="22"/>
        </w:rPr>
        <w:footnoteReference w:id="14"/>
      </w:r>
    </w:p>
    <w:p w14:paraId="4E9C9266"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67A93535" w14:textId="77777777" w:rsidR="00DE31F3" w:rsidRPr="006C2AF3" w:rsidRDefault="00DE31F3" w:rsidP="00DE31F3">
      <w:pPr>
        <w:widowControl w:val="0"/>
        <w:autoSpaceDE w:val="0"/>
        <w:autoSpaceDN w:val="0"/>
        <w:adjustRightInd w:val="0"/>
        <w:snapToGrid w:val="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6C2AF3">
        <w:rPr>
          <w:rStyle w:val="Znakapoznpodarou"/>
          <w:rFonts w:ascii="Calibri Light" w:hAnsi="Calibri Light" w:cs="Calibri Light"/>
          <w:color w:val="000000"/>
          <w:sz w:val="22"/>
          <w:szCs w:val="22"/>
        </w:rPr>
        <w:footnoteReference w:id="15"/>
      </w:r>
    </w:p>
    <w:p w14:paraId="616B3082" w14:textId="77777777" w:rsidR="00DE31F3" w:rsidRPr="00E317ED" w:rsidRDefault="00DE31F3" w:rsidP="00DE31F3">
      <w:pPr>
        <w:spacing w:before="120" w:after="120"/>
        <w:rPr>
          <w:rFonts w:ascii="Calibri Light" w:hAnsi="Calibri Light" w:cs="Calibri Light"/>
        </w:rPr>
      </w:pPr>
    </w:p>
    <w:p w14:paraId="6830C789" w14:textId="77777777" w:rsidR="00DE31F3" w:rsidRPr="00E317ED" w:rsidRDefault="00DE31F3" w:rsidP="00DE31F3">
      <w:pPr>
        <w:pStyle w:val="Nadpis3"/>
        <w:rPr>
          <w:rFonts w:cs="Calibri Light"/>
        </w:rPr>
      </w:pPr>
      <w:r w:rsidRPr="00E317ED">
        <w:rPr>
          <w:rFonts w:cs="Calibri Light"/>
        </w:rPr>
        <w:t>Spolupráce s praxí při uskutečňování studijních programů</w:t>
      </w:r>
    </w:p>
    <w:p w14:paraId="3263CA95"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1.10</w:t>
      </w:r>
    </w:p>
    <w:p w14:paraId="395F7A9D"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1EEFB3A0" w14:textId="77777777" w:rsidR="00DE31F3" w:rsidRPr="00E317ED" w:rsidRDefault="00DE31F3" w:rsidP="00DE31F3">
      <w:pPr>
        <w:spacing w:before="120" w:after="120"/>
        <w:rPr>
          <w:rFonts w:ascii="Calibri Light" w:hAnsi="Calibri Light" w:cs="Calibri Light"/>
        </w:rPr>
      </w:pPr>
    </w:p>
    <w:p w14:paraId="6CCACBC0" w14:textId="77777777" w:rsidR="00DE31F3" w:rsidRPr="00E317ED" w:rsidRDefault="00DE31F3" w:rsidP="00DE31F3">
      <w:pPr>
        <w:pStyle w:val="Nadpis3"/>
        <w:rPr>
          <w:rFonts w:cs="Calibri Light"/>
        </w:rPr>
      </w:pPr>
      <w:r w:rsidRPr="00E317ED">
        <w:rPr>
          <w:rFonts w:cs="Calibri Light"/>
        </w:rPr>
        <w:t xml:space="preserve">Spolupráce s praxí při tvorbě studijních programů </w:t>
      </w:r>
    </w:p>
    <w:p w14:paraId="3AF781A8"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1.11</w:t>
      </w:r>
    </w:p>
    <w:p w14:paraId="4435DC14"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UTB ve Zlíně komunikuje s profesními komorami, oborovými sdruženími, organizacemi zaměstnavatelů nebo dalšími odborníky z praxe a zjišťuje jejich očekávání a požadavky na absolventy studijních programů.</w:t>
      </w:r>
    </w:p>
    <w:p w14:paraId="6148C122" w14:textId="77777777" w:rsidR="00DE31F3" w:rsidRPr="006C2AF3" w:rsidRDefault="00DE31F3" w:rsidP="00DE31F3">
      <w:pPr>
        <w:pStyle w:val="Nadpis2"/>
        <w:spacing w:before="120" w:after="120"/>
        <w:ind w:left="357"/>
        <w:rPr>
          <w:rFonts w:cs="Calibri Light"/>
          <w:sz w:val="22"/>
          <w:szCs w:val="22"/>
        </w:rPr>
      </w:pPr>
    </w:p>
    <w:p w14:paraId="3F261556" w14:textId="77777777" w:rsidR="00DE31F3" w:rsidRPr="00E317ED" w:rsidRDefault="00DE31F3" w:rsidP="00DE31F3">
      <w:pPr>
        <w:rPr>
          <w:rFonts w:ascii="Calibri Light" w:hAnsi="Calibri Light" w:cs="Calibri Light"/>
        </w:rPr>
      </w:pPr>
    </w:p>
    <w:p w14:paraId="330D51DE" w14:textId="77777777" w:rsidR="00DE31F3" w:rsidRPr="00E317ED" w:rsidRDefault="00DE31F3" w:rsidP="00DE31F3">
      <w:pPr>
        <w:pStyle w:val="Nadpis2"/>
        <w:rPr>
          <w:rFonts w:cs="Calibri Light"/>
        </w:rPr>
      </w:pPr>
      <w:r w:rsidRPr="00E317ED">
        <w:rPr>
          <w:rFonts w:cs="Calibri Light"/>
        </w:rPr>
        <w:lastRenderedPageBreak/>
        <w:t xml:space="preserve">Podpůrné zdroje a administrativa </w:t>
      </w:r>
    </w:p>
    <w:p w14:paraId="210A9262" w14:textId="77777777" w:rsidR="00DE31F3" w:rsidRPr="00E317ED" w:rsidRDefault="00DE31F3" w:rsidP="00DE31F3">
      <w:pPr>
        <w:pStyle w:val="Nadpis3"/>
        <w:rPr>
          <w:rFonts w:cs="Calibri Light"/>
        </w:rPr>
      </w:pPr>
      <w:r w:rsidRPr="00E317ED">
        <w:rPr>
          <w:rFonts w:cs="Calibri Light"/>
        </w:rPr>
        <w:t xml:space="preserve">Informační systém </w:t>
      </w:r>
    </w:p>
    <w:p w14:paraId="2D9E802F"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1.12</w:t>
      </w:r>
    </w:p>
    <w:p w14:paraId="34A868F6"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3BCF6FB2"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1FFCE0B3"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IS/STAG pokrývá funkce od přijímacího řízení až po vydání diplomů, eviduje studenty prezenční a kombinované formy studia, studenty celoživotního vzdělávání a účastníky U3V.</w:t>
      </w:r>
    </w:p>
    <w:p w14:paraId="4344EF1F"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469645AA"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Všichni studenti mají umožněn dálkový, časově neomezený přístup k informacím studijní agendy IS/STAG prostřednictvím portálového rozhraní.</w:t>
      </w:r>
      <w:r w:rsidRPr="006C2AF3">
        <w:rPr>
          <w:rStyle w:val="Znakapoznpodarou"/>
          <w:rFonts w:ascii="Calibri Light" w:hAnsi="Calibri Light" w:cs="Calibri Light"/>
          <w:color w:val="000000"/>
          <w:sz w:val="22"/>
          <w:szCs w:val="22"/>
        </w:rPr>
        <w:footnoteReference w:id="16"/>
      </w:r>
      <w:r w:rsidRPr="006C2AF3">
        <w:rPr>
          <w:rFonts w:ascii="Calibri Light" w:hAnsi="Calibri Light" w:cs="Calibri Light"/>
          <w:color w:val="000000"/>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6C2AF3">
        <w:rPr>
          <w:rStyle w:val="Znakapoznpodarou"/>
          <w:rFonts w:ascii="Calibri Light" w:hAnsi="Calibri Light" w:cs="Calibri Light"/>
          <w:color w:val="000000"/>
          <w:sz w:val="22"/>
          <w:szCs w:val="22"/>
        </w:rPr>
        <w:footnoteReference w:id="17"/>
      </w:r>
      <w:r w:rsidRPr="006C2AF3">
        <w:rPr>
          <w:rFonts w:ascii="Calibri Light" w:hAnsi="Calibri Light" w:cs="Calibri Light"/>
          <w:color w:val="000000"/>
          <w:sz w:val="22"/>
          <w:szCs w:val="22"/>
        </w:rPr>
        <w:t>, případně které jsou součástí norem některé z fakult UTB ve Zlíně.</w:t>
      </w:r>
      <w:r w:rsidRPr="006C2AF3">
        <w:rPr>
          <w:rStyle w:val="Znakapoznpodarou"/>
          <w:rFonts w:ascii="Calibri Light" w:hAnsi="Calibri Light" w:cs="Calibri Light"/>
          <w:color w:val="000000"/>
          <w:sz w:val="22"/>
          <w:szCs w:val="22"/>
        </w:rPr>
        <w:footnoteReference w:id="18"/>
      </w:r>
    </w:p>
    <w:p w14:paraId="0DFB5697"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6C2AF3">
        <w:rPr>
          <w:rStyle w:val="Znakapoznpodarou"/>
          <w:rFonts w:ascii="Calibri Light" w:hAnsi="Calibri Light" w:cs="Calibri Light"/>
          <w:color w:val="000000"/>
          <w:sz w:val="22"/>
          <w:szCs w:val="22"/>
        </w:rPr>
        <w:footnoteReference w:id="19"/>
      </w:r>
      <w:r w:rsidRPr="006C2AF3">
        <w:rPr>
          <w:rFonts w:ascii="Calibri Light" w:hAnsi="Calibri Light" w:cs="Calibri Light"/>
          <w:color w:val="000000"/>
          <w:sz w:val="22"/>
          <w:szCs w:val="22"/>
        </w:rPr>
        <w:t>, které bylo pro tuto činnost speciálně zřízeno, tak jeho portálem s nabídkami pracovních příležitostí, stáží a brigád.</w:t>
      </w:r>
      <w:r w:rsidRPr="006C2AF3">
        <w:rPr>
          <w:rStyle w:val="Znakapoznpodarou"/>
          <w:rFonts w:ascii="Calibri Light" w:hAnsi="Calibri Light" w:cs="Calibri Light"/>
          <w:color w:val="000000"/>
          <w:sz w:val="22"/>
          <w:szCs w:val="22"/>
        </w:rPr>
        <w:footnoteReference w:id="20"/>
      </w:r>
      <w:r w:rsidRPr="006C2AF3">
        <w:rPr>
          <w:rFonts w:ascii="Calibri Light" w:hAnsi="Calibri Light" w:cs="Calibri Light"/>
          <w:color w:val="000000"/>
          <w:sz w:val="22"/>
          <w:szCs w:val="22"/>
        </w:rPr>
        <w:t xml:space="preserve"> V rámci Job centra UTB ve Zlíně také působí Akademická poradna UTB ve Zlíně, která má svůj vlastní informační modul.</w:t>
      </w:r>
      <w:r w:rsidRPr="006C2AF3">
        <w:rPr>
          <w:rStyle w:val="Znakapoznpodarou"/>
          <w:rFonts w:ascii="Calibri Light" w:hAnsi="Calibri Light" w:cs="Calibri Light"/>
          <w:color w:val="000000"/>
          <w:sz w:val="22"/>
          <w:szCs w:val="22"/>
        </w:rPr>
        <w:footnoteReference w:id="21"/>
      </w:r>
    </w:p>
    <w:p w14:paraId="7E358B6F" w14:textId="77777777" w:rsidR="00DE31F3" w:rsidRPr="00E317ED" w:rsidRDefault="00DE31F3" w:rsidP="00DE31F3">
      <w:pPr>
        <w:tabs>
          <w:tab w:val="left" w:pos="2835"/>
        </w:tabs>
        <w:spacing w:before="120" w:after="120"/>
        <w:rPr>
          <w:rFonts w:ascii="Calibri Light" w:hAnsi="Calibri Light" w:cs="Calibri Light"/>
        </w:rPr>
      </w:pPr>
    </w:p>
    <w:p w14:paraId="67332472" w14:textId="77777777" w:rsidR="00DE31F3" w:rsidRPr="00E317ED" w:rsidRDefault="00DE31F3" w:rsidP="00DE31F3">
      <w:pPr>
        <w:pStyle w:val="Nadpis3"/>
        <w:rPr>
          <w:rFonts w:cs="Calibri Light"/>
        </w:rPr>
      </w:pPr>
      <w:r w:rsidRPr="00E317ED">
        <w:rPr>
          <w:rFonts w:cs="Calibri Light"/>
        </w:rPr>
        <w:t xml:space="preserve">Knihovny a elektronické zdroje </w:t>
      </w:r>
    </w:p>
    <w:p w14:paraId="300A24D2" w14:textId="77777777" w:rsidR="00DE31F3" w:rsidRPr="00E317ED" w:rsidRDefault="00DE31F3" w:rsidP="00DE31F3">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1.13</w:t>
      </w:r>
    </w:p>
    <w:p w14:paraId="10336C5A" w14:textId="77777777" w:rsidR="00DE31F3" w:rsidRPr="006C2AF3" w:rsidRDefault="00DE31F3" w:rsidP="00DE31F3">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w:t>
      </w:r>
      <w:r w:rsidRPr="006C2AF3">
        <w:rPr>
          <w:rFonts w:ascii="Calibri Light" w:hAnsi="Calibri Light" w:cs="Calibri Light"/>
          <w:color w:val="000000"/>
          <w:sz w:val="22"/>
          <w:szCs w:val="22"/>
        </w:rPr>
        <w:lastRenderedPageBreak/>
        <w:t>programu dostatečné a dostupné studentům a akademickým pracovníkům.</w:t>
      </w:r>
    </w:p>
    <w:p w14:paraId="1FD066EE"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b/>
          <w:i/>
          <w:sz w:val="22"/>
          <w:szCs w:val="22"/>
        </w:rPr>
      </w:pPr>
      <w:r w:rsidRPr="006C2AF3">
        <w:rPr>
          <w:rFonts w:ascii="Calibri Light" w:hAnsi="Calibri Light" w:cs="Calibri Light"/>
          <w:b/>
          <w:i/>
          <w:color w:val="000000"/>
          <w:sz w:val="22"/>
          <w:szCs w:val="22"/>
        </w:rPr>
        <w:t>Dostupnost knihovního fondu</w:t>
      </w:r>
    </w:p>
    <w:p w14:paraId="19096EB6"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19E90314"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B27CA45"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sz w:val="22"/>
          <w:szCs w:val="22"/>
        </w:rPr>
      </w:pPr>
      <w:r w:rsidRPr="006C2AF3">
        <w:rPr>
          <w:rFonts w:ascii="Calibri Light" w:hAnsi="Calibri Light" w:cs="Calibri Light"/>
          <w:color w:val="000000"/>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0876ECA" w14:textId="77777777" w:rsidR="00DE31F3" w:rsidRPr="006C2AF3" w:rsidRDefault="00DE31F3" w:rsidP="00DE31F3">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C2AF3">
        <w:rPr>
          <w:rFonts w:ascii="Calibri Light" w:hAnsi="Calibri Light" w:cs="Calibri Light"/>
          <w:sz w:val="22"/>
          <w:szCs w:val="22"/>
        </w:rPr>
        <w:t>stále</w:t>
      </w:r>
      <w:r w:rsidRPr="006C2AF3">
        <w:rPr>
          <w:rFonts w:ascii="Calibri Light" w:hAnsi="Calibri Light" w:cs="Calibri Light"/>
          <w:color w:val="00AF50"/>
          <w:sz w:val="22"/>
          <w:szCs w:val="22"/>
        </w:rPr>
        <w:t xml:space="preserve"> </w:t>
      </w:r>
      <w:r w:rsidRPr="006C2AF3">
        <w:rPr>
          <w:rFonts w:ascii="Calibri Light" w:hAnsi="Calibri Light" w:cs="Calibri Light"/>
          <w:color w:val="000000"/>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6C2AF3">
        <w:rPr>
          <w:rStyle w:val="Znakapoznpodarou"/>
          <w:rFonts w:ascii="Calibri Light" w:hAnsi="Calibri Light" w:cs="Calibri Light"/>
          <w:color w:val="000000"/>
          <w:sz w:val="22"/>
          <w:szCs w:val="22"/>
        </w:rPr>
        <w:footnoteReference w:id="22"/>
      </w:r>
      <w:r w:rsidRPr="006C2AF3">
        <w:rPr>
          <w:rFonts w:ascii="Calibri Light" w:hAnsi="Calibri Light" w:cs="Calibri Light"/>
          <w:color w:val="000000"/>
          <w:sz w:val="22"/>
          <w:szCs w:val="22"/>
        </w:rPr>
        <w:t xml:space="preserve"> Práce jsou zde zpravidla dostupné volně v plném textu. Kromě toho provozuje knihovna také repozitář publikační činnosti akademických pracovníků univerzity.</w:t>
      </w:r>
      <w:r w:rsidRPr="006C2AF3">
        <w:rPr>
          <w:rStyle w:val="Znakapoznpodarou"/>
          <w:rFonts w:ascii="Calibri Light" w:hAnsi="Calibri Light" w:cs="Calibri Light"/>
          <w:color w:val="000000"/>
          <w:sz w:val="22"/>
          <w:szCs w:val="22"/>
        </w:rPr>
        <w:footnoteReference w:id="23"/>
      </w:r>
      <w:r w:rsidRPr="006C2AF3">
        <w:rPr>
          <w:rFonts w:ascii="Calibri Light" w:hAnsi="Calibri Light" w:cs="Calibri Light"/>
          <w:color w:val="000000"/>
          <w:sz w:val="22"/>
          <w:szCs w:val="22"/>
        </w:rPr>
        <w:t xml:space="preserve"> </w:t>
      </w:r>
    </w:p>
    <w:p w14:paraId="46B21E4A"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b/>
          <w:i/>
          <w:sz w:val="22"/>
          <w:szCs w:val="22"/>
        </w:rPr>
      </w:pPr>
      <w:r w:rsidRPr="006C2AF3">
        <w:rPr>
          <w:rFonts w:ascii="Calibri Light" w:hAnsi="Calibri Light" w:cs="Calibri Light"/>
          <w:b/>
          <w:i/>
          <w:color w:val="000000"/>
          <w:sz w:val="22"/>
          <w:szCs w:val="22"/>
        </w:rPr>
        <w:t>Dostupnost elektronických zdrojů</w:t>
      </w:r>
    </w:p>
    <w:p w14:paraId="3A40CDBB" w14:textId="77777777" w:rsidR="00DE31F3" w:rsidRPr="006C2AF3" w:rsidRDefault="00DE31F3" w:rsidP="00DE31F3">
      <w:pPr>
        <w:widowControl w:val="0"/>
        <w:autoSpaceDE w:val="0"/>
        <w:autoSpaceDN w:val="0"/>
        <w:adjustRightInd w:val="0"/>
        <w:snapToGrid w:val="0"/>
        <w:spacing w:after="120"/>
        <w:ind w:left="426"/>
        <w:jc w:val="both"/>
        <w:rPr>
          <w:rFonts w:ascii="Calibri Light" w:hAnsi="Calibri Light" w:cs="Calibri Light"/>
          <w:sz w:val="22"/>
          <w:szCs w:val="22"/>
        </w:rPr>
      </w:pPr>
      <w:r w:rsidRPr="006C2AF3">
        <w:rPr>
          <w:rFonts w:ascii="Calibri Light" w:hAnsi="Calibri Light" w:cs="Calibri Light"/>
          <w:color w:val="000000"/>
          <w:sz w:val="22"/>
          <w:szCs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6C2AF3">
        <w:rPr>
          <w:rStyle w:val="Znakapoznpodarou"/>
          <w:rFonts w:ascii="Calibri Light" w:hAnsi="Calibri Light" w:cs="Calibri Light"/>
          <w:color w:val="000000"/>
          <w:sz w:val="22"/>
          <w:szCs w:val="22"/>
        </w:rPr>
        <w:footnoteReference w:id="24"/>
      </w:r>
      <w:r w:rsidRPr="006C2AF3">
        <w:rPr>
          <w:rFonts w:ascii="Calibri Light" w:hAnsi="Calibri Light" w:cs="Calibri Light"/>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C2AF3">
        <w:rPr>
          <w:rFonts w:ascii="Calibri Light" w:hAnsi="Calibri Light" w:cs="Calibri Light"/>
          <w:sz w:val="22"/>
          <w:szCs w:val="22"/>
        </w:rPr>
        <w:t>vzdáleného</w:t>
      </w:r>
      <w:r w:rsidRPr="006C2AF3">
        <w:rPr>
          <w:rFonts w:ascii="Calibri Light" w:hAnsi="Calibri Light" w:cs="Calibri Light"/>
          <w:color w:val="00AF50"/>
          <w:sz w:val="22"/>
          <w:szCs w:val="22"/>
        </w:rPr>
        <w:t xml:space="preserve"> </w:t>
      </w:r>
      <w:r w:rsidRPr="006C2AF3">
        <w:rPr>
          <w:rFonts w:ascii="Calibri Light" w:hAnsi="Calibri Light" w:cs="Calibri Light"/>
          <w:color w:val="000000"/>
          <w:sz w:val="22"/>
          <w:szCs w:val="22"/>
        </w:rPr>
        <w:t>přístupu.</w:t>
      </w:r>
    </w:p>
    <w:p w14:paraId="63215865" w14:textId="77777777" w:rsidR="00DE31F3" w:rsidRPr="006C2AF3" w:rsidRDefault="00DE31F3" w:rsidP="00DE31F3">
      <w:pPr>
        <w:widowControl w:val="0"/>
        <w:autoSpaceDE w:val="0"/>
        <w:autoSpaceDN w:val="0"/>
        <w:adjustRightInd w:val="0"/>
        <w:snapToGrid w:val="0"/>
        <w:ind w:firstLine="426"/>
        <w:jc w:val="both"/>
        <w:rPr>
          <w:rFonts w:ascii="Calibri Light" w:hAnsi="Calibri Light" w:cs="Calibri Light"/>
          <w:sz w:val="22"/>
          <w:szCs w:val="22"/>
        </w:rPr>
      </w:pPr>
      <w:r w:rsidRPr="006C2AF3">
        <w:rPr>
          <w:rFonts w:ascii="Calibri Light" w:hAnsi="Calibri Light" w:cs="Calibri Light"/>
          <w:color w:val="000000"/>
          <w:sz w:val="22"/>
          <w:szCs w:val="22"/>
        </w:rPr>
        <w:t>Konkrétní dostupné databáze:</w:t>
      </w:r>
      <w:r w:rsidRPr="006C2AF3">
        <w:rPr>
          <w:rStyle w:val="Znakapoznpodarou"/>
          <w:rFonts w:ascii="Calibri Light" w:hAnsi="Calibri Light" w:cs="Calibri Light"/>
          <w:color w:val="000000"/>
          <w:sz w:val="22"/>
          <w:szCs w:val="22"/>
        </w:rPr>
        <w:footnoteReference w:id="25"/>
      </w:r>
    </w:p>
    <w:p w14:paraId="11491640" w14:textId="77777777" w:rsidR="00DE31F3" w:rsidRPr="006C2AF3" w:rsidRDefault="00DE31F3" w:rsidP="00DE31F3">
      <w:pPr>
        <w:widowControl w:val="0"/>
        <w:autoSpaceDE w:val="0"/>
        <w:autoSpaceDN w:val="0"/>
        <w:adjustRightInd w:val="0"/>
        <w:snapToGrid w:val="0"/>
        <w:ind w:firstLine="708"/>
        <w:jc w:val="both"/>
        <w:rPr>
          <w:rFonts w:ascii="Calibri Light" w:hAnsi="Calibri Light" w:cs="Calibri Light"/>
          <w:sz w:val="22"/>
          <w:szCs w:val="22"/>
        </w:rPr>
      </w:pPr>
      <w:r w:rsidRPr="006C2AF3">
        <w:rPr>
          <w:rFonts w:ascii="Calibri Light" w:hAnsi="Calibri Light" w:cs="Calibri Light"/>
          <w:color w:val="000000"/>
          <w:sz w:val="22"/>
          <w:szCs w:val="22"/>
        </w:rPr>
        <w:t>- Citační databáze Web of Science a Scopus</w:t>
      </w:r>
    </w:p>
    <w:p w14:paraId="3BE75CE2" w14:textId="77777777" w:rsidR="00DE31F3" w:rsidRPr="006C2AF3" w:rsidRDefault="00DE31F3" w:rsidP="00DE31F3">
      <w:pPr>
        <w:widowControl w:val="0"/>
        <w:autoSpaceDE w:val="0"/>
        <w:autoSpaceDN w:val="0"/>
        <w:adjustRightInd w:val="0"/>
        <w:snapToGrid w:val="0"/>
        <w:ind w:left="851" w:hanging="143"/>
        <w:jc w:val="both"/>
        <w:rPr>
          <w:rFonts w:ascii="Calibri Light" w:hAnsi="Calibri Light" w:cs="Calibri Light"/>
          <w:sz w:val="22"/>
          <w:szCs w:val="22"/>
        </w:rPr>
      </w:pPr>
      <w:r w:rsidRPr="006C2AF3">
        <w:rPr>
          <w:rFonts w:ascii="Calibri Light" w:hAnsi="Calibri Light" w:cs="Calibri Light"/>
          <w:color w:val="000000"/>
          <w:sz w:val="22"/>
          <w:szCs w:val="22"/>
        </w:rPr>
        <w:t xml:space="preserve">- Multioborové kolekce elektronických časopisů Elsevier ScienceDirect, Wiley Online </w:t>
      </w:r>
      <w:proofErr w:type="gramStart"/>
      <w:r w:rsidRPr="006C2AF3">
        <w:rPr>
          <w:rFonts w:ascii="Calibri Light" w:hAnsi="Calibri Light" w:cs="Calibri Light"/>
          <w:color w:val="000000"/>
          <w:sz w:val="22"/>
          <w:szCs w:val="22"/>
        </w:rPr>
        <w:t xml:space="preserve">Library,   </w:t>
      </w:r>
      <w:proofErr w:type="gramEnd"/>
      <w:r w:rsidRPr="006C2AF3">
        <w:rPr>
          <w:rFonts w:ascii="Calibri Light" w:hAnsi="Calibri Light" w:cs="Calibri Light"/>
          <w:color w:val="000000"/>
          <w:sz w:val="22"/>
          <w:szCs w:val="22"/>
        </w:rPr>
        <w:t xml:space="preserve"> SpringerLink</w:t>
      </w:r>
    </w:p>
    <w:p w14:paraId="35E31674" w14:textId="77777777" w:rsidR="00DE31F3" w:rsidRPr="006C2AF3" w:rsidRDefault="00DE31F3" w:rsidP="00DE31F3">
      <w:pPr>
        <w:widowControl w:val="0"/>
        <w:autoSpaceDE w:val="0"/>
        <w:autoSpaceDN w:val="0"/>
        <w:adjustRightInd w:val="0"/>
        <w:snapToGrid w:val="0"/>
        <w:ind w:firstLine="709"/>
        <w:jc w:val="both"/>
        <w:rPr>
          <w:rFonts w:ascii="Calibri Light" w:hAnsi="Calibri Light" w:cs="Calibri Light"/>
          <w:sz w:val="22"/>
          <w:szCs w:val="22"/>
        </w:rPr>
      </w:pPr>
      <w:r w:rsidRPr="006C2AF3">
        <w:rPr>
          <w:rFonts w:ascii="Calibri Light" w:hAnsi="Calibri Light" w:cs="Calibri Light"/>
          <w:color w:val="000000"/>
          <w:sz w:val="22"/>
          <w:szCs w:val="22"/>
        </w:rPr>
        <w:lastRenderedPageBreak/>
        <w:t>- Multioborové plnotextové databáze Ebsco a ProQuest</w:t>
      </w:r>
    </w:p>
    <w:p w14:paraId="63E13D80" w14:textId="77777777" w:rsidR="00DE31F3" w:rsidRPr="00E317ED" w:rsidRDefault="00DE31F3" w:rsidP="00DE31F3">
      <w:pPr>
        <w:pStyle w:val="Nadpis3"/>
        <w:numPr>
          <w:ilvl w:val="0"/>
          <w:numId w:val="0"/>
        </w:numPr>
        <w:spacing w:before="120" w:after="120"/>
        <w:ind w:left="1077"/>
        <w:rPr>
          <w:rFonts w:cs="Calibri Light"/>
        </w:rPr>
      </w:pPr>
    </w:p>
    <w:p w14:paraId="53013DC7" w14:textId="77777777" w:rsidR="00DE31F3" w:rsidRPr="00E317ED" w:rsidRDefault="00DE31F3" w:rsidP="00DE31F3">
      <w:pPr>
        <w:pStyle w:val="Nadpis3"/>
        <w:rPr>
          <w:rFonts w:cs="Calibri Light"/>
        </w:rPr>
      </w:pPr>
      <w:r w:rsidRPr="00E317ED">
        <w:rPr>
          <w:rFonts w:cs="Calibri Light"/>
        </w:rPr>
        <w:t xml:space="preserve">Studium studentů se specifickými potřebami </w:t>
      </w:r>
    </w:p>
    <w:p w14:paraId="71ABD2CE" w14:textId="77777777" w:rsidR="00DE31F3" w:rsidRPr="00E317ED" w:rsidRDefault="00DE31F3" w:rsidP="00DE31F3">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1.14</w:t>
      </w:r>
    </w:p>
    <w:p w14:paraId="67C32F08" w14:textId="77777777" w:rsidR="00DE31F3" w:rsidRPr="006C2AF3" w:rsidRDefault="00DE31F3" w:rsidP="00DE31F3">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6C2AF3">
        <w:rPr>
          <w:rStyle w:val="Znakapoznpodarou"/>
          <w:rFonts w:ascii="Calibri Light" w:hAnsi="Calibri Light" w:cs="Calibri Light"/>
          <w:color w:val="000000"/>
          <w:sz w:val="22"/>
          <w:szCs w:val="22"/>
        </w:rPr>
        <w:footnoteReference w:id="26"/>
      </w:r>
      <w:r w:rsidRPr="006C2AF3">
        <w:rPr>
          <w:rFonts w:ascii="Calibri Light" w:hAnsi="Calibri Light" w:cs="Calibri Light"/>
          <w:color w:val="000000"/>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45F02C09"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29D61EDA" w14:textId="77777777" w:rsidR="00DE31F3" w:rsidRPr="006C2AF3" w:rsidRDefault="00DE31F3" w:rsidP="00DE31F3">
      <w:pPr>
        <w:widowControl w:val="0"/>
        <w:autoSpaceDE w:val="0"/>
        <w:autoSpaceDN w:val="0"/>
        <w:adjustRightInd w:val="0"/>
        <w:snapToGrid w:val="0"/>
        <w:ind w:left="425"/>
        <w:jc w:val="both"/>
        <w:rPr>
          <w:rFonts w:ascii="Calibri Light" w:hAnsi="Calibri Light" w:cs="Calibri Light"/>
          <w:sz w:val="22"/>
          <w:szCs w:val="22"/>
        </w:rPr>
      </w:pPr>
      <w:r w:rsidRPr="006C2AF3">
        <w:rPr>
          <w:rFonts w:ascii="Calibri Light" w:hAnsi="Calibri Light" w:cs="Calibri Light"/>
          <w:color w:val="000000"/>
          <w:sz w:val="22"/>
          <w:szCs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166A52E9" w14:textId="77777777" w:rsidR="00DE31F3" w:rsidRPr="00E317ED" w:rsidRDefault="00DE31F3" w:rsidP="00DE31F3">
      <w:pPr>
        <w:widowControl w:val="0"/>
        <w:autoSpaceDE w:val="0"/>
        <w:autoSpaceDN w:val="0"/>
        <w:adjustRightInd w:val="0"/>
        <w:snapToGrid w:val="0"/>
        <w:spacing w:before="120" w:after="120"/>
        <w:rPr>
          <w:rFonts w:ascii="Calibri Light" w:hAnsi="Calibri Light" w:cs="Calibri Light"/>
          <w:color w:val="000000"/>
        </w:rPr>
      </w:pPr>
    </w:p>
    <w:p w14:paraId="07FB7397" w14:textId="77777777" w:rsidR="00DE31F3" w:rsidRPr="00E317ED" w:rsidRDefault="00DE31F3" w:rsidP="00DE31F3">
      <w:pPr>
        <w:pStyle w:val="Nadpis3"/>
        <w:rPr>
          <w:rFonts w:cs="Calibri Light"/>
        </w:rPr>
      </w:pPr>
      <w:r w:rsidRPr="00E317ED">
        <w:rPr>
          <w:rFonts w:cs="Calibri Light"/>
        </w:rPr>
        <w:t>Opatření proti neetickému jednání a k ochraně duševního vlastnictví</w:t>
      </w:r>
    </w:p>
    <w:p w14:paraId="548E0B25" w14:textId="77777777" w:rsidR="00DE31F3" w:rsidRPr="00E317ED" w:rsidRDefault="00DE31F3" w:rsidP="00DE31F3">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1.15</w:t>
      </w:r>
    </w:p>
    <w:p w14:paraId="684E797C" w14:textId="77777777" w:rsidR="00DE31F3" w:rsidRPr="006C2AF3"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6C2AF3">
        <w:rPr>
          <w:rFonts w:ascii="Calibri Light" w:hAnsi="Calibri Light" w:cs="Calibri Light"/>
          <w:color w:val="000000"/>
          <w:sz w:val="22"/>
          <w:szCs w:val="22"/>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w:t>
      </w:r>
      <w:r w:rsidRPr="006C2AF3">
        <w:rPr>
          <w:rFonts w:ascii="Calibri Light" w:hAnsi="Calibri Light" w:cs="Calibri Light"/>
          <w:color w:val="000000"/>
          <w:sz w:val="22"/>
          <w:szCs w:val="22"/>
        </w:rPr>
        <w:lastRenderedPageBreak/>
        <w:t>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6C2AF3">
        <w:rPr>
          <w:rStyle w:val="Znakapoznpodarou"/>
          <w:rFonts w:ascii="Calibri Light" w:hAnsi="Calibri Light" w:cs="Calibri Light"/>
          <w:color w:val="000000"/>
          <w:sz w:val="22"/>
          <w:szCs w:val="22"/>
        </w:rPr>
        <w:footnoteReference w:id="27"/>
      </w:r>
    </w:p>
    <w:p w14:paraId="25976B3B" w14:textId="77777777" w:rsidR="00DE31F3" w:rsidRPr="006C2AF3" w:rsidRDefault="00DE31F3" w:rsidP="00DE31F3">
      <w:pPr>
        <w:tabs>
          <w:tab w:val="left" w:pos="2835"/>
        </w:tabs>
        <w:spacing w:before="120" w:after="120"/>
        <w:rPr>
          <w:rFonts w:ascii="Calibri Light" w:hAnsi="Calibri Light" w:cs="Calibri Light"/>
          <w:sz w:val="22"/>
          <w:szCs w:val="22"/>
        </w:rPr>
      </w:pPr>
    </w:p>
    <w:p w14:paraId="3CF98077" w14:textId="77777777" w:rsidR="00DE31F3" w:rsidRPr="006C2AF3" w:rsidRDefault="00DE31F3" w:rsidP="00DE31F3">
      <w:pPr>
        <w:rPr>
          <w:rFonts w:ascii="Calibri Light" w:hAnsi="Calibri Light" w:cs="Calibri Light"/>
          <w:b/>
          <w:sz w:val="22"/>
          <w:szCs w:val="22"/>
        </w:rPr>
      </w:pPr>
    </w:p>
    <w:p w14:paraId="4AC21A64" w14:textId="77777777" w:rsidR="00DE31F3" w:rsidRPr="00E317ED" w:rsidRDefault="00DE31F3" w:rsidP="00DE31F3">
      <w:pPr>
        <w:rPr>
          <w:rFonts w:ascii="Calibri Light" w:hAnsi="Calibri Light" w:cs="Calibri Light"/>
          <w:b/>
          <w:sz w:val="28"/>
          <w:szCs w:val="28"/>
        </w:rPr>
      </w:pPr>
    </w:p>
    <w:p w14:paraId="137B3AE8" w14:textId="77777777" w:rsidR="00DE31F3" w:rsidRPr="00E317ED" w:rsidRDefault="00DE31F3" w:rsidP="00DE31F3">
      <w:pPr>
        <w:pStyle w:val="Bezmezer"/>
        <w:ind w:right="283"/>
        <w:rPr>
          <w:rFonts w:ascii="Calibri Light" w:hAnsi="Calibri Light" w:cs="Calibri Light"/>
          <w:color w:val="7030A0"/>
          <w:sz w:val="32"/>
          <w:szCs w:val="32"/>
        </w:rPr>
        <w:sectPr w:rsidR="00DE31F3" w:rsidRPr="00E317ED" w:rsidSect="0034061C">
          <w:footerReference w:type="default" r:id="rId58"/>
          <w:footerReference w:type="first" r:id="rId59"/>
          <w:pgSz w:w="11906" w:h="16838" w:code="9"/>
          <w:pgMar w:top="1418" w:right="1418" w:bottom="1418" w:left="1418" w:header="709" w:footer="709" w:gutter="0"/>
          <w:pgNumType w:start="1"/>
          <w:cols w:space="708"/>
          <w:titlePg/>
          <w:docGrid w:linePitch="360"/>
        </w:sectPr>
      </w:pPr>
    </w:p>
    <w:p w14:paraId="798FA22E" w14:textId="77777777" w:rsidR="00DE31F3" w:rsidRPr="00E317ED" w:rsidRDefault="00DE31F3" w:rsidP="00DE31F3">
      <w:pPr>
        <w:pStyle w:val="Nadpis1"/>
        <w:spacing w:before="0"/>
        <w:ind w:left="357" w:hanging="357"/>
        <w:rPr>
          <w:rFonts w:cs="Calibri Light"/>
        </w:rPr>
      </w:pPr>
      <w:r w:rsidRPr="00E317ED">
        <w:rPr>
          <w:rFonts w:cs="Calibri Light"/>
        </w:rPr>
        <w:lastRenderedPageBreak/>
        <w:t>Studijní program</w:t>
      </w:r>
    </w:p>
    <w:p w14:paraId="164DBEFE" w14:textId="77777777" w:rsidR="00DE31F3" w:rsidRPr="00E317ED" w:rsidRDefault="00DE31F3" w:rsidP="00DE31F3">
      <w:pPr>
        <w:rPr>
          <w:rFonts w:ascii="Calibri Light" w:hAnsi="Calibri Light" w:cs="Calibri Light"/>
          <w:bCs/>
          <w:sz w:val="24"/>
          <w:szCs w:val="24"/>
        </w:rPr>
      </w:pPr>
    </w:p>
    <w:p w14:paraId="3FA4C88D" w14:textId="77777777" w:rsidR="00DE31F3" w:rsidRPr="00E317ED" w:rsidRDefault="00DE31F3" w:rsidP="00DE31F3">
      <w:pPr>
        <w:pStyle w:val="Nadpis2"/>
        <w:spacing w:before="0" w:after="120"/>
        <w:ind w:left="357"/>
        <w:rPr>
          <w:rFonts w:cs="Calibri Light"/>
        </w:rPr>
      </w:pPr>
      <w:r w:rsidRPr="00E317ED">
        <w:rPr>
          <w:rFonts w:cs="Calibri Light"/>
        </w:rPr>
        <w:t xml:space="preserve">Soulad studijního programu Teorie a praxe audiovizuální tvorby s posláním vysoké školy a mezinárodní rozměr studijního programu </w:t>
      </w:r>
    </w:p>
    <w:p w14:paraId="2FAE9E7E" w14:textId="77777777" w:rsidR="00DE31F3" w:rsidRPr="00E317ED" w:rsidRDefault="00DE31F3" w:rsidP="00DE31F3">
      <w:pPr>
        <w:pStyle w:val="Nadpis3"/>
        <w:rPr>
          <w:rFonts w:cs="Calibri Light"/>
        </w:rPr>
      </w:pPr>
      <w:r w:rsidRPr="00E317ED">
        <w:rPr>
          <w:rFonts w:cs="Calibri Light"/>
        </w:rPr>
        <w:t>Soulad studijního programu s posláním a strategickými dokumenty vysoké školy</w:t>
      </w:r>
    </w:p>
    <w:p w14:paraId="5903165F"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2.1</w:t>
      </w:r>
    </w:p>
    <w:p w14:paraId="667E291B" w14:textId="77777777" w:rsidR="00DE31F3" w:rsidRPr="006C2AF3" w:rsidRDefault="00DE31F3" w:rsidP="00DE31F3">
      <w:pPr>
        <w:spacing w:after="12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Studijní program Teorie a praxe audiovizuální tvorby (dále jen „TPAT“) je v souladu s Dlouhodobým záměrem vzdělávací a vědecké, výzkumné, vývojové a inovační, umělecké a další tvůrčí činnosti UTB ve Zlíně na období 2016–2020 (dále jen „Dlouhodobý záměr UTB ve Zlíně“)</w:t>
      </w:r>
      <w:r w:rsidRPr="006C2AF3">
        <w:rPr>
          <w:rStyle w:val="Znakapoznpodarou"/>
          <w:rFonts w:ascii="Calibri Light" w:hAnsi="Calibri Light" w:cs="Calibri Light"/>
          <w:color w:val="000000"/>
          <w:sz w:val="22"/>
          <w:szCs w:val="22"/>
        </w:rPr>
        <w:footnoteReference w:id="28"/>
      </w:r>
      <w:r w:rsidRPr="006C2AF3">
        <w:rPr>
          <w:rFonts w:ascii="Calibri Light" w:hAnsi="Calibri Light" w:cs="Calibri Light"/>
          <w:color w:val="000000"/>
          <w:sz w:val="22"/>
          <w:szCs w:val="22"/>
        </w:rPr>
        <w:t xml:space="preserve"> a jeho součástí Plánem realizace Strategického záměru vzdělávací a tvůrčí činnosti UTB ve Zlíně pro rok 2019 a také s Dlouhodobým záměrem vzdělávací, výzkumné, vývojové a inovační, umělecké a další tvůrčí</w:t>
      </w:r>
      <w:r w:rsidRPr="006C2AF3">
        <w:rPr>
          <w:rFonts w:ascii="Calibri Light" w:hAnsi="Calibri Light" w:cs="Calibri Light"/>
          <w:sz w:val="22"/>
          <w:szCs w:val="22"/>
        </w:rPr>
        <w:t xml:space="preserve"> </w:t>
      </w:r>
      <w:r w:rsidRPr="006C2AF3">
        <w:rPr>
          <w:rFonts w:ascii="Calibri Light" w:hAnsi="Calibri Light" w:cs="Calibri Light"/>
          <w:color w:val="000000"/>
          <w:sz w:val="22"/>
          <w:szCs w:val="22"/>
        </w:rPr>
        <w:t>činnosti Fakulty multimediálních komunikací UTB ve Zlíně na období 2016–2020 (dále jen „Dlouhodobý záměr FMK“)</w:t>
      </w:r>
      <w:r w:rsidRPr="006C2AF3">
        <w:rPr>
          <w:rStyle w:val="Znakapoznpodarou"/>
          <w:rFonts w:ascii="Calibri Light" w:hAnsi="Calibri Light" w:cs="Calibri Light"/>
          <w:color w:val="000000"/>
          <w:sz w:val="22"/>
          <w:szCs w:val="22"/>
        </w:rPr>
        <w:footnoteReference w:id="29"/>
      </w:r>
      <w:r w:rsidRPr="006C2AF3">
        <w:rPr>
          <w:rFonts w:ascii="Calibri Light" w:hAnsi="Calibri Light" w:cs="Calibri Light"/>
          <w:color w:val="000000"/>
          <w:sz w:val="22"/>
          <w:szCs w:val="22"/>
        </w:rPr>
        <w:t xml:space="preserve"> a Plánem realizace Strategického záměru vzdělávací a tvůrčí činnosti Fakulty multimediálních komunikací UTB ve Zlíně pro rok 2019. Zaměření a orientace předloženého studijního programu je také v souladu se strategickým dokumentem Statut Fakulty multimediálních komunikací UTB ve Zlíně.</w:t>
      </w:r>
      <w:r w:rsidRPr="006C2AF3">
        <w:rPr>
          <w:rStyle w:val="Znakapoznpodarou"/>
          <w:rFonts w:ascii="Calibri Light" w:hAnsi="Calibri Light" w:cs="Calibri Light"/>
          <w:color w:val="000000"/>
          <w:sz w:val="22"/>
          <w:szCs w:val="22"/>
        </w:rPr>
        <w:footnoteReference w:id="30"/>
      </w:r>
      <w:r w:rsidRPr="006C2AF3">
        <w:rPr>
          <w:rFonts w:ascii="Calibri Light" w:hAnsi="Calibri Light" w:cs="Calibri Light"/>
          <w:color w:val="000000"/>
          <w:sz w:val="22"/>
          <w:szCs w:val="22"/>
        </w:rPr>
        <w:t xml:space="preserve"> V článcích 2 a 3 jsou vymezeny činnosti z oblasti umění zaměřené na multimédia a audiovizuální tvorbu. Předkládaný návrh studijního programu navazuje na dlouhodobou tvůrčí a výukovou činnost a v souladu se strategií UTB ve Zlíně a Fakulty multimediálních komunikací (dále jen „FMK“) a efektivně využívá ve výuce specialisty jednotlivých fakult i odborníky z praxe.</w:t>
      </w:r>
    </w:p>
    <w:p w14:paraId="10FBCE8C" w14:textId="77777777" w:rsidR="00DE31F3" w:rsidRPr="00E317ED" w:rsidRDefault="00DE31F3" w:rsidP="00DE31F3">
      <w:pPr>
        <w:spacing w:before="120" w:after="120"/>
        <w:ind w:left="426"/>
        <w:rPr>
          <w:rFonts w:ascii="Calibri Light" w:hAnsi="Calibri Light" w:cs="Calibri Light"/>
        </w:rPr>
      </w:pPr>
    </w:p>
    <w:p w14:paraId="272F8D41" w14:textId="77777777" w:rsidR="00DE31F3" w:rsidRPr="00E317ED" w:rsidRDefault="00DE31F3" w:rsidP="00DE31F3">
      <w:pPr>
        <w:pStyle w:val="Nadpis3"/>
        <w:ind w:left="993" w:hanging="284"/>
        <w:rPr>
          <w:rFonts w:cs="Calibri Light"/>
        </w:rPr>
      </w:pPr>
      <w:r w:rsidRPr="00E317ED">
        <w:rPr>
          <w:rFonts w:cs="Calibri Light"/>
        </w:rPr>
        <w:t>Spolupráce s praxí (pouze pro profesně zaměřené studijní programy)</w:t>
      </w:r>
    </w:p>
    <w:p w14:paraId="664AB986" w14:textId="77777777" w:rsidR="00DE31F3" w:rsidRPr="00E317ED" w:rsidRDefault="00DE31F3" w:rsidP="00DE31F3">
      <w:pPr>
        <w:spacing w:before="120" w:after="120"/>
        <w:jc w:val="center"/>
        <w:rPr>
          <w:rFonts w:ascii="Calibri Light" w:hAnsi="Calibri Light" w:cs="Calibri Light"/>
          <w:color w:val="000000"/>
        </w:rPr>
      </w:pPr>
      <w:r w:rsidRPr="00E317ED">
        <w:rPr>
          <w:rFonts w:ascii="Calibri Light" w:hAnsi="Calibri Light" w:cs="Calibri Light"/>
        </w:rPr>
        <w:t>Standard 2.2</w:t>
      </w:r>
    </w:p>
    <w:p w14:paraId="5BBC2B63" w14:textId="77777777" w:rsidR="00DE31F3" w:rsidRPr="006C2AF3" w:rsidRDefault="00DE31F3" w:rsidP="00DE31F3">
      <w:pPr>
        <w:spacing w:after="24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Centrum kreativních průmyslů a podnikání FMK (UPPER) podporuje podnikatelské aktivity studentů a absolventů všech fakult UTB ve Zlíně. Úzká spolupráce je navázána s mnoha firmami, které nabízí studentům možnost stáží a odborných praxí. Řada firem spolupracuje s FMK v rámci projektů Komunikační agentury, zejména při realizaci projektu Zlin Design Week. Ateliér Audiovizuální tvorba spolupracuje s řadou firem v různých </w:t>
      </w:r>
      <w:proofErr w:type="gramStart"/>
      <w:r w:rsidRPr="006C2AF3">
        <w:rPr>
          <w:rFonts w:ascii="Calibri Light" w:hAnsi="Calibri Light" w:cs="Calibri Light"/>
          <w:color w:val="000000"/>
          <w:sz w:val="22"/>
          <w:szCs w:val="22"/>
        </w:rPr>
        <w:t>oblastech - odborníci</w:t>
      </w:r>
      <w:proofErr w:type="gramEnd"/>
      <w:r w:rsidRPr="006C2AF3">
        <w:rPr>
          <w:rFonts w:ascii="Calibri Light" w:hAnsi="Calibri Light" w:cs="Calibri Light"/>
          <w:color w:val="000000"/>
          <w:sz w:val="22"/>
          <w:szCs w:val="22"/>
        </w:rPr>
        <w:t xml:space="preserve"> z praxe jsou členy hodnotících komisí kvalifikačních prací a při státních závěrečných zkouškách a podílí se také na výuce, v rámci předmětu Workshop jsou studentům představovány významné osobnosti z oboru, studenti tak mají možnost seznámit se během přednášky nejen s novými technologiemi či tendencemi v oboru, ale také se zkušenostmi a názory pozvaných lektorů. Povinná je praxe studentů v oboru.</w:t>
      </w:r>
    </w:p>
    <w:p w14:paraId="5CD94968" w14:textId="77777777" w:rsidR="00DE31F3" w:rsidRPr="006C2AF3" w:rsidRDefault="00DE31F3" w:rsidP="00DE31F3">
      <w:pPr>
        <w:spacing w:after="120" w:line="276" w:lineRule="auto"/>
        <w:ind w:left="426"/>
        <w:rPr>
          <w:rFonts w:ascii="Calibri Light" w:hAnsi="Calibri Light" w:cs="Calibri Light"/>
          <w:b/>
          <w:i/>
          <w:sz w:val="22"/>
          <w:szCs w:val="22"/>
        </w:rPr>
      </w:pPr>
      <w:r w:rsidRPr="006C2AF3">
        <w:rPr>
          <w:rFonts w:ascii="Calibri Light" w:hAnsi="Calibri Light" w:cs="Calibri Light"/>
          <w:b/>
          <w:i/>
          <w:sz w:val="22"/>
          <w:szCs w:val="22"/>
        </w:rPr>
        <w:t>TPAT, Ateliér Audiovizuální tvorba 2015–2019 příklady spolupráce s praxí:</w:t>
      </w:r>
    </w:p>
    <w:p w14:paraId="16E20FD2"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AKADEMIE MÚZICKÝCH UMĚNÍ V PRAZE, FILMOVÁ A TELEVIZNÍ </w:t>
      </w:r>
      <w:proofErr w:type="gramStart"/>
      <w:r w:rsidRPr="006C2AF3">
        <w:rPr>
          <w:rFonts w:ascii="Calibri Light" w:hAnsi="Calibri Light" w:cs="Calibri Light"/>
          <w:sz w:val="22"/>
          <w:szCs w:val="22"/>
        </w:rPr>
        <w:t>FAKULTA  –</w:t>
      </w:r>
      <w:proofErr w:type="gramEnd"/>
      <w:r w:rsidRPr="006C2AF3">
        <w:rPr>
          <w:rFonts w:ascii="Calibri Light" w:hAnsi="Calibri Light" w:cs="Calibri Light"/>
          <w:sz w:val="22"/>
          <w:szCs w:val="22"/>
        </w:rPr>
        <w:t xml:space="preserve"> spolupráce studentů, pedagogů při realizaci studentských audiovizuálních děl</w:t>
      </w:r>
    </w:p>
    <w:p w14:paraId="7985BA7C" w14:textId="77777777" w:rsidR="00DE31F3" w:rsidRPr="006C2AF3" w:rsidRDefault="00DE31F3" w:rsidP="009305FD">
      <w:pPr>
        <w:pStyle w:val="Normlnweb"/>
        <w:numPr>
          <w:ilvl w:val="0"/>
          <w:numId w:val="39"/>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BOHEMIAN MULTIMEDIA s.r.o. – dlouhodobá spolupráce (kurzy ANOMALIA)</w:t>
      </w:r>
    </w:p>
    <w:p w14:paraId="1A502707"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BUMERANG FILM s.r.o. - spolupráce se studenty na vybraných projektech, stáže studentů</w:t>
      </w:r>
    </w:p>
    <w:p w14:paraId="0FF5F450" w14:textId="77777777" w:rsidR="00DE31F3" w:rsidRPr="006C2AF3" w:rsidRDefault="00DE31F3" w:rsidP="009305FD">
      <w:pPr>
        <w:pStyle w:val="Normlnweb"/>
        <w:numPr>
          <w:ilvl w:val="0"/>
          <w:numId w:val="39"/>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 xml:space="preserve">CET 21, s.r.o. – TV NOVA – stáže studentů </w:t>
      </w:r>
    </w:p>
    <w:p w14:paraId="69AA6073" w14:textId="77777777" w:rsidR="00DE31F3" w:rsidRPr="006C2AF3" w:rsidRDefault="00DE31F3" w:rsidP="009305FD">
      <w:pPr>
        <w:pStyle w:val="Normlnweb"/>
        <w:numPr>
          <w:ilvl w:val="0"/>
          <w:numId w:val="39"/>
        </w:numPr>
        <w:spacing w:before="0" w:beforeAutospacing="0" w:after="0" w:afterAutospacing="0"/>
        <w:ind w:left="426" w:firstLine="0"/>
        <w:rPr>
          <w:rFonts w:ascii="Calibri Light" w:hAnsi="Calibri Light" w:cs="Calibri Light"/>
          <w:sz w:val="22"/>
          <w:szCs w:val="22"/>
        </w:rPr>
      </w:pPr>
      <w:r w:rsidRPr="006C2AF3">
        <w:rPr>
          <w:rFonts w:ascii="Calibri Light" w:hAnsi="Calibri Light" w:cs="Calibri Light"/>
          <w:sz w:val="22"/>
          <w:szCs w:val="22"/>
        </w:rPr>
        <w:t xml:space="preserve">CINQ visuals, s.r.o. – stáže studentů </w:t>
      </w:r>
    </w:p>
    <w:p w14:paraId="48430F3E" w14:textId="77777777" w:rsidR="00DE31F3" w:rsidRPr="006C2AF3" w:rsidRDefault="00DE31F3" w:rsidP="009305FD">
      <w:pPr>
        <w:pStyle w:val="Normlnweb"/>
        <w:numPr>
          <w:ilvl w:val="0"/>
          <w:numId w:val="39"/>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t xml:space="preserve">ČESKÁ TELEVIZE BRNO – spolupráce studentů (Dobré ráno, Sama doma, Četníci z Luhačovic, Tečka páteční noci atd.), workshopy pro studenty, stáže studentů </w:t>
      </w:r>
    </w:p>
    <w:p w14:paraId="4FAC93D7" w14:textId="77777777" w:rsidR="00DE31F3" w:rsidRPr="006C2AF3" w:rsidRDefault="00DE31F3" w:rsidP="009305FD">
      <w:pPr>
        <w:pStyle w:val="Normlnweb"/>
        <w:numPr>
          <w:ilvl w:val="0"/>
          <w:numId w:val="39"/>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lastRenderedPageBreak/>
        <w:t>ČESKÁ TELEVIZE PRAHA – spolupráce studentů (Dobré ráno, Tečka páteční noci atd.</w:t>
      </w:r>
      <w:proofErr w:type="gramStart"/>
      <w:r w:rsidRPr="006C2AF3">
        <w:rPr>
          <w:rFonts w:ascii="Calibri Light" w:hAnsi="Calibri Light" w:cs="Calibri Light"/>
          <w:sz w:val="22"/>
          <w:szCs w:val="22"/>
        </w:rPr>
        <w:t xml:space="preserve">),   </w:t>
      </w:r>
      <w:proofErr w:type="gramEnd"/>
      <w:r w:rsidRPr="006C2AF3">
        <w:rPr>
          <w:rFonts w:ascii="Calibri Light" w:hAnsi="Calibri Light" w:cs="Calibri Light"/>
          <w:sz w:val="22"/>
          <w:szCs w:val="22"/>
        </w:rPr>
        <w:t xml:space="preserve">workshopy pro studenty, stáže studentů </w:t>
      </w:r>
    </w:p>
    <w:p w14:paraId="2AB08289" w14:textId="77777777" w:rsidR="00DE31F3" w:rsidRPr="006C2AF3" w:rsidRDefault="00DE31F3" w:rsidP="009305FD">
      <w:pPr>
        <w:pStyle w:val="Normlnweb"/>
        <w:numPr>
          <w:ilvl w:val="0"/>
          <w:numId w:val="39"/>
        </w:numPr>
        <w:spacing w:before="0" w:beforeAutospacing="0" w:after="0" w:afterAutospacing="0"/>
        <w:ind w:left="709" w:hanging="283"/>
        <w:jc w:val="both"/>
        <w:rPr>
          <w:rFonts w:ascii="Calibri Light" w:hAnsi="Calibri Light" w:cs="Calibri Light"/>
          <w:sz w:val="22"/>
          <w:szCs w:val="22"/>
        </w:rPr>
      </w:pPr>
      <w:r w:rsidRPr="006C2AF3">
        <w:rPr>
          <w:rFonts w:ascii="Calibri Light" w:hAnsi="Calibri Light" w:cs="Calibri Light"/>
          <w:sz w:val="22"/>
          <w:szCs w:val="22"/>
        </w:rPr>
        <w:t xml:space="preserve">ČESKÁ TELEVIZE OSTRAVA – spolupráce studentů (U6 – Úžasný svět vědy, Medůza, Tečka páteční noci atd.), workshopy pro studenty, stáže studentů </w:t>
      </w:r>
    </w:p>
    <w:p w14:paraId="508C9D08"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ČESKÉ FILMOVÉ CENTRUM – spolupráce na prezentaci české tvorby</w:t>
      </w:r>
    </w:p>
    <w:p w14:paraId="3D711EE3"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DARQ studio CZ, s.r.o. – spolupráce se studenty na vybraných projektech, stáže studentů</w:t>
      </w:r>
    </w:p>
    <w:p w14:paraId="37BAC248"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DISK Systems, s.r.o. – spolupráce na festivalovém zpravodajství Film Lab</w:t>
      </w:r>
    </w:p>
    <w:p w14:paraId="12BC1981"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EPICTURE s.r.o. – stáže studentů</w:t>
      </w:r>
    </w:p>
    <w:p w14:paraId="552B1911"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EVOLUTION FILMS, s.r.o. – stáže studentů</w:t>
      </w:r>
    </w:p>
    <w:p w14:paraId="716D8BA5"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FILMFEST, s.r.o. – spolupráce na festivalovém zpravodajství Film Lab, REC fest, stáže studentů</w:t>
      </w:r>
    </w:p>
    <w:p w14:paraId="12933D6B"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FILMOVÝ AKCELERÁTOR ČESKÉ TELEVIZE – pitching hraných, dokumentárních a animovaných projektů</w:t>
      </w:r>
    </w:p>
    <w:p w14:paraId="35A7EABE"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GNOMON PRODUCTION s.r.o. – spolupráce se studenty na vybraných projektech, stáže studentů</w:t>
      </w:r>
    </w:p>
    <w:p w14:paraId="05E54FB2" w14:textId="77777777" w:rsidR="00DE31F3" w:rsidRPr="006C2AF3" w:rsidRDefault="00DE31F3" w:rsidP="009305FD">
      <w:pPr>
        <w:pStyle w:val="Normlnweb"/>
        <w:numPr>
          <w:ilvl w:val="0"/>
          <w:numId w:val="39"/>
        </w:numPr>
        <w:spacing w:before="0" w:beforeAutospacing="0" w:after="0" w:afterAutospacing="0"/>
        <w:ind w:left="426" w:firstLine="0"/>
        <w:jc w:val="both"/>
        <w:rPr>
          <w:rFonts w:ascii="Calibri Light" w:hAnsi="Calibri Light" w:cs="Calibri Light"/>
          <w:sz w:val="22"/>
          <w:szCs w:val="22"/>
        </w:rPr>
      </w:pPr>
      <w:r w:rsidRPr="006C2AF3">
        <w:rPr>
          <w:rFonts w:ascii="Calibri Light" w:hAnsi="Calibri Light" w:cs="Calibri Light"/>
          <w:sz w:val="22"/>
          <w:szCs w:val="22"/>
        </w:rPr>
        <w:t xml:space="preserve">IS Produkce, s.r.o. – spolupráce se studenty na vybraných projektech, stáže studentů </w:t>
      </w:r>
    </w:p>
    <w:p w14:paraId="492F1CE1"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ISHORTS – spolupráce se studenty, stáže studentů </w:t>
      </w:r>
    </w:p>
    <w:p w14:paraId="2F73CCF0"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J.W.T. – praxe studentů</w:t>
      </w:r>
    </w:p>
    <w:p w14:paraId="0889EDEE"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KANCELÁŘ MEP Martiny Dlabajové – stáže studentů</w:t>
      </w:r>
    </w:p>
    <w:p w14:paraId="2E7975AA"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KOUZELNÁ ANIMACE, s.r.o. – spolupráce se studenty na vybraných projektech, stáže studentů </w:t>
      </w:r>
    </w:p>
    <w:p w14:paraId="04A3C910"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KRUTART s.r.o. – spolupráce se studenty na vybraných projektech, stáže studentů </w:t>
      </w:r>
    </w:p>
    <w:p w14:paraId="1A65172C"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LETNÍ FILMOVÁ ŠKOLA UHERSKÉ HRADIŠTĚ – partnerská spolupráce, stáže studentů</w:t>
      </w:r>
    </w:p>
    <w:p w14:paraId="3336BAD7"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MINISTERSTVO KULTURY – podpora veřejných kulturních služeb v oblasti audiovize a médií</w:t>
      </w:r>
    </w:p>
    <w:p w14:paraId="55AAAB5D"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Nadační fond FILMTALENT ZLÍN – finanční podpora realizace studentských audiovizuálních děl</w:t>
      </w:r>
    </w:p>
    <w:p w14:paraId="0F7CDFC9"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NÁRODNÍ FILMOVÝ ARCHIV – archivace studentských filmů</w:t>
      </w:r>
    </w:p>
    <w:p w14:paraId="44A1E30F"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PIXTREAM, s.r.o, – praxe studentů</w:t>
      </w:r>
    </w:p>
    <w:p w14:paraId="11908367"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RTVS – praxe studentů ve Slovenské státní televizi</w:t>
      </w:r>
    </w:p>
    <w:p w14:paraId="700DCECC"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SERIAL KILLER – stáže studentů</w:t>
      </w:r>
    </w:p>
    <w:p w14:paraId="5CC353C8"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STILLKING FEATURES, s.r.o. – praxe studentů</w:t>
      </w:r>
    </w:p>
    <w:p w14:paraId="4C71FA3E"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STREAM TV – spolupráce se studenty na vybraných pořadech </w:t>
      </w:r>
    </w:p>
    <w:p w14:paraId="4B9A0D84"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TV BESKYD, s.r.o. – praxe studentů</w:t>
      </w:r>
    </w:p>
    <w:p w14:paraId="7005577E"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UNREAL Visual, s.r.o. – praxe studentů</w:t>
      </w:r>
    </w:p>
    <w:p w14:paraId="17FA751C"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WE ARE CELL – praxe studentů</w:t>
      </w:r>
    </w:p>
    <w:p w14:paraId="7E6B8238" w14:textId="77777777" w:rsidR="00DE31F3" w:rsidRPr="006C2AF3" w:rsidRDefault="00DE31F3" w:rsidP="009305FD">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VŠMU V BRATISLAVE, FILMOVÁ A TELEVÍZNA FAKULTA – spolupráce studentů, pedagogů při realizaci studentských audiovizuálních děl</w:t>
      </w:r>
    </w:p>
    <w:p w14:paraId="7D6F9062" w14:textId="77777777" w:rsidR="00DE31F3" w:rsidRPr="006C2AF3" w:rsidRDefault="00DE31F3" w:rsidP="00DE31F3">
      <w:pPr>
        <w:pStyle w:val="Normlnweb"/>
        <w:spacing w:before="0" w:beforeAutospacing="0" w:after="0" w:afterAutospacing="0"/>
        <w:rPr>
          <w:rFonts w:ascii="Calibri Light" w:hAnsi="Calibri Light" w:cs="Calibri Light"/>
          <w:sz w:val="22"/>
          <w:szCs w:val="22"/>
        </w:rPr>
      </w:pPr>
      <w:r w:rsidRPr="006C2AF3" w:rsidDel="00E55768">
        <w:rPr>
          <w:rFonts w:ascii="Calibri Light" w:hAnsi="Calibri Light" w:cs="Calibri Light"/>
          <w:sz w:val="22"/>
          <w:szCs w:val="22"/>
        </w:rPr>
        <w:t xml:space="preserve"> </w:t>
      </w:r>
    </w:p>
    <w:p w14:paraId="5702F747" w14:textId="6C1CEA53" w:rsidR="00DE31F3" w:rsidRDefault="00DE31F3" w:rsidP="001717B9">
      <w:pPr>
        <w:pStyle w:val="Normlnweb"/>
        <w:numPr>
          <w:ilvl w:val="0"/>
          <w:numId w:val="39"/>
        </w:numPr>
        <w:spacing w:before="0" w:beforeAutospacing="0" w:after="0" w:afterAutospacing="0"/>
        <w:ind w:left="709" w:hanging="294"/>
        <w:jc w:val="both"/>
        <w:rPr>
          <w:rFonts w:ascii="Calibri Light" w:hAnsi="Calibri Light" w:cs="Calibri Light"/>
          <w:sz w:val="22"/>
          <w:szCs w:val="22"/>
        </w:rPr>
      </w:pPr>
      <w:r w:rsidRPr="006C2AF3">
        <w:rPr>
          <w:rFonts w:ascii="Calibri Light" w:hAnsi="Calibri Light" w:cs="Calibri Light"/>
          <w:sz w:val="22"/>
          <w:szCs w:val="22"/>
        </w:rPr>
        <w:t xml:space="preserve">FMK dále spolupracuje s regionálními samosprávami a významnými institucemi v regionu, do kterých je zapojen i ateliér Audiovizuální tvorba: Dny českoněmecké kultury v </w:t>
      </w:r>
      <w:proofErr w:type="gramStart"/>
      <w:r w:rsidRPr="006C2AF3">
        <w:rPr>
          <w:rFonts w:ascii="Calibri Light" w:hAnsi="Calibri Light" w:cs="Calibri Light"/>
          <w:sz w:val="22"/>
          <w:szCs w:val="22"/>
        </w:rPr>
        <w:t>Drážďanech - Kultur</w:t>
      </w:r>
      <w:proofErr w:type="gramEnd"/>
      <w:r w:rsidRPr="006C2AF3">
        <w:rPr>
          <w:rFonts w:ascii="Calibri Light" w:hAnsi="Calibri Light" w:cs="Calibri Light"/>
          <w:sz w:val="22"/>
          <w:szCs w:val="22"/>
        </w:rPr>
        <w:t xml:space="preserve"> forum Dresden - riesa efau - realizace celofakultní výstavy Wasser Halt! / Save Water! / Zadrž vodu! – spolupráce se Zlínským krajem. Voda pro všechny – projekt pod záštitou Ministerstva životního prostřední </w:t>
      </w:r>
      <w:proofErr w:type="gramStart"/>
      <w:r w:rsidRPr="006C2AF3">
        <w:rPr>
          <w:rFonts w:ascii="Calibri Light" w:hAnsi="Calibri Light" w:cs="Calibri Light"/>
          <w:sz w:val="22"/>
          <w:szCs w:val="22"/>
        </w:rPr>
        <w:t>ČR - ve</w:t>
      </w:r>
      <w:proofErr w:type="gramEnd"/>
      <w:r w:rsidRPr="006C2AF3">
        <w:rPr>
          <w:rFonts w:ascii="Calibri Light" w:hAnsi="Calibri Light" w:cs="Calibri Light"/>
          <w:sz w:val="22"/>
          <w:szCs w:val="22"/>
        </w:rPr>
        <w:t xml:space="preserve"> spolupráci s firmami KOMA Modular, Kovárna VIVA, Magistrát města Zlína, mmcité, Gymnázium a Jazyková škola s právem státní jazykové zkoušky Zlín. Spolupráce se spol. FILMFEST na doprovodném programu mezinárodního filmového festivalu. Vazba na Zlínský kreativní klastr, kterého je FMK členem (zastoupení ve skupině Audiovize), přináší řadu příležitostí v oblasti mezinárodní spolupráce a účasti na projektech. V rámci projektu Visegrad Urban Creativity Cluster Network (od r. 2016) se pracovníci FMK i doktorandi účastnili studijních cest zaměřených na spolupráci s praxí v kreativních odvětvích do Krakowa, Budapešti, Košic a ukrajinského Rivne. </w:t>
      </w:r>
    </w:p>
    <w:p w14:paraId="06BF34D0" w14:textId="77777777" w:rsidR="001717B9" w:rsidRDefault="001717B9" w:rsidP="001717B9">
      <w:pPr>
        <w:pStyle w:val="Odstavecseseznamem"/>
        <w:rPr>
          <w:rFonts w:ascii="Calibri Light" w:hAnsi="Calibri Light" w:cs="Calibri Light"/>
          <w:sz w:val="22"/>
          <w:szCs w:val="22"/>
        </w:rPr>
      </w:pPr>
    </w:p>
    <w:p w14:paraId="2C56531C" w14:textId="305C381D" w:rsidR="001717B9" w:rsidRDefault="001717B9" w:rsidP="001717B9">
      <w:pPr>
        <w:pStyle w:val="Normlnweb"/>
        <w:spacing w:before="0" w:beforeAutospacing="0" w:after="0" w:afterAutospacing="0"/>
        <w:ind w:left="709"/>
        <w:jc w:val="both"/>
        <w:rPr>
          <w:rFonts w:ascii="Calibri Light" w:hAnsi="Calibri Light" w:cs="Calibri Light"/>
          <w:sz w:val="22"/>
          <w:szCs w:val="22"/>
        </w:rPr>
      </w:pPr>
    </w:p>
    <w:p w14:paraId="6B6DBF9C" w14:textId="77777777" w:rsidR="00BF52F3" w:rsidRPr="001717B9" w:rsidRDefault="00BF52F3" w:rsidP="001717B9">
      <w:pPr>
        <w:pStyle w:val="Normlnweb"/>
        <w:spacing w:before="0" w:beforeAutospacing="0" w:after="0" w:afterAutospacing="0"/>
        <w:ind w:left="709"/>
        <w:jc w:val="both"/>
        <w:rPr>
          <w:rFonts w:ascii="Calibri Light" w:hAnsi="Calibri Light" w:cs="Calibri Light"/>
          <w:sz w:val="22"/>
          <w:szCs w:val="22"/>
        </w:rPr>
      </w:pPr>
    </w:p>
    <w:p w14:paraId="27D531AA" w14:textId="77777777" w:rsidR="00DE31F3" w:rsidRPr="00E317ED" w:rsidRDefault="00DE31F3" w:rsidP="00DE31F3">
      <w:pPr>
        <w:pStyle w:val="Nadpis3"/>
        <w:rPr>
          <w:rFonts w:cs="Calibri Light"/>
        </w:rPr>
      </w:pPr>
      <w:r w:rsidRPr="00E317ED">
        <w:rPr>
          <w:rFonts w:cs="Calibri Light"/>
        </w:rPr>
        <w:lastRenderedPageBreak/>
        <w:t>Mezinárodní rozměr studijního programu</w:t>
      </w:r>
    </w:p>
    <w:p w14:paraId="38DF1C8D"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2.3</w:t>
      </w:r>
    </w:p>
    <w:p w14:paraId="6257263C"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4462C3E8" w14:textId="77777777" w:rsidR="00DE31F3" w:rsidRPr="006C2AF3" w:rsidRDefault="00DE31F3" w:rsidP="00DE31F3">
      <w:pPr>
        <w:shd w:val="clear" w:color="auto" w:fill="FFFFFF"/>
        <w:tabs>
          <w:tab w:val="left" w:pos="365"/>
        </w:tabs>
        <w:spacing w:after="120"/>
        <w:ind w:left="425" w:hanging="425"/>
        <w:jc w:val="both"/>
        <w:rPr>
          <w:rFonts w:ascii="Calibri Light" w:hAnsi="Calibri Light" w:cs="Calibri Light"/>
          <w:spacing w:val="-3"/>
          <w:sz w:val="22"/>
          <w:szCs w:val="22"/>
        </w:rPr>
      </w:pPr>
      <w:r w:rsidRPr="006C2AF3">
        <w:rPr>
          <w:rFonts w:ascii="Calibri Light" w:hAnsi="Calibri Light" w:cs="Calibri Light"/>
          <w:sz w:val="22"/>
          <w:szCs w:val="22"/>
        </w:rPr>
        <w:tab/>
      </w:r>
      <w:r w:rsidRPr="006C2AF3">
        <w:rPr>
          <w:rFonts w:ascii="Calibri Light" w:hAnsi="Calibri Light" w:cs="Calibri Light"/>
          <w:sz w:val="22"/>
          <w:szCs w:val="22"/>
        </w:rPr>
        <w:tab/>
        <w:t>FMK</w:t>
      </w:r>
      <w:r w:rsidRPr="006C2AF3">
        <w:rPr>
          <w:rFonts w:ascii="Calibri Light" w:hAnsi="Calibri Light" w:cs="Calibri Light"/>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6C2AF3">
        <w:rPr>
          <w:rStyle w:val="Znakapoznpodarou"/>
          <w:rFonts w:ascii="Calibri Light" w:hAnsi="Calibri Light" w:cs="Calibri Light"/>
          <w:spacing w:val="-3"/>
          <w:sz w:val="22"/>
          <w:szCs w:val="22"/>
        </w:rPr>
        <w:footnoteReference w:id="31"/>
      </w:r>
      <w:r w:rsidRPr="006C2AF3">
        <w:rPr>
          <w:rFonts w:ascii="Calibri Light" w:hAnsi="Calibri Light" w:cs="Calibri Light"/>
          <w:spacing w:val="-3"/>
          <w:sz w:val="22"/>
          <w:szCs w:val="22"/>
        </w:rPr>
        <w:t xml:space="preserve"> v rámci programu Erasmus+, mimo to aktivně spolupracuje se 2 vysokoškolskými pracovišti ve Švýcarské konfederaci. </w:t>
      </w:r>
    </w:p>
    <w:p w14:paraId="1C027BA4" w14:textId="77777777" w:rsidR="00DE31F3" w:rsidRPr="006C2AF3" w:rsidRDefault="00DE31F3" w:rsidP="00DE31F3">
      <w:pPr>
        <w:widowControl w:val="0"/>
        <w:autoSpaceDE w:val="0"/>
        <w:autoSpaceDN w:val="0"/>
        <w:adjustRightInd w:val="0"/>
        <w:snapToGrid w:val="0"/>
        <w:spacing w:after="120"/>
        <w:ind w:left="426" w:hanging="1"/>
        <w:rPr>
          <w:rFonts w:ascii="Calibri Light" w:hAnsi="Calibri Light" w:cs="Calibri Light"/>
          <w:color w:val="000000"/>
          <w:sz w:val="22"/>
          <w:szCs w:val="22"/>
        </w:rPr>
      </w:pPr>
      <w:r w:rsidRPr="006C2AF3">
        <w:rPr>
          <w:rFonts w:ascii="Calibri Light" w:hAnsi="Calibri Light" w:cs="Calibri Light"/>
          <w:color w:val="000000"/>
          <w:sz w:val="22"/>
          <w:szCs w:val="22"/>
        </w:rPr>
        <w:t>FMK má zpracovanou následnou strategii mezinárodního působení:</w:t>
      </w:r>
    </w:p>
    <w:p w14:paraId="264E0CAF" w14:textId="77777777" w:rsidR="00DE31F3" w:rsidRPr="006C2AF3" w:rsidRDefault="00DE31F3" w:rsidP="00DE31F3">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aktivně využívat svá členství v mezinárodních asociacích ELIA</w:t>
      </w:r>
      <w:r w:rsidRPr="006C2AF3">
        <w:rPr>
          <w:rStyle w:val="Znakapoznpodarou"/>
          <w:rFonts w:ascii="Calibri Light" w:hAnsi="Calibri Light" w:cs="Calibri Light"/>
          <w:color w:val="000000"/>
          <w:sz w:val="22"/>
          <w:szCs w:val="22"/>
        </w:rPr>
        <w:footnoteReference w:id="32"/>
      </w:r>
      <w:r w:rsidRPr="006C2AF3">
        <w:rPr>
          <w:rFonts w:ascii="Calibri Light" w:hAnsi="Calibri Light" w:cs="Calibri Light"/>
          <w:color w:val="000000"/>
          <w:sz w:val="22"/>
          <w:szCs w:val="22"/>
        </w:rPr>
        <w:t xml:space="preserve"> a CILECT</w:t>
      </w:r>
      <w:r w:rsidRPr="006C2AF3">
        <w:rPr>
          <w:rStyle w:val="Znakapoznpodarou"/>
          <w:rFonts w:ascii="Calibri Light" w:hAnsi="Calibri Light" w:cs="Calibri Light"/>
          <w:color w:val="000000"/>
          <w:sz w:val="22"/>
          <w:szCs w:val="22"/>
        </w:rPr>
        <w:footnoteReference w:id="33"/>
      </w:r>
      <w:r w:rsidRPr="006C2AF3">
        <w:rPr>
          <w:rFonts w:ascii="Calibri Light" w:hAnsi="Calibri Light" w:cs="Calibri Light"/>
          <w:color w:val="000000"/>
          <w:sz w:val="22"/>
          <w:szCs w:val="22"/>
        </w:rPr>
        <w:t xml:space="preserve"> a zvyšovat tak povědomí o kvalitě vzdělávacích a tvůrčích činností na FMK. Zároveň bude využívat příkladů dobré praxe partnerských zahraničních institucí jako inspiraci ke zkvalitňování svých vlastních procesů a výsledků. Bude se zapojovat do projektů, které tyto asociace pořádají v evropském i mimoevropském kontextu.</w:t>
      </w:r>
    </w:p>
    <w:p w14:paraId="1B4961B4" w14:textId="77777777" w:rsidR="00DE31F3" w:rsidRPr="006C2AF3" w:rsidRDefault="00DE31F3" w:rsidP="00DE31F3">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nadále využívat potenciálu zahraničních kontaktů při organizování výstav prezentující kvalitu tvůrčí umělecké činnosti, při vzájemné mezinárodní spolupráci v oblasti pedagogické i při přípravě odborných vědeckých grantů.</w:t>
      </w:r>
    </w:p>
    <w:p w14:paraId="6935FED8" w14:textId="77777777" w:rsidR="00DE31F3" w:rsidRPr="006C2AF3" w:rsidRDefault="00DE31F3" w:rsidP="00DE31F3">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zvyšovat kvalitu pedagogické činnosti ve studijních předmětech a celých studijních programech realizovaných v anglickém jazyce.</w:t>
      </w:r>
    </w:p>
    <w:p w14:paraId="577E971C" w14:textId="77777777" w:rsidR="00DE31F3" w:rsidRPr="006C2AF3" w:rsidRDefault="00DE31F3" w:rsidP="00DE31F3">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 xml:space="preserve">FMK připraví akreditaci magisterského studijního programu Výtvarná umění, obor Multimédia a design realizovaného v anglickém jazyce a bude aktivně vyhledávat zahraniční zájemce-samoplátce o prezenční formu studia na FMK. </w:t>
      </w:r>
    </w:p>
    <w:p w14:paraId="2E77E391" w14:textId="77777777" w:rsidR="00DE31F3" w:rsidRPr="006C2AF3" w:rsidRDefault="00DE31F3" w:rsidP="00DE31F3">
      <w:pPr>
        <w:widowControl w:val="0"/>
        <w:numPr>
          <w:ilvl w:val="3"/>
          <w:numId w:val="2"/>
        </w:numPr>
        <w:autoSpaceDE w:val="0"/>
        <w:autoSpaceDN w:val="0"/>
        <w:adjustRightInd w:val="0"/>
        <w:snapToGrid w:val="0"/>
        <w:ind w:left="709" w:hanging="283"/>
        <w:jc w:val="both"/>
        <w:rPr>
          <w:rFonts w:ascii="Calibri Light" w:hAnsi="Calibri Light" w:cs="Calibri Light"/>
          <w:color w:val="000000"/>
          <w:sz w:val="22"/>
          <w:szCs w:val="22"/>
        </w:rPr>
      </w:pPr>
      <w:r w:rsidRPr="006C2AF3">
        <w:rPr>
          <w:rFonts w:ascii="Calibri Light" w:hAnsi="Calibri Light" w:cs="Calibri Light"/>
          <w:color w:val="000000"/>
          <w:sz w:val="22"/>
          <w:szCs w:val="22"/>
        </w:rPr>
        <w:t>FMK bude při aktivitách dotýkajících se internacionalizace dbát na dodržování pravidel trvalé udržitelnosti svých vzdělávacích činností (finančně, kapacitně, z hlediska lidských zdrojů i z hlediska kvality poskytovaných služeb).</w:t>
      </w:r>
    </w:p>
    <w:p w14:paraId="4861F5B6" w14:textId="77777777" w:rsidR="00DE31F3" w:rsidRPr="006C2AF3" w:rsidRDefault="00DE31F3" w:rsidP="00DE31F3">
      <w:pPr>
        <w:shd w:val="clear" w:color="auto" w:fill="FFFFFF"/>
        <w:tabs>
          <w:tab w:val="left" w:pos="365"/>
        </w:tabs>
        <w:spacing w:after="120" w:line="276" w:lineRule="auto"/>
        <w:ind w:left="426" w:hanging="426"/>
        <w:jc w:val="both"/>
        <w:rPr>
          <w:rFonts w:ascii="Calibri Light" w:hAnsi="Calibri Light" w:cs="Calibri Light"/>
          <w:spacing w:val="-3"/>
          <w:sz w:val="22"/>
          <w:szCs w:val="22"/>
        </w:rPr>
      </w:pPr>
    </w:p>
    <w:p w14:paraId="711C1E42" w14:textId="5F041C4D" w:rsidR="00DE31F3" w:rsidRPr="00DA41E6" w:rsidRDefault="00DE31F3" w:rsidP="00DA41E6">
      <w:pPr>
        <w:shd w:val="clear" w:color="auto" w:fill="FFFFFF"/>
        <w:tabs>
          <w:tab w:val="left" w:pos="365"/>
        </w:tabs>
        <w:ind w:left="425" w:hanging="425"/>
        <w:jc w:val="both"/>
        <w:rPr>
          <w:rFonts w:ascii="Calibri Light" w:hAnsi="Calibri Light" w:cs="Calibri Light"/>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Ročně vyjíždí z ateliéru Audiovizuální tvorba (studijní program TPAT) na zahraniční pobyty několik studentů. Rozvojový projekt MŠMT umožňuje financovat mimoevropskou mobilitu typu </w:t>
      </w:r>
      <w:r w:rsidRPr="006C2AF3">
        <w:rPr>
          <w:rFonts w:ascii="Calibri Light" w:hAnsi="Calibri Light" w:cs="Calibri Light"/>
          <w:i/>
          <w:spacing w:val="-3"/>
          <w:sz w:val="22"/>
          <w:szCs w:val="22"/>
        </w:rPr>
        <w:t>Freemovers</w:t>
      </w:r>
      <w:r w:rsidRPr="006C2AF3">
        <w:rPr>
          <w:rFonts w:ascii="Calibri Light" w:hAnsi="Calibri Light" w:cs="Calibri Light"/>
          <w:spacing w:val="-3"/>
          <w:sz w:val="22"/>
          <w:szCs w:val="22"/>
        </w:rPr>
        <w:t>, kdy studenti FMK využívají stávající smlouvy a memoranda o spolupráci uzavřené na úrovni UTB</w:t>
      </w:r>
      <w:r w:rsidRPr="006C2AF3">
        <w:rPr>
          <w:rStyle w:val="Znakapoznpodarou"/>
          <w:rFonts w:ascii="Calibri Light" w:hAnsi="Calibri Light" w:cs="Calibri Light"/>
          <w:spacing w:val="-3"/>
          <w:sz w:val="22"/>
          <w:szCs w:val="22"/>
        </w:rPr>
        <w:footnoteReference w:id="34"/>
      </w:r>
      <w:r w:rsidRPr="006C2AF3">
        <w:rPr>
          <w:rFonts w:ascii="Calibri Light" w:hAnsi="Calibri Light" w:cs="Calibri Light"/>
          <w:spacing w:val="-3"/>
          <w:sz w:val="22"/>
          <w:szCs w:val="22"/>
        </w:rPr>
        <w:t xml:space="preserve">, popř. vznik nových smluv iniciují. Mezi dlouhodobě spolupracující instituce patří univerzity z Jižní Koreje, Malajsie, Tchaj-wanu, Indonésie a Izraele. Vedle zpravidla semestrálních studijních stáží studenti rovněž využívají možnost účastnit se pracovních stáží (typicky 2-3 měsíce) v Evropě (Erasmus+) i za jejími hranicemi (freemoverské pracovní stáže). Využívají se stipendijní zdroje Ceepus, Action. Od roku 2017 začala FMK spolupracovat s agenturou WorkSpace Europe, která zajišťuje a administruje absolventské pracovní stáže v Evropské unii. Stále více jsou využívány možnosti pracovních stáží studentů, a to krátkodobých i dlouhodobých. Zahraniční pobyty jsou studentům uznávány jako plnohodnotné studium. </w:t>
      </w:r>
      <w:r w:rsidRPr="006C2AF3">
        <w:rPr>
          <w:rFonts w:ascii="Calibri Light" w:hAnsi="Calibri Light" w:cs="Calibri Light"/>
          <w:sz w:val="22"/>
          <w:szCs w:val="22"/>
        </w:rPr>
        <w:t>Pedagogové získávají zkušenosti v rámci krátkodobých i dlouhodobých zahraničních pobytů, které jsou zaměřeny na získávání a sdílení pedagogických zkušeností (příkladně doc. Nemeškal: 2019, 3iS, Bordeaux, Francie, Erasmus+ Teaching Mobility), zkušenosti s tvůrčí činností (např. doc. Nemeškal: NAB 2017, Las Vegas, USA, účastník programu</w:t>
      </w:r>
      <w:r w:rsidR="00DA41E6">
        <w:rPr>
          <w:rFonts w:ascii="Calibri Light" w:hAnsi="Calibri Light" w:cs="Calibri Light"/>
          <w:sz w:val="22"/>
          <w:szCs w:val="22"/>
        </w:rPr>
        <w:t xml:space="preserve">                                                       </w:t>
      </w:r>
      <w:r w:rsidRPr="006C2AF3">
        <w:rPr>
          <w:rFonts w:ascii="Calibri Light" w:hAnsi="Calibri Light" w:cs="Calibri Light"/>
          <w:sz w:val="22"/>
          <w:szCs w:val="22"/>
        </w:rPr>
        <w:t xml:space="preserve">"Young Professionals"), rozvojem kreativního i technického potenciálu ateliéru Audiovizuální tvorba či poznatků ze zahraničí (příkladně doc. Janíková: 2017, Visegrad Urban Creativity Cluster </w:t>
      </w:r>
      <w:r w:rsidRPr="006C2AF3">
        <w:rPr>
          <w:rFonts w:ascii="Calibri Light" w:hAnsi="Calibri Light" w:cs="Calibri Light"/>
          <w:sz w:val="22"/>
          <w:szCs w:val="22"/>
        </w:rPr>
        <w:lastRenderedPageBreak/>
        <w:t>Network Krakow, Budapešť.) V rámci posílení odborných zkušeností vycestovali v rámci projektu IS na krátkodobé odborné stáže například MgA. Pavel Hruda (2017, Music and Sound Desing in Film and New Media, LAMT, Vilnius, Litva), Július Liebenberger, ArtD. (2016, Lights, Camera, Interaction, Aalto University, Helsinky, Finsko) či vedoucí audiovizuální výroby Mgr. Eva Učňová (2019, Volda University</w:t>
      </w:r>
      <w:r w:rsidRPr="00E317ED">
        <w:rPr>
          <w:rFonts w:ascii="Calibri Light" w:hAnsi="Calibri Light" w:cs="Calibri Light"/>
        </w:rPr>
        <w:t xml:space="preserve"> College, Volda, Norsko). </w:t>
      </w:r>
      <w:r w:rsidRPr="00E317ED">
        <w:rPr>
          <w:rFonts w:ascii="Calibri Light" w:hAnsi="Calibri Light" w:cs="Calibri Light"/>
          <w:color w:val="FF0000"/>
        </w:rPr>
        <w:t xml:space="preserve"> </w:t>
      </w:r>
      <w:r w:rsidRPr="00E317ED">
        <w:rPr>
          <w:rFonts w:ascii="Calibri Light" w:hAnsi="Calibri Light" w:cs="Calibri Light"/>
        </w:rPr>
        <w:t xml:space="preserve">Od roku 2016 jsou pod vedením Mgr. Jany Bébarové pořádány pravidelné výjezdy studentů a pedagogů na Visegrad Film Forum do Bratislavy. </w:t>
      </w:r>
    </w:p>
    <w:p w14:paraId="5EC1AD54" w14:textId="77777777" w:rsidR="00DE31F3" w:rsidRPr="00E317ED" w:rsidRDefault="00DE31F3" w:rsidP="00DE31F3">
      <w:pPr>
        <w:shd w:val="clear" w:color="auto" w:fill="FFFFFF"/>
        <w:tabs>
          <w:tab w:val="left" w:pos="365"/>
        </w:tabs>
        <w:ind w:left="425" w:hanging="425"/>
        <w:jc w:val="both"/>
        <w:rPr>
          <w:rFonts w:ascii="Calibri Light" w:hAnsi="Calibri Light" w:cs="Calibri Light"/>
        </w:rPr>
      </w:pPr>
    </w:p>
    <w:p w14:paraId="47236A53" w14:textId="77777777" w:rsidR="00DE31F3" w:rsidRPr="00E317ED" w:rsidRDefault="00DE31F3" w:rsidP="00DE31F3">
      <w:pPr>
        <w:shd w:val="clear" w:color="auto" w:fill="FFFFFF"/>
        <w:tabs>
          <w:tab w:val="left" w:pos="365"/>
        </w:tabs>
        <w:spacing w:after="120" w:line="276" w:lineRule="auto"/>
        <w:jc w:val="both"/>
        <w:rPr>
          <w:rFonts w:ascii="Calibri Light" w:hAnsi="Calibri Light" w:cs="Calibri Light"/>
          <w:spacing w:val="-3"/>
        </w:rPr>
      </w:pPr>
      <w:r w:rsidRPr="00E317ED">
        <w:rPr>
          <w:rFonts w:ascii="Calibri Light" w:hAnsi="Calibri Light" w:cs="Calibri Light"/>
          <w:spacing w:val="-3"/>
        </w:rPr>
        <w:tab/>
      </w:r>
      <w:r w:rsidRPr="00E317ED">
        <w:rPr>
          <w:rFonts w:ascii="Calibri Light" w:hAnsi="Calibri Light" w:cs="Calibri Light"/>
          <w:b/>
          <w:spacing w:val="-2"/>
        </w:rPr>
        <w:t>Tab. 1.: Mobility studentů a pedagogů ateliéru Audiovizuální tvorba</w:t>
      </w:r>
    </w:p>
    <w:tbl>
      <w:tblPr>
        <w:tblStyle w:val="Mkatabulky"/>
        <w:tblW w:w="0" w:type="auto"/>
        <w:tblInd w:w="2263" w:type="dxa"/>
        <w:tblLook w:val="04A0" w:firstRow="1" w:lastRow="0" w:firstColumn="1" w:lastColumn="0" w:noHBand="0" w:noVBand="1"/>
      </w:tblPr>
      <w:tblGrid>
        <w:gridCol w:w="1985"/>
        <w:gridCol w:w="1134"/>
        <w:gridCol w:w="992"/>
        <w:gridCol w:w="992"/>
      </w:tblGrid>
      <w:tr w:rsidR="00DE31F3" w:rsidRPr="00E317ED" w14:paraId="0982B117" w14:textId="77777777" w:rsidTr="00907458">
        <w:tc>
          <w:tcPr>
            <w:tcW w:w="1985" w:type="dxa"/>
          </w:tcPr>
          <w:p w14:paraId="34B2C0D4"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p>
        </w:tc>
        <w:tc>
          <w:tcPr>
            <w:tcW w:w="1134" w:type="dxa"/>
            <w:shd w:val="clear" w:color="auto" w:fill="E5B8B7" w:themeFill="accent2" w:themeFillTint="66"/>
          </w:tcPr>
          <w:p w14:paraId="489C5437" w14:textId="77777777" w:rsidR="00DE31F3" w:rsidRPr="00907458" w:rsidRDefault="00DE31F3" w:rsidP="00D93F6D">
            <w:pPr>
              <w:widowControl w:val="0"/>
              <w:autoSpaceDE w:val="0"/>
              <w:autoSpaceDN w:val="0"/>
              <w:adjustRightInd w:val="0"/>
              <w:snapToGrid w:val="0"/>
              <w:spacing w:after="120"/>
              <w:jc w:val="both"/>
              <w:rPr>
                <w:rFonts w:ascii="Calibri Light" w:hAnsi="Calibri Light" w:cs="Calibri Light"/>
                <w:b/>
              </w:rPr>
            </w:pPr>
            <w:r w:rsidRPr="00907458">
              <w:rPr>
                <w:rFonts w:ascii="Calibri Light" w:hAnsi="Calibri Light" w:cs="Calibri Light"/>
                <w:b/>
              </w:rPr>
              <w:t>2016</w:t>
            </w:r>
          </w:p>
        </w:tc>
        <w:tc>
          <w:tcPr>
            <w:tcW w:w="992" w:type="dxa"/>
            <w:shd w:val="clear" w:color="auto" w:fill="E5B8B7" w:themeFill="accent2" w:themeFillTint="66"/>
          </w:tcPr>
          <w:p w14:paraId="30579B99" w14:textId="77777777" w:rsidR="00DE31F3" w:rsidRPr="00907458" w:rsidRDefault="00DE31F3" w:rsidP="00D93F6D">
            <w:pPr>
              <w:widowControl w:val="0"/>
              <w:autoSpaceDE w:val="0"/>
              <w:autoSpaceDN w:val="0"/>
              <w:adjustRightInd w:val="0"/>
              <w:snapToGrid w:val="0"/>
              <w:spacing w:after="120"/>
              <w:jc w:val="both"/>
              <w:rPr>
                <w:rFonts w:ascii="Calibri Light" w:hAnsi="Calibri Light" w:cs="Calibri Light"/>
                <w:b/>
              </w:rPr>
            </w:pPr>
            <w:r w:rsidRPr="00907458">
              <w:rPr>
                <w:rFonts w:ascii="Calibri Light" w:hAnsi="Calibri Light" w:cs="Calibri Light"/>
                <w:b/>
              </w:rPr>
              <w:t>2017</w:t>
            </w:r>
          </w:p>
        </w:tc>
        <w:tc>
          <w:tcPr>
            <w:tcW w:w="992" w:type="dxa"/>
            <w:shd w:val="clear" w:color="auto" w:fill="E5B8B7" w:themeFill="accent2" w:themeFillTint="66"/>
          </w:tcPr>
          <w:p w14:paraId="2BF8F95A" w14:textId="77777777" w:rsidR="00DE31F3" w:rsidRPr="00907458" w:rsidRDefault="00DE31F3" w:rsidP="00D93F6D">
            <w:pPr>
              <w:widowControl w:val="0"/>
              <w:autoSpaceDE w:val="0"/>
              <w:autoSpaceDN w:val="0"/>
              <w:adjustRightInd w:val="0"/>
              <w:snapToGrid w:val="0"/>
              <w:spacing w:after="120"/>
              <w:jc w:val="both"/>
              <w:rPr>
                <w:rFonts w:ascii="Calibri Light" w:hAnsi="Calibri Light" w:cs="Calibri Light"/>
                <w:b/>
              </w:rPr>
            </w:pPr>
            <w:r w:rsidRPr="00907458">
              <w:rPr>
                <w:rFonts w:ascii="Calibri Light" w:hAnsi="Calibri Light" w:cs="Calibri Light"/>
                <w:b/>
              </w:rPr>
              <w:t>2018</w:t>
            </w:r>
          </w:p>
        </w:tc>
      </w:tr>
      <w:tr w:rsidR="00DE31F3" w:rsidRPr="00E317ED" w14:paraId="0406BCDE" w14:textId="77777777" w:rsidTr="00907458">
        <w:tc>
          <w:tcPr>
            <w:tcW w:w="1985" w:type="dxa"/>
          </w:tcPr>
          <w:p w14:paraId="75D06617"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Bakalářský stupeň</w:t>
            </w:r>
          </w:p>
        </w:tc>
        <w:tc>
          <w:tcPr>
            <w:tcW w:w="1134" w:type="dxa"/>
          </w:tcPr>
          <w:p w14:paraId="56E97D09"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992" w:type="dxa"/>
          </w:tcPr>
          <w:p w14:paraId="566EA5B3"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4</w:t>
            </w:r>
          </w:p>
        </w:tc>
        <w:tc>
          <w:tcPr>
            <w:tcW w:w="992" w:type="dxa"/>
          </w:tcPr>
          <w:p w14:paraId="6DD79F4A"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r>
      <w:tr w:rsidR="00DE31F3" w:rsidRPr="00E317ED" w14:paraId="2BA6ED61" w14:textId="77777777" w:rsidTr="00907458">
        <w:tc>
          <w:tcPr>
            <w:tcW w:w="1985" w:type="dxa"/>
          </w:tcPr>
          <w:p w14:paraId="1188422E"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Magisterský stupeň</w:t>
            </w:r>
          </w:p>
        </w:tc>
        <w:tc>
          <w:tcPr>
            <w:tcW w:w="1134" w:type="dxa"/>
          </w:tcPr>
          <w:p w14:paraId="335F94A9"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992" w:type="dxa"/>
          </w:tcPr>
          <w:p w14:paraId="74D6E8D7"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0</w:t>
            </w:r>
          </w:p>
        </w:tc>
        <w:tc>
          <w:tcPr>
            <w:tcW w:w="992" w:type="dxa"/>
          </w:tcPr>
          <w:p w14:paraId="73AF6AF3"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r>
      <w:tr w:rsidR="00DE31F3" w:rsidRPr="00E317ED" w14:paraId="3E95311F" w14:textId="77777777" w:rsidTr="00907458">
        <w:tc>
          <w:tcPr>
            <w:tcW w:w="1985" w:type="dxa"/>
          </w:tcPr>
          <w:p w14:paraId="3DED7AE1"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Pedagogové</w:t>
            </w:r>
          </w:p>
        </w:tc>
        <w:tc>
          <w:tcPr>
            <w:tcW w:w="1134" w:type="dxa"/>
          </w:tcPr>
          <w:p w14:paraId="5A8FDF01"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5</w:t>
            </w:r>
          </w:p>
        </w:tc>
        <w:tc>
          <w:tcPr>
            <w:tcW w:w="992" w:type="dxa"/>
          </w:tcPr>
          <w:p w14:paraId="5C6B1E53"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2</w:t>
            </w:r>
          </w:p>
        </w:tc>
        <w:tc>
          <w:tcPr>
            <w:tcW w:w="992" w:type="dxa"/>
          </w:tcPr>
          <w:p w14:paraId="147744C0" w14:textId="77777777" w:rsidR="00DE31F3" w:rsidRPr="00E317ED" w:rsidRDefault="00DE31F3" w:rsidP="00D93F6D">
            <w:pPr>
              <w:widowControl w:val="0"/>
              <w:autoSpaceDE w:val="0"/>
              <w:autoSpaceDN w:val="0"/>
              <w:adjustRightInd w:val="0"/>
              <w:snapToGrid w:val="0"/>
              <w:spacing w:after="120"/>
              <w:jc w:val="both"/>
              <w:rPr>
                <w:rFonts w:ascii="Calibri Light" w:hAnsi="Calibri Light" w:cs="Calibri Light"/>
              </w:rPr>
            </w:pPr>
            <w:r w:rsidRPr="00E317ED">
              <w:rPr>
                <w:rFonts w:ascii="Calibri Light" w:hAnsi="Calibri Light" w:cs="Calibri Light"/>
              </w:rPr>
              <w:t>5</w:t>
            </w:r>
          </w:p>
        </w:tc>
      </w:tr>
    </w:tbl>
    <w:p w14:paraId="7C8A5504" w14:textId="77777777" w:rsidR="00DE31F3" w:rsidRPr="00E317ED" w:rsidRDefault="00DE31F3" w:rsidP="00DE31F3">
      <w:pPr>
        <w:widowControl w:val="0"/>
        <w:autoSpaceDE w:val="0"/>
        <w:autoSpaceDN w:val="0"/>
        <w:adjustRightInd w:val="0"/>
        <w:snapToGrid w:val="0"/>
        <w:spacing w:after="120"/>
        <w:ind w:left="425"/>
        <w:jc w:val="both"/>
        <w:rPr>
          <w:rFonts w:ascii="Calibri Light" w:hAnsi="Calibri Light" w:cs="Calibri Light"/>
          <w:color w:val="000000"/>
        </w:rPr>
      </w:pPr>
    </w:p>
    <w:p w14:paraId="61EC63BA" w14:textId="77777777" w:rsidR="00DE31F3" w:rsidRPr="006C2AF3"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C2AF3">
        <w:rPr>
          <w:rFonts w:ascii="Calibri Light" w:hAnsi="Calibri Light" w:cs="Calibri Light"/>
          <w:color w:val="000000"/>
          <w:sz w:val="22"/>
          <w:szCs w:val="22"/>
        </w:rPr>
        <w:t>TPAT má jako součást studijních plánů v bakalářském i magisterském studiu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w:t>
      </w:r>
    </w:p>
    <w:p w14:paraId="44BAB85A" w14:textId="77777777" w:rsidR="00DE31F3" w:rsidRPr="006C2AF3" w:rsidRDefault="00DE31F3" w:rsidP="00DE31F3">
      <w:pPr>
        <w:shd w:val="clear" w:color="auto" w:fill="FFFFFF"/>
        <w:tabs>
          <w:tab w:val="left" w:pos="365"/>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Krátkodobá mezinárodní mobilita akademických pracovníků je nedílnou součástí vzdělávacího procesu – pedagogové se účastní výukových pobytů, vystupují na konferencích a seminářích, organizují mezinárodní workshopy, účastní se mezinárodních projektů. Absolventi doktorského studia mohou využít nabídku Fulbrightovy nadace, z TPAT se uskutečnila stáž doc. Nemeškala (2015-2016, Chapman University, Dodge College of Film and Media Arts, USA). </w:t>
      </w:r>
    </w:p>
    <w:p w14:paraId="4A3F301C" w14:textId="77777777" w:rsidR="00DE31F3" w:rsidRPr="006C2AF3" w:rsidRDefault="00DE31F3" w:rsidP="00DE31F3">
      <w:pPr>
        <w:shd w:val="clear" w:color="auto" w:fill="FFFFFF"/>
        <w:tabs>
          <w:tab w:val="left" w:pos="365"/>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 xml:space="preserve">Samostatnou kapitolou je účast na zahraničních festivalech; zde dochází k naplňování cílů internacionalizace a zároveň se jedná o výstupy tvůrčí umělecké činnosti registrované a následně certifikované v systému Registru uměleckých výstupů (RUV). </w:t>
      </w:r>
    </w:p>
    <w:p w14:paraId="75256CB9" w14:textId="77777777" w:rsidR="00DE31F3" w:rsidRPr="006C2AF3" w:rsidRDefault="00DE31F3" w:rsidP="00DE31F3">
      <w:pPr>
        <w:shd w:val="clear" w:color="auto" w:fill="FFFFFF"/>
        <w:tabs>
          <w:tab w:val="left" w:pos="360"/>
        </w:tabs>
        <w:spacing w:after="120"/>
        <w:ind w:left="426" w:hanging="426"/>
        <w:jc w:val="both"/>
        <w:rPr>
          <w:rFonts w:ascii="Calibri Light" w:hAnsi="Calibri Light" w:cs="Calibri Light"/>
          <w:spacing w:val="-3"/>
          <w:sz w:val="22"/>
          <w:szCs w:val="22"/>
        </w:rPr>
      </w:pPr>
      <w:r w:rsidRPr="006C2AF3">
        <w:rPr>
          <w:rFonts w:ascii="Calibri Light" w:hAnsi="Calibri Light" w:cs="Calibri Light"/>
          <w:spacing w:val="-3"/>
          <w:sz w:val="22"/>
          <w:szCs w:val="22"/>
        </w:rPr>
        <w:tab/>
      </w:r>
      <w:r w:rsidRPr="006C2AF3">
        <w:rPr>
          <w:rFonts w:ascii="Calibri Light" w:hAnsi="Calibri Light" w:cs="Calibri Light"/>
          <w:spacing w:val="-3"/>
          <w:sz w:val="22"/>
          <w:szCs w:val="22"/>
        </w:rPr>
        <w:tab/>
        <w:t>Ateliér Audiovizuální tvorba byl v posledních pěti letech programově reprezentován příkladně na:</w:t>
      </w:r>
    </w:p>
    <w:p w14:paraId="37C8EB25" w14:textId="77777777" w:rsidR="00DE31F3" w:rsidRDefault="00DE31F3" w:rsidP="00DE31F3">
      <w:pPr>
        <w:ind w:left="425"/>
        <w:rPr>
          <w:rFonts w:ascii="Calibri Light" w:hAnsi="Calibri Light" w:cs="Calibri Light"/>
          <w:spacing w:val="-3"/>
          <w:sz w:val="22"/>
          <w:szCs w:val="22"/>
        </w:rPr>
      </w:pPr>
      <w:r w:rsidRPr="006C2AF3">
        <w:rPr>
          <w:rFonts w:ascii="Calibri Light" w:hAnsi="Calibri Light" w:cs="Calibri Light"/>
          <w:spacing w:val="-3"/>
          <w:sz w:val="22"/>
          <w:szCs w:val="22"/>
        </w:rPr>
        <w:t>2014: ISFF Clermont-Ferrand 2014, Clermont-Ferrand, Francie, projekt "UTB Shorts 2014"</w:t>
      </w:r>
      <w:r w:rsidRPr="006C2AF3">
        <w:rPr>
          <w:rFonts w:ascii="Calibri Light" w:hAnsi="Calibri Light" w:cs="Calibri Light"/>
          <w:spacing w:val="-3"/>
          <w:sz w:val="22"/>
          <w:szCs w:val="22"/>
        </w:rPr>
        <w:br/>
        <w:t>2014: CILECT Congress 2014, USA, Orange County, projekt „Previsualization“</w:t>
      </w:r>
      <w:r w:rsidRPr="006C2AF3">
        <w:rPr>
          <w:rFonts w:ascii="Calibri Light" w:hAnsi="Calibri Light" w:cs="Calibri Light"/>
          <w:spacing w:val="-3"/>
          <w:sz w:val="22"/>
          <w:szCs w:val="22"/>
        </w:rPr>
        <w:br/>
        <w:t>2015: ISFF Clermont-Ferrand 2014, Clermont-Ferrand, Francie, projekt "UTB Shorts 2015"</w:t>
      </w:r>
      <w:r w:rsidRPr="006C2AF3">
        <w:rPr>
          <w:rFonts w:ascii="Calibri Light" w:hAnsi="Calibri Light" w:cs="Calibri Light"/>
          <w:spacing w:val="-3"/>
          <w:sz w:val="22"/>
          <w:szCs w:val="22"/>
        </w:rPr>
        <w:br/>
        <w:t>2016: CILECT Congress 2016, Brisbane, Austrálie, "Ethics/Aesthetics“</w:t>
      </w:r>
      <w:r w:rsidRPr="006C2AF3">
        <w:rPr>
          <w:rFonts w:ascii="Calibri Light" w:hAnsi="Calibri Light" w:cs="Calibri Light"/>
          <w:spacing w:val="-3"/>
          <w:sz w:val="22"/>
          <w:szCs w:val="22"/>
        </w:rPr>
        <w:br/>
        <w:t>2017: CILECT Congress 2017, Zurich, Švýcarsko</w:t>
      </w:r>
      <w:r w:rsidRPr="006C2AF3">
        <w:rPr>
          <w:rFonts w:ascii="Calibri Light" w:hAnsi="Calibri Light" w:cs="Calibri Light"/>
          <w:spacing w:val="-3"/>
          <w:sz w:val="22"/>
          <w:szCs w:val="22"/>
        </w:rPr>
        <w:br/>
        <w:t>2018: CILECT Congress 2018, Bombaj, Indie</w:t>
      </w:r>
    </w:p>
    <w:p w14:paraId="31F1C0AF" w14:textId="77777777" w:rsidR="00DE31F3" w:rsidRPr="006C2AF3" w:rsidRDefault="00DE31F3" w:rsidP="00DE31F3">
      <w:pPr>
        <w:ind w:left="425"/>
        <w:rPr>
          <w:rFonts w:ascii="Calibri Light" w:hAnsi="Calibri Light" w:cs="Calibri Light"/>
          <w:sz w:val="22"/>
          <w:szCs w:val="22"/>
        </w:rPr>
      </w:pPr>
    </w:p>
    <w:p w14:paraId="2279D60A" w14:textId="77777777" w:rsidR="00DE31F3" w:rsidRPr="006C2AF3" w:rsidRDefault="00DE31F3" w:rsidP="00DE31F3">
      <w:pPr>
        <w:spacing w:after="120"/>
        <w:ind w:left="426"/>
        <w:rPr>
          <w:rFonts w:ascii="Calibri Light" w:hAnsi="Calibri Light" w:cs="Calibri Light"/>
          <w:spacing w:val="-3"/>
          <w:sz w:val="22"/>
          <w:szCs w:val="22"/>
        </w:rPr>
      </w:pPr>
      <w:r w:rsidRPr="006C2AF3">
        <w:rPr>
          <w:rFonts w:ascii="Calibri Light" w:hAnsi="Calibri Light" w:cs="Calibri Light"/>
          <w:spacing w:val="-3"/>
          <w:sz w:val="22"/>
          <w:szCs w:val="22"/>
        </w:rPr>
        <w:t>Visegrad Film Forum</w:t>
      </w:r>
    </w:p>
    <w:p w14:paraId="3714F6A7" w14:textId="77777777" w:rsidR="00DE31F3" w:rsidRPr="006C2AF3" w:rsidRDefault="00DE31F3" w:rsidP="00DE31F3">
      <w:pPr>
        <w:widowControl w:val="0"/>
        <w:autoSpaceDE w:val="0"/>
        <w:autoSpaceDN w:val="0"/>
        <w:adjustRightInd w:val="0"/>
        <w:snapToGrid w:val="0"/>
        <w:spacing w:after="120"/>
        <w:ind w:left="426"/>
        <w:jc w:val="both"/>
        <w:rPr>
          <w:rFonts w:ascii="Calibri Light" w:hAnsi="Calibri Light" w:cs="Calibri Light"/>
          <w:color w:val="FF0000"/>
          <w:sz w:val="22"/>
          <w:szCs w:val="22"/>
        </w:rPr>
      </w:pPr>
      <w:r w:rsidRPr="006C2AF3">
        <w:rPr>
          <w:rFonts w:ascii="Calibri Light" w:hAnsi="Calibri Light" w:cs="Calibri Light"/>
          <w:color w:val="000000"/>
          <w:sz w:val="22"/>
          <w:szCs w:val="22"/>
        </w:rPr>
        <w:t>FMK se zapojuje do mezinárodních projektů, které podporují výjezdy a spolupráci studentů i pedagogů v mezinárodním měřítku. TPAT realizoval v letech 2015-2018 projekt mezinárodní spolupráce v rámci</w:t>
      </w:r>
      <w:r w:rsidRPr="006C2AF3">
        <w:rPr>
          <w:rFonts w:ascii="Calibri Light" w:hAnsi="Calibri Light" w:cs="Calibri Light"/>
          <w:sz w:val="22"/>
          <w:szCs w:val="22"/>
        </w:rPr>
        <w:t xml:space="preserve"> IP Erasmus+ „Euro-Anime“, FMK (spoluřešitel), Volda University College, Norway (hlavní řešitel).</w:t>
      </w:r>
      <w:r w:rsidRPr="006C2AF3">
        <w:rPr>
          <w:rFonts w:ascii="Calibri Light" w:hAnsi="Calibri Light" w:cs="Calibri Light"/>
          <w:color w:val="000000"/>
          <w:sz w:val="22"/>
          <w:szCs w:val="22"/>
        </w:rPr>
        <w:t xml:space="preserve"> Každoročně jsou vysílány do světa tzv. </w:t>
      </w:r>
      <w:r w:rsidRPr="006C2AF3">
        <w:rPr>
          <w:rFonts w:ascii="Calibri Light" w:hAnsi="Calibri Light" w:cs="Calibri Light"/>
          <w:sz w:val="22"/>
          <w:szCs w:val="22"/>
        </w:rPr>
        <w:t xml:space="preserve">UTB Shorts (soubory krátkých filmů studentů TPAT), které mimo jiné podporuje </w:t>
      </w:r>
      <w:r w:rsidRPr="006C2AF3">
        <w:rPr>
          <w:rFonts w:ascii="Calibri Light" w:hAnsi="Calibri Light" w:cs="Calibri Light"/>
          <w:color w:val="000000"/>
          <w:sz w:val="22"/>
          <w:szCs w:val="22"/>
        </w:rPr>
        <w:t xml:space="preserve">interní grantová agentura UTB ve Zlíně a FMK. TPAT spolupracuje na distribuci děl svých studentů také s platformou iShorts či využívá služeb a možností Zlínské filmové kanceláře a Českého filmového centra v oblasti lokální i zahraniční propagace.  </w:t>
      </w:r>
    </w:p>
    <w:p w14:paraId="3A474746" w14:textId="77777777" w:rsidR="00DE31F3" w:rsidRPr="006C2AF3" w:rsidRDefault="00DE31F3" w:rsidP="00DE31F3">
      <w:pPr>
        <w:spacing w:after="120"/>
        <w:ind w:left="426"/>
        <w:jc w:val="both"/>
        <w:rPr>
          <w:rFonts w:ascii="Calibri Light" w:hAnsi="Calibri Light" w:cs="Calibri Light"/>
          <w:color w:val="000000"/>
          <w:sz w:val="22"/>
          <w:szCs w:val="22"/>
        </w:rPr>
      </w:pPr>
      <w:r w:rsidRPr="006C2AF3">
        <w:rPr>
          <w:rFonts w:ascii="Calibri Light" w:hAnsi="Calibri Light" w:cs="Calibri Light"/>
          <w:color w:val="000000"/>
          <w:sz w:val="22"/>
          <w:szCs w:val="22"/>
        </w:rPr>
        <w:t>Mezinárodní charakter má celofakultní projekt Zlin Design Week</w:t>
      </w:r>
      <w:r w:rsidRPr="006C2AF3">
        <w:rPr>
          <w:rStyle w:val="Znakapoznpodarou"/>
          <w:rFonts w:ascii="Calibri Light" w:hAnsi="Calibri Light" w:cs="Calibri Light"/>
          <w:color w:val="000000"/>
          <w:sz w:val="22"/>
          <w:szCs w:val="22"/>
        </w:rPr>
        <w:footnoteReference w:id="35"/>
      </w:r>
      <w:r w:rsidRPr="006C2AF3">
        <w:rPr>
          <w:rFonts w:ascii="Calibri Light" w:hAnsi="Calibri Light" w:cs="Calibri Light"/>
          <w:color w:val="000000"/>
          <w:sz w:val="22"/>
          <w:szCs w:val="22"/>
        </w:rPr>
        <w:t xml:space="preserve">,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w:t>
      </w:r>
      <w:r w:rsidRPr="006C2AF3">
        <w:rPr>
          <w:rFonts w:ascii="Calibri Light" w:hAnsi="Calibri Light" w:cs="Calibri Light"/>
          <w:color w:val="000000"/>
          <w:sz w:val="22"/>
          <w:szCs w:val="22"/>
        </w:rPr>
        <w:lastRenderedPageBreak/>
        <w:t>zahraničí (nejen studentů).</w:t>
      </w:r>
      <w:r w:rsidRPr="006C2AF3">
        <w:rPr>
          <w:rStyle w:val="Znakapoznpodarou"/>
          <w:rFonts w:ascii="Calibri Light" w:hAnsi="Calibri Light" w:cs="Calibri Light"/>
          <w:color w:val="000000"/>
          <w:sz w:val="22"/>
          <w:szCs w:val="22"/>
        </w:rPr>
        <w:footnoteReference w:id="36"/>
      </w:r>
      <w:r w:rsidRPr="006C2AF3">
        <w:rPr>
          <w:rFonts w:ascii="Calibri Light" w:hAnsi="Calibri Light" w:cs="Calibri Light"/>
          <w:color w:val="000000"/>
          <w:sz w:val="22"/>
          <w:szCs w:val="22"/>
        </w:rPr>
        <w:t xml:space="preserve"> Studenti TPAT zajišťují veškeré audiovizuální výstupy (reklamy, propagační snímky, přenosy, reportáže). </w:t>
      </w:r>
    </w:p>
    <w:p w14:paraId="5B8623C4" w14:textId="77777777" w:rsidR="00DE31F3" w:rsidRPr="006C2AF3" w:rsidRDefault="00DE31F3" w:rsidP="00DE31F3">
      <w:pPr>
        <w:spacing w:after="120"/>
        <w:ind w:left="426"/>
        <w:jc w:val="both"/>
        <w:rPr>
          <w:rFonts w:ascii="Calibri Light" w:hAnsi="Calibri Light" w:cs="Calibri Light"/>
          <w:color w:val="000000"/>
          <w:sz w:val="22"/>
          <w:szCs w:val="22"/>
        </w:rPr>
      </w:pPr>
      <w:r w:rsidRPr="006C2AF3">
        <w:rPr>
          <w:rFonts w:ascii="Calibri Light" w:hAnsi="Calibri Light" w:cs="Calibri Light"/>
          <w:sz w:val="22"/>
          <w:szCs w:val="22"/>
        </w:rPr>
        <w:t xml:space="preserve">V rámci Strategického projektu UTB ve Zlíně bylo v r. 2017-2019 do vzdělávacích vícedenních kurzů pro pedagogy přizváno 15 zahraničních lektorů. </w:t>
      </w:r>
      <w:r w:rsidRPr="006C2AF3">
        <w:rPr>
          <w:rFonts w:ascii="Calibri Light" w:hAnsi="Calibri Light" w:cs="Calibri Light"/>
          <w:color w:val="000000"/>
          <w:sz w:val="22"/>
          <w:szCs w:val="22"/>
        </w:rPr>
        <w:t>Ateliér Audiovizuální tvorba dlouhodobě udržuje pracovní kontakty s Liou Ghilardi, přední odbornicí na kreativní průmysly ve Velké Británii. V roce 2019 se konal kurz francouzského scenáristy Erica Castaneta, slovenského režiséra Petera Hledíka a připravuje se návštěva špičkové odbornice v oblasti scenáristiky L. Aronson.</w:t>
      </w:r>
    </w:p>
    <w:p w14:paraId="44170027" w14:textId="77777777" w:rsidR="00DE31F3" w:rsidRPr="006C2AF3" w:rsidRDefault="00DE31F3" w:rsidP="00DE31F3">
      <w:pPr>
        <w:spacing w:after="120"/>
        <w:ind w:left="426"/>
        <w:jc w:val="both"/>
        <w:rPr>
          <w:rFonts w:ascii="Calibri Light" w:hAnsi="Calibri Light" w:cs="Calibri Light"/>
          <w:sz w:val="22"/>
          <w:szCs w:val="22"/>
        </w:rPr>
      </w:pPr>
      <w:r w:rsidRPr="006C2AF3">
        <w:rPr>
          <w:rFonts w:ascii="Calibri Light" w:hAnsi="Calibri Light" w:cs="Calibri Light"/>
          <w:sz w:val="22"/>
          <w:szCs w:val="22"/>
        </w:rPr>
        <w:t>FMK je aktivním členem mezinárodních organizací uměleckých vysokých škol ELIA a Cilect a každoročně vysílá své ambasadory na společná setkání. Členství napomáhá rozvoji tvůrčí činnosti a šíření dobrého jména FMK. V rámci soutěže CILECT byly několikrát práce studentů TPAT nominovány na úzce výběrovou prezentaci uvádějící nejlepší výstupy uměleckých škol. FMK se zároveň snaží zapojovat do různorodých aktivit mezinárodní asociace evropských filmových a televizních škol GEECT, jejíž je součástí. Ateliér Audiovizuální tvorba bude nadále využívat potenciálu zahraničních kontaktů při vzájemné mezinárodní spolupráci v oblasti pedagogické, i při přípravě odborných vědeckých grantů. Rovněž se bude zaměřovat na kvalitu pedagogické činnosti ve studijních předmětech. Významnou aktivitou je každoroční účast na Visegrad Filmfóru.</w:t>
      </w:r>
    </w:p>
    <w:p w14:paraId="416DABDD" w14:textId="77777777" w:rsidR="00DE31F3" w:rsidRPr="00E317ED" w:rsidRDefault="00DE31F3" w:rsidP="00DE31F3">
      <w:pPr>
        <w:jc w:val="both"/>
        <w:rPr>
          <w:rFonts w:ascii="Calibri Light" w:hAnsi="Calibri Light" w:cs="Calibri Light"/>
        </w:rPr>
      </w:pPr>
    </w:p>
    <w:p w14:paraId="27671301" w14:textId="77777777" w:rsidR="00DE31F3" w:rsidRPr="00E317ED" w:rsidRDefault="00DE31F3" w:rsidP="00DE31F3">
      <w:pPr>
        <w:pStyle w:val="Nadpis2"/>
        <w:jc w:val="both"/>
        <w:rPr>
          <w:rFonts w:cs="Calibri Light"/>
        </w:rPr>
      </w:pPr>
      <w:r w:rsidRPr="00E317ED">
        <w:rPr>
          <w:rFonts w:cs="Calibri Light"/>
        </w:rPr>
        <w:t xml:space="preserve">Profil absolventa a obsah studia </w:t>
      </w:r>
    </w:p>
    <w:p w14:paraId="3850DF69" w14:textId="77777777" w:rsidR="00DE31F3" w:rsidRPr="00E317ED" w:rsidRDefault="00DE31F3" w:rsidP="00DE31F3">
      <w:pPr>
        <w:pStyle w:val="Nadpis3"/>
        <w:rPr>
          <w:rFonts w:cs="Calibri Light"/>
        </w:rPr>
      </w:pPr>
      <w:r w:rsidRPr="00E317ED">
        <w:rPr>
          <w:rFonts w:cs="Calibri Light"/>
        </w:rPr>
        <w:t xml:space="preserve">Soulad získaných odborných znalostí, dovedností a způsobilostí s typem a profilem studijního programu </w:t>
      </w:r>
    </w:p>
    <w:p w14:paraId="11979504"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2.4</w:t>
      </w:r>
    </w:p>
    <w:p w14:paraId="7F3C7412" w14:textId="7A542B6C" w:rsidR="00DE31F3" w:rsidRPr="006C2AF3" w:rsidDel="000B25D4" w:rsidRDefault="00DE31F3">
      <w:pPr>
        <w:shd w:val="clear" w:color="auto" w:fill="FFFFFF"/>
        <w:tabs>
          <w:tab w:val="left" w:pos="426"/>
        </w:tabs>
        <w:spacing w:after="120"/>
        <w:ind w:right="6"/>
        <w:jc w:val="both"/>
        <w:rPr>
          <w:del w:id="738" w:author="Ponížilová Hana" w:date="2020-02-13T17:18:00Z"/>
          <w:rFonts w:ascii="Calibri Light" w:hAnsi="Calibri Light" w:cs="Calibri Light"/>
          <w:b/>
          <w:i/>
          <w:spacing w:val="-2"/>
          <w:sz w:val="22"/>
          <w:szCs w:val="22"/>
        </w:rPr>
      </w:pPr>
      <w:r w:rsidRPr="006C2AF3">
        <w:rPr>
          <w:rFonts w:ascii="Calibri Light" w:hAnsi="Calibri Light" w:cs="Calibri Light"/>
          <w:b/>
          <w:i/>
          <w:spacing w:val="-2"/>
          <w:sz w:val="22"/>
          <w:szCs w:val="22"/>
        </w:rPr>
        <w:tab/>
      </w:r>
      <w:del w:id="739" w:author="Ponížilová Hana" w:date="2020-02-13T17:18:00Z">
        <w:r w:rsidRPr="006C2AF3" w:rsidDel="000B25D4">
          <w:rPr>
            <w:rFonts w:ascii="Calibri Light" w:hAnsi="Calibri Light" w:cs="Calibri Light"/>
            <w:b/>
            <w:i/>
            <w:spacing w:val="-2"/>
            <w:sz w:val="22"/>
            <w:szCs w:val="22"/>
          </w:rPr>
          <w:delText>Bakalářský studijní program</w:delText>
        </w:r>
      </w:del>
    </w:p>
    <w:p w14:paraId="568F7DC6" w14:textId="6FE7C3C4" w:rsidR="00DE31F3" w:rsidRPr="006C2AF3" w:rsidRDefault="00DE31F3" w:rsidP="000B25D4">
      <w:pPr>
        <w:shd w:val="clear" w:color="auto" w:fill="FFFFFF"/>
        <w:tabs>
          <w:tab w:val="left" w:pos="426"/>
        </w:tabs>
        <w:spacing w:after="120"/>
        <w:ind w:right="6"/>
        <w:jc w:val="both"/>
        <w:rPr>
          <w:rFonts w:ascii="Calibri Light" w:hAnsi="Calibri Light" w:cs="Calibri Light"/>
          <w:spacing w:val="-2"/>
          <w:sz w:val="22"/>
          <w:szCs w:val="22"/>
        </w:rPr>
      </w:pPr>
      <w:del w:id="740" w:author="Ponížilová Hana" w:date="2020-02-13T17:18:00Z">
        <w:r w:rsidRPr="006C2AF3" w:rsidDel="000B25D4">
          <w:rPr>
            <w:rFonts w:ascii="Calibri Light" w:hAnsi="Calibri Light" w:cs="Calibri Light"/>
            <w:spacing w:val="-2"/>
            <w:sz w:val="22"/>
            <w:szCs w:val="22"/>
          </w:rPr>
          <w:delText>Současný absolvent BSP TPAT oborů Audiovizuální tvorba a Produkce je připravován v rámci specializací pro asistentské profese produkční, scenárista, režisér, kameraman, střihač, zvukař, a tvůrce vizuálních efektů. Předpokládá se u něj schopnost komplexní činnosti, jejímž základem je vizuální i auditivní představivost, znalost filmové řeči, kvalitní zvládnutí řemesla. Je vybaven znalostmi postupů a metod v oblasti umělecké tvorby, ovládá znalosti vycházející z historického kontextu i současných trendů poznání, je schopen kritického porozumění v uměleckém oboru ve své specializaci a originálního využívání a rozvíjení tvůrčího potenciálu. Ovládá technologie s oborem svázané. Disponuje znalostmi a praktickými dovednostmi v oblasti metod a prostředků tvůrčí práce ve filmu, televizi a reklamě, v propojenosti a návaznosti na další filmové profese, a to jako umělec ve svobodném povolání či jako zaměstnanec instituce. Po absolutoriu se uplatní v asistentských pozicích filmových štábů, produkčních a postprodukčních společnostech, televizních stanicích či reklamních agenturách.</w:delText>
        </w:r>
      </w:del>
      <w:r w:rsidRPr="006C2AF3">
        <w:rPr>
          <w:rFonts w:ascii="Calibri Light" w:hAnsi="Calibri Light" w:cs="Calibri Light"/>
          <w:spacing w:val="-2"/>
          <w:sz w:val="22"/>
          <w:szCs w:val="22"/>
        </w:rPr>
        <w:t xml:space="preserve"> </w:t>
      </w:r>
    </w:p>
    <w:p w14:paraId="59D901E0" w14:textId="77777777" w:rsidR="00DE31F3" w:rsidRPr="006C2AF3" w:rsidRDefault="00DE31F3" w:rsidP="00DE31F3">
      <w:pPr>
        <w:shd w:val="clear" w:color="auto" w:fill="FFFFFF"/>
        <w:tabs>
          <w:tab w:val="left" w:pos="360"/>
        </w:tabs>
        <w:spacing w:after="120"/>
        <w:ind w:left="425"/>
        <w:jc w:val="both"/>
        <w:rPr>
          <w:rFonts w:ascii="Calibri Light" w:hAnsi="Calibri Light" w:cs="Calibri Light"/>
          <w:b/>
          <w:i/>
          <w:spacing w:val="-2"/>
          <w:sz w:val="22"/>
          <w:szCs w:val="22"/>
        </w:rPr>
      </w:pPr>
      <w:r w:rsidRPr="006C2AF3">
        <w:rPr>
          <w:rFonts w:ascii="Calibri Light" w:hAnsi="Calibri Light" w:cs="Calibri Light"/>
          <w:b/>
          <w:i/>
          <w:spacing w:val="-2"/>
          <w:sz w:val="22"/>
          <w:szCs w:val="22"/>
        </w:rPr>
        <w:t>Magisterský studijní program</w:t>
      </w:r>
    </w:p>
    <w:p w14:paraId="7529CC42" w14:textId="77777777" w:rsidR="00DE31F3" w:rsidRPr="006C2AF3" w:rsidRDefault="00DE31F3" w:rsidP="00DE31F3">
      <w:pPr>
        <w:numPr>
          <w:ilvl w:val="12"/>
          <w:numId w:val="0"/>
        </w:numPr>
        <w:spacing w:after="120"/>
        <w:ind w:left="426"/>
        <w:jc w:val="both"/>
        <w:rPr>
          <w:rFonts w:ascii="Calibri Light" w:hAnsi="Calibri Light" w:cs="Calibri Light"/>
          <w:spacing w:val="-2"/>
          <w:sz w:val="22"/>
          <w:szCs w:val="22"/>
        </w:rPr>
      </w:pPr>
      <w:r w:rsidRPr="006C2AF3">
        <w:rPr>
          <w:rFonts w:ascii="Calibri Light" w:hAnsi="Calibri Light" w:cs="Calibri Light"/>
          <w:spacing w:val="-2"/>
          <w:sz w:val="22"/>
          <w:szCs w:val="22"/>
        </w:rPr>
        <w:t xml:space="preserve">Současný absolvent MSP TPAT, oborů Audiovizuální tvorba a Produkce je připravován v rámci specializací pro profese produkční, scenárista, režisér, kameraman, střihač, zvukař, a tvůrce vizuálních efektů. </w:t>
      </w:r>
    </w:p>
    <w:p w14:paraId="6356B127" w14:textId="7493B9C2" w:rsidR="00DE31F3" w:rsidRPr="006C2AF3" w:rsidRDefault="00DE31F3" w:rsidP="003A41C2">
      <w:pPr>
        <w:shd w:val="clear" w:color="auto" w:fill="FFFFFF"/>
        <w:tabs>
          <w:tab w:val="left" w:pos="360"/>
        </w:tabs>
        <w:ind w:left="426" w:right="5"/>
        <w:jc w:val="both"/>
        <w:rPr>
          <w:rFonts w:ascii="Calibri Light" w:hAnsi="Calibri Light" w:cs="Calibri Light"/>
          <w:spacing w:val="-2"/>
          <w:sz w:val="22"/>
          <w:szCs w:val="22"/>
        </w:rPr>
      </w:pPr>
      <w:r w:rsidRPr="006C2AF3">
        <w:rPr>
          <w:rFonts w:ascii="Calibri Light" w:hAnsi="Calibri Light" w:cs="Calibri Light"/>
          <w:spacing w:val="-2"/>
          <w:sz w:val="22"/>
          <w:szCs w:val="22"/>
        </w:rPr>
        <w:t xml:space="preserve">Absolvent studijního programu TPAT má teoretické znalosti z historie i současných trendů v oboru, zná podrobně stěžejní díla a tvůrce. Poznatky získal při teoretických přednáškách, workshopech a aktivní účasti na festivalech, plenérech. V průběhu studia prošel desítkami různorodých cvičení s narůstající zátěží. Byl nucen naučit se vyhodnotit výchozí možnosti, aplikovat teoretické i praktické znalosti různorodých postupů v daných oborech a specializacích. Prostřednictvím předmětů, které jsou celofakultního charakteru, a především praktického předmětu Komunikační agentura, získal pochopení tvůrčího i teoretického přesahu do dalších oborů. Při spolupráci s firemním sektorem i při řešení dílčích uměleckých výstupů aplikoval teoretické znalosti z autorského práva do praxe. Absolvent magisterského stupně je schopen díky množství cvičení a předcházející praxi využívat odborné znalosti, technologie, kreativní postupy a metody při vlastní tvorbě, dokáže analyticky i kriticky reflektovat uměleckou tvorbu, neboť na něj byl v tomto směru kladen nárok při semestrálních prezentacích a kvalifikačních pracích. Vedení ke schopnosti prezentace i sebeprezentace umožňuje reflektovat tvůrčí výkon. Díky různorodému typu praktických zadání je připraven na individuální tvůrčí činnost, stejně jako na práci týmovou. Ve vazbě na vlastní tvůrčí činnost zvládá i základní administrativní úkony. Disponuje znalostmi a praktickými dovednostmi v oblasti metod a prostředků tvůrčí práce ve filmu, televizi a reklamě i v návaznosti na další filmové profese, a to jako umělec ve svobodném povolání či jako zaměstnanec instituce. Po absolutoriu se uplatní ve vedoucích pozicích filmových štábů, produkčních a postprodukčních společnostech, televizních stanicích či reklamních agenturách. </w:t>
      </w:r>
    </w:p>
    <w:p w14:paraId="0FD707A1" w14:textId="77777777" w:rsidR="00DE31F3" w:rsidRPr="00E317ED" w:rsidRDefault="00DE31F3" w:rsidP="00DE31F3">
      <w:pPr>
        <w:pStyle w:val="Nadpis3"/>
        <w:rPr>
          <w:rFonts w:cs="Calibri Light"/>
        </w:rPr>
      </w:pPr>
      <w:r w:rsidRPr="00E317ED">
        <w:rPr>
          <w:rFonts w:cs="Calibri Light"/>
        </w:rPr>
        <w:lastRenderedPageBreak/>
        <w:t xml:space="preserve">Jazykové kompetence </w:t>
      </w:r>
    </w:p>
    <w:p w14:paraId="474C5287"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2.5</w:t>
      </w:r>
    </w:p>
    <w:p w14:paraId="5606D0DF" w14:textId="7AF936DD" w:rsidR="00DE31F3" w:rsidRPr="004D67F2" w:rsidRDefault="00DE31F3" w:rsidP="00DE31F3">
      <w:pPr>
        <w:tabs>
          <w:tab w:val="left" w:pos="2835"/>
        </w:tabs>
        <w:spacing w:after="120"/>
        <w:ind w:left="426"/>
        <w:jc w:val="both"/>
        <w:rPr>
          <w:rFonts w:ascii="Calibri Light" w:hAnsi="Calibri Light" w:cs="Calibri Light"/>
          <w:color w:val="000000"/>
          <w:sz w:val="22"/>
          <w:szCs w:val="22"/>
        </w:rPr>
      </w:pPr>
      <w:del w:id="741" w:author="Ponížilová Hana" w:date="2020-02-13T17:18:00Z">
        <w:r w:rsidRPr="004D67F2" w:rsidDel="00BC02AC">
          <w:rPr>
            <w:rFonts w:ascii="Calibri Light" w:hAnsi="Calibri Light" w:cs="Calibri Light"/>
            <w:color w:val="000000"/>
            <w:sz w:val="22"/>
            <w:szCs w:val="22"/>
          </w:rPr>
          <w:delText xml:space="preserve">V bakalářském studiu je výuka angličtiny zaměřena nejen na zvyšování úrovní jazyka, ale také nabízí možnost přípravy na zkoušky Cambridge C1. </w:delText>
        </w:r>
      </w:del>
      <w:r w:rsidRPr="004D67F2">
        <w:rPr>
          <w:rFonts w:ascii="Calibri Light" w:hAnsi="Calibri Light" w:cs="Calibri Light"/>
          <w:color w:val="000000"/>
          <w:sz w:val="22"/>
          <w:szCs w:val="22"/>
        </w:rPr>
        <w:t xml:space="preserve">V navazujícím magisterském studiu </w:t>
      </w:r>
      <w:del w:id="742" w:author="Ponížilová Hana" w:date="2020-02-13T17:18:00Z">
        <w:r w:rsidRPr="004D67F2" w:rsidDel="00BC02AC">
          <w:rPr>
            <w:rFonts w:ascii="Calibri Light" w:hAnsi="Calibri Light" w:cs="Calibri Light"/>
            <w:color w:val="000000"/>
            <w:sz w:val="22"/>
            <w:szCs w:val="22"/>
          </w:rPr>
          <w:delText xml:space="preserve">pak </w:delText>
        </w:r>
      </w:del>
      <w:r w:rsidRPr="004D67F2">
        <w:rPr>
          <w:rFonts w:ascii="Calibri Light" w:hAnsi="Calibri Light" w:cs="Calibri Light"/>
          <w:color w:val="000000"/>
          <w:sz w:val="22"/>
          <w:szCs w:val="22"/>
        </w:rPr>
        <w:t>studenti musí povinně splnit angličtinu minimálně na úrovni B2. Jazykové kompetence studentů v magisterském stupni studia navazují na základy z bakalářského stupně studia a jsou dále rozvíjeny ve předmětech: Odborná angličtina vedena rodilým mluvčím je tematicky zaměřena na oblast filmu.</w:t>
      </w:r>
      <w:r w:rsidRPr="004D67F2">
        <w:rPr>
          <w:rFonts w:ascii="Calibri Light" w:hAnsi="Calibri Light" w:cs="Calibri Light"/>
          <w:sz w:val="22"/>
          <w:szCs w:val="22"/>
        </w:rPr>
        <w:t xml:space="preserve"> S</w:t>
      </w:r>
      <w:r w:rsidRPr="004D67F2">
        <w:rPr>
          <w:rFonts w:ascii="Calibri Light" w:hAnsi="Calibri Light" w:cs="Calibri Light"/>
          <w:color w:val="000000"/>
          <w:sz w:val="22"/>
          <w:szCs w:val="22"/>
        </w:rPr>
        <w:t>tudenti mají rovněž možnost vypracovat svou diplomovou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5E87CDF5" w14:textId="77777777" w:rsidR="00DE31F3" w:rsidRPr="004D67F2"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Pro samostudium je pro studenty dostupná literatura zaměřená na problematiku filmu, umění i managementu v oblasti umění a kreativních průmyslů v anglickém jazyce, která je součástí knihovních fondů univerzitní knihovny a příručních knihoven na FMK. Literatura je neustále aktualizována a doplňována.</w:t>
      </w:r>
    </w:p>
    <w:p w14:paraId="1AF50CC5" w14:textId="77777777" w:rsidR="00DE31F3" w:rsidRPr="00E317ED" w:rsidRDefault="00DE31F3" w:rsidP="00DE31F3">
      <w:pPr>
        <w:tabs>
          <w:tab w:val="left" w:pos="2621"/>
        </w:tabs>
        <w:spacing w:before="120" w:after="120"/>
        <w:rPr>
          <w:rFonts w:ascii="Calibri Light" w:hAnsi="Calibri Light" w:cs="Calibri Light"/>
        </w:rPr>
      </w:pPr>
      <w:r w:rsidRPr="00E317ED">
        <w:rPr>
          <w:rFonts w:ascii="Calibri Light" w:hAnsi="Calibri Light" w:cs="Calibri Light"/>
        </w:rPr>
        <w:tab/>
      </w:r>
    </w:p>
    <w:p w14:paraId="45F79019" w14:textId="77777777" w:rsidR="00DE31F3" w:rsidRPr="00E317ED" w:rsidRDefault="00DE31F3" w:rsidP="00DE31F3">
      <w:pPr>
        <w:pStyle w:val="Nadpis3"/>
        <w:rPr>
          <w:rFonts w:cs="Calibri Light"/>
        </w:rPr>
      </w:pPr>
      <w:r w:rsidRPr="00E317ED">
        <w:rPr>
          <w:rFonts w:cs="Calibri Light"/>
        </w:rPr>
        <w:t xml:space="preserve">Pravidla a podmínky utváření studijních plánů </w:t>
      </w:r>
    </w:p>
    <w:p w14:paraId="455FE134" w14:textId="77777777" w:rsidR="00DE31F3" w:rsidRPr="00E317ED" w:rsidRDefault="00DE31F3" w:rsidP="00DE31F3">
      <w:pPr>
        <w:tabs>
          <w:tab w:val="left" w:pos="2835"/>
        </w:tabs>
        <w:spacing w:before="120" w:after="120"/>
        <w:rPr>
          <w:rFonts w:ascii="Calibri Light" w:hAnsi="Calibri Light" w:cs="Calibri Light"/>
          <w:color w:val="000000"/>
        </w:rPr>
      </w:pPr>
      <w:r w:rsidRPr="00E317ED">
        <w:rPr>
          <w:rFonts w:ascii="Calibri Light" w:hAnsi="Calibri Light" w:cs="Calibri Light"/>
        </w:rPr>
        <w:tab/>
      </w:r>
      <w:r w:rsidRPr="00E317ED">
        <w:rPr>
          <w:rFonts w:ascii="Calibri Light" w:hAnsi="Calibri Light" w:cs="Calibri Light"/>
        </w:rPr>
        <w:tab/>
        <w:t>Standard 2.6</w:t>
      </w:r>
    </w:p>
    <w:p w14:paraId="0A4F64BB" w14:textId="77777777" w:rsidR="00DE31F3" w:rsidRPr="004D67F2" w:rsidRDefault="00DE31F3" w:rsidP="00DE31F3">
      <w:pPr>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UTB ve Zlíně má nastavena funkční pravidla a podmínky pro vytváření studijních plánů ve vnitřním předpisu „</w:t>
      </w:r>
      <w:hyperlink r:id="rId60" w:history="1">
        <w:r w:rsidRPr="004D67F2">
          <w:rPr>
            <w:rFonts w:ascii="Calibri Light" w:hAnsi="Calibri Light" w:cs="Calibri Light"/>
            <w:color w:val="000000"/>
            <w:sz w:val="22"/>
            <w:szCs w:val="22"/>
          </w:rPr>
          <w:t>Řád pro tvorbu, schvalování, uskutečňování a změny studijních programů UTB ve Zlíně</w:t>
        </w:r>
      </w:hyperlink>
      <w:r w:rsidRPr="004D67F2">
        <w:rPr>
          <w:rFonts w:ascii="Calibri Light" w:hAnsi="Calibri Light" w:cs="Calibri Light"/>
          <w:color w:val="000000"/>
          <w:sz w:val="22"/>
          <w:szCs w:val="22"/>
        </w:rPr>
        <w:t>“</w:t>
      </w:r>
      <w:r w:rsidRPr="004D67F2">
        <w:rPr>
          <w:rStyle w:val="Znakapoznpodarou"/>
          <w:rFonts w:ascii="Calibri Light" w:hAnsi="Calibri Light" w:cs="Calibri Light"/>
          <w:color w:val="000000"/>
          <w:sz w:val="22"/>
          <w:szCs w:val="22"/>
        </w:rPr>
        <w:footnoteReference w:id="37"/>
      </w:r>
      <w:r w:rsidRPr="004D67F2">
        <w:rPr>
          <w:rFonts w:ascii="Calibri Light" w:hAnsi="Calibri Light" w:cs="Calibri Light"/>
          <w:color w:val="000000"/>
          <w:sz w:val="22"/>
          <w:szCs w:val="22"/>
        </w:rPr>
        <w:t>.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w:t>
      </w:r>
      <w:r w:rsidRPr="00E317ED">
        <w:rPr>
          <w:rFonts w:ascii="Calibri Light" w:hAnsi="Calibri Light" w:cs="Calibri Light"/>
          <w:color w:val="000000"/>
        </w:rPr>
        <w:t xml:space="preserve"> na fakultách UTB ve Zlíně nebo přímo UTB ve </w:t>
      </w:r>
      <w:r w:rsidRPr="004D67F2">
        <w:rPr>
          <w:rFonts w:ascii="Calibri Light" w:hAnsi="Calibri Light" w:cs="Calibri Light"/>
          <w:color w:val="000000"/>
          <w:sz w:val="22"/>
          <w:szCs w:val="22"/>
        </w:rPr>
        <w:t xml:space="preserve">Zlíně, povinnosti garantů studijních programů a garantů studijních předmětů a principy zajišťování kvality studijních programů. </w:t>
      </w:r>
    </w:p>
    <w:p w14:paraId="22D80F6F" w14:textId="77777777" w:rsidR="00DE31F3" w:rsidRPr="004D67F2"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Současný studijní plán platný do prosince 2020 je sestaven tak, aby umožnil studentovi získat dovednosti v hlavním předmětu Ateliér/Specializace, Audiovizuální praktika, Výrobní praktika, kde si během studia tříbí své praktické i teoretické poznatky a zkušenosti na audiovizuálních cvičeních. Obecné teoretické znalosti z oblasti TPAT získá ve stěžejních předmětech studijního programu, které jsou potřebné pro výkon povolání. Dále studenti získají znalosti, které rozšíří a doplní jejich odborný profil. Prezenční forma studia obsahuje předměty povinné, povinně volitelně a volitelné. Z povinně volitelných předmětů si student zpravidla volí dva v každém semestru. </w:t>
      </w:r>
    </w:p>
    <w:p w14:paraId="741B6C62" w14:textId="77777777" w:rsidR="00BC02AC" w:rsidRPr="00B92AD6" w:rsidRDefault="00BC02AC" w:rsidP="00BC02AC">
      <w:pPr>
        <w:widowControl w:val="0"/>
        <w:autoSpaceDE w:val="0"/>
        <w:autoSpaceDN w:val="0"/>
        <w:adjustRightInd w:val="0"/>
        <w:snapToGrid w:val="0"/>
        <w:spacing w:after="120"/>
        <w:ind w:left="425"/>
        <w:jc w:val="both"/>
        <w:rPr>
          <w:ins w:id="743" w:author="Ponížilová Hana" w:date="2020-02-13T17:19:00Z"/>
          <w:rFonts w:ascii="Calibri Light" w:hAnsi="Calibri Light" w:cs="Calibri Light"/>
          <w:color w:val="000000"/>
          <w:sz w:val="22"/>
          <w:szCs w:val="22"/>
        </w:rPr>
      </w:pPr>
      <w:ins w:id="744" w:author="Ponížilová Hana" w:date="2020-02-13T17:19:00Z">
        <w:r w:rsidRPr="00116E25">
          <w:rPr>
            <w:rFonts w:ascii="Calibri Light" w:hAnsi="Calibri Light" w:cs="Calibri Light"/>
            <w:color w:val="000000"/>
            <w:sz w:val="22"/>
            <w:szCs w:val="22"/>
          </w:rPr>
          <w:t xml:space="preserve">Garantem předmětu Seminář k </w:t>
        </w:r>
        <w:r>
          <w:rPr>
            <w:rFonts w:ascii="Calibri Light" w:hAnsi="Calibri Light" w:cs="Calibri Light"/>
            <w:color w:val="000000"/>
            <w:sz w:val="22"/>
            <w:szCs w:val="22"/>
          </w:rPr>
          <w:t>diplomové</w:t>
        </w:r>
        <w:r w:rsidRPr="00116E25">
          <w:rPr>
            <w:rFonts w:ascii="Calibri Light" w:hAnsi="Calibri Light" w:cs="Calibri Light"/>
            <w:color w:val="000000"/>
            <w:sz w:val="22"/>
            <w:szCs w:val="22"/>
          </w:rPr>
          <w:t xml:space="preserve"> práci je garant studijního programu</w:t>
        </w:r>
        <w:r>
          <w:rPr>
            <w:rFonts w:ascii="Calibri Light" w:hAnsi="Calibri Light" w:cs="Calibri Light"/>
            <w:color w:val="000000"/>
            <w:sz w:val="22"/>
            <w:szCs w:val="22"/>
          </w:rPr>
          <w:t xml:space="preserve">. Na semináři </w:t>
        </w:r>
        <w:proofErr w:type="gramStart"/>
        <w:r>
          <w:rPr>
            <w:rFonts w:ascii="Calibri Light" w:hAnsi="Calibri Light" w:cs="Calibri Light"/>
            <w:color w:val="000000"/>
            <w:sz w:val="22"/>
            <w:szCs w:val="22"/>
          </w:rPr>
          <w:t>se  podílí</w:t>
        </w:r>
        <w:proofErr w:type="gramEnd"/>
        <w:r>
          <w:rPr>
            <w:rFonts w:ascii="Calibri Light" w:hAnsi="Calibri Light" w:cs="Calibri Light"/>
            <w:color w:val="000000"/>
            <w:sz w:val="22"/>
            <w:szCs w:val="22"/>
          </w:rPr>
          <w:t xml:space="preserve"> další</w:t>
        </w:r>
        <w:r w:rsidRPr="00116E25">
          <w:rPr>
            <w:rFonts w:ascii="Calibri Light" w:hAnsi="Calibri Light" w:cs="Calibri Light"/>
            <w:color w:val="000000"/>
            <w:sz w:val="22"/>
            <w:szCs w:val="22"/>
          </w:rPr>
          <w:t xml:space="preserve"> </w:t>
        </w:r>
        <w:r>
          <w:rPr>
            <w:rFonts w:ascii="Calibri Light" w:hAnsi="Calibri Light" w:cs="Calibri Light"/>
            <w:color w:val="000000"/>
            <w:sz w:val="22"/>
            <w:szCs w:val="22"/>
          </w:rPr>
          <w:t xml:space="preserve">pedagogové, kteří vedou teoretickou část diplomové práce. </w:t>
        </w:r>
        <w:r w:rsidRPr="00116E25">
          <w:rPr>
            <w:rFonts w:ascii="Calibri Light" w:hAnsi="Calibri Light" w:cs="Calibri Light"/>
            <w:color w:val="000000"/>
            <w:sz w:val="22"/>
            <w:szCs w:val="22"/>
          </w:rPr>
          <w:t xml:space="preserve">Garantem předmětu </w:t>
        </w:r>
        <w:r>
          <w:rPr>
            <w:rFonts w:ascii="Calibri Light" w:hAnsi="Calibri Light" w:cs="Calibri Light"/>
            <w:color w:val="000000"/>
            <w:sz w:val="22"/>
            <w:szCs w:val="22"/>
          </w:rPr>
          <w:t>Diplomový</w:t>
        </w:r>
        <w:r w:rsidRPr="00116E25">
          <w:rPr>
            <w:rFonts w:ascii="Calibri Light" w:hAnsi="Calibri Light" w:cs="Calibri Light"/>
            <w:color w:val="000000"/>
            <w:sz w:val="22"/>
            <w:szCs w:val="22"/>
          </w:rPr>
          <w:t xml:space="preserve"> projekt je vždy garant specializace.</w:t>
        </w:r>
        <w:r>
          <w:rPr>
            <w:rFonts w:ascii="Calibri Light" w:hAnsi="Calibri Light" w:cs="Calibri Light"/>
            <w:color w:val="000000"/>
            <w:sz w:val="22"/>
            <w:szCs w:val="22"/>
          </w:rPr>
          <w:t xml:space="preserve"> Na semináři se podílí další pedagogové, kteří vedou praktickou část diplomové práce.</w:t>
        </w:r>
      </w:ins>
    </w:p>
    <w:p w14:paraId="55D4E353" w14:textId="77777777" w:rsidR="00DE31F3" w:rsidRPr="00E317ED" w:rsidRDefault="00DE31F3" w:rsidP="00DE31F3">
      <w:pPr>
        <w:widowControl w:val="0"/>
        <w:autoSpaceDE w:val="0"/>
        <w:autoSpaceDN w:val="0"/>
        <w:adjustRightInd w:val="0"/>
        <w:snapToGrid w:val="0"/>
        <w:spacing w:after="120"/>
        <w:ind w:left="425"/>
        <w:jc w:val="both"/>
        <w:rPr>
          <w:rFonts w:ascii="Calibri Light" w:hAnsi="Calibri Light" w:cs="Calibri Light"/>
          <w:color w:val="000000"/>
        </w:rPr>
      </w:pPr>
    </w:p>
    <w:p w14:paraId="2C42DB99" w14:textId="77777777" w:rsidR="00BC02AC" w:rsidRDefault="00BC02AC">
      <w:pPr>
        <w:rPr>
          <w:ins w:id="745" w:author="Ponížilová Hana" w:date="2020-02-13T17:19:00Z"/>
          <w:rFonts w:ascii="Calibri Light" w:hAnsi="Calibri Light" w:cs="Calibri Light"/>
          <w:sz w:val="24"/>
          <w:szCs w:val="24"/>
          <w:lang w:eastAsia="en-US"/>
        </w:rPr>
      </w:pPr>
      <w:ins w:id="746" w:author="Ponížilová Hana" w:date="2020-02-13T17:19:00Z">
        <w:r>
          <w:rPr>
            <w:rFonts w:cs="Calibri Light"/>
          </w:rPr>
          <w:br w:type="page"/>
        </w:r>
      </w:ins>
    </w:p>
    <w:p w14:paraId="6321C45C" w14:textId="0136BED0" w:rsidR="00DE31F3" w:rsidRPr="00E317ED" w:rsidRDefault="00DE31F3" w:rsidP="00DE31F3">
      <w:pPr>
        <w:pStyle w:val="Nadpis3"/>
        <w:rPr>
          <w:rFonts w:cs="Calibri Light"/>
        </w:rPr>
      </w:pPr>
      <w:r w:rsidRPr="00E317ED">
        <w:rPr>
          <w:rFonts w:cs="Calibri Light"/>
        </w:rPr>
        <w:lastRenderedPageBreak/>
        <w:t xml:space="preserve">Vymezení uplatnění absolventů </w:t>
      </w:r>
    </w:p>
    <w:p w14:paraId="2176FC21" w14:textId="77777777" w:rsidR="00DE31F3" w:rsidRPr="00E317ED" w:rsidRDefault="00DE31F3" w:rsidP="00DE31F3">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 2.7</w:t>
      </w:r>
    </w:p>
    <w:p w14:paraId="6CB33762" w14:textId="065D68CD" w:rsidR="00DE31F3" w:rsidRPr="004D67F2" w:rsidDel="00BC02AC" w:rsidRDefault="00DE31F3" w:rsidP="00DE31F3">
      <w:pPr>
        <w:spacing w:after="120"/>
        <w:ind w:left="425" w:right="57"/>
        <w:jc w:val="both"/>
        <w:rPr>
          <w:del w:id="747" w:author="Ponížilová Hana" w:date="2020-02-13T17:19:00Z"/>
          <w:rFonts w:ascii="Calibri Light" w:hAnsi="Calibri Light" w:cs="Calibri Light"/>
          <w:sz w:val="22"/>
          <w:szCs w:val="22"/>
        </w:rPr>
      </w:pPr>
      <w:del w:id="748" w:author="Ponížilová Hana" w:date="2020-02-13T17:19:00Z">
        <w:r w:rsidRPr="004D67F2" w:rsidDel="00BC02AC">
          <w:rPr>
            <w:rFonts w:ascii="Calibri Light" w:hAnsi="Calibri Light" w:cs="Calibri Light"/>
            <w:sz w:val="22"/>
            <w:szCs w:val="22"/>
          </w:rPr>
          <w:delText xml:space="preserve">Charakteristika profesí, pro něž je student připravován v bakalářském studijním programu: </w:delText>
        </w:r>
      </w:del>
    </w:p>
    <w:p w14:paraId="326089B0" w14:textId="41D32466" w:rsidR="00DE31F3" w:rsidRPr="004D67F2" w:rsidDel="00BC02AC" w:rsidRDefault="00DE31F3" w:rsidP="00DE31F3">
      <w:pPr>
        <w:spacing w:after="120"/>
        <w:ind w:left="425" w:right="57"/>
        <w:jc w:val="both"/>
        <w:rPr>
          <w:del w:id="749" w:author="Ponížilová Hana" w:date="2020-02-13T17:19:00Z"/>
          <w:rFonts w:ascii="Calibri Light" w:hAnsi="Calibri Light" w:cs="Calibri Light"/>
          <w:sz w:val="22"/>
          <w:szCs w:val="22"/>
        </w:rPr>
      </w:pPr>
      <w:del w:id="750" w:author="Ponížilová Hana" w:date="2020-02-13T17:19:00Z">
        <w:r w:rsidRPr="004D67F2" w:rsidDel="00BC02AC">
          <w:rPr>
            <w:rFonts w:ascii="Calibri Light" w:hAnsi="Calibri Light" w:cs="Calibri Light"/>
            <w:sz w:val="22"/>
            <w:szCs w:val="22"/>
          </w:rPr>
          <w:delText xml:space="preserve">Jedná se o filmařské profese v oblasti režie, scenáristiky, kamery, střihu, zvuku, vizuálních efektů, produkce, které mají poměrně velkou škálu specializačně zaměřených podskupin. Absolventi BSP budou kvalitně prokazovat svou erudici v oblasti audiovizuální tvorby na asistentských pozicích, u schopných absolventů lze očekávat uplatnění i na vedoucích pozicích. Rámcové uplatnění: Absolvent BSP je vybaven znalostmi, dovednostmi i kompetencemi, které mu umožní nalézt uplatnění v reklamní agentuře, filmovém štábu, televizním štábu, produkční či postprodukční společnosti apod. </w:delText>
        </w:r>
      </w:del>
    </w:p>
    <w:p w14:paraId="3C8EEBBF" w14:textId="5C283492" w:rsidR="00DE31F3" w:rsidRPr="004D67F2" w:rsidDel="00BC02AC" w:rsidRDefault="00DE31F3" w:rsidP="00DE31F3">
      <w:pPr>
        <w:spacing w:after="120"/>
        <w:ind w:left="426" w:right="57"/>
        <w:jc w:val="both"/>
        <w:rPr>
          <w:del w:id="751" w:author="Ponížilová Hana" w:date="2020-02-13T17:19:00Z"/>
          <w:rFonts w:ascii="Calibri Light" w:hAnsi="Calibri Light" w:cs="Calibri Light"/>
          <w:sz w:val="22"/>
          <w:szCs w:val="22"/>
        </w:rPr>
      </w:pPr>
      <w:del w:id="752" w:author="Ponížilová Hana" w:date="2020-02-13T17:19:00Z">
        <w:r w:rsidRPr="004D67F2" w:rsidDel="00BC02AC">
          <w:rPr>
            <w:rFonts w:ascii="Calibri Light" w:hAnsi="Calibri Light" w:cs="Calibri Light"/>
            <w:sz w:val="22"/>
            <w:szCs w:val="22"/>
          </w:rPr>
          <w:delText xml:space="preserve">Typické pracovní pozice jsou zpočátku na úrovni odborných asistentů, posléze samostatných tvůrců: </w:delText>
        </w:r>
      </w:del>
    </w:p>
    <w:p w14:paraId="51F6CAD0" w14:textId="0D75A4E0" w:rsidR="00DE31F3" w:rsidRPr="004D67F2" w:rsidDel="00BC02AC" w:rsidRDefault="00DE31F3" w:rsidP="009305FD">
      <w:pPr>
        <w:pStyle w:val="Odstavecseseznamem"/>
        <w:widowControl w:val="0"/>
        <w:numPr>
          <w:ilvl w:val="0"/>
          <w:numId w:val="42"/>
        </w:numPr>
        <w:autoSpaceDE w:val="0"/>
        <w:autoSpaceDN w:val="0"/>
        <w:adjustRightInd w:val="0"/>
        <w:spacing w:after="60"/>
        <w:ind w:right="36"/>
        <w:jc w:val="both"/>
        <w:rPr>
          <w:del w:id="753" w:author="Ponížilová Hana" w:date="2020-02-13T17:19:00Z"/>
          <w:rFonts w:ascii="Calibri Light" w:hAnsi="Calibri Light" w:cs="Calibri Light"/>
          <w:sz w:val="22"/>
          <w:szCs w:val="22"/>
        </w:rPr>
      </w:pPr>
      <w:del w:id="754" w:author="Ponížilová Hana" w:date="2020-02-13T17:19:00Z">
        <w:r w:rsidRPr="004D67F2" w:rsidDel="00BC02AC">
          <w:rPr>
            <w:rFonts w:ascii="Calibri Light" w:hAnsi="Calibri Light" w:cs="Calibri Light"/>
            <w:sz w:val="22"/>
            <w:szCs w:val="22"/>
          </w:rPr>
          <w:delText>scenárista – tvůrčí pracovník schopný psát krátkometrážní i dlouhometrážní scénáře,</w:delText>
        </w:r>
      </w:del>
    </w:p>
    <w:p w14:paraId="03CF71E5" w14:textId="225A7FCA" w:rsidR="00DE31F3" w:rsidRPr="004D67F2" w:rsidDel="00BC02AC" w:rsidRDefault="00DE31F3" w:rsidP="009305FD">
      <w:pPr>
        <w:pStyle w:val="Odstavecseseznamem"/>
        <w:widowControl w:val="0"/>
        <w:numPr>
          <w:ilvl w:val="0"/>
          <w:numId w:val="42"/>
        </w:numPr>
        <w:autoSpaceDE w:val="0"/>
        <w:autoSpaceDN w:val="0"/>
        <w:adjustRightInd w:val="0"/>
        <w:spacing w:after="60"/>
        <w:ind w:right="36"/>
        <w:jc w:val="both"/>
        <w:rPr>
          <w:del w:id="755" w:author="Ponížilová Hana" w:date="2020-02-13T17:19:00Z"/>
          <w:rFonts w:ascii="Calibri Light" w:hAnsi="Calibri Light" w:cs="Calibri Light"/>
          <w:sz w:val="22"/>
          <w:szCs w:val="22"/>
        </w:rPr>
      </w:pPr>
      <w:del w:id="756" w:author="Ponížilová Hana" w:date="2020-02-13T17:19:00Z">
        <w:r w:rsidRPr="004D67F2" w:rsidDel="00BC02AC">
          <w:rPr>
            <w:rFonts w:ascii="Calibri Light" w:hAnsi="Calibri Light" w:cs="Calibri Light"/>
            <w:sz w:val="22"/>
            <w:szCs w:val="22"/>
          </w:rPr>
          <w:delText>asistent režie, pomocný režisér, režisér (především krátkometrážních útvarů),</w:delText>
        </w:r>
      </w:del>
    </w:p>
    <w:p w14:paraId="485119FC" w14:textId="04E52E4B" w:rsidR="00DE31F3" w:rsidRPr="004D67F2" w:rsidDel="00BC02AC" w:rsidRDefault="00DE31F3" w:rsidP="009305FD">
      <w:pPr>
        <w:pStyle w:val="Odstavecseseznamem"/>
        <w:widowControl w:val="0"/>
        <w:numPr>
          <w:ilvl w:val="0"/>
          <w:numId w:val="42"/>
        </w:numPr>
        <w:autoSpaceDE w:val="0"/>
        <w:autoSpaceDN w:val="0"/>
        <w:adjustRightInd w:val="0"/>
        <w:spacing w:after="60"/>
        <w:ind w:right="36"/>
        <w:jc w:val="both"/>
        <w:rPr>
          <w:del w:id="757" w:author="Ponížilová Hana" w:date="2020-02-13T17:19:00Z"/>
          <w:rFonts w:ascii="Calibri Light" w:hAnsi="Calibri Light" w:cs="Calibri Light"/>
          <w:sz w:val="22"/>
          <w:szCs w:val="22"/>
        </w:rPr>
      </w:pPr>
      <w:del w:id="758" w:author="Ponížilová Hana" w:date="2020-02-13T17:19:00Z">
        <w:r w:rsidRPr="004D67F2" w:rsidDel="00BC02AC">
          <w:rPr>
            <w:rFonts w:ascii="Calibri Light" w:hAnsi="Calibri Light" w:cs="Calibri Light"/>
            <w:sz w:val="22"/>
            <w:szCs w:val="22"/>
          </w:rPr>
          <w:delText>asistent kamery, ostřič, DIT, druhý kameraman, kameraman (především krátkometrážních útvarů),</w:delText>
        </w:r>
      </w:del>
    </w:p>
    <w:p w14:paraId="6A5EB06F" w14:textId="35A48615" w:rsidR="00DE31F3" w:rsidRPr="004D67F2" w:rsidDel="00BC02AC" w:rsidRDefault="00DE31F3" w:rsidP="009305FD">
      <w:pPr>
        <w:pStyle w:val="Odstavecseseznamem"/>
        <w:widowControl w:val="0"/>
        <w:numPr>
          <w:ilvl w:val="0"/>
          <w:numId w:val="42"/>
        </w:numPr>
        <w:autoSpaceDE w:val="0"/>
        <w:autoSpaceDN w:val="0"/>
        <w:adjustRightInd w:val="0"/>
        <w:spacing w:after="60"/>
        <w:ind w:right="36"/>
        <w:jc w:val="both"/>
        <w:rPr>
          <w:del w:id="759" w:author="Ponížilová Hana" w:date="2020-02-13T17:19:00Z"/>
          <w:rFonts w:ascii="Calibri Light" w:hAnsi="Calibri Light" w:cs="Calibri Light"/>
          <w:bCs/>
          <w:sz w:val="22"/>
          <w:szCs w:val="22"/>
        </w:rPr>
      </w:pPr>
      <w:del w:id="760" w:author="Ponížilová Hana" w:date="2020-02-13T17:19:00Z">
        <w:r w:rsidRPr="004D67F2" w:rsidDel="00BC02AC">
          <w:rPr>
            <w:rFonts w:ascii="Calibri Light" w:hAnsi="Calibri Light" w:cs="Calibri Light"/>
            <w:sz w:val="22"/>
            <w:szCs w:val="22"/>
          </w:rPr>
          <w:delText>asistent střihu, supervizor skriptu, data manažer, s</w:delText>
        </w:r>
        <w:r w:rsidRPr="004D67F2" w:rsidDel="00BC02AC">
          <w:rPr>
            <w:rFonts w:ascii="Calibri Light" w:hAnsi="Calibri Light" w:cs="Calibri Light"/>
            <w:bCs/>
            <w:sz w:val="22"/>
            <w:szCs w:val="22"/>
          </w:rPr>
          <w:delText>třihač</w:delText>
        </w:r>
        <w:r w:rsidRPr="004D67F2" w:rsidDel="00BC02AC">
          <w:rPr>
            <w:rFonts w:ascii="Calibri Light" w:hAnsi="Calibri Light" w:cs="Calibri Light"/>
            <w:sz w:val="22"/>
            <w:szCs w:val="22"/>
          </w:rPr>
          <w:delText xml:space="preserve"> (především krátkometrážních útvarů),</w:delText>
        </w:r>
      </w:del>
    </w:p>
    <w:p w14:paraId="4DA39500" w14:textId="3F648589" w:rsidR="00DE31F3" w:rsidRPr="004D67F2" w:rsidDel="00BC02AC" w:rsidRDefault="00DE31F3" w:rsidP="009305FD">
      <w:pPr>
        <w:pStyle w:val="Odstavecseseznamem"/>
        <w:widowControl w:val="0"/>
        <w:numPr>
          <w:ilvl w:val="0"/>
          <w:numId w:val="42"/>
        </w:numPr>
        <w:autoSpaceDE w:val="0"/>
        <w:autoSpaceDN w:val="0"/>
        <w:adjustRightInd w:val="0"/>
        <w:spacing w:after="60"/>
        <w:ind w:right="36"/>
        <w:jc w:val="both"/>
        <w:rPr>
          <w:del w:id="761" w:author="Ponížilová Hana" w:date="2020-02-13T17:19:00Z"/>
          <w:rFonts w:ascii="Calibri Light" w:hAnsi="Calibri Light" w:cs="Calibri Light"/>
          <w:sz w:val="22"/>
          <w:szCs w:val="22"/>
        </w:rPr>
      </w:pPr>
      <w:del w:id="762" w:author="Ponížilová Hana" w:date="2020-02-13T17:19:00Z">
        <w:r w:rsidRPr="004D67F2" w:rsidDel="00BC02AC">
          <w:rPr>
            <w:rFonts w:ascii="Calibri Light" w:hAnsi="Calibri Light" w:cs="Calibri Light"/>
            <w:bCs/>
            <w:sz w:val="22"/>
            <w:szCs w:val="22"/>
          </w:rPr>
          <w:delText xml:space="preserve">asistent zvuku, zvukař </w:delText>
        </w:r>
        <w:r w:rsidRPr="004D67F2" w:rsidDel="00BC02AC">
          <w:rPr>
            <w:rFonts w:ascii="Calibri Light" w:hAnsi="Calibri Light" w:cs="Calibri Light"/>
            <w:sz w:val="22"/>
            <w:szCs w:val="22"/>
          </w:rPr>
          <w:delText>(především krátkometrážních útvarů),,</w:delText>
        </w:r>
      </w:del>
    </w:p>
    <w:p w14:paraId="1797F273" w14:textId="23320C0D" w:rsidR="00DE31F3" w:rsidRPr="004D67F2" w:rsidDel="00BC02AC" w:rsidRDefault="00DE31F3" w:rsidP="009305FD">
      <w:pPr>
        <w:pStyle w:val="Odstavecseseznamem"/>
        <w:widowControl w:val="0"/>
        <w:numPr>
          <w:ilvl w:val="0"/>
          <w:numId w:val="42"/>
        </w:numPr>
        <w:shd w:val="clear" w:color="auto" w:fill="FFFFFF"/>
        <w:tabs>
          <w:tab w:val="left" w:pos="360"/>
        </w:tabs>
        <w:autoSpaceDE w:val="0"/>
        <w:autoSpaceDN w:val="0"/>
        <w:adjustRightInd w:val="0"/>
        <w:spacing w:after="60"/>
        <w:ind w:right="6"/>
        <w:jc w:val="both"/>
        <w:rPr>
          <w:del w:id="763" w:author="Ponížilová Hana" w:date="2020-02-13T17:19:00Z"/>
          <w:rFonts w:ascii="Calibri Light" w:hAnsi="Calibri Light" w:cs="Calibri Light"/>
          <w:spacing w:val="-2"/>
          <w:sz w:val="22"/>
          <w:szCs w:val="22"/>
        </w:rPr>
      </w:pPr>
      <w:del w:id="764" w:author="Ponížilová Hana" w:date="2020-02-13T17:19:00Z">
        <w:r w:rsidRPr="004D67F2" w:rsidDel="00BC02AC">
          <w:rPr>
            <w:rFonts w:ascii="Calibri Light" w:hAnsi="Calibri Light" w:cs="Calibri Light"/>
            <w:sz w:val="22"/>
            <w:szCs w:val="22"/>
          </w:rPr>
          <w:delText xml:space="preserve">kompozitor, asistent postprodukce, tvůrce vizuálních efektů, </w:delText>
        </w:r>
      </w:del>
    </w:p>
    <w:p w14:paraId="3B3CEA43" w14:textId="27CD1233" w:rsidR="00DE31F3" w:rsidRPr="004D67F2" w:rsidDel="00BC02AC" w:rsidRDefault="00DE31F3" w:rsidP="009305FD">
      <w:pPr>
        <w:pStyle w:val="Odstavecseseznamem"/>
        <w:widowControl w:val="0"/>
        <w:numPr>
          <w:ilvl w:val="0"/>
          <w:numId w:val="42"/>
        </w:numPr>
        <w:shd w:val="clear" w:color="auto" w:fill="FFFFFF"/>
        <w:tabs>
          <w:tab w:val="left" w:pos="360"/>
        </w:tabs>
        <w:autoSpaceDE w:val="0"/>
        <w:autoSpaceDN w:val="0"/>
        <w:adjustRightInd w:val="0"/>
        <w:spacing w:after="60"/>
        <w:ind w:right="6"/>
        <w:jc w:val="both"/>
        <w:rPr>
          <w:del w:id="765" w:author="Ponížilová Hana" w:date="2020-02-13T17:19:00Z"/>
          <w:rFonts w:ascii="Calibri Light" w:hAnsi="Calibri Light" w:cs="Calibri Light"/>
          <w:spacing w:val="-2"/>
          <w:sz w:val="22"/>
          <w:szCs w:val="22"/>
        </w:rPr>
      </w:pPr>
      <w:del w:id="766" w:author="Ponížilová Hana" w:date="2020-02-13T17:19:00Z">
        <w:r w:rsidRPr="004D67F2" w:rsidDel="00BC02AC">
          <w:rPr>
            <w:rFonts w:ascii="Calibri Light" w:hAnsi="Calibri Light" w:cs="Calibri Light"/>
            <w:sz w:val="22"/>
            <w:szCs w:val="22"/>
          </w:rPr>
          <w:delText>asistent produkce, produkční schopný zajistit vývoj, produkci a postprodukci AV díla, podílet se na organizaci filmových přehlídek a festivalů.</w:delText>
        </w:r>
      </w:del>
    </w:p>
    <w:p w14:paraId="2AF3E6EE" w14:textId="77777777" w:rsidR="00DE31F3" w:rsidRPr="004D67F2" w:rsidRDefault="00DE31F3" w:rsidP="00DE31F3">
      <w:pPr>
        <w:shd w:val="clear" w:color="auto" w:fill="FFFFFF"/>
        <w:tabs>
          <w:tab w:val="left" w:pos="360"/>
        </w:tabs>
        <w:spacing w:line="276" w:lineRule="auto"/>
        <w:ind w:right="6"/>
        <w:jc w:val="both"/>
        <w:rPr>
          <w:rFonts w:ascii="Calibri Light" w:hAnsi="Calibri Light" w:cs="Calibri Light"/>
          <w:spacing w:val="-2"/>
          <w:sz w:val="22"/>
          <w:szCs w:val="22"/>
        </w:rPr>
      </w:pPr>
    </w:p>
    <w:p w14:paraId="69EF0316" w14:textId="77777777" w:rsidR="00DE31F3" w:rsidRPr="004D67F2" w:rsidRDefault="00DE31F3" w:rsidP="00DE31F3">
      <w:pPr>
        <w:spacing w:after="120"/>
        <w:ind w:left="426" w:right="57"/>
        <w:jc w:val="both"/>
        <w:rPr>
          <w:rFonts w:ascii="Calibri Light" w:hAnsi="Calibri Light" w:cs="Calibri Light"/>
          <w:sz w:val="22"/>
          <w:szCs w:val="22"/>
        </w:rPr>
      </w:pPr>
      <w:r w:rsidRPr="004D67F2">
        <w:rPr>
          <w:rFonts w:ascii="Calibri Light" w:hAnsi="Calibri Light" w:cs="Calibri Light"/>
          <w:sz w:val="22"/>
          <w:szCs w:val="22"/>
        </w:rPr>
        <w:t xml:space="preserve">Absolvent MSP je vybaven znalostmi, dovednostmi i kompetencemi, které mu umožňují nalézt uplatnění ve filmových štábech, televizních štábech, reklamních agenturách, či může působit jako osvč., a to v tuzemsku i v zahraničí. </w:t>
      </w:r>
    </w:p>
    <w:p w14:paraId="11565FE7" w14:textId="77777777" w:rsidR="00DE31F3" w:rsidRPr="004D67F2" w:rsidRDefault="00DE31F3" w:rsidP="00DE31F3">
      <w:pPr>
        <w:spacing w:after="120"/>
        <w:ind w:right="34" w:firstLine="426"/>
        <w:jc w:val="both"/>
        <w:rPr>
          <w:rFonts w:ascii="Calibri Light" w:hAnsi="Calibri Light" w:cs="Calibri Light"/>
          <w:sz w:val="22"/>
          <w:szCs w:val="22"/>
        </w:rPr>
      </w:pPr>
      <w:r w:rsidRPr="004D67F2">
        <w:rPr>
          <w:rFonts w:ascii="Calibri Light" w:hAnsi="Calibri Light" w:cs="Calibri Light"/>
          <w:sz w:val="22"/>
          <w:szCs w:val="22"/>
        </w:rPr>
        <w:t xml:space="preserve">Typické pracovní pozice jsou: </w:t>
      </w:r>
    </w:p>
    <w:p w14:paraId="39A9CC87" w14:textId="64D694C9"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426" w:right="36" w:firstLine="425"/>
        <w:jc w:val="both"/>
        <w:rPr>
          <w:rFonts w:ascii="Calibri Light" w:hAnsi="Calibri Light" w:cs="Calibri Light"/>
          <w:sz w:val="22"/>
          <w:szCs w:val="22"/>
        </w:rPr>
      </w:pPr>
      <w:proofErr w:type="gramStart"/>
      <w:r w:rsidRPr="004D67F2">
        <w:rPr>
          <w:rFonts w:ascii="Calibri Light" w:hAnsi="Calibri Light" w:cs="Calibri Light"/>
          <w:sz w:val="22"/>
          <w:szCs w:val="22"/>
        </w:rPr>
        <w:t xml:space="preserve">scenárista </w:t>
      </w:r>
      <w:r w:rsidR="008759B0">
        <w:rPr>
          <w:rFonts w:ascii="Calibri Light" w:hAnsi="Calibri Light" w:cs="Calibri Light"/>
          <w:sz w:val="22"/>
          <w:szCs w:val="22"/>
        </w:rPr>
        <w:t>-</w:t>
      </w:r>
      <w:r w:rsidRPr="004D67F2">
        <w:rPr>
          <w:rFonts w:ascii="Calibri Light" w:hAnsi="Calibri Light" w:cs="Calibri Light"/>
          <w:sz w:val="22"/>
          <w:szCs w:val="22"/>
        </w:rPr>
        <w:t xml:space="preserve"> tvůrčí</w:t>
      </w:r>
      <w:proofErr w:type="gramEnd"/>
      <w:r w:rsidRPr="004D67F2">
        <w:rPr>
          <w:rFonts w:ascii="Calibri Light" w:hAnsi="Calibri Light" w:cs="Calibri Light"/>
          <w:sz w:val="22"/>
          <w:szCs w:val="22"/>
        </w:rPr>
        <w:t xml:space="preserve"> pracovník schopný psát krátkometrážní i dlouhometrážní scénáře,</w:t>
      </w:r>
    </w:p>
    <w:p w14:paraId="421825F1" w14:textId="77777777"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426" w:right="36" w:firstLine="425"/>
        <w:jc w:val="both"/>
        <w:rPr>
          <w:rFonts w:ascii="Calibri Light" w:hAnsi="Calibri Light" w:cs="Calibri Light"/>
          <w:sz w:val="22"/>
          <w:szCs w:val="22"/>
        </w:rPr>
      </w:pPr>
      <w:proofErr w:type="gramStart"/>
      <w:r w:rsidRPr="004D67F2">
        <w:rPr>
          <w:rFonts w:ascii="Calibri Light" w:hAnsi="Calibri Light" w:cs="Calibri Light"/>
          <w:sz w:val="22"/>
          <w:szCs w:val="22"/>
        </w:rPr>
        <w:t>režisér - tvůrčí</w:t>
      </w:r>
      <w:proofErr w:type="gramEnd"/>
      <w:r w:rsidRPr="004D67F2">
        <w:rPr>
          <w:rFonts w:ascii="Calibri Light" w:hAnsi="Calibri Light" w:cs="Calibri Light"/>
          <w:sz w:val="22"/>
          <w:szCs w:val="22"/>
        </w:rPr>
        <w:t xml:space="preserve"> pracovník schopný vést realizaci audiovizuálních děl,</w:t>
      </w:r>
    </w:p>
    <w:p w14:paraId="337472A8" w14:textId="77777777"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426" w:right="36" w:firstLine="425"/>
        <w:jc w:val="both"/>
        <w:rPr>
          <w:rFonts w:ascii="Calibri Light" w:hAnsi="Calibri Light" w:cs="Calibri Light"/>
          <w:sz w:val="22"/>
          <w:szCs w:val="22"/>
        </w:rPr>
      </w:pPr>
      <w:proofErr w:type="gramStart"/>
      <w:r w:rsidRPr="004D67F2">
        <w:rPr>
          <w:rFonts w:ascii="Calibri Light" w:hAnsi="Calibri Light" w:cs="Calibri Light"/>
          <w:sz w:val="22"/>
          <w:szCs w:val="22"/>
        </w:rPr>
        <w:t>kameraman - tvůrčí</w:t>
      </w:r>
      <w:proofErr w:type="gramEnd"/>
      <w:r w:rsidRPr="004D67F2">
        <w:rPr>
          <w:rFonts w:ascii="Calibri Light" w:hAnsi="Calibri Light" w:cs="Calibri Light"/>
          <w:sz w:val="22"/>
          <w:szCs w:val="22"/>
        </w:rPr>
        <w:t xml:space="preserve"> pracovník schopný zajistit kvalitní digitální obrazový výstup,</w:t>
      </w:r>
    </w:p>
    <w:p w14:paraId="155F6449" w14:textId="77777777"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426" w:right="36" w:firstLine="425"/>
        <w:jc w:val="both"/>
        <w:rPr>
          <w:rFonts w:ascii="Calibri Light" w:hAnsi="Calibri Light" w:cs="Calibri Light"/>
          <w:bCs/>
          <w:sz w:val="22"/>
          <w:szCs w:val="22"/>
        </w:rPr>
      </w:pPr>
      <w:proofErr w:type="gramStart"/>
      <w:r w:rsidRPr="004D67F2">
        <w:rPr>
          <w:rFonts w:ascii="Calibri Light" w:hAnsi="Calibri Light" w:cs="Calibri Light"/>
          <w:bCs/>
          <w:sz w:val="22"/>
          <w:szCs w:val="22"/>
        </w:rPr>
        <w:t>střihač-</w:t>
      </w:r>
      <w:r w:rsidRPr="004D67F2">
        <w:rPr>
          <w:rFonts w:ascii="Calibri Light" w:hAnsi="Calibri Light" w:cs="Calibri Light"/>
          <w:sz w:val="22"/>
          <w:szCs w:val="22"/>
        </w:rPr>
        <w:t xml:space="preserve"> tvůrčí</w:t>
      </w:r>
      <w:proofErr w:type="gramEnd"/>
      <w:r w:rsidRPr="004D67F2">
        <w:rPr>
          <w:rFonts w:ascii="Calibri Light" w:hAnsi="Calibri Light" w:cs="Calibri Light"/>
          <w:sz w:val="22"/>
          <w:szCs w:val="22"/>
        </w:rPr>
        <w:t xml:space="preserve"> pracovník schopný zajistit kvalitní střihovou a dramaturgickou složku,</w:t>
      </w:r>
    </w:p>
    <w:p w14:paraId="0797026A" w14:textId="77777777"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426" w:right="36" w:firstLine="425"/>
        <w:jc w:val="both"/>
        <w:rPr>
          <w:rFonts w:ascii="Calibri Light" w:hAnsi="Calibri Light" w:cs="Calibri Light"/>
          <w:sz w:val="22"/>
          <w:szCs w:val="22"/>
        </w:rPr>
      </w:pPr>
      <w:r w:rsidRPr="004D67F2">
        <w:rPr>
          <w:rFonts w:ascii="Calibri Light" w:hAnsi="Calibri Light" w:cs="Calibri Light"/>
          <w:bCs/>
          <w:sz w:val="22"/>
          <w:szCs w:val="22"/>
        </w:rPr>
        <w:t xml:space="preserve">mistr </w:t>
      </w:r>
      <w:proofErr w:type="gramStart"/>
      <w:r w:rsidRPr="004D67F2">
        <w:rPr>
          <w:rFonts w:ascii="Calibri Light" w:hAnsi="Calibri Light" w:cs="Calibri Light"/>
          <w:bCs/>
          <w:sz w:val="22"/>
          <w:szCs w:val="22"/>
        </w:rPr>
        <w:t>zvuku -</w:t>
      </w:r>
      <w:r w:rsidRPr="004D67F2">
        <w:rPr>
          <w:rFonts w:ascii="Calibri Light" w:hAnsi="Calibri Light" w:cs="Calibri Light"/>
          <w:sz w:val="22"/>
          <w:szCs w:val="22"/>
        </w:rPr>
        <w:t xml:space="preserve"> tvůrčí</w:t>
      </w:r>
      <w:proofErr w:type="gramEnd"/>
      <w:r w:rsidRPr="004D67F2">
        <w:rPr>
          <w:rFonts w:ascii="Calibri Light" w:hAnsi="Calibri Light" w:cs="Calibri Light"/>
          <w:sz w:val="22"/>
          <w:szCs w:val="22"/>
        </w:rPr>
        <w:t xml:space="preserve"> pracovník schopný zajistit kvalitní audio výstup,</w:t>
      </w:r>
    </w:p>
    <w:p w14:paraId="47445155" w14:textId="6279E600" w:rsidR="00DE31F3" w:rsidRPr="004D67F2" w:rsidRDefault="00DE31F3" w:rsidP="009305FD">
      <w:pPr>
        <w:pStyle w:val="Odstavecseseznamem"/>
        <w:widowControl w:val="0"/>
        <w:numPr>
          <w:ilvl w:val="0"/>
          <w:numId w:val="43"/>
        </w:numPr>
        <w:tabs>
          <w:tab w:val="left" w:pos="1134"/>
        </w:tabs>
        <w:autoSpaceDE w:val="0"/>
        <w:autoSpaceDN w:val="0"/>
        <w:adjustRightInd w:val="0"/>
        <w:spacing w:after="60"/>
        <w:ind w:left="1134" w:right="36" w:hanging="283"/>
        <w:jc w:val="both"/>
        <w:rPr>
          <w:rFonts w:ascii="Calibri Light" w:hAnsi="Calibri Light" w:cs="Calibri Light"/>
          <w:sz w:val="22"/>
          <w:szCs w:val="22"/>
        </w:rPr>
      </w:pPr>
      <w:r w:rsidRPr="004D67F2">
        <w:rPr>
          <w:rFonts w:ascii="Calibri Light" w:hAnsi="Calibri Light" w:cs="Calibri Light"/>
          <w:sz w:val="22"/>
          <w:szCs w:val="22"/>
        </w:rPr>
        <w:t xml:space="preserve">tvůrce vizuálních </w:t>
      </w:r>
      <w:proofErr w:type="gramStart"/>
      <w:r w:rsidRPr="004D67F2">
        <w:rPr>
          <w:rFonts w:ascii="Calibri Light" w:hAnsi="Calibri Light" w:cs="Calibri Light"/>
          <w:sz w:val="22"/>
          <w:szCs w:val="22"/>
        </w:rPr>
        <w:t xml:space="preserve">efektů </w:t>
      </w:r>
      <w:r w:rsidR="008759B0">
        <w:rPr>
          <w:rFonts w:ascii="Calibri Light" w:hAnsi="Calibri Light" w:cs="Calibri Light"/>
          <w:sz w:val="22"/>
          <w:szCs w:val="22"/>
        </w:rPr>
        <w:t>-</w:t>
      </w:r>
      <w:r w:rsidRPr="004D67F2">
        <w:rPr>
          <w:rFonts w:ascii="Calibri Light" w:hAnsi="Calibri Light" w:cs="Calibri Light"/>
          <w:sz w:val="22"/>
          <w:szCs w:val="22"/>
        </w:rPr>
        <w:t xml:space="preserve"> tvůrčí</w:t>
      </w:r>
      <w:proofErr w:type="gramEnd"/>
      <w:r w:rsidRPr="004D67F2">
        <w:rPr>
          <w:rFonts w:ascii="Calibri Light" w:hAnsi="Calibri Light" w:cs="Calibri Light"/>
          <w:sz w:val="22"/>
          <w:szCs w:val="22"/>
        </w:rPr>
        <w:t xml:space="preserve"> pracovník schopný zajistit obrazovou a trikovou postprodukci audiovizuálního díla, </w:t>
      </w:r>
    </w:p>
    <w:p w14:paraId="22F105E5" w14:textId="44321684" w:rsidR="00DE31F3" w:rsidRPr="004D67F2" w:rsidRDefault="00DE31F3" w:rsidP="00BC02AC">
      <w:pPr>
        <w:pStyle w:val="Odstavecseseznamem"/>
        <w:widowControl w:val="0"/>
        <w:numPr>
          <w:ilvl w:val="0"/>
          <w:numId w:val="43"/>
        </w:numPr>
        <w:shd w:val="clear" w:color="auto" w:fill="FFFFFF"/>
        <w:tabs>
          <w:tab w:val="left" w:pos="1134"/>
        </w:tabs>
        <w:autoSpaceDE w:val="0"/>
        <w:autoSpaceDN w:val="0"/>
        <w:adjustRightInd w:val="0"/>
        <w:ind w:left="1135" w:right="6" w:hanging="284"/>
        <w:contextualSpacing w:val="0"/>
        <w:jc w:val="both"/>
        <w:rPr>
          <w:rFonts w:ascii="Calibri Light" w:hAnsi="Calibri Light" w:cs="Calibri Light"/>
          <w:spacing w:val="-2"/>
          <w:sz w:val="22"/>
          <w:szCs w:val="22"/>
        </w:rPr>
      </w:pPr>
      <w:r w:rsidRPr="004D67F2">
        <w:rPr>
          <w:rFonts w:ascii="Calibri Light" w:hAnsi="Calibri Light" w:cs="Calibri Light"/>
          <w:sz w:val="22"/>
          <w:szCs w:val="22"/>
        </w:rPr>
        <w:t xml:space="preserve">vedoucí výroby, </w:t>
      </w:r>
      <w:proofErr w:type="gramStart"/>
      <w:r w:rsidRPr="004D67F2">
        <w:rPr>
          <w:rFonts w:ascii="Calibri Light" w:hAnsi="Calibri Light" w:cs="Calibri Light"/>
          <w:sz w:val="22"/>
          <w:szCs w:val="22"/>
        </w:rPr>
        <w:t xml:space="preserve">producent </w:t>
      </w:r>
      <w:r w:rsidR="008759B0">
        <w:rPr>
          <w:rFonts w:ascii="Calibri Light" w:hAnsi="Calibri Light" w:cs="Calibri Light"/>
          <w:sz w:val="22"/>
          <w:szCs w:val="22"/>
        </w:rPr>
        <w:t>-</w:t>
      </w:r>
      <w:r w:rsidRPr="004D67F2">
        <w:rPr>
          <w:rFonts w:ascii="Calibri Light" w:hAnsi="Calibri Light" w:cs="Calibri Light"/>
          <w:sz w:val="22"/>
          <w:szCs w:val="22"/>
        </w:rPr>
        <w:t xml:space="preserve"> je</w:t>
      </w:r>
      <w:proofErr w:type="gramEnd"/>
      <w:r w:rsidRPr="004D67F2">
        <w:rPr>
          <w:rFonts w:ascii="Calibri Light" w:hAnsi="Calibri Light" w:cs="Calibri Light"/>
          <w:sz w:val="22"/>
          <w:szCs w:val="22"/>
        </w:rPr>
        <w:t xml:space="preserve"> schopen zajistit vývoj, produkci a postprodukci AV díla, organizaci filmových přehlídek a festivalů.</w:t>
      </w:r>
    </w:p>
    <w:p w14:paraId="137BD7C5" w14:textId="2A9390E2" w:rsidR="00DE31F3" w:rsidRDefault="00DE31F3" w:rsidP="00BC02AC">
      <w:pPr>
        <w:tabs>
          <w:tab w:val="left" w:pos="2835"/>
        </w:tabs>
        <w:spacing w:before="120" w:after="120"/>
        <w:rPr>
          <w:rFonts w:ascii="Calibri Light" w:hAnsi="Calibri Light" w:cs="Calibri Light"/>
        </w:rPr>
      </w:pPr>
    </w:p>
    <w:p w14:paraId="428B83FB" w14:textId="40ECAD87" w:rsidR="00BD7003" w:rsidRPr="00E317ED" w:rsidRDefault="00BD7003" w:rsidP="00BF52F3">
      <w:pPr>
        <w:rPr>
          <w:rFonts w:ascii="Calibri Light" w:hAnsi="Calibri Light" w:cs="Calibri Light"/>
        </w:rPr>
      </w:pPr>
    </w:p>
    <w:p w14:paraId="11114F2D" w14:textId="77777777" w:rsidR="00DE31F3" w:rsidRPr="00E317ED" w:rsidRDefault="00DE31F3" w:rsidP="00DE31F3">
      <w:pPr>
        <w:pStyle w:val="Nadpis3"/>
        <w:rPr>
          <w:rFonts w:cs="Calibri Light"/>
        </w:rPr>
      </w:pPr>
      <w:r w:rsidRPr="00E317ED">
        <w:rPr>
          <w:rFonts w:cs="Calibri Light"/>
        </w:rPr>
        <w:t xml:space="preserve">Standardní doba studia </w:t>
      </w:r>
    </w:p>
    <w:p w14:paraId="60172413" w14:textId="77777777" w:rsidR="00DE31F3" w:rsidRPr="00E317ED" w:rsidRDefault="00DE31F3" w:rsidP="00DE31F3">
      <w:pPr>
        <w:tabs>
          <w:tab w:val="left" w:pos="2835"/>
        </w:tabs>
        <w:spacing w:before="120" w:after="120"/>
        <w:ind w:left="426"/>
        <w:jc w:val="center"/>
        <w:rPr>
          <w:rFonts w:ascii="Calibri Light" w:hAnsi="Calibri Light" w:cs="Calibri Light"/>
        </w:rPr>
      </w:pPr>
      <w:r w:rsidRPr="00E317ED">
        <w:rPr>
          <w:rFonts w:ascii="Calibri Light" w:hAnsi="Calibri Light" w:cs="Calibri Light"/>
        </w:rPr>
        <w:t>Standard 2.8</w:t>
      </w:r>
    </w:p>
    <w:p w14:paraId="72CFC59D" w14:textId="77777777" w:rsidR="00DE31F3" w:rsidRPr="004D67F2" w:rsidRDefault="00DE31F3" w:rsidP="00DE31F3">
      <w:pPr>
        <w:shd w:val="clear" w:color="auto" w:fill="FFFFFF"/>
        <w:tabs>
          <w:tab w:val="left" w:pos="360"/>
        </w:tabs>
        <w:spacing w:after="120"/>
        <w:ind w:left="425" w:right="6"/>
        <w:jc w:val="both"/>
        <w:rPr>
          <w:rFonts w:ascii="Calibri Light" w:hAnsi="Calibri Light" w:cs="Calibri Light"/>
          <w:color w:val="000000"/>
          <w:sz w:val="22"/>
          <w:szCs w:val="22"/>
        </w:rPr>
      </w:pPr>
      <w:r w:rsidRPr="004D67F2">
        <w:rPr>
          <w:rFonts w:ascii="Calibri Light" w:hAnsi="Calibri Light" w:cs="Calibri Light"/>
          <w:spacing w:val="-2"/>
          <w:sz w:val="22"/>
          <w:szCs w:val="22"/>
        </w:rPr>
        <w:t xml:space="preserve">Studium ve studijním programu TPAT na FMK, jež spadá do oblasti Umění, nabízí bakalářský a magisterský stupeň v prezenční formě studia. </w:t>
      </w:r>
    </w:p>
    <w:p w14:paraId="27DD1AA3" w14:textId="0E1EE2A4" w:rsidR="00DE31F3" w:rsidRPr="004D67F2" w:rsidDel="00BC02AC" w:rsidRDefault="00DE31F3" w:rsidP="00DE31F3">
      <w:pPr>
        <w:widowControl w:val="0"/>
        <w:autoSpaceDE w:val="0"/>
        <w:autoSpaceDN w:val="0"/>
        <w:adjustRightInd w:val="0"/>
        <w:snapToGrid w:val="0"/>
        <w:spacing w:after="120"/>
        <w:ind w:left="425"/>
        <w:jc w:val="both"/>
        <w:rPr>
          <w:del w:id="767" w:author="Ponížilová Hana" w:date="2020-02-13T17:20:00Z"/>
          <w:rFonts w:ascii="Calibri Light" w:hAnsi="Calibri Light" w:cs="Calibri Light"/>
          <w:color w:val="000000"/>
          <w:sz w:val="22"/>
          <w:szCs w:val="22"/>
        </w:rPr>
      </w:pPr>
      <w:del w:id="768" w:author="Ponížilová Hana" w:date="2020-02-13T17:20:00Z">
        <w:r w:rsidRPr="004D67F2" w:rsidDel="00BC02AC">
          <w:rPr>
            <w:rFonts w:ascii="Calibri Light" w:hAnsi="Calibri Light" w:cs="Calibri Light"/>
            <w:color w:val="000000"/>
            <w:sz w:val="22"/>
            <w:szCs w:val="22"/>
          </w:rPr>
          <w:delText xml:space="preserve">Standardní doba prezenčního BSP TPAT je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stupně studia musí student získat alespoň 180 kreditů, přičemž podmínkou pro pokračování ve studiu po ukončení 1. roku studia je získání minimálně 50 kreditů, po ukončení 2. roku studia je to 100 kreditů.  </w:delText>
        </w:r>
      </w:del>
    </w:p>
    <w:p w14:paraId="6853A9C4" w14:textId="77777777" w:rsidR="00DE31F3" w:rsidRPr="004D67F2"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Standardní doba prezenčního MSP TPAT je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magisterského studia musí student získat alespoň 120 kreditů, přičemž podmínkou pro pokračování ve studiu po ukončení   1. roku studia je získání minimálně 50 kreditů.  </w:t>
      </w:r>
    </w:p>
    <w:p w14:paraId="6CA4BA23" w14:textId="77777777" w:rsidR="00DE31F3" w:rsidRPr="00E317ED" w:rsidRDefault="00DE31F3" w:rsidP="00DE31F3">
      <w:pPr>
        <w:widowControl w:val="0"/>
        <w:autoSpaceDE w:val="0"/>
        <w:autoSpaceDN w:val="0"/>
        <w:adjustRightInd w:val="0"/>
        <w:snapToGrid w:val="0"/>
        <w:ind w:left="426"/>
        <w:rPr>
          <w:rFonts w:ascii="Calibri Light" w:hAnsi="Calibri Light" w:cs="Calibri Light"/>
        </w:rPr>
      </w:pPr>
    </w:p>
    <w:p w14:paraId="0685CD2D" w14:textId="77777777" w:rsidR="00DE31F3" w:rsidRPr="00E317ED" w:rsidRDefault="00DE31F3" w:rsidP="00DE31F3">
      <w:pPr>
        <w:widowControl w:val="0"/>
        <w:autoSpaceDE w:val="0"/>
        <w:autoSpaceDN w:val="0"/>
        <w:adjustRightInd w:val="0"/>
        <w:snapToGrid w:val="0"/>
        <w:ind w:left="426"/>
        <w:rPr>
          <w:rFonts w:ascii="Calibri Light" w:hAnsi="Calibri Light" w:cs="Calibri Light"/>
        </w:rPr>
      </w:pPr>
    </w:p>
    <w:p w14:paraId="561CDF95" w14:textId="77777777" w:rsidR="00DE31F3" w:rsidRPr="00E317ED" w:rsidRDefault="00DE31F3" w:rsidP="00DE31F3">
      <w:pPr>
        <w:pStyle w:val="Nadpis3"/>
        <w:ind w:left="1077" w:hanging="357"/>
        <w:rPr>
          <w:rFonts w:cs="Calibri Light"/>
        </w:rPr>
      </w:pPr>
      <w:r w:rsidRPr="00E317ED">
        <w:rPr>
          <w:rFonts w:cs="Calibri Light"/>
        </w:rPr>
        <w:t xml:space="preserve">Soulad obsahu studia s cíli studia a profilem absolventa </w:t>
      </w:r>
    </w:p>
    <w:p w14:paraId="2CBA45B9"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2.9</w:t>
      </w:r>
    </w:p>
    <w:p w14:paraId="0111A7F2" w14:textId="77777777" w:rsidR="00DE31F3" w:rsidRPr="004D67F2"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4D67F2">
        <w:rPr>
          <w:rFonts w:ascii="Calibri Light" w:hAnsi="Calibri Light" w:cs="Calibri Light"/>
          <w:color w:val="000000"/>
          <w:sz w:val="22"/>
          <w:szCs w:val="22"/>
        </w:rPr>
        <w:t>Bakalářský a magisterský studijní program TPAT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magisterského stupně na znalost z bakalářského stupně, přesněji znalosti z oblasti teorie a praxe audiovizuální tvorby. Jednotlivé specializace zaručují konkrétní profesní orientaci. Studijní plán umožňuje i dostatečný prostor pro orientaci v hraničních oborech. Fundovaná náplň přednášek a seminářů je zajištěna zkušenými akademiky a odborným vedením odborníky z prostředí audiovizuálního průmyslu, kteří jsou zapojeni do výukového procesu a zároveň vedou studenty při praktických cvičeních i praxích ve filmových a televizních štábech, či postprodukčních společnostech tak, aby jako absolventi obstáli v praxi.</w:t>
      </w:r>
    </w:p>
    <w:p w14:paraId="1D64AB4F" w14:textId="77777777" w:rsidR="00DE31F3" w:rsidRPr="00E317ED" w:rsidRDefault="00DE31F3" w:rsidP="00DE31F3">
      <w:pPr>
        <w:tabs>
          <w:tab w:val="left" w:pos="2835"/>
        </w:tabs>
        <w:spacing w:before="120" w:after="120"/>
        <w:rPr>
          <w:rFonts w:ascii="Calibri Light" w:hAnsi="Calibri Light" w:cs="Calibri Light"/>
        </w:rPr>
      </w:pPr>
    </w:p>
    <w:p w14:paraId="3A0CB89D" w14:textId="77777777" w:rsidR="00DE31F3" w:rsidRPr="00E317ED" w:rsidRDefault="00DE31F3" w:rsidP="00DE31F3">
      <w:pPr>
        <w:pStyle w:val="Nadpis3"/>
        <w:rPr>
          <w:rFonts w:cs="Calibri Light"/>
        </w:rPr>
      </w:pPr>
      <w:r w:rsidRPr="00E317ED">
        <w:rPr>
          <w:rFonts w:cs="Calibri Light"/>
        </w:rPr>
        <w:lastRenderedPageBreak/>
        <w:t xml:space="preserve">Struktura a rozsah studijních předmětů </w:t>
      </w:r>
    </w:p>
    <w:p w14:paraId="151325E2"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2.12</w:t>
      </w:r>
    </w:p>
    <w:p w14:paraId="1AA10BCC" w14:textId="77777777" w:rsidR="00DE31F3" w:rsidRPr="004D67F2"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Struktura studijního plánu je tvořena předměty povinnými, povinně volitelnými a volitelnými. Více než 75 % studijního plánu tvoří předměty profilujícího základu a základní teoretické předměty profilujícího základu z oblasti audiovize. </w:t>
      </w:r>
    </w:p>
    <w:p w14:paraId="2F4E4988" w14:textId="77777777" w:rsidR="00DE31F3" w:rsidRPr="004D67F2"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4D67F2">
        <w:rPr>
          <w:rFonts w:ascii="Calibri Light" w:hAnsi="Calibri Light" w:cs="Calibri Light"/>
          <w:color w:val="000000"/>
          <w:sz w:val="22"/>
          <w:szCs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6967B7A0" w14:textId="77777777" w:rsidR="00DE31F3" w:rsidRPr="00E317ED" w:rsidRDefault="00DE31F3" w:rsidP="00DE31F3">
      <w:pPr>
        <w:widowControl w:val="0"/>
        <w:autoSpaceDE w:val="0"/>
        <w:autoSpaceDN w:val="0"/>
        <w:adjustRightInd w:val="0"/>
        <w:snapToGrid w:val="0"/>
        <w:spacing w:before="120" w:after="120"/>
        <w:ind w:left="425"/>
        <w:jc w:val="both"/>
        <w:rPr>
          <w:rFonts w:ascii="Calibri Light" w:hAnsi="Calibri Light" w:cs="Calibri Light"/>
        </w:rPr>
      </w:pPr>
    </w:p>
    <w:p w14:paraId="4AFC716E" w14:textId="77777777" w:rsidR="00DE31F3" w:rsidRPr="00E317ED" w:rsidRDefault="00DE31F3" w:rsidP="00DE31F3">
      <w:pPr>
        <w:pStyle w:val="Nadpis3"/>
        <w:ind w:left="1077" w:hanging="357"/>
        <w:jc w:val="both"/>
        <w:rPr>
          <w:rFonts w:cs="Calibri Light"/>
        </w:rPr>
      </w:pPr>
      <w:r w:rsidRPr="00E317ED">
        <w:rPr>
          <w:rFonts w:cs="Calibri Light"/>
        </w:rPr>
        <w:t xml:space="preserve">Rozsah povinné odborné praxe (pouze pro profesně zaměřené studijní programy) </w:t>
      </w:r>
    </w:p>
    <w:p w14:paraId="51986FE9" w14:textId="77777777" w:rsidR="00DE31F3" w:rsidRPr="00E317ED" w:rsidRDefault="00DE31F3" w:rsidP="00DE31F3">
      <w:pPr>
        <w:pStyle w:val="Nadpis3"/>
        <w:numPr>
          <w:ilvl w:val="0"/>
          <w:numId w:val="0"/>
        </w:numPr>
        <w:ind w:left="1080" w:hanging="357"/>
        <w:jc w:val="both"/>
        <w:rPr>
          <w:rFonts w:cs="Calibri Light"/>
        </w:rPr>
      </w:pPr>
      <w:r w:rsidRPr="00E317ED">
        <w:rPr>
          <w:rFonts w:cs="Calibri Light"/>
        </w:rPr>
        <w:t xml:space="preserve">       a specifika spolupráce s praxí (pouze pro bakalářské profesně zaměřené studijní programy)</w:t>
      </w:r>
    </w:p>
    <w:p w14:paraId="600A2D83"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Standardy 2.13, 2.15</w:t>
      </w:r>
    </w:p>
    <w:p w14:paraId="0180DBB3" w14:textId="77777777"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hanging="426"/>
        <w:jc w:val="both"/>
        <w:rPr>
          <w:rFonts w:ascii="Calibri Light" w:hAnsi="Calibri Light" w:cs="Calibri Light"/>
          <w:sz w:val="22"/>
          <w:szCs w:val="22"/>
        </w:rPr>
      </w:pPr>
      <w:r w:rsidRPr="00E317ED">
        <w:rPr>
          <w:rFonts w:ascii="Calibri Light" w:hAnsi="Calibri Light" w:cs="Calibri Light"/>
        </w:rPr>
        <w:tab/>
      </w:r>
      <w:r w:rsidRPr="004D67F2">
        <w:rPr>
          <w:rFonts w:ascii="Calibri Light" w:hAnsi="Calibri Light" w:cs="Calibri Light"/>
          <w:sz w:val="22"/>
          <w:szCs w:val="22"/>
        </w:rPr>
        <w:t>Doposud měl BSP TPAT povinnou praxi 3-6 týdnů. V souvislosti s novou profesně zaměřenou akreditací se počítá v rámci bakalářského stupně povinné absolvování praxe v oboru v produkční společnosti, filmovém štábu či další instituci odpovídajícího charakteru. Minimální délka stáže je 12 týdnů, rozložených do 3 fází: observační stáž (1. ročník, 2 týdny), iniciační stáž (2. ročník, 4 týdny) a absolventská stáž (3. ročník, 6 týdnů). V MSP je minimální délka stáže 6 týdnů. Ateliér Audiovizuální tvorba má připraveny dohody o spolupráci s řadou institucí.</w:t>
      </w:r>
    </w:p>
    <w:p w14:paraId="47792517" w14:textId="77777777" w:rsidR="00DE31F3" w:rsidRPr="00E317ED"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hAnsi="Calibri Light" w:cs="Calibri Light"/>
        </w:rPr>
      </w:pPr>
    </w:p>
    <w:p w14:paraId="0D90ACA4" w14:textId="77777777" w:rsidR="00DE31F3" w:rsidRPr="00E317ED" w:rsidRDefault="00DE31F3" w:rsidP="00DE31F3">
      <w:pPr>
        <w:pStyle w:val="Nadpis3"/>
        <w:jc w:val="both"/>
        <w:rPr>
          <w:rFonts w:cs="Calibri Light"/>
        </w:rPr>
      </w:pPr>
      <w:r w:rsidRPr="00E317ED">
        <w:rPr>
          <w:rFonts w:cs="Calibri Light"/>
        </w:rPr>
        <w:t xml:space="preserve">Soulad obsahu studijních předmětů, státních zkoušek a kvalifikačních prací s výsledky učení a profilem absolventa  </w:t>
      </w:r>
    </w:p>
    <w:p w14:paraId="023BC0E3"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2.14</w:t>
      </w:r>
    </w:p>
    <w:p w14:paraId="49636582" w14:textId="77777777" w:rsidR="00DE31F3" w:rsidRPr="004D67F2" w:rsidDel="00BC02AC" w:rsidRDefault="00DE31F3" w:rsidP="00DE31F3">
      <w:pPr>
        <w:shd w:val="clear" w:color="auto" w:fill="FFFFFF"/>
        <w:tabs>
          <w:tab w:val="left" w:pos="360"/>
        </w:tabs>
        <w:spacing w:before="120" w:after="120"/>
        <w:ind w:left="425" w:right="6"/>
        <w:jc w:val="both"/>
        <w:rPr>
          <w:del w:id="769" w:author="Ponížilová Hana" w:date="2020-02-13T17:21:00Z"/>
          <w:rFonts w:ascii="Calibri Light" w:hAnsi="Calibri Light" w:cs="Calibri Light"/>
          <w:spacing w:val="-2"/>
          <w:sz w:val="22"/>
          <w:szCs w:val="22"/>
        </w:rPr>
      </w:pPr>
      <w:r w:rsidRPr="004D67F2">
        <w:rPr>
          <w:rFonts w:ascii="Calibri Light" w:hAnsi="Calibri Light" w:cs="Calibri Light"/>
          <w:spacing w:val="-2"/>
          <w:sz w:val="22"/>
          <w:szCs w:val="22"/>
        </w:rPr>
        <w:t xml:space="preserve">Současná situace: </w:t>
      </w:r>
    </w:p>
    <w:p w14:paraId="053A0A0B" w14:textId="772EB02A" w:rsidR="00DE31F3" w:rsidRPr="004D67F2" w:rsidDel="00BC02AC" w:rsidRDefault="00DE31F3" w:rsidP="00DE31F3">
      <w:pPr>
        <w:shd w:val="clear" w:color="auto" w:fill="FFFFFF"/>
        <w:tabs>
          <w:tab w:val="left" w:pos="360"/>
        </w:tabs>
        <w:spacing w:after="120"/>
        <w:ind w:left="425" w:right="6"/>
        <w:jc w:val="both"/>
        <w:rPr>
          <w:del w:id="770" w:author="Ponížilová Hana" w:date="2020-02-13T17:21:00Z"/>
          <w:rFonts w:ascii="Calibri Light" w:hAnsi="Calibri Light" w:cs="Calibri Light"/>
          <w:b/>
          <w:i/>
          <w:spacing w:val="-2"/>
          <w:sz w:val="22"/>
          <w:szCs w:val="22"/>
        </w:rPr>
      </w:pPr>
      <w:del w:id="771" w:author="Ponížilová Hana" w:date="2020-02-13T17:21:00Z">
        <w:r w:rsidRPr="004D67F2" w:rsidDel="00BC02AC">
          <w:rPr>
            <w:rFonts w:ascii="Calibri Light" w:hAnsi="Calibri Light" w:cs="Calibri Light"/>
            <w:b/>
            <w:i/>
            <w:spacing w:val="-2"/>
            <w:sz w:val="22"/>
            <w:szCs w:val="22"/>
          </w:rPr>
          <w:delText>Bakalářský studijní program:</w:delText>
        </w:r>
      </w:del>
    </w:p>
    <w:p w14:paraId="1E9FFC00" w14:textId="3B91F663" w:rsidR="00DE31F3" w:rsidRPr="004D67F2" w:rsidDel="00BC02AC" w:rsidRDefault="00DE31F3" w:rsidP="00DE31F3">
      <w:pPr>
        <w:shd w:val="clear" w:color="auto" w:fill="FFFFFF"/>
        <w:tabs>
          <w:tab w:val="left" w:pos="360"/>
        </w:tabs>
        <w:spacing w:after="120"/>
        <w:ind w:left="425" w:right="6"/>
        <w:jc w:val="both"/>
        <w:rPr>
          <w:del w:id="772" w:author="Ponížilová Hana" w:date="2020-02-13T17:21:00Z"/>
          <w:rFonts w:ascii="Calibri Light" w:hAnsi="Calibri Light" w:cs="Calibri Light"/>
          <w:spacing w:val="-2"/>
          <w:sz w:val="22"/>
          <w:szCs w:val="22"/>
        </w:rPr>
      </w:pPr>
      <w:del w:id="773" w:author="Ponížilová Hana" w:date="2020-02-13T17:21:00Z">
        <w:r w:rsidRPr="004D67F2" w:rsidDel="00BC02AC">
          <w:rPr>
            <w:rFonts w:ascii="Calibri Light" w:hAnsi="Calibri Light" w:cs="Calibri Light"/>
            <w:spacing w:val="-2"/>
            <w:sz w:val="22"/>
            <w:szCs w:val="22"/>
          </w:rPr>
          <w:delText>Současný BSP TPAT obsahuje tři studijní obory: Animovaná tvorba, Audiovizuální tvorba a Produkce. Studijní program je nastaven tak, aby obor Animovaná tvorba, obor Produkce a</w:delText>
        </w:r>
        <w:r w:rsidRPr="004D67F2" w:rsidDel="00BC02AC">
          <w:rPr>
            <w:rFonts w:ascii="Calibri Light" w:hAnsi="Calibri Light" w:cs="Calibri Light"/>
            <w:color w:val="FF0000"/>
            <w:spacing w:val="-2"/>
            <w:sz w:val="22"/>
            <w:szCs w:val="22"/>
          </w:rPr>
          <w:delText xml:space="preserve"> </w:delText>
        </w:r>
        <w:r w:rsidRPr="004D67F2" w:rsidDel="00BC02AC">
          <w:rPr>
            <w:rFonts w:ascii="Calibri Light" w:hAnsi="Calibri Light" w:cs="Calibri Light"/>
            <w:spacing w:val="-2"/>
            <w:sz w:val="22"/>
            <w:szCs w:val="22"/>
          </w:rPr>
          <w:delText>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delText>
        </w:r>
      </w:del>
    </w:p>
    <w:p w14:paraId="7A9341B8" w14:textId="0EDD8672" w:rsidR="00DE31F3" w:rsidRPr="004D67F2" w:rsidDel="00BC02AC" w:rsidRDefault="00DE31F3" w:rsidP="00DE31F3">
      <w:pPr>
        <w:shd w:val="clear" w:color="auto" w:fill="FFFFFF"/>
        <w:tabs>
          <w:tab w:val="left" w:pos="360"/>
        </w:tabs>
        <w:spacing w:after="120"/>
        <w:ind w:left="426" w:right="6"/>
        <w:jc w:val="both"/>
        <w:rPr>
          <w:del w:id="774" w:author="Ponížilová Hana" w:date="2020-02-13T17:21:00Z"/>
          <w:rFonts w:ascii="Calibri Light" w:hAnsi="Calibri Light" w:cs="Calibri Light"/>
          <w:spacing w:val="-2"/>
          <w:sz w:val="22"/>
          <w:szCs w:val="22"/>
        </w:rPr>
      </w:pPr>
      <w:del w:id="775" w:author="Ponížilová Hana" w:date="2020-02-13T17:21:00Z">
        <w:r w:rsidRPr="004D67F2" w:rsidDel="00BC02AC">
          <w:rPr>
            <w:rFonts w:ascii="Calibri Light" w:hAnsi="Calibri Light" w:cs="Calibri Light"/>
            <w:spacing w:val="-2"/>
            <w:sz w:val="22"/>
            <w:szCs w:val="22"/>
          </w:rPr>
          <w:delText xml:space="preserve">U oborů Audiovizuální tvorba a Produkce jsou společná klauzurní zadání (hodnocená za danou specializaci) či některá mezioborová cvičení (hodnocená za danou specializaci). V případě oboru Animovaná tvorba se všechna cvičení včetně klauzurních cvičení nastavují individuálně v rámci oboru, nicméně i na nich participují studenti specializací Střihová skladba, Zvuková skladba či Vizuální efekty. Klauzurní film a bakalářský film je hodnocen komisí složenou z akademiků všech specializací, často za přítomnosti odborníků z praxe. </w:delText>
        </w:r>
      </w:del>
    </w:p>
    <w:p w14:paraId="7E4D391C" w14:textId="4EBF4F32" w:rsidR="00DE31F3" w:rsidRPr="004D67F2" w:rsidDel="00BC02AC" w:rsidRDefault="00DE31F3" w:rsidP="00DE31F3">
      <w:pPr>
        <w:shd w:val="clear" w:color="auto" w:fill="FFFFFF"/>
        <w:tabs>
          <w:tab w:val="left" w:pos="360"/>
        </w:tabs>
        <w:spacing w:after="120"/>
        <w:ind w:left="426" w:right="6"/>
        <w:jc w:val="both"/>
        <w:rPr>
          <w:del w:id="776" w:author="Ponížilová Hana" w:date="2020-02-13T17:21:00Z"/>
          <w:rFonts w:ascii="Calibri Light" w:hAnsi="Calibri Light" w:cs="Calibri Light"/>
          <w:b/>
          <w:spacing w:val="-2"/>
          <w:sz w:val="22"/>
          <w:szCs w:val="22"/>
        </w:rPr>
      </w:pPr>
      <w:del w:id="777" w:author="Ponížilová Hana" w:date="2020-02-13T17:21:00Z">
        <w:r w:rsidRPr="004D67F2" w:rsidDel="00BC02AC">
          <w:rPr>
            <w:rFonts w:ascii="Calibri Light" w:hAnsi="Calibri Light" w:cs="Calibri Light"/>
            <w:spacing w:val="-2"/>
            <w:sz w:val="22"/>
            <w:szCs w:val="22"/>
          </w:rPr>
          <w:delText>Povinné předměty teoretického základu jsou členěny podle jednotlivých oborů, přičemž obory Produkce a Audiovizuální tvorba mají povinné předměty specializační, zaměřené na produkci, režii a scenáristiku, kameru, střihovou skladbu, zvukovou skladbu a vizuální efekty, které vyučují pedagogové zaměření na danou specializaci. Povinné teoretické předměty (Dějiny vizuální kultury, Dějiny filmu…) zabezpečuje Kabinet teoretických studií FMK, který řídí pedagogy vyučující oborovou teorii. Další povinné předměty - Marketingové komunikace a Týmová práce, zabezpečují pro BSP TPAT pedagogové</w:delText>
        </w:r>
        <w:r w:rsidRPr="004D67F2" w:rsidDel="00BC02AC">
          <w:rPr>
            <w:rFonts w:ascii="Calibri Light" w:hAnsi="Calibri Light" w:cs="Calibri Light"/>
            <w:b/>
            <w:spacing w:val="-2"/>
            <w:sz w:val="22"/>
            <w:szCs w:val="22"/>
          </w:rPr>
          <w:delText xml:space="preserve"> </w:delText>
        </w:r>
        <w:r w:rsidRPr="004D67F2" w:rsidDel="00BC02AC">
          <w:rPr>
            <w:rFonts w:ascii="Calibri Light" w:hAnsi="Calibri Light" w:cs="Calibri Light"/>
            <w:spacing w:val="-2"/>
            <w:sz w:val="22"/>
            <w:szCs w:val="22"/>
          </w:rPr>
          <w:delText>z Ústavu marketingových komunikací FMK.</w:delText>
        </w:r>
      </w:del>
    </w:p>
    <w:p w14:paraId="7394DE61" w14:textId="7A3109B6" w:rsidR="00DE31F3" w:rsidRPr="004D67F2" w:rsidDel="00BC02AC" w:rsidRDefault="00DE31F3" w:rsidP="00DE31F3">
      <w:pPr>
        <w:shd w:val="clear" w:color="auto" w:fill="FFFFFF"/>
        <w:tabs>
          <w:tab w:val="left" w:pos="360"/>
        </w:tabs>
        <w:spacing w:after="120"/>
        <w:ind w:left="426" w:right="6" w:hanging="426"/>
        <w:jc w:val="both"/>
        <w:rPr>
          <w:del w:id="778" w:author="Ponížilová Hana" w:date="2020-02-13T17:21:00Z"/>
          <w:rFonts w:ascii="Calibri Light" w:hAnsi="Calibri Light" w:cs="Calibri Light"/>
          <w:spacing w:val="-2"/>
          <w:sz w:val="22"/>
          <w:szCs w:val="22"/>
        </w:rPr>
      </w:pPr>
      <w:del w:id="779" w:author="Ponížilová Hana" w:date="2020-02-13T17:21:00Z">
        <w:r w:rsidRPr="004D67F2" w:rsidDel="00BC02AC">
          <w:rPr>
            <w:rFonts w:ascii="Calibri Light" w:hAnsi="Calibri Light" w:cs="Calibri Light"/>
            <w:spacing w:val="-2"/>
            <w:sz w:val="22"/>
            <w:szCs w:val="22"/>
          </w:rPr>
          <w:tab/>
        </w:r>
        <w:r w:rsidRPr="004D67F2" w:rsidDel="00BC02AC">
          <w:rPr>
            <w:rFonts w:ascii="Calibri Light" w:hAnsi="Calibri Light" w:cs="Calibri Light"/>
            <w:spacing w:val="-2"/>
            <w:sz w:val="22"/>
            <w:szCs w:val="22"/>
          </w:rPr>
          <w:tab/>
          <w:delText xml:space="preserve">Povinné předměty Anglický jazyk (čtyři semestry) a Anglický jazyk pro výtvarná umění zabezpečuje Fakulta humanitních studií UTB ve Zlíně.  Do kategorie povinně volitelných předmětů spadají v rámci BSP Sportovní aktivity, které zabezpečuje Ústav tělesné výchovy Fakulty managementu a ekonomiky UTB ve Zlíně. </w:delText>
        </w:r>
      </w:del>
    </w:p>
    <w:p w14:paraId="31242F24" w14:textId="4DD37F81" w:rsidR="00DE31F3" w:rsidRPr="004D67F2" w:rsidDel="00BC02AC" w:rsidRDefault="00DE31F3" w:rsidP="00DE31F3">
      <w:pPr>
        <w:shd w:val="clear" w:color="auto" w:fill="FFFFFF"/>
        <w:tabs>
          <w:tab w:val="left" w:pos="360"/>
        </w:tabs>
        <w:spacing w:after="120"/>
        <w:ind w:left="425" w:right="6"/>
        <w:jc w:val="both"/>
        <w:rPr>
          <w:del w:id="780" w:author="Ponížilová Hana" w:date="2020-02-13T17:21:00Z"/>
          <w:rFonts w:ascii="Calibri Light" w:hAnsi="Calibri Light" w:cs="Calibri Light"/>
          <w:spacing w:val="-2"/>
          <w:sz w:val="22"/>
          <w:szCs w:val="22"/>
        </w:rPr>
      </w:pPr>
      <w:del w:id="781" w:author="Ponížilová Hana" w:date="2020-02-13T17:21:00Z">
        <w:r w:rsidRPr="004D67F2" w:rsidDel="00BC02AC">
          <w:rPr>
            <w:rFonts w:ascii="Calibri Light" w:hAnsi="Calibri Light" w:cs="Calibri Light"/>
            <w:spacing w:val="-2"/>
            <w:sz w:val="22"/>
            <w:szCs w:val="22"/>
          </w:rPr>
          <w:delText xml:space="preserve">Fakulta humanitních studií zajišťuje také výuku ostatních jazyků (Německý jazyk, Francouzský jazyk, Ruský jazyk a Španělský jazyk), které si studenti volí z nabídky volitelných předmětů. Fakulta managementu a ekonomiky UTB ve Zlíně zajišťuje předmět Podnikatelská akademie. </w:delText>
        </w:r>
      </w:del>
    </w:p>
    <w:p w14:paraId="54315450" w14:textId="3E83CC4B" w:rsidR="00DE31F3" w:rsidRPr="004D67F2" w:rsidDel="00BC02AC" w:rsidRDefault="00DE31F3" w:rsidP="00DE31F3">
      <w:pPr>
        <w:shd w:val="clear" w:color="auto" w:fill="FFFFFF"/>
        <w:tabs>
          <w:tab w:val="left" w:pos="360"/>
        </w:tabs>
        <w:spacing w:after="120"/>
        <w:ind w:left="425" w:right="6"/>
        <w:jc w:val="both"/>
        <w:rPr>
          <w:del w:id="782" w:author="Ponížilová Hana" w:date="2020-02-13T17:21:00Z"/>
          <w:rFonts w:ascii="Calibri Light" w:hAnsi="Calibri Light" w:cs="Calibri Light"/>
          <w:spacing w:val="-2"/>
          <w:sz w:val="22"/>
          <w:szCs w:val="22"/>
        </w:rPr>
      </w:pPr>
      <w:del w:id="783" w:author="Ponížilová Hana" w:date="2020-02-13T17:21:00Z">
        <w:r w:rsidRPr="004D67F2" w:rsidDel="00BC02AC">
          <w:rPr>
            <w:rFonts w:ascii="Calibri Light" w:hAnsi="Calibri Light" w:cs="Calibri Light"/>
            <w:spacing w:val="-2"/>
            <w:sz w:val="22"/>
            <w:szCs w:val="22"/>
          </w:rPr>
          <w:delText xml:space="preserve">Celofakultním předmětem, který prochází všemi programy FMK, je Komunikační agentura, v rámci které pracují studenti v týmech na projektech většího charakteru s celospolečenským dopadem. </w:delText>
        </w:r>
      </w:del>
    </w:p>
    <w:p w14:paraId="037C71E9" w14:textId="61413B40" w:rsidR="00DE31F3" w:rsidRPr="004D67F2" w:rsidDel="00BC02AC" w:rsidRDefault="00DE31F3" w:rsidP="00DE31F3">
      <w:pPr>
        <w:shd w:val="clear" w:color="auto" w:fill="FFFFFF"/>
        <w:tabs>
          <w:tab w:val="left" w:pos="360"/>
        </w:tabs>
        <w:spacing w:after="120"/>
        <w:ind w:left="425" w:right="6"/>
        <w:jc w:val="both"/>
        <w:rPr>
          <w:del w:id="784" w:author="Ponížilová Hana" w:date="2020-02-13T17:21:00Z"/>
          <w:rFonts w:ascii="Calibri Light" w:hAnsi="Calibri Light" w:cs="Calibri Light"/>
          <w:spacing w:val="-2"/>
          <w:sz w:val="22"/>
          <w:szCs w:val="22"/>
        </w:rPr>
      </w:pPr>
      <w:del w:id="785" w:author="Ponížilová Hana" w:date="2020-02-13T17:21:00Z">
        <w:r w:rsidRPr="004D67F2" w:rsidDel="00BC02AC">
          <w:rPr>
            <w:rFonts w:ascii="Calibri Light" w:hAnsi="Calibri Light" w:cs="Calibri Light"/>
            <w:spacing w:val="-2"/>
            <w:sz w:val="22"/>
            <w:szCs w:val="22"/>
          </w:rPr>
          <w:delText xml:space="preserve">Součástí studijního plánu je povinná praxe v profesionálním prostředí. </w:delText>
        </w:r>
      </w:del>
    </w:p>
    <w:p w14:paraId="582A99E3" w14:textId="5421FD3B" w:rsidR="00DE31F3" w:rsidRPr="004D67F2" w:rsidDel="00BC02AC" w:rsidRDefault="00DE31F3" w:rsidP="00DE31F3">
      <w:pPr>
        <w:shd w:val="clear" w:color="auto" w:fill="FFFFFF"/>
        <w:tabs>
          <w:tab w:val="left" w:pos="360"/>
        </w:tabs>
        <w:ind w:left="426" w:right="5"/>
        <w:jc w:val="both"/>
        <w:rPr>
          <w:del w:id="786" w:author="Ponížilová Hana" w:date="2020-02-13T17:21:00Z"/>
          <w:rFonts w:ascii="Calibri Light" w:hAnsi="Calibri Light" w:cs="Calibri Light"/>
          <w:spacing w:val="-2"/>
          <w:sz w:val="22"/>
          <w:szCs w:val="22"/>
        </w:rPr>
      </w:pPr>
      <w:del w:id="787" w:author="Ponížilová Hana" w:date="2020-02-13T17:21:00Z">
        <w:r w:rsidRPr="004D67F2" w:rsidDel="00BC02AC">
          <w:rPr>
            <w:rFonts w:ascii="Calibri Light" w:hAnsi="Calibri Light" w:cs="Calibri Light"/>
            <w:spacing w:val="-2"/>
            <w:sz w:val="22"/>
            <w:szCs w:val="22"/>
          </w:rPr>
          <w:delText>O studium je ze strany uchazečů velký zájem, který několikanásobně překračuje možnosti přijetí. Absolventi nacházejí uplatnění v praxi.</w:delText>
        </w:r>
      </w:del>
    </w:p>
    <w:p w14:paraId="755E73AD" w14:textId="77777777" w:rsidR="00DE31F3" w:rsidRPr="004D67F2" w:rsidRDefault="00DE31F3" w:rsidP="003A41C2">
      <w:pPr>
        <w:shd w:val="clear" w:color="auto" w:fill="FFFFFF"/>
        <w:tabs>
          <w:tab w:val="left" w:pos="360"/>
        </w:tabs>
        <w:spacing w:before="120" w:after="120"/>
        <w:ind w:left="425" w:right="6"/>
        <w:jc w:val="both"/>
        <w:rPr>
          <w:rFonts w:ascii="Calibri Light" w:hAnsi="Calibri Light" w:cs="Calibri Light"/>
          <w:b/>
          <w:spacing w:val="-2"/>
          <w:sz w:val="22"/>
          <w:szCs w:val="22"/>
        </w:rPr>
      </w:pPr>
    </w:p>
    <w:p w14:paraId="4388A85C" w14:textId="77777777" w:rsidR="00DE31F3" w:rsidRPr="004D67F2" w:rsidRDefault="00DE31F3" w:rsidP="00DE31F3">
      <w:pPr>
        <w:shd w:val="clear" w:color="auto" w:fill="FFFFFF"/>
        <w:tabs>
          <w:tab w:val="left" w:pos="360"/>
        </w:tabs>
        <w:spacing w:after="120"/>
        <w:ind w:left="426"/>
        <w:jc w:val="both"/>
        <w:rPr>
          <w:rFonts w:ascii="Calibri Light" w:hAnsi="Calibri Light" w:cs="Calibri Light"/>
          <w:b/>
          <w:i/>
          <w:spacing w:val="-2"/>
          <w:sz w:val="22"/>
          <w:szCs w:val="22"/>
        </w:rPr>
      </w:pPr>
      <w:r w:rsidRPr="004D67F2">
        <w:rPr>
          <w:rFonts w:ascii="Calibri Light" w:hAnsi="Calibri Light" w:cs="Calibri Light"/>
          <w:b/>
          <w:i/>
          <w:spacing w:val="-2"/>
          <w:sz w:val="22"/>
          <w:szCs w:val="22"/>
        </w:rPr>
        <w:t>Magisterský studijní program</w:t>
      </w:r>
    </w:p>
    <w:p w14:paraId="6CAFBCA4" w14:textId="77777777" w:rsidR="00DE31F3" w:rsidRPr="004D67F2" w:rsidRDefault="00DE31F3" w:rsidP="00DE31F3">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Současný MSP TPAT obsahuje tři studijní obory: Animovaná tvorba, Audiovizuální tvorba a Produkce. Studijní program TPAT je nastaven tak, aby obor Produkce a 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t>
      </w:r>
    </w:p>
    <w:p w14:paraId="2CE4DD02" w14:textId="77777777" w:rsidR="00DE31F3" w:rsidRPr="004D67F2" w:rsidRDefault="00DE31F3" w:rsidP="00DE31F3">
      <w:pPr>
        <w:shd w:val="clear" w:color="auto" w:fill="FFFFFF"/>
        <w:tabs>
          <w:tab w:val="left" w:pos="360"/>
        </w:tabs>
        <w:spacing w:after="120"/>
        <w:ind w:left="425" w:right="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U oborů Audiovizuální tvorba a Produkce jsou společná klauzurní zadání (hodnocená za danou specializaci) či některá mezioborová cvičení (hodnocená za danou specializaci). V případě oboru Animovaná tvorba se všechna cvičení včetně klauzurních cvičení nastavují individuálně v rámci oboru, nicméně i na nich participují studenti specializací Střihová skladba, Zvuková skladba či Vizuální efekty. Klauzurní film a magisterský film je hodnocen komisí složenou z akademiků všech specializací, často za přítomnosti odborníků z praxe. </w:t>
      </w:r>
    </w:p>
    <w:p w14:paraId="7CCF5AB0" w14:textId="77777777" w:rsidR="00DE31F3" w:rsidRPr="004D67F2" w:rsidRDefault="00DE31F3" w:rsidP="00DE31F3">
      <w:pPr>
        <w:shd w:val="clear" w:color="auto" w:fill="FFFFFF"/>
        <w:tabs>
          <w:tab w:val="left" w:pos="360"/>
        </w:tabs>
        <w:spacing w:line="276" w:lineRule="auto"/>
        <w:ind w:left="426" w:right="6"/>
        <w:jc w:val="both"/>
        <w:rPr>
          <w:rFonts w:ascii="Calibri Light" w:hAnsi="Calibri Light" w:cs="Calibri Light"/>
          <w:spacing w:val="-2"/>
          <w:sz w:val="22"/>
          <w:szCs w:val="22"/>
        </w:rPr>
      </w:pPr>
      <w:r w:rsidRPr="004D67F2">
        <w:rPr>
          <w:rFonts w:ascii="Calibri Light" w:hAnsi="Calibri Light" w:cs="Calibri Light"/>
          <w:spacing w:val="-2"/>
          <w:sz w:val="22"/>
          <w:szCs w:val="22"/>
        </w:rPr>
        <w:t>O studium je zájem, studenti po absolutoriu magisterského stupně studia nacházejí uplatnění v praxi.</w:t>
      </w:r>
    </w:p>
    <w:p w14:paraId="0CACE31F" w14:textId="77777777" w:rsidR="009A2692" w:rsidRPr="004D67F2" w:rsidRDefault="009A2692" w:rsidP="003A41C2">
      <w:pPr>
        <w:shd w:val="clear" w:color="auto" w:fill="FFFFFF"/>
        <w:tabs>
          <w:tab w:val="left" w:pos="360"/>
        </w:tabs>
        <w:spacing w:line="276" w:lineRule="auto"/>
        <w:ind w:right="6"/>
        <w:jc w:val="both"/>
        <w:rPr>
          <w:rFonts w:ascii="Calibri Light" w:hAnsi="Calibri Light" w:cs="Calibri Light"/>
          <w:spacing w:val="-2"/>
          <w:sz w:val="22"/>
          <w:szCs w:val="22"/>
        </w:rPr>
      </w:pPr>
    </w:p>
    <w:p w14:paraId="7A02E43A" w14:textId="7A18B7E1" w:rsidR="00DE31F3" w:rsidRPr="004D67F2" w:rsidRDefault="00DE31F3" w:rsidP="007112AF">
      <w:pPr>
        <w:spacing w:after="120"/>
        <w:ind w:left="425"/>
        <w:jc w:val="both"/>
        <w:rPr>
          <w:rFonts w:ascii="Calibri Light" w:hAnsi="Calibri Light" w:cs="Calibri Light"/>
          <w:sz w:val="22"/>
          <w:szCs w:val="22"/>
        </w:rPr>
      </w:pPr>
      <w:r w:rsidRPr="004D67F2">
        <w:rPr>
          <w:rFonts w:ascii="Calibri Light" w:hAnsi="Calibri Light" w:cs="Calibri Light"/>
          <w:b/>
          <w:sz w:val="22"/>
          <w:szCs w:val="22"/>
        </w:rPr>
        <w:t>Připravovaný studijní program</w:t>
      </w:r>
      <w:r w:rsidRPr="004D67F2">
        <w:rPr>
          <w:rFonts w:ascii="Calibri Light" w:hAnsi="Calibri Light" w:cs="Calibri Light"/>
          <w:sz w:val="22"/>
          <w:szCs w:val="22"/>
        </w:rPr>
        <w:t xml:space="preserve"> Teorie a praxe audiovizuální tvorby je studijní program se specializacemi (Kamera, Produkce, Režie a scenáristika, Střihová skladba, Vizuální efekty </w:t>
      </w:r>
      <w:proofErr w:type="gramStart"/>
      <w:r w:rsidRPr="004D67F2">
        <w:rPr>
          <w:rFonts w:ascii="Calibri Light" w:hAnsi="Calibri Light" w:cs="Calibri Light"/>
          <w:sz w:val="22"/>
          <w:szCs w:val="22"/>
        </w:rPr>
        <w:t>a  Zvuková</w:t>
      </w:r>
      <w:proofErr w:type="gramEnd"/>
      <w:r w:rsidRPr="004D67F2">
        <w:rPr>
          <w:rFonts w:ascii="Calibri Light" w:hAnsi="Calibri Light" w:cs="Calibri Light"/>
          <w:sz w:val="22"/>
          <w:szCs w:val="22"/>
        </w:rPr>
        <w:t xml:space="preserve"> skladba), uskutečňovaný v prezenční formě. </w:t>
      </w:r>
      <w:ins w:id="788" w:author="Ponížilová Hana" w:date="2020-02-13T17:22:00Z">
        <w:r w:rsidR="00BC02AC">
          <w:rPr>
            <w:rFonts w:ascii="Calibri Light" w:hAnsi="Calibri Light" w:cs="Calibri Light"/>
            <w:sz w:val="22"/>
            <w:szCs w:val="22"/>
          </w:rPr>
          <w:t xml:space="preserve">Přestože by se mohlo z předkládaných studijních plánů zdát, že převažují praktické předměty, je třeba brát v úvahu úzké propojení audiovizuální teorie s realizací praktických cvičení. I předměty typu Audiovizuální praktika či Výrobní praktika studenty </w:t>
        </w:r>
        <w:r w:rsidR="00BC02AC">
          <w:rPr>
            <w:rFonts w:ascii="Calibri Light" w:hAnsi="Calibri Light" w:cs="Calibri Light"/>
            <w:sz w:val="22"/>
            <w:szCs w:val="22"/>
          </w:rPr>
          <w:lastRenderedPageBreak/>
          <w:t>připravují jak z ohledu praktický dovedností, tak teoretických znalostí. Vzhledem k výše uvedenému funkčnímu propojení teorie s audiovizuální praxi jsou naplněny klíčové aspekty programu Teorie a praxe audiovizuální tvorby.</w:t>
        </w:r>
      </w:ins>
    </w:p>
    <w:p w14:paraId="5BFA8CC4" w14:textId="4580D5E9" w:rsidR="00DE31F3" w:rsidRPr="004D67F2" w:rsidDel="00BC02AC" w:rsidRDefault="00DE31F3" w:rsidP="00DE31F3">
      <w:pPr>
        <w:shd w:val="clear" w:color="auto" w:fill="FFFFFF"/>
        <w:tabs>
          <w:tab w:val="left" w:pos="360"/>
        </w:tabs>
        <w:spacing w:after="120"/>
        <w:ind w:left="425" w:right="6"/>
        <w:jc w:val="both"/>
        <w:rPr>
          <w:del w:id="789" w:author="Ponížilová Hana" w:date="2020-02-13T17:22:00Z"/>
          <w:rFonts w:ascii="Calibri Light" w:hAnsi="Calibri Light" w:cs="Calibri Light"/>
          <w:b/>
          <w:i/>
          <w:spacing w:val="-2"/>
          <w:sz w:val="22"/>
          <w:szCs w:val="22"/>
        </w:rPr>
      </w:pPr>
      <w:del w:id="790" w:author="Ponížilová Hana" w:date="2020-02-13T17:22:00Z">
        <w:r w:rsidRPr="004D67F2" w:rsidDel="00BC02AC">
          <w:rPr>
            <w:rFonts w:ascii="Calibri Light" w:hAnsi="Calibri Light" w:cs="Calibri Light"/>
            <w:b/>
            <w:i/>
            <w:spacing w:val="-2"/>
            <w:sz w:val="22"/>
            <w:szCs w:val="22"/>
          </w:rPr>
          <w:delText>Bakalářský studijní program:</w:delText>
        </w:r>
      </w:del>
    </w:p>
    <w:p w14:paraId="35F7133F" w14:textId="1B5DA6EA" w:rsidR="00DE31F3" w:rsidRPr="004D67F2" w:rsidDel="00BC02AC" w:rsidRDefault="00DE31F3" w:rsidP="00DE31F3">
      <w:pPr>
        <w:spacing w:after="120"/>
        <w:ind w:left="425"/>
        <w:jc w:val="both"/>
        <w:rPr>
          <w:del w:id="791" w:author="Ponížilová Hana" w:date="2020-02-13T17:22:00Z"/>
          <w:rFonts w:ascii="Calibri Light" w:hAnsi="Calibri Light" w:cs="Calibri Light"/>
          <w:sz w:val="22"/>
          <w:szCs w:val="22"/>
        </w:rPr>
      </w:pPr>
      <w:del w:id="792" w:author="Ponížilová Hana" w:date="2020-02-13T17:22:00Z">
        <w:r w:rsidRPr="004D67F2" w:rsidDel="00BC02AC">
          <w:rPr>
            <w:rFonts w:ascii="Calibri Light" w:hAnsi="Calibri Light" w:cs="Calibri Light"/>
            <w:sz w:val="22"/>
            <w:szCs w:val="22"/>
          </w:rPr>
          <w:delText>Pro každou specializaci je určen samostatný studijní plán. Struktura studijního plánu je tvořena kategorií předmětů povinného základu, povinně volitelnými předměty a volitelnými předměty. Studenti si volí předměty ze skupiny povinně volitelných předmětů, počet povinně volitelných a volitelných předmětů si stanovuje student. V rámci kreditového systému ECTS představuje studijní zátěž 25 hodin kontaktní výuky týdně. Jedna výuková hodina je 50 minut. Standardní délka bakalářského studia je 3 roky, student je povinen získat 180 kreditů. Studijní plán je sestaven tak, aby umožňoval zejména zvládnutí praktických dovedností potřebných k výkonu povolání, podložených získáním nezbytných teoretických znalostí. Současně studijní plán umožňuje absolvovat 12týdenní stáž v profesionálním prostředí.</w:delText>
        </w:r>
      </w:del>
    </w:p>
    <w:p w14:paraId="62AA1BC5" w14:textId="0D1FAB4A" w:rsidR="00DE31F3" w:rsidRPr="004D67F2" w:rsidDel="00BC02AC"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793" w:author="Ponížilová Hana" w:date="2020-02-13T17:22:00Z"/>
          <w:rFonts w:ascii="Calibri Light" w:hAnsi="Calibri Light" w:cs="Calibri Light"/>
          <w:color w:val="000000"/>
          <w:sz w:val="22"/>
          <w:szCs w:val="22"/>
        </w:rPr>
      </w:pPr>
      <w:del w:id="794" w:author="Ponížilová Hana" w:date="2020-02-13T17:22:00Z">
        <w:r w:rsidRPr="004D67F2" w:rsidDel="00BC02AC">
          <w:rPr>
            <w:rFonts w:ascii="Calibri Light" w:hAnsi="Calibri Light" w:cs="Calibri Light"/>
            <w:color w:val="000000"/>
            <w:sz w:val="22"/>
            <w:szCs w:val="22"/>
          </w:rPr>
          <w:delText xml:space="preserve">Realizace praktických uměleckých výstupů probíhá v rámci předmětů Audiovizuální praktika a Výrobní praktika. Studenti budou nadále participovat i na multioborových projektech FMK, či dalších celofakultních projektech, podílet se na realizaci externích projektů. </w:delText>
        </w:r>
      </w:del>
    </w:p>
    <w:p w14:paraId="32F84423" w14:textId="4194A08A" w:rsidR="00DE31F3" w:rsidRPr="004D67F2" w:rsidDel="00BC02AC"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795" w:author="Ponížilová Hana" w:date="2020-02-13T17:22:00Z"/>
          <w:rFonts w:ascii="Calibri Light" w:hAnsi="Calibri Light" w:cs="Calibri Light"/>
          <w:sz w:val="22"/>
          <w:szCs w:val="22"/>
        </w:rPr>
      </w:pPr>
      <w:del w:id="796" w:author="Ponížilová Hana" w:date="2020-02-13T17:22:00Z">
        <w:r w:rsidRPr="004D67F2" w:rsidDel="00BC02AC">
          <w:rPr>
            <w:rFonts w:ascii="Calibri Light" w:hAnsi="Calibri Light" w:cs="Calibri Light"/>
            <w:sz w:val="22"/>
            <w:szCs w:val="22"/>
          </w:rPr>
          <w:delText>V souvislosti s připravovanou reakreditací je studijní plán tvořen následovně:</w:delText>
        </w:r>
      </w:del>
    </w:p>
    <w:p w14:paraId="795AB7F2" w14:textId="7DDF9F6D" w:rsidR="00DE31F3" w:rsidRPr="004D67F2" w:rsidDel="00BC02AC"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797" w:author="Ponížilová Hana" w:date="2020-02-13T17:22:00Z"/>
          <w:rFonts w:ascii="Calibri Light" w:hAnsi="Calibri Light" w:cs="Calibri Light"/>
          <w:sz w:val="22"/>
          <w:szCs w:val="22"/>
        </w:rPr>
      </w:pPr>
      <w:del w:id="798" w:author="Ponížilová Hana" w:date="2020-02-13T17:22:00Z">
        <w:r w:rsidRPr="004D67F2" w:rsidDel="00BC02AC">
          <w:rPr>
            <w:rFonts w:ascii="Calibri Light" w:hAnsi="Calibri Light" w:cs="Calibri Light"/>
            <w:sz w:val="22"/>
            <w:szCs w:val="22"/>
          </w:rPr>
          <w:delText>Kredity za povinné předměty společné všem studijním plánům BSP TPAT a minimálního počtu kreditů za povinně volitelné předměty typu A společné všem studijním plánům TPAT min. 90 a více - viz tabulka akreditačního spisu.</w:delText>
        </w:r>
      </w:del>
    </w:p>
    <w:p w14:paraId="284FB8D3" w14:textId="2D055459" w:rsidR="00DE31F3" w:rsidRPr="004D67F2" w:rsidDel="00BC02AC"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799" w:author="Ponížilová Hana" w:date="2020-02-13T17:22:00Z"/>
          <w:rFonts w:ascii="Calibri Light" w:hAnsi="Calibri Light" w:cs="Calibri Light"/>
          <w:sz w:val="22"/>
          <w:szCs w:val="22"/>
        </w:rPr>
      </w:pPr>
      <w:del w:id="800" w:author="Ponížilová Hana" w:date="2020-02-13T17:22:00Z">
        <w:r w:rsidRPr="004D67F2" w:rsidDel="00BC02AC">
          <w:rPr>
            <w:rFonts w:ascii="Calibri Light" w:hAnsi="Calibri Light" w:cs="Calibri Light"/>
            <w:sz w:val="22"/>
            <w:szCs w:val="22"/>
          </w:rPr>
          <w:delText xml:space="preserve">Kredity za povinné předměty patřící do předmětů specializace (Kamera, Produkce, Režie a scenáristika, Střihová skladba, Vizuální efekty a  Zvuková skladba) a minimálního počtu kreditů za povinně volitelné předměty patřící do předmětů specializace min. 45 a více - viz tabulka akreditačního spisu. Kredity za volitelné předměty. Poznámka: Nejsou uvedeny povinně volitelné předměty, které jsou společné i specializační. Další studijní povinností je absolvování praxe v oboru. </w:delText>
        </w:r>
      </w:del>
    </w:p>
    <w:p w14:paraId="15723E83" w14:textId="77777777" w:rsidR="00DE31F3" w:rsidRPr="00E317ED" w:rsidDel="00BC02AC"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801" w:author="Ponížilová Hana" w:date="2020-02-13T17:22:00Z"/>
          <w:rFonts w:ascii="Calibri Light" w:hAnsi="Calibri Light" w:cs="Calibri Light"/>
        </w:rPr>
      </w:pPr>
    </w:p>
    <w:p w14:paraId="5B91CA3B" w14:textId="77777777" w:rsidR="007112AF" w:rsidRDefault="007112AF" w:rsidP="00BC02AC">
      <w:pPr>
        <w:shd w:val="clear" w:color="auto" w:fill="FFFFFF"/>
        <w:tabs>
          <w:tab w:val="left" w:pos="360"/>
        </w:tabs>
        <w:spacing w:after="120" w:line="276" w:lineRule="auto"/>
        <w:jc w:val="both"/>
        <w:rPr>
          <w:rFonts w:ascii="Calibri Light" w:hAnsi="Calibri Light" w:cs="Calibri Light"/>
          <w:b/>
          <w:i/>
          <w:spacing w:val="-2"/>
          <w:sz w:val="22"/>
          <w:szCs w:val="22"/>
        </w:rPr>
      </w:pPr>
    </w:p>
    <w:p w14:paraId="5AD4E27B" w14:textId="18B7BB1B" w:rsidR="00DE31F3" w:rsidRPr="004D67F2" w:rsidRDefault="00DE31F3" w:rsidP="00DE31F3">
      <w:pPr>
        <w:shd w:val="clear" w:color="auto" w:fill="FFFFFF"/>
        <w:tabs>
          <w:tab w:val="left" w:pos="360"/>
        </w:tabs>
        <w:spacing w:after="120" w:line="276" w:lineRule="auto"/>
        <w:ind w:left="426"/>
        <w:jc w:val="both"/>
        <w:rPr>
          <w:rFonts w:ascii="Calibri Light" w:hAnsi="Calibri Light" w:cs="Calibri Light"/>
          <w:b/>
          <w:i/>
          <w:spacing w:val="-2"/>
          <w:sz w:val="22"/>
          <w:szCs w:val="22"/>
        </w:rPr>
      </w:pPr>
      <w:r w:rsidRPr="004D67F2">
        <w:rPr>
          <w:rFonts w:ascii="Calibri Light" w:hAnsi="Calibri Light" w:cs="Calibri Light"/>
          <w:b/>
          <w:i/>
          <w:spacing w:val="-2"/>
          <w:sz w:val="22"/>
          <w:szCs w:val="22"/>
        </w:rPr>
        <w:t>Magisterský studijní program</w:t>
      </w:r>
    </w:p>
    <w:p w14:paraId="3401800C" w14:textId="77777777" w:rsidR="00DE31F3" w:rsidRPr="004D67F2" w:rsidRDefault="00DE31F3" w:rsidP="00DE31F3">
      <w:pPr>
        <w:spacing w:after="120"/>
        <w:ind w:left="426"/>
        <w:jc w:val="both"/>
        <w:rPr>
          <w:rFonts w:ascii="Calibri Light" w:hAnsi="Calibri Light" w:cs="Calibri Light"/>
          <w:sz w:val="22"/>
          <w:szCs w:val="22"/>
        </w:rPr>
      </w:pPr>
      <w:r w:rsidRPr="004D67F2">
        <w:rPr>
          <w:rFonts w:ascii="Calibri Light" w:hAnsi="Calibri Light" w:cs="Calibri Light"/>
          <w:sz w:val="22"/>
          <w:szCs w:val="22"/>
        </w:rPr>
        <w:t>Pro každou specializaci je určen samostatný studijní plán. Struktura studijního plánu je tvořena kategorií předmětů povinného základu, povinně volitelnými předměty a volitelnými předměty. Studenti si volí předměty ze skupiny povinně volitelných předmětů, počet povinně volitelných a volitelných předmětů si stanovuje student. V rámci kreditového systému ECTS představuje studijní zátěž 25 hodin kontaktní výuky týdně. Jedna výuková hodina je 50 minut. Standardní délka magistertského stupně studia je 2 roky, student je povinen získat 120 kreditů. Studijní plán je sestaven tak, aby umožňoval upevnění praktických dovedností potřebných k výkonu povolání, podložených získáním nezbytných teoretických znalostí. Současně studijní plán umožňuje absolvovat 6týdenní stáž v profesionálním prostředí.</w:t>
      </w:r>
    </w:p>
    <w:p w14:paraId="389A0D66" w14:textId="77777777"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Realizace praktických uměleckých výstupů probíhá v rámci předmětů Audiovizuální praktika a Výrobní praktika. Studenti budou nadále participovat i na multioborových projektech FMK, či dalších celofakultních projektech, podílet se na realizaci externích projektů. </w:t>
      </w:r>
    </w:p>
    <w:p w14:paraId="0900CF02" w14:textId="1BAF21AA"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4D67F2">
        <w:rPr>
          <w:rFonts w:ascii="Calibri Light" w:hAnsi="Calibri Light" w:cs="Calibri Light"/>
          <w:sz w:val="22"/>
          <w:szCs w:val="22"/>
        </w:rPr>
        <w:t>V souvislosti s </w:t>
      </w:r>
      <w:del w:id="802" w:author="Ponížilová Hana" w:date="2020-02-13T17:22:00Z">
        <w:r w:rsidRPr="004D67F2" w:rsidDel="00BC02AC">
          <w:rPr>
            <w:rFonts w:ascii="Calibri Light" w:hAnsi="Calibri Light" w:cs="Calibri Light"/>
            <w:sz w:val="22"/>
            <w:szCs w:val="22"/>
          </w:rPr>
          <w:delText xml:space="preserve">připravovanou </w:delText>
        </w:r>
      </w:del>
      <w:ins w:id="803" w:author="Ponížilová Hana" w:date="2020-02-13T17:22:00Z">
        <w:r w:rsidR="00BC02AC">
          <w:rPr>
            <w:rFonts w:ascii="Calibri Light" w:hAnsi="Calibri Light" w:cs="Calibri Light"/>
            <w:sz w:val="22"/>
            <w:szCs w:val="22"/>
          </w:rPr>
          <w:t>novou</w:t>
        </w:r>
        <w:r w:rsidR="00BC02AC" w:rsidRPr="004D67F2">
          <w:rPr>
            <w:rFonts w:ascii="Calibri Light" w:hAnsi="Calibri Light" w:cs="Calibri Light"/>
            <w:sz w:val="22"/>
            <w:szCs w:val="22"/>
          </w:rPr>
          <w:t xml:space="preserve"> </w:t>
        </w:r>
      </w:ins>
      <w:del w:id="804" w:author="Ponížilová Hana" w:date="2020-02-13T17:22:00Z">
        <w:r w:rsidRPr="004D67F2" w:rsidDel="00BC02AC">
          <w:rPr>
            <w:rFonts w:ascii="Calibri Light" w:hAnsi="Calibri Light" w:cs="Calibri Light"/>
            <w:sz w:val="22"/>
            <w:szCs w:val="22"/>
          </w:rPr>
          <w:delText>re</w:delText>
        </w:r>
      </w:del>
      <w:r w:rsidRPr="004D67F2">
        <w:rPr>
          <w:rFonts w:ascii="Calibri Light" w:hAnsi="Calibri Light" w:cs="Calibri Light"/>
          <w:sz w:val="22"/>
          <w:szCs w:val="22"/>
        </w:rPr>
        <w:t>akreditací je studijní plán tvořen následovně:</w:t>
      </w:r>
    </w:p>
    <w:p w14:paraId="7F12481B" w14:textId="77777777"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sz w:val="22"/>
          <w:szCs w:val="22"/>
        </w:rPr>
      </w:pPr>
      <w:r w:rsidRPr="004D67F2">
        <w:rPr>
          <w:rFonts w:ascii="Calibri Light" w:hAnsi="Calibri Light" w:cs="Calibri Light"/>
          <w:sz w:val="22"/>
          <w:szCs w:val="22"/>
        </w:rPr>
        <w:t xml:space="preserve">Kredity za povinné předměty MSP společné všem studijním plánům TPAT a minimálního počtu kreditů za povinně volitelné předměty typu A společné všem studijním plánům MSP TPAT min. 60 a více. Kredity za povinné předměty patřící do předmětů specializace a minimálního počtu kreditů za povinně volitelné předměty patřící do předmětů specializace min. 30 a více. Kredity za volitelné předměty. </w:t>
      </w:r>
    </w:p>
    <w:p w14:paraId="7B651F7A" w14:textId="77777777" w:rsidR="00DE31F3" w:rsidRPr="004D67F2" w:rsidRDefault="00DE31F3" w:rsidP="00DE31F3">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Studentům je dostupná studijní literatura v univerzitní knihovně i příručních knihovnách ateliéru. Dostatečně je vymezen i počet konzultačních hodin.</w:t>
      </w:r>
    </w:p>
    <w:p w14:paraId="71758C45" w14:textId="77777777"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Navržená témata teoretických kvalifikačních prací jsou zaměřena na teorii, historii a současnost hraného a trikového filmu, ale i kulturně-kreativních </w:t>
      </w:r>
      <w:proofErr w:type="gramStart"/>
      <w:r w:rsidRPr="004D67F2">
        <w:rPr>
          <w:rFonts w:ascii="Calibri Light" w:hAnsi="Calibri Light" w:cs="Calibri Light"/>
          <w:color w:val="000000"/>
          <w:sz w:val="22"/>
          <w:szCs w:val="22"/>
        </w:rPr>
        <w:t>průmyslů - viz</w:t>
      </w:r>
      <w:proofErr w:type="gramEnd"/>
      <w:r w:rsidRPr="004D67F2">
        <w:rPr>
          <w:rFonts w:ascii="Calibri Light" w:hAnsi="Calibri Light" w:cs="Calibri Light"/>
          <w:color w:val="000000"/>
          <w:sz w:val="22"/>
          <w:szCs w:val="22"/>
        </w:rPr>
        <w:t xml:space="preserve"> akreditační spis část Návrhy témat kvalifikačních prací. </w:t>
      </w:r>
    </w:p>
    <w:p w14:paraId="45932422" w14:textId="77777777" w:rsidR="00DE31F3" w:rsidRPr="004D67F2" w:rsidRDefault="00DE31F3" w:rsidP="00DE31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jc w:val="both"/>
        <w:rPr>
          <w:rFonts w:ascii="Calibri Light" w:hAnsi="Calibri Light" w:cs="Calibri Light"/>
          <w:sz w:val="22"/>
          <w:szCs w:val="22"/>
        </w:rPr>
      </w:pPr>
      <w:r w:rsidRPr="004D67F2">
        <w:rPr>
          <w:rFonts w:ascii="Calibri Light" w:hAnsi="Calibri Light" w:cs="Calibri Light"/>
          <w:sz w:val="22"/>
          <w:szCs w:val="22"/>
        </w:rPr>
        <w:t>Obsah státních závěrečných zkoušek v bakalářském i magisterském studijním programu TPAT má tyto části:</w:t>
      </w:r>
    </w:p>
    <w:p w14:paraId="38DE09F0" w14:textId="706BBD09" w:rsidR="00DE31F3" w:rsidRPr="00BD7003" w:rsidRDefault="00DE31F3" w:rsidP="00BD7003">
      <w:pPr>
        <w:pStyle w:val="Odstavecseseznamem"/>
        <w:numPr>
          <w:ilvl w:val="6"/>
          <w:numId w:val="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4254"/>
        <w:jc w:val="both"/>
        <w:rPr>
          <w:rFonts w:ascii="Calibri Light" w:eastAsiaTheme="minorHAnsi" w:hAnsi="Calibri Light" w:cs="Calibri Light"/>
          <w:sz w:val="22"/>
          <w:szCs w:val="22"/>
          <w:lang w:eastAsia="en-US"/>
        </w:rPr>
      </w:pPr>
      <w:r w:rsidRPr="00BD7003">
        <w:rPr>
          <w:rFonts w:ascii="Calibri Light" w:eastAsiaTheme="minorHAnsi" w:hAnsi="Calibri Light" w:cs="Calibri Light"/>
          <w:sz w:val="22"/>
          <w:szCs w:val="22"/>
          <w:lang w:eastAsia="en-US"/>
        </w:rPr>
        <w:t>Studia audiovizuální kultury (v magisterském stupni Současný film)</w:t>
      </w:r>
    </w:p>
    <w:p w14:paraId="39301102" w14:textId="42673A96" w:rsidR="00DE31F3" w:rsidRDefault="00DE31F3" w:rsidP="00BD7003">
      <w:pPr>
        <w:pStyle w:val="Odstavecseseznamem"/>
        <w:numPr>
          <w:ilvl w:val="6"/>
          <w:numId w:val="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4254"/>
        <w:jc w:val="both"/>
        <w:rPr>
          <w:rFonts w:ascii="Calibri Light" w:eastAsiaTheme="minorHAnsi" w:hAnsi="Calibri Light" w:cs="Calibri Light"/>
          <w:sz w:val="22"/>
          <w:szCs w:val="22"/>
          <w:lang w:eastAsia="en-US"/>
        </w:rPr>
      </w:pPr>
      <w:r w:rsidRPr="00BD7003">
        <w:rPr>
          <w:rFonts w:ascii="Calibri Light" w:eastAsiaTheme="minorHAnsi" w:hAnsi="Calibri Light" w:cs="Calibri Light"/>
          <w:sz w:val="22"/>
          <w:szCs w:val="22"/>
          <w:lang w:eastAsia="en-US"/>
        </w:rPr>
        <w:t>Teorie a technologie oboru dle specializace</w:t>
      </w:r>
    </w:p>
    <w:p w14:paraId="040944E2" w14:textId="77777777" w:rsidR="00DE31F3" w:rsidRPr="00BD7003" w:rsidRDefault="00DE31F3" w:rsidP="00BD7003">
      <w:pPr>
        <w:pStyle w:val="Odstavecseseznamem"/>
        <w:numPr>
          <w:ilvl w:val="6"/>
          <w:numId w:val="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4254"/>
        <w:jc w:val="both"/>
        <w:rPr>
          <w:rFonts w:ascii="Calibri Light" w:eastAsiaTheme="minorHAnsi" w:hAnsi="Calibri Light" w:cs="Calibri Light"/>
          <w:sz w:val="22"/>
          <w:szCs w:val="22"/>
          <w:lang w:eastAsia="en-US"/>
        </w:rPr>
      </w:pPr>
      <w:r w:rsidRPr="00BD7003">
        <w:rPr>
          <w:rFonts w:ascii="Calibri Light" w:eastAsiaTheme="minorHAnsi" w:hAnsi="Calibri Light" w:cs="Calibri Light"/>
          <w:sz w:val="22"/>
          <w:szCs w:val="22"/>
          <w:lang w:eastAsia="en-US"/>
        </w:rPr>
        <w:t>Obhajoba práce:</w:t>
      </w:r>
    </w:p>
    <w:p w14:paraId="72A44CB1" w14:textId="77777777" w:rsidR="00DE31F3" w:rsidRPr="004D67F2" w:rsidRDefault="00DE31F3" w:rsidP="00DE31F3">
      <w:pPr>
        <w:pStyle w:val="Odstavecseseznamem"/>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eastAsiaTheme="minorHAnsi" w:hAnsi="Calibri Light" w:cs="Calibri Light"/>
          <w:sz w:val="22"/>
          <w:szCs w:val="22"/>
          <w:lang w:eastAsia="en-US"/>
        </w:rPr>
      </w:pPr>
      <w:r w:rsidRPr="004D67F2">
        <w:rPr>
          <w:rFonts w:ascii="Calibri Light" w:eastAsiaTheme="minorHAnsi" w:hAnsi="Calibri Light" w:cs="Calibri Light"/>
          <w:sz w:val="22"/>
          <w:szCs w:val="22"/>
          <w:lang w:eastAsia="en-US"/>
        </w:rPr>
        <w:t>Teoretická část</w:t>
      </w:r>
    </w:p>
    <w:p w14:paraId="241F2427" w14:textId="77777777" w:rsidR="00DE31F3" w:rsidRPr="004D67F2" w:rsidRDefault="00DE31F3" w:rsidP="00DE31F3">
      <w:pPr>
        <w:pStyle w:val="Odstavecseseznamem"/>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1077" w:hanging="357"/>
        <w:contextualSpacing w:val="0"/>
        <w:jc w:val="both"/>
        <w:rPr>
          <w:rFonts w:ascii="Calibri Light" w:hAnsi="Calibri Light" w:cs="Calibri Light"/>
          <w:sz w:val="22"/>
          <w:szCs w:val="22"/>
        </w:rPr>
      </w:pPr>
      <w:r w:rsidRPr="004D67F2">
        <w:rPr>
          <w:rFonts w:ascii="Calibri Light" w:eastAsiaTheme="minorHAnsi" w:hAnsi="Calibri Light" w:cs="Calibri Light"/>
          <w:sz w:val="22"/>
          <w:szCs w:val="22"/>
          <w:lang w:eastAsia="en-US"/>
        </w:rPr>
        <w:t>Praktická část – audiovizuální výstup</w:t>
      </w:r>
    </w:p>
    <w:p w14:paraId="59BABDC3" w14:textId="77777777" w:rsidR="00DE31F3" w:rsidRPr="004D67F2" w:rsidRDefault="00DE31F3" w:rsidP="00DE31F3">
      <w:pPr>
        <w:ind w:left="426" w:right="176"/>
        <w:jc w:val="both"/>
        <w:rPr>
          <w:rFonts w:ascii="Calibri Light" w:hAnsi="Calibri Light" w:cs="Calibri Light"/>
          <w:spacing w:val="-2"/>
          <w:sz w:val="22"/>
          <w:szCs w:val="22"/>
        </w:rPr>
      </w:pPr>
      <w:r w:rsidRPr="004D67F2">
        <w:rPr>
          <w:rFonts w:ascii="Calibri Light" w:hAnsi="Calibri Light" w:cs="Calibri Light"/>
          <w:sz w:val="22"/>
          <w:szCs w:val="22"/>
        </w:rPr>
        <w:t>Připravovaný studijní program TPAT je nastaven tak, aby odpovídal profilu absolventa všech specializací. Jedná se o filmařské profese v oblasti režie, scenáristiky, kamery, střihu, zvuku, vizuálních efektů, produkce, které mají poměrně velkou škálu specializačně zaměřených podskupin. Absolventi bakalářského stupně budou kvalitně prokazovat svou erudici v oblasti filmu na asistentských pozicích, u schopných absolventů lze očekávat uplatnění i na vedoucích pozicích. Absolventi MSP mohou pracovat jako samostní tvůrci. Jsou vybaveni znalostmi, dovednostmi i kompetencemi, které umožní nalézt uplatnění v oblasti audiovize.</w:t>
      </w:r>
      <w:r w:rsidRPr="004D67F2">
        <w:rPr>
          <w:rFonts w:ascii="Calibri Light" w:hAnsi="Calibri Light" w:cs="Calibri Light"/>
          <w:spacing w:val="-2"/>
          <w:sz w:val="22"/>
          <w:szCs w:val="22"/>
        </w:rPr>
        <w:t xml:space="preserve"> </w:t>
      </w:r>
    </w:p>
    <w:p w14:paraId="6C0EDA9F" w14:textId="335DBECE" w:rsidR="00DE31F3" w:rsidRDefault="00DE31F3" w:rsidP="00DE31F3">
      <w:pPr>
        <w:autoSpaceDE w:val="0"/>
        <w:autoSpaceDN w:val="0"/>
        <w:adjustRightInd w:val="0"/>
        <w:ind w:right="177"/>
        <w:jc w:val="both"/>
        <w:rPr>
          <w:rFonts w:ascii="Calibri Light" w:hAnsi="Calibri Light" w:cs="Calibri Light"/>
        </w:rPr>
      </w:pPr>
    </w:p>
    <w:p w14:paraId="2E6DB0F7" w14:textId="412ABC30" w:rsidR="0028430B" w:rsidRDefault="0028430B" w:rsidP="00DE31F3">
      <w:pPr>
        <w:autoSpaceDE w:val="0"/>
        <w:autoSpaceDN w:val="0"/>
        <w:adjustRightInd w:val="0"/>
        <w:ind w:right="177"/>
        <w:jc w:val="both"/>
        <w:rPr>
          <w:rFonts w:ascii="Calibri Light" w:hAnsi="Calibri Light" w:cs="Calibri Light"/>
        </w:rPr>
      </w:pPr>
    </w:p>
    <w:p w14:paraId="083E691D" w14:textId="5D5339C7" w:rsidR="00F22DFD" w:rsidRDefault="00F22DFD" w:rsidP="00DE31F3">
      <w:pPr>
        <w:autoSpaceDE w:val="0"/>
        <w:autoSpaceDN w:val="0"/>
        <w:adjustRightInd w:val="0"/>
        <w:ind w:right="177"/>
        <w:jc w:val="both"/>
        <w:rPr>
          <w:rFonts w:ascii="Calibri Light" w:hAnsi="Calibri Light" w:cs="Calibri Light"/>
        </w:rPr>
      </w:pPr>
    </w:p>
    <w:p w14:paraId="785E8D4F" w14:textId="77777777" w:rsidR="00A5793A" w:rsidRDefault="00A5793A" w:rsidP="00BC02AC">
      <w:pPr>
        <w:shd w:val="clear" w:color="auto" w:fill="FFFFFF"/>
        <w:tabs>
          <w:tab w:val="left" w:pos="360"/>
        </w:tabs>
        <w:spacing w:after="120" w:line="235" w:lineRule="exact"/>
        <w:ind w:right="6"/>
        <w:rPr>
          <w:rFonts w:ascii="Calibri Light" w:hAnsi="Calibri Light" w:cs="Calibri Light"/>
          <w:b/>
          <w:spacing w:val="-2"/>
        </w:rPr>
      </w:pPr>
    </w:p>
    <w:p w14:paraId="1C7B4298" w14:textId="77777777" w:rsidR="00BC02AC" w:rsidRDefault="00BC02AC">
      <w:pPr>
        <w:rPr>
          <w:rFonts w:ascii="Calibri Light" w:hAnsi="Calibri Light" w:cs="Calibri Light"/>
          <w:b/>
          <w:spacing w:val="-2"/>
        </w:rPr>
      </w:pPr>
      <w:r>
        <w:rPr>
          <w:rFonts w:ascii="Calibri Light" w:hAnsi="Calibri Light" w:cs="Calibri Light"/>
          <w:b/>
          <w:spacing w:val="-2"/>
        </w:rPr>
        <w:br w:type="page"/>
      </w:r>
    </w:p>
    <w:p w14:paraId="10E5FE79" w14:textId="29C8EEBB" w:rsidR="00DE31F3" w:rsidRPr="00E317ED" w:rsidRDefault="00DE31F3" w:rsidP="00DE31F3">
      <w:pPr>
        <w:shd w:val="clear" w:color="auto" w:fill="FFFFFF"/>
        <w:tabs>
          <w:tab w:val="left" w:pos="360"/>
        </w:tabs>
        <w:spacing w:after="120" w:line="235" w:lineRule="exact"/>
        <w:ind w:left="426" w:right="6"/>
        <w:rPr>
          <w:rFonts w:ascii="Calibri Light" w:hAnsi="Calibri Light" w:cs="Calibri Light"/>
          <w:b/>
          <w:spacing w:val="-2"/>
        </w:rPr>
      </w:pPr>
      <w:r w:rsidRPr="00E317ED">
        <w:rPr>
          <w:rFonts w:ascii="Calibri Light" w:hAnsi="Calibri Light" w:cs="Calibri Light"/>
          <w:b/>
          <w:spacing w:val="-2"/>
        </w:rPr>
        <w:lastRenderedPageBreak/>
        <w:t xml:space="preserve">Tab. 2.: Tematické okruhy z oblasti vzdělávání </w:t>
      </w:r>
    </w:p>
    <w:tbl>
      <w:tblPr>
        <w:tblW w:w="865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2964"/>
        <w:gridCol w:w="3117"/>
      </w:tblGrid>
      <w:tr w:rsidR="00DE31F3" w:rsidRPr="00E317ED" w14:paraId="475DBDA7" w14:textId="77777777" w:rsidTr="008759B0">
        <w:tc>
          <w:tcPr>
            <w:tcW w:w="2573" w:type="dxa"/>
            <w:shd w:val="clear" w:color="auto" w:fill="E5B8B7" w:themeFill="accent2" w:themeFillTint="66"/>
          </w:tcPr>
          <w:p w14:paraId="62603368" w14:textId="77777777" w:rsidR="00DE31F3" w:rsidRPr="00E317ED" w:rsidRDefault="00DE31F3" w:rsidP="00D93F6D">
            <w:pPr>
              <w:tabs>
                <w:tab w:val="left" w:pos="360"/>
              </w:tabs>
              <w:spacing w:before="58"/>
              <w:ind w:left="426" w:right="5"/>
              <w:rPr>
                <w:rFonts w:ascii="Calibri Light" w:hAnsi="Calibri Light" w:cs="Calibri Light"/>
                <w:b/>
                <w:spacing w:val="-2"/>
              </w:rPr>
            </w:pPr>
            <w:r w:rsidRPr="00E317ED">
              <w:rPr>
                <w:rFonts w:ascii="Calibri Light" w:hAnsi="Calibri Light" w:cs="Calibri Light"/>
                <w:b/>
                <w:spacing w:val="-2"/>
              </w:rPr>
              <w:t>Základní tematické okruhy</w:t>
            </w:r>
          </w:p>
        </w:tc>
        <w:tc>
          <w:tcPr>
            <w:tcW w:w="2964" w:type="dxa"/>
            <w:shd w:val="clear" w:color="auto" w:fill="E5B8B7" w:themeFill="accent2" w:themeFillTint="66"/>
          </w:tcPr>
          <w:p w14:paraId="1FA1199D" w14:textId="77777777" w:rsidR="00DE31F3" w:rsidRPr="00E317ED" w:rsidRDefault="00DE31F3" w:rsidP="00D93F6D">
            <w:pPr>
              <w:tabs>
                <w:tab w:val="left" w:pos="360"/>
              </w:tabs>
              <w:spacing w:before="58"/>
              <w:ind w:left="426" w:right="5"/>
              <w:jc w:val="both"/>
              <w:rPr>
                <w:rFonts w:ascii="Calibri Light" w:hAnsi="Calibri Light" w:cs="Calibri Light"/>
                <w:b/>
                <w:spacing w:val="-2"/>
              </w:rPr>
            </w:pPr>
            <w:r w:rsidRPr="00E317ED">
              <w:rPr>
                <w:rFonts w:ascii="Calibri Light" w:hAnsi="Calibri Light" w:cs="Calibri Light"/>
                <w:b/>
                <w:spacing w:val="-2"/>
              </w:rPr>
              <w:t>Studijní programy</w:t>
            </w:r>
          </w:p>
        </w:tc>
        <w:tc>
          <w:tcPr>
            <w:tcW w:w="3117" w:type="dxa"/>
            <w:shd w:val="clear" w:color="auto" w:fill="E5B8B7" w:themeFill="accent2" w:themeFillTint="66"/>
          </w:tcPr>
          <w:p w14:paraId="0260670B" w14:textId="77777777" w:rsidR="00DE31F3" w:rsidRPr="00E317ED" w:rsidRDefault="00DE31F3" w:rsidP="00D93F6D">
            <w:pPr>
              <w:tabs>
                <w:tab w:val="left" w:pos="360"/>
              </w:tabs>
              <w:spacing w:before="58"/>
              <w:ind w:left="426" w:right="5"/>
              <w:jc w:val="both"/>
              <w:rPr>
                <w:rFonts w:ascii="Calibri Light" w:hAnsi="Calibri Light" w:cs="Calibri Light"/>
                <w:b/>
                <w:spacing w:val="-2"/>
              </w:rPr>
            </w:pPr>
            <w:r w:rsidRPr="00E317ED">
              <w:rPr>
                <w:rFonts w:ascii="Calibri Light" w:hAnsi="Calibri Light" w:cs="Calibri Light"/>
                <w:b/>
                <w:spacing w:val="-2"/>
              </w:rPr>
              <w:t>Studijní obor/Specializace</w:t>
            </w:r>
          </w:p>
        </w:tc>
      </w:tr>
      <w:tr w:rsidR="00DE31F3" w:rsidRPr="00E317ED" w14:paraId="24D5B236" w14:textId="77777777" w:rsidTr="008759B0">
        <w:tc>
          <w:tcPr>
            <w:tcW w:w="2573" w:type="dxa"/>
          </w:tcPr>
          <w:p w14:paraId="72419366" w14:textId="77777777" w:rsidR="00DE31F3" w:rsidRPr="00E317ED" w:rsidRDefault="00DE31F3" w:rsidP="00A174B3">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Filmová tvorba</w:t>
            </w:r>
          </w:p>
        </w:tc>
        <w:tc>
          <w:tcPr>
            <w:tcW w:w="2964" w:type="dxa"/>
          </w:tcPr>
          <w:p w14:paraId="58C097D4"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6F8D8FE2"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 Zvuková skladba, Střihová skladba, Kamera, Režie a scenáristika, Vizuální efekty</w:t>
            </w:r>
          </w:p>
        </w:tc>
      </w:tr>
      <w:tr w:rsidR="00DE31F3" w:rsidRPr="00E317ED" w14:paraId="1C1D6F3F" w14:textId="77777777" w:rsidTr="008759B0">
        <w:tc>
          <w:tcPr>
            <w:tcW w:w="2573" w:type="dxa"/>
          </w:tcPr>
          <w:p w14:paraId="352284AE" w14:textId="77777777" w:rsidR="00DE31F3" w:rsidRPr="00E317ED" w:rsidRDefault="00DE31F3" w:rsidP="00A174B3">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Rozhlasová tvorba</w:t>
            </w:r>
          </w:p>
        </w:tc>
        <w:tc>
          <w:tcPr>
            <w:tcW w:w="2964" w:type="dxa"/>
          </w:tcPr>
          <w:p w14:paraId="0848D07F"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6C733DF9"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Zvuková skladba</w:t>
            </w:r>
          </w:p>
        </w:tc>
      </w:tr>
      <w:tr w:rsidR="00DE31F3" w:rsidRPr="00E317ED" w14:paraId="38A2B061" w14:textId="77777777" w:rsidTr="008759B0">
        <w:tc>
          <w:tcPr>
            <w:tcW w:w="2573" w:type="dxa"/>
          </w:tcPr>
          <w:p w14:paraId="30418C0B" w14:textId="77777777" w:rsidR="00DE31F3" w:rsidRPr="00E317ED" w:rsidRDefault="00DE31F3" w:rsidP="00A174B3">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Televizní tvorba</w:t>
            </w:r>
          </w:p>
        </w:tc>
        <w:tc>
          <w:tcPr>
            <w:tcW w:w="2964" w:type="dxa"/>
          </w:tcPr>
          <w:p w14:paraId="5DA658C3"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51A817B7"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 Zvuková skladba, Střihová skladba, Kamera, Režie a scenáristika, Vizuální efekty</w:t>
            </w:r>
          </w:p>
        </w:tc>
      </w:tr>
      <w:tr w:rsidR="00DE31F3" w:rsidRPr="00E317ED" w14:paraId="038B19D1" w14:textId="77777777" w:rsidTr="008759B0">
        <w:tc>
          <w:tcPr>
            <w:tcW w:w="2573" w:type="dxa"/>
          </w:tcPr>
          <w:p w14:paraId="54555E77" w14:textId="77777777" w:rsidR="00DE31F3" w:rsidRPr="00E317ED" w:rsidRDefault="00DE31F3" w:rsidP="00A174B3">
            <w:pPr>
              <w:tabs>
                <w:tab w:val="left" w:pos="887"/>
              </w:tabs>
              <w:spacing w:after="120"/>
              <w:ind w:left="745" w:right="6" w:hanging="277"/>
              <w:rPr>
                <w:rFonts w:ascii="Calibri Light" w:hAnsi="Calibri Light" w:cs="Calibri Light"/>
                <w:spacing w:val="-2"/>
              </w:rPr>
            </w:pPr>
            <w:r w:rsidRPr="00E317ED">
              <w:rPr>
                <w:rFonts w:ascii="Calibri Light" w:hAnsi="Calibri Light" w:cs="Calibri Light"/>
                <w:spacing w:val="-2"/>
              </w:rPr>
              <w:t>Multimediální tvorba</w:t>
            </w:r>
          </w:p>
        </w:tc>
        <w:tc>
          <w:tcPr>
            <w:tcW w:w="2964" w:type="dxa"/>
          </w:tcPr>
          <w:p w14:paraId="6A15E447"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 Výtvarná umění</w:t>
            </w:r>
          </w:p>
        </w:tc>
        <w:tc>
          <w:tcPr>
            <w:tcW w:w="3117" w:type="dxa"/>
          </w:tcPr>
          <w:p w14:paraId="64E36AF5" w14:textId="77777777" w:rsidR="00DE31F3" w:rsidRPr="00E317ED" w:rsidRDefault="00DE31F3" w:rsidP="00D93F6D">
            <w:pPr>
              <w:tabs>
                <w:tab w:val="left" w:pos="360"/>
              </w:tabs>
              <w:spacing w:after="120"/>
              <w:ind w:left="426" w:right="6"/>
              <w:rPr>
                <w:rFonts w:ascii="Calibri Light" w:hAnsi="Calibri Light" w:cs="Calibri Light"/>
                <w:spacing w:val="-2"/>
                <w:u w:val="single"/>
              </w:rPr>
            </w:pPr>
            <w:r w:rsidRPr="00E317ED">
              <w:rPr>
                <w:rFonts w:ascii="Calibri Light" w:hAnsi="Calibri Light" w:cs="Calibri Light"/>
                <w:spacing w:val="-2"/>
              </w:rPr>
              <w:t>Produkce, Zvuková skladba, Střihová skladba, Kamera, Režie a scenáristika, Vizuální efekty</w:t>
            </w:r>
            <w:r w:rsidRPr="00E317ED">
              <w:rPr>
                <w:rFonts w:ascii="Calibri Light" w:hAnsi="Calibri Light" w:cs="Calibri Light"/>
                <w:spacing w:val="-2"/>
                <w:u w:val="single"/>
              </w:rPr>
              <w:t xml:space="preserve">, </w:t>
            </w:r>
            <w:r w:rsidRPr="00E317ED">
              <w:rPr>
                <w:rFonts w:ascii="Calibri Light" w:hAnsi="Calibri Light" w:cs="Calibri Light"/>
                <w:spacing w:val="-2"/>
              </w:rPr>
              <w:t>Digitální design</w:t>
            </w:r>
          </w:p>
        </w:tc>
      </w:tr>
      <w:tr w:rsidR="00DE31F3" w:rsidRPr="00E317ED" w14:paraId="68E1D65B" w14:textId="77777777" w:rsidTr="008759B0">
        <w:tc>
          <w:tcPr>
            <w:tcW w:w="2573" w:type="dxa"/>
          </w:tcPr>
          <w:p w14:paraId="0A6A0E1E" w14:textId="77777777" w:rsidR="00DE31F3" w:rsidRPr="00E317ED" w:rsidRDefault="00DE31F3" w:rsidP="00A174B3">
            <w:pPr>
              <w:tabs>
                <w:tab w:val="left" w:pos="887"/>
              </w:tabs>
              <w:spacing w:after="120"/>
              <w:ind w:left="887" w:right="6" w:hanging="419"/>
              <w:rPr>
                <w:rFonts w:ascii="Calibri Light" w:hAnsi="Calibri Light" w:cs="Calibri Light"/>
                <w:spacing w:val="-2"/>
              </w:rPr>
            </w:pPr>
            <w:r w:rsidRPr="00E317ED">
              <w:rPr>
                <w:rFonts w:ascii="Calibri Light" w:hAnsi="Calibri Light" w:cs="Calibri Light"/>
                <w:spacing w:val="-2"/>
              </w:rPr>
              <w:t>Literární tvorba</w:t>
            </w:r>
          </w:p>
        </w:tc>
        <w:tc>
          <w:tcPr>
            <w:tcW w:w="2964" w:type="dxa"/>
          </w:tcPr>
          <w:p w14:paraId="21AC484D"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tc>
        <w:tc>
          <w:tcPr>
            <w:tcW w:w="3117" w:type="dxa"/>
          </w:tcPr>
          <w:p w14:paraId="695E7CAD"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Režie a scenáristika (dílčí úkoly)</w:t>
            </w:r>
          </w:p>
        </w:tc>
      </w:tr>
      <w:tr w:rsidR="00DE31F3" w:rsidRPr="00E317ED" w14:paraId="0C58105C" w14:textId="77777777" w:rsidTr="008759B0">
        <w:tc>
          <w:tcPr>
            <w:tcW w:w="2573" w:type="dxa"/>
          </w:tcPr>
          <w:p w14:paraId="3AE95546" w14:textId="77777777" w:rsidR="00DE31F3" w:rsidRPr="00E317ED" w:rsidRDefault="00DE31F3" w:rsidP="00A174B3">
            <w:pPr>
              <w:tabs>
                <w:tab w:val="left" w:pos="887"/>
              </w:tabs>
              <w:spacing w:after="120"/>
              <w:ind w:left="468" w:right="6"/>
              <w:rPr>
                <w:rFonts w:ascii="Calibri Light" w:hAnsi="Calibri Light" w:cs="Calibri Light"/>
                <w:spacing w:val="-2"/>
              </w:rPr>
            </w:pPr>
            <w:r w:rsidRPr="00E317ED">
              <w:rPr>
                <w:rFonts w:ascii="Calibri Light" w:hAnsi="Calibri Light" w:cs="Calibri Light"/>
                <w:spacing w:val="-2"/>
              </w:rPr>
              <w:t>Organizace a řízení umělecké praxe</w:t>
            </w:r>
          </w:p>
        </w:tc>
        <w:tc>
          <w:tcPr>
            <w:tcW w:w="2964" w:type="dxa"/>
          </w:tcPr>
          <w:p w14:paraId="24792DB5"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Teorie a praxe audiovizuální tvorby</w:t>
            </w:r>
          </w:p>
          <w:p w14:paraId="57DB32F9" w14:textId="77777777" w:rsidR="00DE31F3" w:rsidRPr="00E317ED" w:rsidRDefault="00DE31F3" w:rsidP="00D93F6D">
            <w:pPr>
              <w:tabs>
                <w:tab w:val="left" w:pos="360"/>
              </w:tabs>
              <w:spacing w:after="120"/>
              <w:ind w:left="426" w:right="6"/>
              <w:rPr>
                <w:rFonts w:ascii="Calibri Light" w:hAnsi="Calibri Light" w:cs="Calibri Light"/>
                <w:spacing w:val="-2"/>
              </w:rPr>
            </w:pPr>
          </w:p>
        </w:tc>
        <w:tc>
          <w:tcPr>
            <w:tcW w:w="3117" w:type="dxa"/>
          </w:tcPr>
          <w:p w14:paraId="0F3F5978" w14:textId="77777777" w:rsidR="00DE31F3" w:rsidRPr="00E317ED" w:rsidRDefault="00DE31F3" w:rsidP="00D93F6D">
            <w:pPr>
              <w:tabs>
                <w:tab w:val="left" w:pos="360"/>
              </w:tabs>
              <w:spacing w:after="120"/>
              <w:ind w:left="426" w:right="6"/>
              <w:rPr>
                <w:rFonts w:ascii="Calibri Light" w:hAnsi="Calibri Light" w:cs="Calibri Light"/>
                <w:spacing w:val="-2"/>
              </w:rPr>
            </w:pPr>
            <w:r w:rsidRPr="00E317ED">
              <w:rPr>
                <w:rFonts w:ascii="Calibri Light" w:hAnsi="Calibri Light" w:cs="Calibri Light"/>
                <w:spacing w:val="-2"/>
              </w:rPr>
              <w:t>Produkce</w:t>
            </w:r>
          </w:p>
        </w:tc>
      </w:tr>
    </w:tbl>
    <w:p w14:paraId="5C2A8172" w14:textId="77777777" w:rsidR="008759B0" w:rsidRDefault="008759B0" w:rsidP="00DE31F3">
      <w:pPr>
        <w:spacing w:after="120"/>
        <w:ind w:left="426"/>
        <w:jc w:val="both"/>
        <w:rPr>
          <w:rFonts w:ascii="Calibri Light" w:hAnsi="Calibri Light" w:cs="Calibri Light"/>
          <w:spacing w:val="-2"/>
          <w:sz w:val="22"/>
          <w:szCs w:val="22"/>
        </w:rPr>
      </w:pPr>
    </w:p>
    <w:p w14:paraId="29786301" w14:textId="1B7B16E8" w:rsidR="00DE31F3" w:rsidRPr="004D67F2" w:rsidRDefault="00DE31F3" w:rsidP="00DE31F3">
      <w:pPr>
        <w:spacing w:after="120"/>
        <w:ind w:left="426"/>
        <w:jc w:val="both"/>
        <w:rPr>
          <w:rFonts w:ascii="Calibri Light" w:hAnsi="Calibri Light" w:cs="Calibri Light"/>
          <w:spacing w:val="-2"/>
          <w:sz w:val="22"/>
          <w:szCs w:val="22"/>
        </w:rPr>
      </w:pPr>
      <w:r w:rsidRPr="004D67F2">
        <w:rPr>
          <w:rFonts w:ascii="Calibri Light" w:hAnsi="Calibri Light" w:cs="Calibri Light"/>
          <w:spacing w:val="-2"/>
          <w:sz w:val="22"/>
          <w:szCs w:val="22"/>
        </w:rPr>
        <w:t xml:space="preserve">Oblast vzdělávání Umění zahrnuje šest tematických okruhů (Filmová tvorba, Rozhlasová tvorba, Televizní tvorba, Multimediální tvorba, Literární tvorba, Organizace a řízení umělecké praxe), které jsou součástí akreditovaného i připravovaného studijního programu TPAT, jeho oborů a specializací. </w:t>
      </w:r>
      <w:r w:rsidRPr="004D67F2">
        <w:rPr>
          <w:rFonts w:ascii="Calibri Light" w:hAnsi="Calibri Light" w:cs="Calibri Light"/>
          <w:sz w:val="22"/>
          <w:szCs w:val="22"/>
        </w:rPr>
        <w:t xml:space="preserve">V tematickém okruhu Multimediální tvorba se odráží dílčí cvičení ze studijního programu TPAT. </w:t>
      </w:r>
      <w:r w:rsidRPr="004D67F2">
        <w:rPr>
          <w:rFonts w:ascii="Calibri Light" w:hAnsi="Calibri Light" w:cs="Calibri Light"/>
          <w:spacing w:val="-2"/>
          <w:sz w:val="22"/>
          <w:szCs w:val="22"/>
        </w:rPr>
        <w:t xml:space="preserve">Tematické okruhy přináležející k oblasti Filmová tvorba a Televizní tvorba se prolínají, jedná-li se o hrané žánry, autorský dokument, či hranou </w:t>
      </w:r>
      <w:proofErr w:type="gramStart"/>
      <w:r w:rsidRPr="004D67F2">
        <w:rPr>
          <w:rFonts w:ascii="Calibri Light" w:hAnsi="Calibri Light" w:cs="Calibri Light"/>
          <w:spacing w:val="-2"/>
          <w:sz w:val="22"/>
          <w:szCs w:val="22"/>
        </w:rPr>
        <w:t>reklamu - možnosti</w:t>
      </w:r>
      <w:proofErr w:type="gramEnd"/>
      <w:r w:rsidRPr="004D67F2">
        <w:rPr>
          <w:rFonts w:ascii="Calibri Light" w:hAnsi="Calibri Light" w:cs="Calibri Light"/>
          <w:spacing w:val="-2"/>
          <w:sz w:val="22"/>
          <w:szCs w:val="22"/>
        </w:rPr>
        <w:t xml:space="preserve"> prezentace díla jsou jak na plátně kin, tak na televizní obrazovce. V předmětu Komunikační agentura si studenti projdou zkušenostmi přímého přenosu a podílí se na realizaci slavnostních večerů jednotlivých projektů, výrobě propagačních spotů. Pozornost se okrajově zaměřuje na publicisticku, a to v rámci spolupráce se Zlínským filmovým festivalem na tzv. Filmlabu. Tematický okruh Rozhlasová tvorba se dotýká okrajově specializace Zvuková skladba a Režie a scenáristika (cvičení zaměřená na audio záznam v rámci projektu Paměti národa). Režie a scenáristika zasahuje i do oblasti tematického okruhu Literární tvorba ve výstupech spojených s prací s autorským textem. Absolvent specializace Zvuková skladba a Režie a scenáristika má dílčí představu o možnosti práce s rozhlasovou hrou. Oblast organizace a řízení umělecké praxe je provázána se specializací Produkce. </w:t>
      </w:r>
    </w:p>
    <w:p w14:paraId="0A7ADF14" w14:textId="77777777" w:rsidR="00DE31F3" w:rsidRPr="004D67F2" w:rsidRDefault="00DE31F3" w:rsidP="00DE31F3">
      <w:pPr>
        <w:spacing w:after="120"/>
        <w:ind w:left="426"/>
        <w:jc w:val="both"/>
        <w:rPr>
          <w:rFonts w:ascii="Calibri Light" w:hAnsi="Calibri Light" w:cs="Calibri Light"/>
          <w:spacing w:val="-2"/>
          <w:sz w:val="22"/>
          <w:szCs w:val="22"/>
        </w:rPr>
      </w:pPr>
      <w:r w:rsidRPr="004D67F2">
        <w:rPr>
          <w:rFonts w:ascii="Calibri Light" w:hAnsi="Calibri Light" w:cs="Calibri Light"/>
          <w:spacing w:val="-2"/>
          <w:sz w:val="22"/>
          <w:szCs w:val="22"/>
        </w:rPr>
        <w:t>Při sledování uplatnitelnosti absolventů lze konstatovat, že studijní program TPAT poskytuje teoretické znalosti a vede k dovednostem tak, aby absolvent obstál v prostředí audiovizuálních i audio médií, v reklamních a postprodukčních agenturách.</w:t>
      </w:r>
    </w:p>
    <w:p w14:paraId="26CCC135" w14:textId="77777777" w:rsidR="00DE31F3" w:rsidRPr="004D67F2" w:rsidRDefault="00DE31F3" w:rsidP="00DE31F3">
      <w:pPr>
        <w:spacing w:line="276" w:lineRule="auto"/>
        <w:jc w:val="both"/>
        <w:rPr>
          <w:rFonts w:ascii="Calibri Light" w:hAnsi="Calibri Light" w:cs="Calibri Light"/>
          <w:b/>
          <w:sz w:val="22"/>
          <w:szCs w:val="22"/>
        </w:rPr>
      </w:pPr>
    </w:p>
    <w:p w14:paraId="181CD7E9" w14:textId="77777777" w:rsidR="00DE31F3" w:rsidRPr="004D67F2" w:rsidRDefault="00DE31F3" w:rsidP="00DE31F3">
      <w:pPr>
        <w:shd w:val="clear" w:color="auto" w:fill="FFFFFF"/>
        <w:tabs>
          <w:tab w:val="left" w:pos="360"/>
        </w:tabs>
        <w:spacing w:after="60"/>
        <w:ind w:right="6"/>
        <w:jc w:val="both"/>
        <w:rPr>
          <w:rFonts w:ascii="Calibri Light" w:hAnsi="Calibri Light" w:cs="Calibri Light"/>
          <w:b/>
          <w:spacing w:val="-2"/>
          <w:sz w:val="22"/>
          <w:szCs w:val="22"/>
        </w:rPr>
      </w:pPr>
      <w:r w:rsidRPr="004D67F2">
        <w:rPr>
          <w:rFonts w:ascii="Calibri Light" w:hAnsi="Calibri Light" w:cs="Calibri Light"/>
          <w:b/>
          <w:spacing w:val="-2"/>
          <w:sz w:val="22"/>
          <w:szCs w:val="22"/>
        </w:rPr>
        <w:tab/>
        <w:t>Silné stránky současného studijního programu:</w:t>
      </w:r>
    </w:p>
    <w:p w14:paraId="2593CE54" w14:textId="77777777" w:rsidR="00DE31F3" w:rsidRPr="004D67F2" w:rsidRDefault="00DE31F3" w:rsidP="009305FD">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Kvalitně je vedena ateliérová výuka prakticky orientovaná na tvůrčí umělecký výkon podložený řemeslnými znalostmi.</w:t>
      </w:r>
    </w:p>
    <w:p w14:paraId="325F2756" w14:textId="77777777" w:rsidR="00DE31F3" w:rsidRPr="004D67F2" w:rsidRDefault="00DE31F3" w:rsidP="009305FD">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 xml:space="preserve">Propojení s praxí – studenti reflektují pobídky ČT, FMK zařazuje do výukových plánů v podobě dílčích úkolů témata, která vychází z podnětů municipality, firem či jednotlivců. Za poslední roky lze jmenovat pro příklad projekty, které TPAT realizovala: Ateliér Hermíny Týrlové (Ing. P. </w:t>
      </w:r>
      <w:r w:rsidRPr="004D67F2">
        <w:rPr>
          <w:rFonts w:ascii="Calibri Light" w:hAnsi="Calibri Light" w:cs="Calibri Light"/>
          <w:spacing w:val="-2"/>
          <w:sz w:val="22"/>
          <w:szCs w:val="22"/>
          <w:lang w:eastAsia="en-US"/>
        </w:rPr>
        <w:lastRenderedPageBreak/>
        <w:t xml:space="preserve">Komárek, TAČR), Horák 100 (M. Richter, Dynamo), 100 let založení Československa (Město Zlín), </w:t>
      </w:r>
      <w:proofErr w:type="gramStart"/>
      <w:r w:rsidRPr="004D67F2">
        <w:rPr>
          <w:rFonts w:ascii="Calibri Light" w:hAnsi="Calibri Light" w:cs="Calibri Light"/>
          <w:spacing w:val="-2"/>
          <w:sz w:val="22"/>
          <w:szCs w:val="22"/>
          <w:lang w:eastAsia="en-US"/>
        </w:rPr>
        <w:t>FilmLab - TV</w:t>
      </w:r>
      <w:proofErr w:type="gramEnd"/>
      <w:r w:rsidRPr="004D67F2">
        <w:rPr>
          <w:rFonts w:ascii="Calibri Light" w:hAnsi="Calibri Light" w:cs="Calibri Light"/>
          <w:spacing w:val="-2"/>
          <w:sz w:val="22"/>
          <w:szCs w:val="22"/>
          <w:lang w:eastAsia="en-US"/>
        </w:rPr>
        <w:t xml:space="preserve"> reportáže pro Zlín Film Festival, RecFest – festival studentských filmů pod FMK.</w:t>
      </w:r>
    </w:p>
    <w:p w14:paraId="0774D846" w14:textId="77777777" w:rsidR="00DE31F3" w:rsidRPr="004D67F2" w:rsidRDefault="00DE31F3" w:rsidP="009305FD">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 xml:space="preserve">Významnou roli v mezioborové spolupráci hraje předmět Komunikační agentura, zaměřený na náročné projekty pořádané mimo prostory naplňující třetí roli univerzity. </w:t>
      </w:r>
    </w:p>
    <w:p w14:paraId="2899BA97" w14:textId="77777777" w:rsidR="00DE31F3" w:rsidRPr="004D67F2" w:rsidRDefault="00DE31F3" w:rsidP="009305FD">
      <w:pPr>
        <w:pStyle w:val="Odstavecseseznamem"/>
        <w:widowControl w:val="0"/>
        <w:numPr>
          <w:ilvl w:val="0"/>
          <w:numId w:val="36"/>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rPr>
        <w:t xml:space="preserve">Kvalitní ovládání anglického jazyka – studenti masově využívají všech možností k vycestování do zahraničí, a to jak na studijní pobyty, tak stáže. </w:t>
      </w:r>
    </w:p>
    <w:p w14:paraId="2C97FF6F" w14:textId="77777777" w:rsidR="00DE31F3" w:rsidRPr="00E317ED" w:rsidRDefault="00DE31F3" w:rsidP="00DE31F3">
      <w:pPr>
        <w:pStyle w:val="Odstavecseseznamem"/>
        <w:shd w:val="clear" w:color="auto" w:fill="FFFFFF"/>
        <w:tabs>
          <w:tab w:val="left" w:pos="360"/>
        </w:tabs>
        <w:ind w:left="765" w:right="6"/>
        <w:jc w:val="both"/>
        <w:rPr>
          <w:rFonts w:ascii="Calibri Light" w:hAnsi="Calibri Light" w:cs="Calibri Light"/>
          <w:spacing w:val="-2"/>
        </w:rPr>
      </w:pPr>
    </w:p>
    <w:p w14:paraId="5E2F113A" w14:textId="77777777" w:rsidR="00DE31F3" w:rsidRPr="004D67F2" w:rsidRDefault="00DE31F3" w:rsidP="00DE31F3">
      <w:pPr>
        <w:shd w:val="clear" w:color="auto" w:fill="FFFFFF"/>
        <w:tabs>
          <w:tab w:val="left" w:pos="360"/>
        </w:tabs>
        <w:spacing w:after="60"/>
        <w:ind w:right="6"/>
        <w:jc w:val="both"/>
        <w:rPr>
          <w:rFonts w:ascii="Calibri Light" w:hAnsi="Calibri Light" w:cs="Calibri Light"/>
          <w:b/>
          <w:spacing w:val="-2"/>
          <w:sz w:val="22"/>
          <w:szCs w:val="22"/>
        </w:rPr>
      </w:pPr>
      <w:r w:rsidRPr="00E317ED">
        <w:rPr>
          <w:rFonts w:ascii="Calibri Light" w:hAnsi="Calibri Light" w:cs="Calibri Light"/>
          <w:b/>
          <w:spacing w:val="-2"/>
        </w:rPr>
        <w:tab/>
      </w:r>
      <w:r w:rsidRPr="004D67F2">
        <w:rPr>
          <w:rFonts w:ascii="Calibri Light" w:hAnsi="Calibri Light" w:cs="Calibri Light"/>
          <w:b/>
          <w:spacing w:val="-2"/>
          <w:sz w:val="22"/>
          <w:szCs w:val="22"/>
        </w:rPr>
        <w:t>Slabé stránky současného studijního programu:</w:t>
      </w:r>
    </w:p>
    <w:p w14:paraId="4EB4B7FC" w14:textId="77777777" w:rsidR="00DE31F3" w:rsidRPr="004D67F2" w:rsidRDefault="00DE31F3" w:rsidP="009305FD">
      <w:pPr>
        <w:pStyle w:val="Odstavecseseznamem"/>
        <w:widowControl w:val="0"/>
        <w:numPr>
          <w:ilvl w:val="0"/>
          <w:numId w:val="37"/>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TPAT neustále dobíhá se zpožděním trendy v oblasti technického vybavení.</w:t>
      </w:r>
    </w:p>
    <w:p w14:paraId="06031731" w14:textId="77777777" w:rsidR="00DE31F3" w:rsidRPr="004D67F2" w:rsidRDefault="00DE31F3" w:rsidP="009305FD">
      <w:pPr>
        <w:pStyle w:val="Odstavecseseznamem"/>
        <w:widowControl w:val="0"/>
        <w:numPr>
          <w:ilvl w:val="0"/>
          <w:numId w:val="37"/>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TPAT nedisponuje dostatečnou finanční dotací k tomu, aby v adekvátní míře mohla podporovat a finančně zajišťovat tvorbu studentů.</w:t>
      </w:r>
    </w:p>
    <w:p w14:paraId="3F9D61B5" w14:textId="77777777" w:rsidR="00DE31F3" w:rsidRPr="004D67F2" w:rsidRDefault="00DE31F3" w:rsidP="009305FD">
      <w:pPr>
        <w:pStyle w:val="Odstavecseseznamem"/>
        <w:widowControl w:val="0"/>
        <w:numPr>
          <w:ilvl w:val="0"/>
          <w:numId w:val="37"/>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Umělecky zaměření studenti nejsou schopni dostatečné reflexe, ačkoliv jsou k tomu vedeni.</w:t>
      </w:r>
    </w:p>
    <w:p w14:paraId="13BA2B5B" w14:textId="77777777" w:rsidR="00DE31F3" w:rsidRPr="004D67F2" w:rsidRDefault="00DE31F3" w:rsidP="009305FD">
      <w:pPr>
        <w:pStyle w:val="Odstavecseseznamem"/>
        <w:widowControl w:val="0"/>
        <w:numPr>
          <w:ilvl w:val="0"/>
          <w:numId w:val="37"/>
        </w:numPr>
        <w:shd w:val="clear" w:color="auto" w:fill="FFFFFF"/>
        <w:tabs>
          <w:tab w:val="left" w:pos="360"/>
        </w:tabs>
        <w:autoSpaceDE w:val="0"/>
        <w:autoSpaceDN w:val="0"/>
        <w:adjustRightInd w:val="0"/>
        <w:ind w:left="765" w:right="6" w:hanging="357"/>
        <w:jc w:val="both"/>
        <w:rPr>
          <w:rFonts w:ascii="Calibri Light" w:hAnsi="Calibri Light" w:cs="Calibri Light"/>
          <w:spacing w:val="-2"/>
          <w:sz w:val="22"/>
          <w:szCs w:val="22"/>
          <w:lang w:eastAsia="en-US"/>
        </w:rPr>
      </w:pPr>
      <w:r w:rsidRPr="004D67F2">
        <w:rPr>
          <w:rFonts w:ascii="Calibri Light" w:hAnsi="Calibri Light" w:cs="Calibri Light"/>
          <w:spacing w:val="-2"/>
          <w:sz w:val="22"/>
          <w:szCs w:val="22"/>
          <w:lang w:eastAsia="en-US"/>
        </w:rPr>
        <w:t>Jako nedostatečná se jeví při výuce práce se zdroji.</w:t>
      </w:r>
    </w:p>
    <w:p w14:paraId="681E0A4A" w14:textId="77777777" w:rsidR="00DE31F3" w:rsidRPr="00E317ED" w:rsidRDefault="00DE31F3" w:rsidP="00DE31F3">
      <w:pPr>
        <w:shd w:val="clear" w:color="auto" w:fill="FFFFFF"/>
        <w:tabs>
          <w:tab w:val="left" w:pos="3082"/>
        </w:tabs>
        <w:spacing w:before="120" w:after="120"/>
        <w:ind w:right="6"/>
        <w:jc w:val="both"/>
        <w:rPr>
          <w:rFonts w:ascii="Calibri Light" w:hAnsi="Calibri Light" w:cs="Calibri Light"/>
          <w:spacing w:val="-2"/>
        </w:rPr>
      </w:pPr>
      <w:r w:rsidRPr="00E317ED">
        <w:rPr>
          <w:rFonts w:ascii="Calibri Light" w:hAnsi="Calibri Light" w:cs="Calibri Light"/>
          <w:spacing w:val="-2"/>
        </w:rPr>
        <w:tab/>
      </w:r>
    </w:p>
    <w:p w14:paraId="637D969E" w14:textId="77777777" w:rsidR="00DE31F3" w:rsidRPr="00E317ED" w:rsidRDefault="00DE31F3" w:rsidP="00DE31F3">
      <w:pPr>
        <w:pStyle w:val="Nadpis2"/>
        <w:rPr>
          <w:rFonts w:cs="Calibri Light"/>
        </w:rPr>
      </w:pPr>
      <w:r w:rsidRPr="00E317ED">
        <w:rPr>
          <w:rFonts w:cs="Calibri Light"/>
        </w:rPr>
        <w:t>Vzdělávací a tvůrčí činnost ve studijním programu</w:t>
      </w:r>
    </w:p>
    <w:p w14:paraId="64080E27" w14:textId="77777777" w:rsidR="00DE31F3" w:rsidRPr="00E317ED" w:rsidRDefault="00DE31F3" w:rsidP="00DE31F3">
      <w:pPr>
        <w:pStyle w:val="Nadpis3"/>
        <w:rPr>
          <w:rFonts w:cs="Calibri Light"/>
        </w:rPr>
      </w:pPr>
      <w:r w:rsidRPr="00E317ED">
        <w:rPr>
          <w:rFonts w:cs="Calibri Light"/>
        </w:rPr>
        <w:t>Metody výuky a hodnocení výsledků studia</w:t>
      </w:r>
    </w:p>
    <w:p w14:paraId="2413D772" w14:textId="77777777" w:rsidR="00DE31F3" w:rsidRPr="004D67F2" w:rsidRDefault="00DE31F3" w:rsidP="00DE31F3">
      <w:pPr>
        <w:spacing w:before="120" w:after="120"/>
        <w:ind w:left="2829" w:firstLine="709"/>
        <w:rPr>
          <w:rFonts w:ascii="Calibri Light" w:hAnsi="Calibri Light" w:cs="Calibri Light"/>
          <w:sz w:val="22"/>
          <w:szCs w:val="22"/>
        </w:rPr>
      </w:pPr>
      <w:r w:rsidRPr="004D67F2">
        <w:rPr>
          <w:rFonts w:ascii="Calibri Light" w:hAnsi="Calibri Light" w:cs="Calibri Light"/>
          <w:sz w:val="22"/>
          <w:szCs w:val="22"/>
        </w:rPr>
        <w:t>Standardy 3.1-3.4</w:t>
      </w:r>
    </w:p>
    <w:p w14:paraId="283CEBC2" w14:textId="370C68D5" w:rsidR="00DE31F3" w:rsidRPr="004D67F2"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FMK v rámci organizace studia a výuky uplatňuje kritéria stanovená Studijním a zkušebním řádem UTB ve Zlíně</w:t>
      </w:r>
      <w:r w:rsidRPr="004D67F2">
        <w:rPr>
          <w:rStyle w:val="Znakapoznpodarou"/>
          <w:rFonts w:ascii="Calibri Light" w:hAnsi="Calibri Light" w:cs="Calibri Light"/>
          <w:color w:val="000000"/>
          <w:sz w:val="22"/>
          <w:szCs w:val="22"/>
        </w:rPr>
        <w:footnoteReference w:id="38"/>
      </w:r>
      <w:r w:rsidRPr="004D67F2">
        <w:rPr>
          <w:rFonts w:ascii="Calibri Light" w:hAnsi="Calibri Light" w:cs="Calibri Light"/>
          <w:color w:val="000000"/>
          <w:sz w:val="22"/>
          <w:szCs w:val="22"/>
        </w:rPr>
        <w:t xml:space="preserve"> a Pravidly průběhu studia ve studijních programech uskutečňovaných na FMK</w:t>
      </w:r>
      <w:r w:rsidRPr="004D67F2">
        <w:rPr>
          <w:rStyle w:val="Znakapoznpodarou"/>
          <w:rFonts w:ascii="Calibri Light" w:hAnsi="Calibri Light" w:cs="Calibri Light"/>
          <w:color w:val="000000"/>
          <w:sz w:val="22"/>
          <w:szCs w:val="22"/>
        </w:rPr>
        <w:footnoteReference w:id="39"/>
      </w:r>
      <w:r w:rsidRPr="004D67F2">
        <w:rPr>
          <w:rFonts w:ascii="Calibri Light" w:hAnsi="Calibri Light" w:cs="Calibri Light"/>
          <w:color w:val="000000"/>
          <w:sz w:val="22"/>
          <w:szCs w:val="22"/>
        </w:rPr>
        <w:t xml:space="preserve">,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w:t>
      </w:r>
      <w:ins w:id="805" w:author="Ponížilová Hana" w:date="2020-02-13T17:24:00Z">
        <w:r w:rsidR="00BC02AC" w:rsidRPr="004D67F2">
          <w:rPr>
            <w:rFonts w:ascii="Calibri Light" w:hAnsi="Calibri Light" w:cs="Calibri Light"/>
            <w:color w:val="000000"/>
            <w:sz w:val="22"/>
            <w:szCs w:val="22"/>
          </w:rPr>
          <w:t>v</w:t>
        </w:r>
        <w:r w:rsidR="00BC02AC">
          <w:rPr>
            <w:rFonts w:ascii="Calibri Light" w:hAnsi="Calibri Light" w:cs="Calibri Light"/>
            <w:color w:val="000000"/>
            <w:sz w:val="22"/>
            <w:szCs w:val="22"/>
          </w:rPr>
          <w:t>e Studijním a zkušebním řádu UTB ve Zlíně a vnitřním předpisu FMK</w:t>
        </w:r>
        <w:r w:rsidR="00BC02AC" w:rsidRPr="004D67F2">
          <w:rPr>
            <w:rFonts w:ascii="Calibri Light" w:hAnsi="Calibri Light" w:cs="Calibri Light"/>
            <w:color w:val="000000"/>
            <w:sz w:val="22"/>
            <w:szCs w:val="22"/>
          </w:rPr>
          <w:t xml:space="preserve"> </w:t>
        </w:r>
        <w:r w:rsidR="00BC02AC">
          <w:rPr>
            <w:rFonts w:ascii="Calibri Light" w:hAnsi="Calibri Light" w:cs="Calibri Light"/>
            <w:color w:val="000000"/>
            <w:sz w:val="22"/>
            <w:szCs w:val="22"/>
          </w:rPr>
          <w:t>Pravidla průběhu studia ve studijních programech uskutečňovaných na FMK</w:t>
        </w:r>
      </w:ins>
      <w:del w:id="806" w:author="Ponížilová Hana" w:date="2020-02-13T17:24:00Z">
        <w:r w:rsidRPr="004D67F2" w:rsidDel="00BC02AC">
          <w:rPr>
            <w:rFonts w:ascii="Calibri Light" w:hAnsi="Calibri Light" w:cs="Calibri Light"/>
            <w:color w:val="000000"/>
            <w:sz w:val="22"/>
            <w:szCs w:val="22"/>
          </w:rPr>
          <w:delText>v rozhodnutí děkana FMK</w:delText>
        </w:r>
      </w:del>
      <w:r w:rsidRPr="004D67F2">
        <w:rPr>
          <w:rStyle w:val="Znakapoznpodarou"/>
          <w:rFonts w:ascii="Calibri Light" w:hAnsi="Calibri Light" w:cs="Calibri Light"/>
          <w:color w:val="000000"/>
          <w:sz w:val="22"/>
          <w:szCs w:val="22"/>
        </w:rPr>
        <w:footnoteReference w:id="40"/>
      </w:r>
      <w:r w:rsidRPr="004D67F2">
        <w:rPr>
          <w:rFonts w:ascii="Calibri Light" w:hAnsi="Calibri Light" w:cs="Calibri Light"/>
          <w:color w:val="000000"/>
          <w:sz w:val="22"/>
          <w:szCs w:val="22"/>
        </w:rPr>
        <w:t xml:space="preserve">. </w:t>
      </w:r>
    </w:p>
    <w:p w14:paraId="442D45EC" w14:textId="77777777" w:rsidR="00DE31F3" w:rsidRPr="004D67F2" w:rsidRDefault="00DE31F3" w:rsidP="00DE31F3">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U všech předmětů bakalářského a magisterského studijního programu TPAT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w:t>
      </w:r>
    </w:p>
    <w:p w14:paraId="17E03D69" w14:textId="4032270D" w:rsidR="00DE31F3" w:rsidRPr="004D67F2" w:rsidRDefault="00DE31F3" w:rsidP="00DE31F3">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Poměr přímé výuky a samostudia v rámci studijní zátěže odpovídá profesně zaměřenému studijnímu programu, jeho profilu a formě studia. Studijní zátěž je efektivně rozložena v rámci struktury celého studijního plánu, student prezenční formy studia musí za semestr získat optimálně 30 kreditů, v daném ročníku nejméně 50 kreditů. </w:t>
      </w:r>
      <w:del w:id="811" w:author="Ponížilová Hana" w:date="2020-02-13T17:24:00Z">
        <w:r w:rsidRPr="004D67F2" w:rsidDel="00BC02AC">
          <w:rPr>
            <w:rFonts w:ascii="Calibri Light" w:hAnsi="Calibri Light" w:cs="Calibri Light"/>
            <w:color w:val="000000"/>
            <w:sz w:val="22"/>
            <w:szCs w:val="22"/>
          </w:rPr>
          <w:delText>Studium se řádně ukončuje splněním povinností stanovených studijním programem a uvedených v rozhodnutí děkana FMK</w:delText>
        </w:r>
        <w:r w:rsidRPr="004D67F2" w:rsidDel="00BC02AC">
          <w:rPr>
            <w:rStyle w:val="Znakapoznpodarou"/>
            <w:rFonts w:ascii="Calibri Light" w:hAnsi="Calibri Light" w:cs="Calibri Light"/>
            <w:color w:val="000000"/>
            <w:sz w:val="22"/>
            <w:szCs w:val="22"/>
          </w:rPr>
          <w:footnoteReference w:id="41"/>
        </w:r>
        <w:r w:rsidRPr="004D67F2" w:rsidDel="00BC02AC">
          <w:rPr>
            <w:rFonts w:ascii="Calibri Light" w:hAnsi="Calibri Light" w:cs="Calibri Light"/>
            <w:color w:val="000000"/>
            <w:sz w:val="22"/>
            <w:szCs w:val="22"/>
          </w:rPr>
          <w:delText xml:space="preserve">. </w:delText>
        </w:r>
      </w:del>
      <w:r w:rsidRPr="004D67F2">
        <w:rPr>
          <w:rFonts w:ascii="Calibri Light" w:hAnsi="Calibri Light" w:cs="Calibri Light"/>
          <w:color w:val="000000"/>
          <w:sz w:val="22"/>
          <w:szCs w:val="22"/>
        </w:rPr>
        <w:t>Na konci akademického roku probíhá kontrola splnění studijních povinností. Student musí během bakalářského stupně studia získat alespoň 180 kreditů, během magisterského stupně studia alespoň 120 kreditů, aby byl připuštěn ke státní závěrečné zkoušce. Na konci zkouškového období podává přihlášku ke státní závěrečné zkoušce. Termín je každoročně aktualizován.</w:t>
      </w:r>
    </w:p>
    <w:p w14:paraId="10A0B459" w14:textId="77777777" w:rsidR="00DE31F3" w:rsidRPr="00E317ED" w:rsidRDefault="00DE31F3" w:rsidP="00DE31F3">
      <w:pPr>
        <w:tabs>
          <w:tab w:val="left" w:pos="2835"/>
        </w:tabs>
        <w:spacing w:before="120" w:after="120"/>
        <w:rPr>
          <w:rFonts w:ascii="Calibri Light" w:hAnsi="Calibri Light" w:cs="Calibri Light"/>
        </w:rPr>
      </w:pPr>
    </w:p>
    <w:p w14:paraId="00336D96" w14:textId="77777777" w:rsidR="00DE31F3" w:rsidRPr="00E317ED" w:rsidRDefault="00DE31F3" w:rsidP="00DE31F3">
      <w:pPr>
        <w:pStyle w:val="Nadpis3"/>
        <w:rPr>
          <w:rFonts w:cs="Calibri Light"/>
        </w:rPr>
      </w:pPr>
      <w:r w:rsidRPr="00E317ED">
        <w:rPr>
          <w:rFonts w:cs="Calibri Light"/>
        </w:rPr>
        <w:lastRenderedPageBreak/>
        <w:t>Tvůrčí činnost vztahující se ke studijnímu programu (dle požadavků kladených standardy pro jednotlivé typy a profily studijních programů)</w:t>
      </w:r>
    </w:p>
    <w:p w14:paraId="4FFFD042"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Standardy 3.5-3.7</w:t>
      </w:r>
    </w:p>
    <w:p w14:paraId="23E559BC" w14:textId="77777777" w:rsidR="00DE31F3" w:rsidRPr="004D67F2" w:rsidRDefault="00DE31F3" w:rsidP="00DE31F3">
      <w:pPr>
        <w:widowControl w:val="0"/>
        <w:autoSpaceDE w:val="0"/>
        <w:autoSpaceDN w:val="0"/>
        <w:adjustRightInd w:val="0"/>
        <w:snapToGrid w:val="0"/>
        <w:ind w:left="425"/>
        <w:jc w:val="both"/>
        <w:rPr>
          <w:rFonts w:ascii="Calibri Light" w:hAnsi="Calibri Light" w:cs="Calibri Light"/>
          <w:sz w:val="22"/>
          <w:szCs w:val="22"/>
        </w:rPr>
      </w:pPr>
      <w:r w:rsidRPr="004D67F2">
        <w:rPr>
          <w:rFonts w:ascii="Calibri Light" w:hAnsi="Calibri Light" w:cs="Calibri Light"/>
          <w:sz w:val="22"/>
          <w:szCs w:val="22"/>
        </w:rPr>
        <w:t xml:space="preserve">FMK uskutečňuje tvůrčí činnost, která odpovídá oblastem vzdělávání, v </w:t>
      </w:r>
      <w:proofErr w:type="gramStart"/>
      <w:r w:rsidRPr="004D67F2">
        <w:rPr>
          <w:rFonts w:ascii="Calibri Light" w:hAnsi="Calibri Light" w:cs="Calibri Light"/>
          <w:sz w:val="22"/>
          <w:szCs w:val="22"/>
        </w:rPr>
        <w:t>rámci</w:t>
      </w:r>
      <w:proofErr w:type="gramEnd"/>
      <w:r w:rsidRPr="004D67F2">
        <w:rPr>
          <w:rFonts w:ascii="Calibri Light" w:hAnsi="Calibri Light" w:cs="Calibri Light"/>
          <w:sz w:val="22"/>
          <w:szCs w:val="22"/>
        </w:rPr>
        <w:t xml:space="preserve"> kterých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4D67F2">
        <w:rPr>
          <w:rStyle w:val="Znakapoznpodarou"/>
          <w:rFonts w:ascii="Calibri Light" w:hAnsi="Calibri Light" w:cs="Calibri Light"/>
          <w:sz w:val="22"/>
          <w:szCs w:val="22"/>
        </w:rPr>
        <w:footnoteReference w:id="42"/>
      </w:r>
      <w:r w:rsidRPr="004D67F2">
        <w:rPr>
          <w:rFonts w:ascii="Calibri Light" w:hAnsi="Calibri Light" w:cs="Calibri Light"/>
          <w:sz w:val="22"/>
          <w:szCs w:val="22"/>
        </w:rPr>
        <w:t xml:space="preserve"> a Výročních zpráv UTB ve Zlíně</w:t>
      </w:r>
      <w:r w:rsidRPr="004D67F2">
        <w:rPr>
          <w:rStyle w:val="Znakapoznpodarou"/>
          <w:rFonts w:ascii="Calibri Light" w:hAnsi="Calibri Light" w:cs="Calibri Light"/>
          <w:sz w:val="22"/>
          <w:szCs w:val="22"/>
        </w:rPr>
        <w:footnoteReference w:id="43"/>
      </w:r>
      <w:r w:rsidRPr="004D67F2">
        <w:rPr>
          <w:rFonts w:ascii="Calibri Light" w:hAnsi="Calibri Light" w:cs="Calibri Light"/>
          <w:sz w:val="22"/>
          <w:szCs w:val="22"/>
        </w:rPr>
        <w:t xml:space="preserve">. Studenti bakalářského a magisterského studijního programu TPAT se zapojují do tvůrčí činnosti FMK zejména v rámci ateliérové výuky, kdy v průběhu semestru vytváří audiovizuální výstupy, které jsou zpracovány pod vedením odborných supervizorů – pedagogů ateliéru Audiovizuální tvorba. Pokud se jedná o kvalitní výstupy, které jsou následně realizovány v praxi či vystaveny, příp. získají ocenění na festivalech, jsou tyto zaregistrovány v systému RUV, stejně jako tvůrčí výstupy pedagogů. Současná tvůrčí činnost FMK odpovídá profilu bakalářského i magisterského studijního programu TPAT. </w:t>
      </w:r>
    </w:p>
    <w:p w14:paraId="30B0366C" w14:textId="77777777" w:rsidR="00DE31F3" w:rsidRPr="004D67F2" w:rsidRDefault="00DE31F3" w:rsidP="00DE31F3">
      <w:pPr>
        <w:shd w:val="clear" w:color="auto" w:fill="FFFFFF"/>
        <w:ind w:firstLine="426"/>
        <w:jc w:val="both"/>
        <w:rPr>
          <w:rFonts w:ascii="Calibri Light" w:hAnsi="Calibri Light" w:cs="Calibri Light"/>
          <w:sz w:val="22"/>
          <w:szCs w:val="22"/>
        </w:rPr>
      </w:pPr>
    </w:p>
    <w:p w14:paraId="73249EC1" w14:textId="77777777" w:rsidR="00DE31F3" w:rsidRPr="004D67F2" w:rsidRDefault="00DE31F3" w:rsidP="00DE31F3">
      <w:pPr>
        <w:shd w:val="clear" w:color="auto" w:fill="FFFFFF"/>
        <w:spacing w:after="120"/>
        <w:ind w:firstLine="425"/>
        <w:jc w:val="both"/>
        <w:rPr>
          <w:rFonts w:ascii="Calibri Light" w:hAnsi="Calibri Light" w:cs="Calibri Light"/>
          <w:i/>
          <w:sz w:val="22"/>
          <w:szCs w:val="22"/>
        </w:rPr>
      </w:pPr>
      <w:r w:rsidRPr="004D67F2">
        <w:rPr>
          <w:rFonts w:ascii="Calibri Light" w:hAnsi="Calibri Light" w:cs="Calibri Light"/>
          <w:i/>
          <w:sz w:val="22"/>
          <w:szCs w:val="22"/>
        </w:rPr>
        <w:t>Vývoj tvůrčích a s tím souvisejících aktivit na FMK za období 2013-2018</w:t>
      </w:r>
    </w:p>
    <w:p w14:paraId="5EEB43EE" w14:textId="77777777" w:rsidR="00DE31F3" w:rsidRPr="004D67F2" w:rsidRDefault="00DE31F3" w:rsidP="00BC02AC">
      <w:pPr>
        <w:pStyle w:val="Zkladntext"/>
        <w:spacing w:after="120"/>
        <w:ind w:left="425"/>
        <w:jc w:val="both"/>
        <w:rPr>
          <w:rFonts w:ascii="Calibri Light" w:eastAsia="Calibri" w:hAnsi="Calibri Light" w:cs="Calibri Light"/>
          <w:b w:val="0"/>
          <w:sz w:val="22"/>
          <w:szCs w:val="22"/>
          <w:lang w:eastAsia="en-US"/>
        </w:rPr>
      </w:pPr>
      <w:r w:rsidRPr="004D67F2">
        <w:rPr>
          <w:rFonts w:ascii="Calibri Light" w:hAnsi="Calibri Light" w:cs="Calibri Light"/>
          <w:b w:val="0"/>
          <w:sz w:val="22"/>
          <w:szCs w:val="22"/>
        </w:rPr>
        <w:t xml:space="preserve">V roce 2013 se FMK stala členem Zlínského audiovizuálního klastru a zároveň doc. Janíková jeho prezidentkou. Audiovizuální centrum FMK, pomáhající přechodu studentů do praxe, se tak stalo funkční základnou pro celý klastr. Ve stejném roce také zintenzivněly aktivity vzhledem ke kreativním průmyslům ve Zlíně. V souvislosti s tím proběhl teambulding s mentorkou z oblasti kreativních průmyslů </w:t>
      </w:r>
      <w:r w:rsidRPr="004D67F2">
        <w:rPr>
          <w:rFonts w:ascii="Calibri Light" w:eastAsia="Calibri" w:hAnsi="Calibri Light" w:cs="Calibri Light"/>
          <w:b w:val="0"/>
          <w:sz w:val="22"/>
          <w:szCs w:val="22"/>
          <w:lang w:eastAsia="en-US"/>
        </w:rPr>
        <w:t xml:space="preserve">MgA. </w:t>
      </w:r>
      <w:r w:rsidRPr="004D67F2">
        <w:rPr>
          <w:rFonts w:ascii="Calibri Light" w:hAnsi="Calibri Light" w:cs="Calibri Light"/>
          <w:b w:val="0"/>
          <w:sz w:val="22"/>
          <w:szCs w:val="22"/>
        </w:rPr>
        <w:t xml:space="preserve"> Kujovou a následné mapování kreativního potenciálu Zlínského kraje prováděného Liou Ghilardi. V prostorách </w:t>
      </w:r>
      <w:r w:rsidRPr="004D67F2">
        <w:rPr>
          <w:rFonts w:ascii="Calibri Light" w:eastAsia="Calibri" w:hAnsi="Calibri Light" w:cs="Calibri Light"/>
          <w:b w:val="0"/>
          <w:sz w:val="22"/>
          <w:szCs w:val="22"/>
          <w:lang w:eastAsia="en-US"/>
        </w:rPr>
        <w:t>FMK</w:t>
      </w:r>
      <w:r w:rsidRPr="004D67F2">
        <w:rPr>
          <w:rFonts w:ascii="Calibri Light" w:hAnsi="Calibri Light" w:cs="Calibri Light"/>
          <w:b w:val="0"/>
          <w:sz w:val="22"/>
          <w:szCs w:val="22"/>
        </w:rPr>
        <w:t xml:space="preserve"> také v té době zasídlila první start up firma zaměřená na audiovizi.</w:t>
      </w:r>
      <w:r w:rsidRPr="004D67F2">
        <w:rPr>
          <w:rFonts w:ascii="Calibri Light" w:eastAsia="Calibri" w:hAnsi="Calibri Light" w:cs="Calibri Light"/>
          <w:b w:val="0"/>
          <w:sz w:val="22"/>
          <w:szCs w:val="22"/>
          <w:lang w:eastAsia="en-US"/>
        </w:rPr>
        <w:t xml:space="preserve"> Po náročném řízení se FMK (zastoupená zejména ateliérem Audiovizuální tvorba) stala členem </w:t>
      </w:r>
      <w:proofErr w:type="gramStart"/>
      <w:r w:rsidRPr="004D67F2">
        <w:rPr>
          <w:rFonts w:ascii="Calibri Light" w:eastAsia="Calibri" w:hAnsi="Calibri Light" w:cs="Calibri Light"/>
          <w:b w:val="0"/>
          <w:sz w:val="22"/>
          <w:szCs w:val="22"/>
          <w:lang w:eastAsia="en-US"/>
        </w:rPr>
        <w:t>CILECT - The</w:t>
      </w:r>
      <w:proofErr w:type="gramEnd"/>
      <w:r w:rsidRPr="004D67F2">
        <w:rPr>
          <w:rFonts w:ascii="Calibri Light" w:eastAsia="Calibri" w:hAnsi="Calibri Light" w:cs="Calibri Light"/>
          <w:b w:val="0"/>
          <w:sz w:val="22"/>
          <w:szCs w:val="22"/>
          <w:lang w:eastAsia="en-US"/>
        </w:rPr>
        <w:t xml:space="preserve"> International Association of Film and Television Schools (Centre International de Liaison des Ecoles de Cinéma et de Télévision)</w:t>
      </w:r>
      <w:r w:rsidRPr="004D67F2">
        <w:rPr>
          <w:rStyle w:val="Znakapoznpodarou"/>
          <w:rFonts w:ascii="Calibri Light" w:eastAsia="Calibri" w:hAnsi="Calibri Light" w:cs="Calibri Light"/>
          <w:b w:val="0"/>
          <w:sz w:val="22"/>
          <w:szCs w:val="22"/>
        </w:rPr>
        <w:footnoteReference w:id="44"/>
      </w:r>
      <w:r w:rsidRPr="004D67F2">
        <w:rPr>
          <w:rFonts w:ascii="Calibri Light" w:eastAsia="Calibri" w:hAnsi="Calibri Light" w:cs="Calibri Light"/>
          <w:b w:val="0"/>
          <w:sz w:val="22"/>
          <w:szCs w:val="22"/>
          <w:lang w:eastAsia="en-US"/>
        </w:rPr>
        <w:t>.</w:t>
      </w:r>
    </w:p>
    <w:p w14:paraId="0299D802" w14:textId="77777777" w:rsidR="00DE31F3" w:rsidRPr="004D67F2" w:rsidRDefault="00DE31F3" w:rsidP="00DE31F3">
      <w:pPr>
        <w:spacing w:after="120"/>
        <w:ind w:left="425"/>
        <w:jc w:val="both"/>
        <w:rPr>
          <w:rFonts w:ascii="Calibri Light" w:hAnsi="Calibri Light" w:cs="Calibri Light"/>
          <w:sz w:val="22"/>
          <w:szCs w:val="22"/>
        </w:rPr>
      </w:pPr>
      <w:r w:rsidRPr="004D67F2">
        <w:rPr>
          <w:rFonts w:ascii="Calibri Light" w:hAnsi="Calibri Light" w:cs="Calibri Light"/>
          <w:sz w:val="22"/>
          <w:szCs w:val="22"/>
        </w:rPr>
        <w:t>V roce 2014 ve spolupráci s MgA. Kujovou, se pokračovalo v přípravných pracích v souvislosti se založením Centra kreativních průmyslů. FMK se prezentovala originální expozicí ve Ventura Lambrate v rámci Milan Design Weeku. Zúčastnili jsme se s úspěchem filmového festivalu Clermont Ferrand, Creative upcycling Berlin. Studenti TPAT se zapojili do soutěže o pavilon EXPO 2015 s tématem Forrest, ze sedmi účastníků jsme obsadili čestné druhé místo.</w:t>
      </w:r>
    </w:p>
    <w:p w14:paraId="63007055" w14:textId="77777777" w:rsidR="00DE31F3" w:rsidRPr="004D67F2" w:rsidRDefault="00DE31F3" w:rsidP="00DE31F3">
      <w:pPr>
        <w:spacing w:after="12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V roce 2015 se konal první ročník projektu Zlin Design Week. Jeho vznik se opíral o myšlenku podpory tradice designu ve Zlíně. Každoroční projekt je celofakultního charakteru a studenti TPAT se na něm podílí audiovizuálními výstupy a přenosy.</w:t>
      </w:r>
    </w:p>
    <w:p w14:paraId="22E26225" w14:textId="77777777" w:rsidR="00DE31F3" w:rsidRPr="004D67F2" w:rsidRDefault="00DE31F3" w:rsidP="00DE31F3">
      <w:pPr>
        <w:spacing w:after="120"/>
        <w:ind w:left="425"/>
        <w:jc w:val="both"/>
        <w:rPr>
          <w:rFonts w:ascii="Calibri Light" w:hAnsi="Calibri Light" w:cs="Calibri Light"/>
          <w:sz w:val="22"/>
          <w:szCs w:val="22"/>
        </w:rPr>
      </w:pPr>
      <w:r w:rsidRPr="004D67F2">
        <w:rPr>
          <w:rFonts w:ascii="Calibri Light" w:hAnsi="Calibri Light" w:cs="Calibri Light"/>
          <w:color w:val="000000"/>
          <w:sz w:val="22"/>
          <w:szCs w:val="22"/>
        </w:rPr>
        <w:t xml:space="preserve">V březnu 2016 bylo otevřeno Centrum kreativních průmyslů – Upper Zlín. Během šesti měsíců zde zasídlilo sedm firem a několik jednotlivců v coworkingu. První dva start upy byly z TPAT. V souvislosti s problematikou kreativních průmyslů byla doc. Janíková přizvána do poradního orgánu Úřadu vlády pro vědu, výzkum a inovace. Ke sdílení zkušeností ji oslovilo VUT, UP, UJEP, prezentovala zkušenosti na konferenci </w:t>
      </w:r>
      <w:proofErr w:type="gramStart"/>
      <w:r w:rsidRPr="004D67F2">
        <w:rPr>
          <w:rFonts w:ascii="Calibri Light" w:hAnsi="Calibri Light" w:cs="Calibri Light"/>
          <w:color w:val="000000"/>
          <w:sz w:val="22"/>
          <w:szCs w:val="22"/>
        </w:rPr>
        <w:t>Střed</w:t>
      </w:r>
      <w:proofErr w:type="gramEnd"/>
      <w:r w:rsidRPr="004D67F2">
        <w:rPr>
          <w:rFonts w:ascii="Calibri Light" w:hAnsi="Calibri Light" w:cs="Calibri Light"/>
          <w:color w:val="000000"/>
          <w:sz w:val="22"/>
          <w:szCs w:val="22"/>
        </w:rPr>
        <w:t xml:space="preserve"> zájmů. </w:t>
      </w:r>
      <w:r w:rsidRPr="004D67F2">
        <w:rPr>
          <w:rFonts w:ascii="Calibri Light" w:hAnsi="Calibri Light" w:cs="Calibri Light"/>
          <w:sz w:val="22"/>
          <w:szCs w:val="22"/>
        </w:rPr>
        <w:t xml:space="preserve">Byli jsme aktivní při zakládání Zlínského kreativního klastru a stali jsme se členy, doc. Janíková byla zvolena prezidentkou. Proběhla celofakultní výstava v rámci festivalu Dny české a německé kultury v Drážďanech, konal se úspěšný 2. ročník Zlin Design Weeku. Rozběhl se pod záštitou Ministerstva životního prostředí ČR roční celofakultní celospolečensky prospěšný projekt „Voda pro všechny“ ve spolupráci s firmami mmcité, Kovárna VIVA, Tescoma, Magistrát města Zlína a další. Doc. Janíková se jako členka klastru účastnila s kolegy jednání na Zlínském kraji a městském zastupitelstvu, s cílem podnítit podporu rozvoje filmového průmyslu a začleňování studentů do profesionálních štábů. TPAT se zapojil do </w:t>
      </w:r>
      <w:r w:rsidRPr="004D67F2">
        <w:rPr>
          <w:rFonts w:ascii="Calibri Light" w:hAnsi="Calibri Light" w:cs="Calibri Light"/>
          <w:sz w:val="22"/>
          <w:szCs w:val="22"/>
        </w:rPr>
        <w:lastRenderedPageBreak/>
        <w:t xml:space="preserve">projektu Život a dílo Hermíny Týrlové (projekt podpořila Interní grantová agentura FMK, UTB ve Zlíně), který byl součástí výstavních aktivit Zlínského filmového festivalu. </w:t>
      </w:r>
    </w:p>
    <w:p w14:paraId="61DBFA2F" w14:textId="77777777" w:rsidR="00DE31F3" w:rsidRPr="004D67F2" w:rsidRDefault="00DE31F3" w:rsidP="00BC02AC">
      <w:pPr>
        <w:pStyle w:val="Zkladntext"/>
        <w:spacing w:after="120"/>
        <w:ind w:left="425"/>
        <w:jc w:val="both"/>
        <w:rPr>
          <w:rFonts w:ascii="Calibri Light" w:hAnsi="Calibri Light" w:cs="Calibri Light"/>
          <w:b w:val="0"/>
          <w:sz w:val="22"/>
          <w:szCs w:val="22"/>
        </w:rPr>
      </w:pPr>
      <w:r w:rsidRPr="004D67F2">
        <w:rPr>
          <w:rFonts w:ascii="Calibri Light" w:hAnsi="Calibri Light" w:cs="Calibri Light"/>
          <w:b w:val="0"/>
          <w:color w:val="000000"/>
          <w:sz w:val="22"/>
          <w:szCs w:val="22"/>
        </w:rPr>
        <w:t>V roce 2017 Magistrát města Zlína i Zlínský kraj vypsali výzvu na podporu filmu, podmínkou je začlenění studentů do štábů. Pokračoval Zl</w:t>
      </w:r>
      <w:r w:rsidRPr="004D67F2">
        <w:rPr>
          <w:rFonts w:ascii="Calibri Light" w:eastAsia="Calibri" w:hAnsi="Calibri Light" w:cs="Calibri Light"/>
          <w:b w:val="0"/>
          <w:color w:val="000000"/>
          <w:sz w:val="22"/>
          <w:szCs w:val="22"/>
        </w:rPr>
        <w:t>i</w:t>
      </w:r>
      <w:r w:rsidRPr="004D67F2">
        <w:rPr>
          <w:rFonts w:ascii="Calibri Light" w:hAnsi="Calibri Light" w:cs="Calibri Light"/>
          <w:b w:val="0"/>
          <w:color w:val="000000"/>
          <w:sz w:val="22"/>
          <w:szCs w:val="22"/>
        </w:rPr>
        <w:t xml:space="preserve">n Design Week, tentokrát jako vyvrcholení celofakultního projektu </w:t>
      </w:r>
      <w:r w:rsidRPr="004D67F2">
        <w:rPr>
          <w:rFonts w:ascii="Calibri Light" w:eastAsia="Calibri" w:hAnsi="Calibri Light" w:cs="Calibri Light"/>
          <w:b w:val="0"/>
          <w:color w:val="000000"/>
          <w:sz w:val="22"/>
          <w:szCs w:val="22"/>
        </w:rPr>
        <w:t>„</w:t>
      </w:r>
      <w:r w:rsidRPr="004D67F2">
        <w:rPr>
          <w:rFonts w:ascii="Calibri Light" w:hAnsi="Calibri Light" w:cs="Calibri Light"/>
          <w:b w:val="0"/>
          <w:color w:val="000000"/>
          <w:sz w:val="22"/>
          <w:szCs w:val="22"/>
        </w:rPr>
        <w:t>Voda pro všechny</w:t>
      </w:r>
      <w:r w:rsidRPr="004D67F2">
        <w:rPr>
          <w:rFonts w:ascii="Calibri Light" w:eastAsia="Calibri" w:hAnsi="Calibri Light" w:cs="Calibri Light"/>
          <w:b w:val="0"/>
          <w:color w:val="000000"/>
          <w:sz w:val="22"/>
          <w:szCs w:val="22"/>
        </w:rPr>
        <w:t>“</w:t>
      </w:r>
      <w:r w:rsidRPr="004D67F2">
        <w:rPr>
          <w:rFonts w:ascii="Calibri Light" w:hAnsi="Calibri Light" w:cs="Calibri Light"/>
          <w:b w:val="0"/>
          <w:color w:val="000000"/>
          <w:sz w:val="22"/>
          <w:szCs w:val="22"/>
        </w:rPr>
        <w:t xml:space="preserve"> zaštítěného Ministerstvem životního prostředí</w:t>
      </w:r>
      <w:r w:rsidRPr="004D67F2">
        <w:rPr>
          <w:rFonts w:ascii="Calibri Light" w:eastAsia="Calibri" w:hAnsi="Calibri Light" w:cs="Calibri Light"/>
          <w:b w:val="0"/>
          <w:color w:val="000000"/>
          <w:sz w:val="22"/>
          <w:szCs w:val="22"/>
        </w:rPr>
        <w:t xml:space="preserve"> ČR</w:t>
      </w:r>
      <w:r w:rsidRPr="004D67F2">
        <w:rPr>
          <w:rFonts w:ascii="Calibri Light" w:hAnsi="Calibri Light" w:cs="Calibri Light"/>
          <w:b w:val="0"/>
          <w:color w:val="000000"/>
          <w:sz w:val="22"/>
          <w:szCs w:val="22"/>
        </w:rPr>
        <w:t>, kdy</w:t>
      </w:r>
      <w:r w:rsidRPr="004D67F2">
        <w:rPr>
          <w:rFonts w:ascii="Calibri Light" w:eastAsia="Calibri" w:hAnsi="Calibri Light" w:cs="Calibri Light"/>
          <w:b w:val="0"/>
          <w:color w:val="000000"/>
          <w:sz w:val="22"/>
          <w:szCs w:val="22"/>
        </w:rPr>
        <w:t xml:space="preserve"> </w:t>
      </w:r>
      <w:r w:rsidRPr="004D67F2">
        <w:rPr>
          <w:rFonts w:ascii="Calibri Light" w:hAnsi="Calibri Light" w:cs="Calibri Light"/>
          <w:b w:val="0"/>
          <w:color w:val="000000"/>
          <w:sz w:val="22"/>
          <w:szCs w:val="22"/>
        </w:rPr>
        <w:t xml:space="preserve">z vybraných studentských prací byla uspořádána výstava a filmová projekce „Zadrž vodu“, která byla na podzim odprezentována také v Drážďanech na Dnech česko-německé kultury. </w:t>
      </w:r>
      <w:r w:rsidRPr="004D67F2">
        <w:rPr>
          <w:rFonts w:ascii="Calibri Light" w:hAnsi="Calibri Light" w:cs="Calibri Light"/>
          <w:b w:val="0"/>
          <w:sz w:val="22"/>
          <w:szCs w:val="22"/>
        </w:rPr>
        <w:t>Zástupci TPAT se zúčastnili Film Visegrad Fórum.</w:t>
      </w:r>
    </w:p>
    <w:p w14:paraId="4F19C79F" w14:textId="77777777" w:rsidR="00DE31F3" w:rsidRPr="004D67F2" w:rsidRDefault="00DE31F3" w:rsidP="00DE31F3">
      <w:pPr>
        <w:autoSpaceDE w:val="0"/>
        <w:autoSpaceDN w:val="0"/>
        <w:adjustRightInd w:val="0"/>
        <w:spacing w:after="120"/>
        <w:ind w:left="426"/>
        <w:jc w:val="both"/>
        <w:rPr>
          <w:rFonts w:ascii="Calibri Light" w:hAnsi="Calibri Light" w:cs="Calibri Light"/>
          <w:sz w:val="22"/>
          <w:szCs w:val="22"/>
        </w:rPr>
      </w:pPr>
      <w:r w:rsidRPr="004D67F2">
        <w:rPr>
          <w:rFonts w:ascii="Calibri Light" w:hAnsi="Calibri Light" w:cs="Calibri Light"/>
          <w:sz w:val="22"/>
          <w:szCs w:val="22"/>
        </w:rPr>
        <w:t>V roce 2018 se TPAT zapojil do aktivit spojených s jubilejním rokem 2018. Ateliér Audiovizuální tvorba organizoval (2017, 2018) v rámci CŽV Letní školu scenáristiky, která je určena nejen pro studenty FMK, ale i veřejnost a je zaměřena na upevnění základů psaní filmového scénáře. Na LFŠ v Uherském Hradišti oslavil TPAT filmovým pásmem a doprovodnými aktivitami 20 let od svého založení. Projekt studenta magisterského stupně R. Svobody byl podpořen v rámci projektu ČT Akcelerátor. Ve Slovenském rozhlase byla odvysílána hra, která vznikla za spolupráce pedagogů a studentů TPAT. Pedagogové z TPAT byli členy tvůrčího týmu Michala Richtera na projektu Horák 100, vernisáž se konala v Krajské galerii výtvarného umění ve Zlíně.</w:t>
      </w:r>
    </w:p>
    <w:p w14:paraId="2B0C03D7" w14:textId="77777777" w:rsidR="00DE31F3" w:rsidRPr="004D67F2" w:rsidRDefault="00DE31F3" w:rsidP="00DE31F3">
      <w:pPr>
        <w:ind w:left="426"/>
        <w:jc w:val="both"/>
        <w:rPr>
          <w:rFonts w:ascii="Calibri Light" w:hAnsi="Calibri Light" w:cs="Calibri Light"/>
          <w:sz w:val="22"/>
          <w:szCs w:val="22"/>
        </w:rPr>
      </w:pPr>
      <w:r w:rsidRPr="004D67F2">
        <w:rPr>
          <w:rFonts w:ascii="Calibri Light" w:hAnsi="Calibri Light" w:cs="Calibri Light"/>
          <w:sz w:val="22"/>
          <w:szCs w:val="22"/>
        </w:rPr>
        <w:t>Rok 2019: Scenárista Eric Castanet z francouzské 3IS, který spolupracoval s Channel 4 a HBO a dalšími mezinárodními prestižními produkcemi, uskutečnil čtyři přednášky s konzultacemi pro studenty ateliéru Audiovizuální tvorba. Konal se 4. ročník RECFestu. Projekt studenta magisterského stupně P. Janušky byl podpořen v rámci projektu ČT Akcelerátor. Student druhého ročníku A. Valter zvítězil v mezinárodním projektu 48 Hours Challenge European Inter-Schools. Zástupci TPAT se zúčastnili potřetí Film Visegrad Fórum.</w:t>
      </w:r>
    </w:p>
    <w:p w14:paraId="06FC2A39" w14:textId="77777777" w:rsidR="00DE31F3" w:rsidRPr="004D67F2" w:rsidRDefault="00DE31F3" w:rsidP="00DE31F3">
      <w:pPr>
        <w:pStyle w:val="Zkladntext"/>
        <w:ind w:left="426"/>
        <w:rPr>
          <w:rFonts w:ascii="Calibri Light" w:eastAsia="Calibri" w:hAnsi="Calibri Light" w:cs="Calibri Light"/>
          <w:b w:val="0"/>
          <w:color w:val="000000"/>
          <w:sz w:val="22"/>
          <w:szCs w:val="22"/>
        </w:rPr>
      </w:pPr>
    </w:p>
    <w:p w14:paraId="12EC7B64" w14:textId="77777777" w:rsidR="00DE31F3" w:rsidRPr="004D67F2" w:rsidRDefault="00DE31F3" w:rsidP="00DE31F3">
      <w:pPr>
        <w:spacing w:after="120" w:line="276" w:lineRule="auto"/>
        <w:ind w:left="426"/>
        <w:jc w:val="both"/>
        <w:rPr>
          <w:rFonts w:ascii="Calibri Light" w:hAnsi="Calibri Light" w:cs="Calibri Light"/>
          <w:i/>
          <w:color w:val="000000"/>
          <w:sz w:val="22"/>
          <w:szCs w:val="22"/>
        </w:rPr>
      </w:pPr>
      <w:r w:rsidRPr="004D67F2">
        <w:rPr>
          <w:rFonts w:ascii="Calibri Light" w:hAnsi="Calibri Light" w:cs="Calibri Light"/>
          <w:i/>
          <w:color w:val="000000"/>
          <w:sz w:val="22"/>
          <w:szCs w:val="22"/>
        </w:rPr>
        <w:t xml:space="preserve">Projektová činnost: </w:t>
      </w:r>
    </w:p>
    <w:p w14:paraId="15466507" w14:textId="77777777" w:rsidR="00DE31F3" w:rsidRPr="004D67F2" w:rsidRDefault="00DE31F3" w:rsidP="00DE31F3">
      <w:pPr>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FMK je řešitelem a spoluřešitelem projektů zaměřených na spolupráci s praxí i tvůrčí a výzkumnou činnost s tím související, do kterých je zapojen i TPAT.</w:t>
      </w:r>
    </w:p>
    <w:p w14:paraId="489E6BC6" w14:textId="77777777" w:rsidR="00DE31F3" w:rsidRPr="004D67F2" w:rsidRDefault="00DE31F3" w:rsidP="00DE31F3">
      <w:pPr>
        <w:pStyle w:val="Normlnweb"/>
        <w:spacing w:before="0" w:beforeAutospacing="0" w:after="120" w:afterAutospacing="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14:paraId="0099678C" w14:textId="77777777" w:rsidR="00DE31F3" w:rsidRPr="004D67F2" w:rsidRDefault="00DE31F3" w:rsidP="00DE31F3">
      <w:pPr>
        <w:spacing w:after="12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FMK cíleně zaměstnává zahraniční lektory a profesory. Pro oborovou výuku angličtiny byl přizván rodilý mluvčí z Velké Británie. TPAT dlouhodobě udržuje pracovní kontakty s Liou Ghilardi, přední odbornicí na kreativní průmysly ve Velké Británii. V roce </w:t>
      </w:r>
      <w:r w:rsidRPr="004D67F2">
        <w:rPr>
          <w:rFonts w:ascii="Calibri Light" w:hAnsi="Calibri Light" w:cs="Calibri Light"/>
          <w:color w:val="000000" w:themeColor="text1"/>
          <w:sz w:val="22"/>
          <w:szCs w:val="22"/>
        </w:rPr>
        <w:t xml:space="preserve">2015-2017 se TPAT aktivně zapojil do projektu Euro-Anime v rámci </w:t>
      </w:r>
      <w:r w:rsidRPr="004D67F2">
        <w:rPr>
          <w:rFonts w:ascii="Calibri Light" w:hAnsi="Calibri Light" w:cs="Calibri Light"/>
          <w:color w:val="000000"/>
          <w:sz w:val="22"/>
          <w:szCs w:val="22"/>
        </w:rPr>
        <w:t xml:space="preserve">Erasmus+ SP. Partnery projektu byly Norsko a Velká Británie. Běžné je krátkodobé působení zahraničních lektorů, příkladně </w:t>
      </w:r>
      <w:r w:rsidRPr="004D67F2">
        <w:rPr>
          <w:rFonts w:ascii="Calibri Light" w:hAnsi="Calibri Light" w:cs="Calibri Light"/>
          <w:sz w:val="22"/>
          <w:szCs w:val="22"/>
        </w:rPr>
        <w:t>Eric Castanet, nyní se jedná o příjezdu scenáristky a teoretičky L. Aronson.</w:t>
      </w:r>
      <w:r w:rsidRPr="004D67F2">
        <w:rPr>
          <w:rFonts w:ascii="Calibri Light" w:hAnsi="Calibri Light" w:cs="Calibri Light"/>
          <w:i/>
          <w:color w:val="000000"/>
          <w:sz w:val="22"/>
          <w:szCs w:val="22"/>
        </w:rPr>
        <w:t xml:space="preserve"> </w:t>
      </w:r>
    </w:p>
    <w:p w14:paraId="18260675" w14:textId="77777777" w:rsidR="00DE31F3" w:rsidRPr="004D67F2" w:rsidRDefault="00DE31F3" w:rsidP="00DE31F3">
      <w:pPr>
        <w:pStyle w:val="Normlnweb"/>
        <w:spacing w:before="0" w:beforeAutospacing="0" w:after="120" w:afterAutospacing="0"/>
        <w:ind w:left="425"/>
        <w:jc w:val="both"/>
        <w:rPr>
          <w:rFonts w:ascii="Calibri Light" w:hAnsi="Calibri Light" w:cs="Calibri Light"/>
          <w:color w:val="000000"/>
          <w:sz w:val="22"/>
          <w:szCs w:val="22"/>
        </w:rPr>
      </w:pPr>
      <w:r w:rsidRPr="004D67F2">
        <w:rPr>
          <w:rFonts w:ascii="Calibri Light" w:hAnsi="Calibri Light" w:cs="Calibri Light"/>
          <w:color w:val="000000"/>
          <w:sz w:val="22"/>
          <w:szCs w:val="22"/>
        </w:rPr>
        <w:t xml:space="preserve">Je připraven projekt aplikovaného výzkumu podpořený Ministerstvem kultury ČR v rámci programu Národní kulturní identity II (od 2020) Propagace a film firmy Baťa jako specifická součást kulturního dědictví v prostředí Československa (1920-1950). Projekt realizuje UTB ve Zlíně jako hlavní řešitel s partnerem Národní technické muzeum. Předmětem aplikovaného výzkumu je zmapování a prezentace marketingových aktivit firmy Baťa, ateliér Audiovizuální tvorba bude realizovat v rámci výzkumu uměním film provázaný s touto problematikou. </w:t>
      </w:r>
    </w:p>
    <w:p w14:paraId="05D26A82" w14:textId="77777777" w:rsidR="00DE31F3" w:rsidRPr="004D67F2" w:rsidRDefault="00DE31F3" w:rsidP="00DE31F3">
      <w:pPr>
        <w:pStyle w:val="Normlnweb"/>
        <w:spacing w:before="0" w:beforeAutospacing="0" w:after="0" w:afterAutospacing="0"/>
        <w:ind w:left="426"/>
        <w:jc w:val="both"/>
        <w:rPr>
          <w:rFonts w:ascii="Calibri Light" w:hAnsi="Calibri Light" w:cs="Calibri Light"/>
          <w:color w:val="000000"/>
          <w:sz w:val="22"/>
          <w:szCs w:val="22"/>
        </w:rPr>
      </w:pPr>
      <w:r w:rsidRPr="004D67F2">
        <w:rPr>
          <w:rFonts w:ascii="Calibri Light" w:hAnsi="Calibri Light" w:cs="Calibri Light"/>
          <w:color w:val="000000"/>
          <w:sz w:val="22"/>
          <w:szCs w:val="22"/>
        </w:rPr>
        <w:t>Strategický projekt ESF UTB ve Zlíně je zaměřen na vzdělávání akademiků, kteří prochází kurzy zaměřenými na pedagogické i odborné znalosti a dovednosti. Rozšiřuje možnosti stáží a kontaktů se zahraničím prostřednictvím výjezdů akademiků, tak příjezdu odborníků.</w:t>
      </w:r>
    </w:p>
    <w:p w14:paraId="744CBE73" w14:textId="77777777" w:rsidR="00DE31F3" w:rsidRPr="004D67F2" w:rsidRDefault="00DE31F3" w:rsidP="00DE31F3">
      <w:pPr>
        <w:widowControl w:val="0"/>
        <w:autoSpaceDE w:val="0"/>
        <w:autoSpaceDN w:val="0"/>
        <w:adjustRightInd w:val="0"/>
        <w:snapToGrid w:val="0"/>
        <w:ind w:left="426"/>
        <w:jc w:val="both"/>
        <w:rPr>
          <w:rFonts w:ascii="Calibri Light" w:eastAsia="Calibri" w:hAnsi="Calibri Light" w:cs="Calibri Light"/>
          <w:color w:val="000000"/>
          <w:sz w:val="22"/>
          <w:szCs w:val="22"/>
        </w:rPr>
      </w:pPr>
      <w:r w:rsidRPr="004D67F2">
        <w:rPr>
          <w:rFonts w:ascii="Calibri Light" w:eastAsia="Calibri" w:hAnsi="Calibri Light" w:cs="Calibri Light"/>
          <w:color w:val="000000"/>
          <w:sz w:val="22"/>
          <w:szCs w:val="22"/>
        </w:rPr>
        <w:lastRenderedPageBreak/>
        <w:t>Vazba na Zlínský kreativní klastr</w:t>
      </w:r>
      <w:r w:rsidRPr="004D67F2">
        <w:rPr>
          <w:rStyle w:val="Znakapoznpodarou"/>
          <w:rFonts w:ascii="Calibri Light" w:eastAsia="Calibri" w:hAnsi="Calibri Light" w:cs="Calibri Light"/>
          <w:color w:val="000000"/>
          <w:sz w:val="22"/>
          <w:szCs w:val="22"/>
        </w:rPr>
        <w:footnoteReference w:id="45"/>
      </w:r>
      <w:r w:rsidRPr="004D67F2">
        <w:rPr>
          <w:rFonts w:ascii="Calibri Light" w:eastAsia="Calibri" w:hAnsi="Calibri Light" w:cs="Calibri Light"/>
          <w:color w:val="000000"/>
          <w:sz w:val="22"/>
          <w:szCs w:val="22"/>
        </w:rPr>
        <w:t>,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w:t>
      </w:r>
    </w:p>
    <w:p w14:paraId="3F333355" w14:textId="77777777" w:rsidR="00DE31F3" w:rsidRPr="004D67F2" w:rsidRDefault="00DE31F3" w:rsidP="00DE31F3">
      <w:pPr>
        <w:widowControl w:val="0"/>
        <w:autoSpaceDE w:val="0"/>
        <w:autoSpaceDN w:val="0"/>
        <w:adjustRightInd w:val="0"/>
        <w:snapToGrid w:val="0"/>
        <w:jc w:val="both"/>
        <w:rPr>
          <w:rFonts w:ascii="Calibri Light" w:eastAsia="Calibri" w:hAnsi="Calibri Light" w:cs="Calibri Light"/>
          <w:color w:val="000000"/>
          <w:sz w:val="22"/>
          <w:szCs w:val="22"/>
        </w:rPr>
      </w:pPr>
    </w:p>
    <w:p w14:paraId="2A45152E" w14:textId="77777777" w:rsidR="00DE31F3" w:rsidRPr="00E317ED" w:rsidRDefault="00DE31F3" w:rsidP="00DE31F3">
      <w:pPr>
        <w:widowControl w:val="0"/>
        <w:autoSpaceDE w:val="0"/>
        <w:autoSpaceDN w:val="0"/>
        <w:adjustRightInd w:val="0"/>
        <w:snapToGrid w:val="0"/>
        <w:jc w:val="both"/>
        <w:rPr>
          <w:rFonts w:ascii="Calibri Light" w:eastAsia="Calibri" w:hAnsi="Calibri Light" w:cs="Calibri Light"/>
          <w:color w:val="000000"/>
        </w:rPr>
      </w:pPr>
    </w:p>
    <w:p w14:paraId="374A3C42" w14:textId="77777777" w:rsidR="00DE31F3" w:rsidRPr="00E90E89" w:rsidRDefault="00DE31F3" w:rsidP="00DE31F3">
      <w:pPr>
        <w:widowControl w:val="0"/>
        <w:autoSpaceDE w:val="0"/>
        <w:autoSpaceDN w:val="0"/>
        <w:adjustRightInd w:val="0"/>
        <w:snapToGrid w:val="0"/>
        <w:spacing w:after="120"/>
        <w:ind w:left="426"/>
        <w:jc w:val="both"/>
        <w:rPr>
          <w:rFonts w:ascii="Calibri Light" w:hAnsi="Calibri Light" w:cs="Calibri Light"/>
          <w:sz w:val="22"/>
          <w:szCs w:val="22"/>
        </w:rPr>
      </w:pPr>
      <w:r w:rsidRPr="00E90E89">
        <w:rPr>
          <w:rFonts w:ascii="Calibri Light" w:hAnsi="Calibri Light" w:cs="Calibri Light"/>
          <w:sz w:val="22"/>
          <w:szCs w:val="22"/>
        </w:rPr>
        <w:t xml:space="preserve">Projekty MŠMT ukazatel F: </w:t>
      </w:r>
    </w:p>
    <w:p w14:paraId="35F692CF" w14:textId="77777777" w:rsidR="00DE31F3" w:rsidRPr="00E90E89" w:rsidRDefault="00DE31F3" w:rsidP="00DE31F3">
      <w:pPr>
        <w:pStyle w:val="Normlnweb"/>
        <w:spacing w:before="0" w:beforeAutospacing="0" w:after="0" w:afterAutospacing="0"/>
        <w:ind w:left="426"/>
        <w:jc w:val="both"/>
        <w:rPr>
          <w:rFonts w:ascii="Calibri Light" w:eastAsia="Calibri" w:hAnsi="Calibri Light" w:cs="Calibri Light"/>
          <w:color w:val="000000"/>
          <w:sz w:val="22"/>
          <w:szCs w:val="22"/>
          <w:lang w:eastAsia="en-US"/>
        </w:rPr>
      </w:pPr>
      <w:r w:rsidRPr="00E90E89">
        <w:rPr>
          <w:rFonts w:ascii="Calibri Light" w:eastAsia="Calibri" w:hAnsi="Calibri Light" w:cs="Calibri Light"/>
          <w:color w:val="000000"/>
          <w:sz w:val="22"/>
          <w:szCs w:val="22"/>
          <w:lang w:eastAsia="en-US"/>
        </w:rPr>
        <w:t>Doc. MgA. Jana Janíková, ArtD.: spoluřešitel projektu EQ-Arts – Self-evaluation report 2019</w:t>
      </w:r>
    </w:p>
    <w:p w14:paraId="4F6AD914"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Jana Janíková, ArtD.: Registr uměleckých výstupů, financování z ukazatele F, FMK (spoluřešitel), Akademie múzických umění (hlavní řešitel). </w:t>
      </w:r>
    </w:p>
    <w:p w14:paraId="5116B1DA"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Doc. MgA. Jana Janíková, ArtD., doc. MgA. Libor Nemeškal, Ph.D.: Podpora rozvoje systému vysokého školství, financování z ukazatele F, FMK (spoluřešitel), Janáčkova akademie múzických umění v Brně (hlavní řešitel).</w:t>
      </w:r>
    </w:p>
    <w:p w14:paraId="6EB1CD03" w14:textId="3FF76105" w:rsidR="00DE31F3" w:rsidRPr="00E90E89" w:rsidRDefault="00DE31F3" w:rsidP="00DE31F3">
      <w:pPr>
        <w:pStyle w:val="Normlnweb"/>
        <w:spacing w:before="0" w:beforeAutospacing="0" w:after="0" w:afterAutospacing="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Tvůrčí činnost TPAT se uskutečňuje v rámci projektů podporovaných z „Fondu vzdělávací politiky MŠMT na podporu tvůrčí umělecké činnosti na neuměleckých veřejných vysokých školách“ a </w:t>
      </w:r>
      <w:r w:rsidR="00BC02AC">
        <w:rPr>
          <w:rFonts w:ascii="Calibri Light" w:hAnsi="Calibri Light" w:cs="Calibri Light"/>
          <w:color w:val="000000"/>
          <w:sz w:val="22"/>
          <w:szCs w:val="22"/>
        </w:rPr>
        <w:t xml:space="preserve">               </w:t>
      </w:r>
      <w:r w:rsidRPr="00E90E89">
        <w:rPr>
          <w:rFonts w:ascii="Calibri Light" w:hAnsi="Calibri Light" w:cs="Calibri Light"/>
          <w:color w:val="000000"/>
          <w:sz w:val="22"/>
          <w:szCs w:val="22"/>
        </w:rPr>
        <w:t xml:space="preserve">v rámci Interní grantové agentury UTB ve Zlíně: </w:t>
      </w:r>
    </w:p>
    <w:p w14:paraId="3612DD9B"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Libor Nemeškal, Ph.D.: Inovace předmětu Praxe v oboru (UAAU/PRAO). </w:t>
      </w:r>
    </w:p>
    <w:p w14:paraId="0CCC6458"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Studentská vědecká konference Mgr. Kateřina Buzková, doc. MgA. Libor Nemeškal, Ph.D.: Není doktor jako doktor – smysl doktorského studia v uměleckých oborech, SVK/FMK/2014/001</w:t>
      </w:r>
    </w:p>
    <w:p w14:paraId="18324010"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Doc. MgA. Jana Janíková, ArtD., MgA. Petr Babinec: Příprava funkčního modelu realizace komerčního audiovizuálního díla pro potřeby spolupráce vzdělávací instituce s praxí, IGA/FMK/2014/005. </w:t>
      </w:r>
    </w:p>
    <w:p w14:paraId="5AD07336"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Doc. MgA. Jana Janíková, ArtD., doc. MgA. Libor Nemeškal, Ph.D.: Technická podpora Centra kreativních průmyslů pro vývoj animovaného filmu, FSR UTB, X/2016.</w:t>
      </w:r>
    </w:p>
    <w:p w14:paraId="09E0D0D0"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Doc. MgA. Libor Nemeškal, Ph.D.: Možnosti tranmediálního vyprávění, IGA/FMK/2017/001.</w:t>
      </w:r>
    </w:p>
    <w:p w14:paraId="10B76826" w14:textId="77777777" w:rsidR="00DE31F3" w:rsidRPr="00E90E89" w:rsidRDefault="00DE31F3" w:rsidP="00DE31F3">
      <w:pPr>
        <w:autoSpaceDE w:val="0"/>
        <w:autoSpaceDN w:val="0"/>
        <w:adjustRightInd w:val="0"/>
        <w:ind w:left="426"/>
        <w:rPr>
          <w:rFonts w:ascii="Calibri Light" w:hAnsi="Calibri Light" w:cs="Calibri Light"/>
          <w:sz w:val="22"/>
          <w:szCs w:val="22"/>
        </w:rPr>
      </w:pPr>
    </w:p>
    <w:p w14:paraId="67233033" w14:textId="77777777" w:rsidR="00DE31F3" w:rsidRPr="00E90E89" w:rsidRDefault="00DE31F3" w:rsidP="00DE31F3">
      <w:pPr>
        <w:autoSpaceDE w:val="0"/>
        <w:autoSpaceDN w:val="0"/>
        <w:adjustRightInd w:val="0"/>
        <w:spacing w:after="120"/>
        <w:ind w:left="426"/>
        <w:rPr>
          <w:rFonts w:ascii="Calibri Light" w:hAnsi="Calibri Light" w:cs="Calibri Light"/>
          <w:sz w:val="22"/>
          <w:szCs w:val="22"/>
        </w:rPr>
      </w:pPr>
      <w:r w:rsidRPr="00E90E89">
        <w:rPr>
          <w:rFonts w:ascii="Calibri Light" w:hAnsi="Calibri Light" w:cs="Calibri Light"/>
          <w:i/>
          <w:sz w:val="22"/>
          <w:szCs w:val="22"/>
        </w:rPr>
        <w:t>Zastoupení TPAT v reprezentaci českých vysokých škol, v mezinárodních a profesních organizacích:</w:t>
      </w:r>
    </w:p>
    <w:p w14:paraId="4BFD0FC9"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Asociace uměleckých fakult na neuměleckých veřejných vysokých školách ČR  </w:t>
      </w:r>
    </w:p>
    <w:p w14:paraId="46536424"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Český filmový a televizní svaz (FITES) </w:t>
      </w:r>
    </w:p>
    <w:p w14:paraId="083595EB"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ELIA (The European League of Institutes of the Arts)</w:t>
      </w:r>
    </w:p>
    <w:p w14:paraId="0AC50DE0"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Zlínský kreativní klastr</w:t>
      </w:r>
    </w:p>
    <w:p w14:paraId="44B1F203"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Registr uměleckých výstupů ČR, Segment Film/Audiovize</w:t>
      </w:r>
    </w:p>
    <w:p w14:paraId="462F7450" w14:textId="77777777" w:rsidR="00DE31F3" w:rsidRPr="00E90E89" w:rsidRDefault="00DE31F3" w:rsidP="00DE31F3">
      <w:pPr>
        <w:tabs>
          <w:tab w:val="left" w:pos="142"/>
        </w:tabs>
        <w:ind w:left="425"/>
        <w:jc w:val="both"/>
        <w:rPr>
          <w:rFonts w:ascii="Calibri Light" w:hAnsi="Calibri Light" w:cs="Calibri Light"/>
          <w:sz w:val="22"/>
          <w:szCs w:val="22"/>
        </w:rPr>
      </w:pPr>
    </w:p>
    <w:p w14:paraId="258E00E6" w14:textId="77777777" w:rsidR="00DE31F3" w:rsidRPr="00E90E89" w:rsidRDefault="00DE31F3" w:rsidP="00DE31F3">
      <w:pPr>
        <w:autoSpaceDE w:val="0"/>
        <w:autoSpaceDN w:val="0"/>
        <w:adjustRightInd w:val="0"/>
        <w:spacing w:after="120"/>
        <w:ind w:left="426"/>
        <w:rPr>
          <w:rFonts w:ascii="Calibri Light" w:hAnsi="Calibri Light" w:cs="Calibri Light"/>
          <w:sz w:val="22"/>
          <w:szCs w:val="22"/>
        </w:rPr>
      </w:pPr>
      <w:r w:rsidRPr="00E90E89">
        <w:rPr>
          <w:rFonts w:ascii="Calibri Light" w:hAnsi="Calibri Light" w:cs="Calibri Light"/>
          <w:i/>
          <w:sz w:val="22"/>
          <w:szCs w:val="22"/>
        </w:rPr>
        <w:t>Zastoupení pedagogů TPAT v reprezentaci českých vysokých škol, v mezinárodních a profesních organizacích:</w:t>
      </w:r>
    </w:p>
    <w:p w14:paraId="53C5373E"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režisérů a scenáristů (ARAS)</w:t>
      </w:r>
    </w:p>
    <w:p w14:paraId="4FE52E7F"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animovaného filmu (ASAF)</w:t>
      </w:r>
    </w:p>
    <w:p w14:paraId="2635AA56"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Asociace filmových střihačů (AFS)</w:t>
      </w:r>
    </w:p>
    <w:p w14:paraId="73D463CE"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Avid Editors Association (ACA)</w:t>
      </w:r>
    </w:p>
    <w:p w14:paraId="3605C960"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European Animation Awards (EAA)</w:t>
      </w:r>
    </w:p>
    <w:p w14:paraId="170B4550"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Komise Filmového fondu města Zlína</w:t>
      </w:r>
    </w:p>
    <w:p w14:paraId="266ED4F2"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Oborová rada ČT Brno</w:t>
      </w:r>
    </w:p>
    <w:p w14:paraId="04EC1B50"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Poradní výbor pro kreativní průmysly </w:t>
      </w:r>
    </w:p>
    <w:p w14:paraId="70E085E8"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Rada animovaného filmu (RAF)</w:t>
      </w:r>
    </w:p>
    <w:p w14:paraId="707DF7CF"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Regionální komise pro hodnocení filmů, CILECT Prize</w:t>
      </w:r>
    </w:p>
    <w:p w14:paraId="2B98BB02"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Sdružení českých filmových kritiků</w:t>
      </w:r>
    </w:p>
    <w:p w14:paraId="1D4B0A7B"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 xml:space="preserve">Správní rada Filmového fondu SMZ </w:t>
      </w:r>
    </w:p>
    <w:p w14:paraId="62DDC07C" w14:textId="77777777" w:rsidR="00DE31F3" w:rsidRPr="00E90E89" w:rsidRDefault="00DE31F3" w:rsidP="00DE31F3">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Umělecká rada JAMU</w:t>
      </w:r>
    </w:p>
    <w:p w14:paraId="7DF1BE76" w14:textId="1918E910" w:rsidR="00DE31F3" w:rsidRPr="00E90E89" w:rsidRDefault="00DE31F3" w:rsidP="00F22DFD">
      <w:pPr>
        <w:tabs>
          <w:tab w:val="left" w:pos="142"/>
        </w:tabs>
        <w:ind w:left="426"/>
        <w:jc w:val="both"/>
        <w:rPr>
          <w:rFonts w:ascii="Calibri Light" w:hAnsi="Calibri Light" w:cs="Calibri Light"/>
          <w:sz w:val="22"/>
          <w:szCs w:val="22"/>
        </w:rPr>
      </w:pPr>
      <w:r w:rsidRPr="00E90E89">
        <w:rPr>
          <w:rFonts w:ascii="Calibri Light" w:hAnsi="Calibri Light" w:cs="Calibri Light"/>
          <w:sz w:val="22"/>
          <w:szCs w:val="22"/>
        </w:rPr>
        <w:t>Umělecká rada ZUŠ Uherské Hradiště</w:t>
      </w:r>
    </w:p>
    <w:p w14:paraId="3E24BA17" w14:textId="77777777" w:rsidR="00DE31F3" w:rsidRPr="00E90E89" w:rsidRDefault="00DE31F3" w:rsidP="00DE31F3">
      <w:pPr>
        <w:pStyle w:val="Zkladntext"/>
        <w:tabs>
          <w:tab w:val="left" w:pos="426"/>
        </w:tabs>
        <w:spacing w:after="120"/>
        <w:rPr>
          <w:rFonts w:ascii="Calibri Light" w:hAnsi="Calibri Light" w:cs="Calibri Light"/>
          <w:b w:val="0"/>
          <w:sz w:val="22"/>
          <w:szCs w:val="22"/>
        </w:rPr>
      </w:pPr>
      <w:r w:rsidRPr="00E90E89">
        <w:rPr>
          <w:rFonts w:ascii="Calibri Light" w:hAnsi="Calibri Light" w:cs="Calibri Light"/>
          <w:b w:val="0"/>
          <w:i/>
          <w:sz w:val="22"/>
          <w:szCs w:val="22"/>
        </w:rPr>
        <w:lastRenderedPageBreak/>
        <w:tab/>
      </w:r>
      <w:r w:rsidRPr="00E90E89">
        <w:rPr>
          <w:rFonts w:ascii="Calibri Light" w:hAnsi="Calibri Light" w:cs="Calibri Light"/>
          <w:b w:val="0"/>
          <w:sz w:val="22"/>
          <w:szCs w:val="22"/>
        </w:rPr>
        <w:t>Záměr dalšího rozvoje</w:t>
      </w:r>
    </w:p>
    <w:p w14:paraId="2203DCB3" w14:textId="77777777" w:rsidR="00DE31F3" w:rsidRPr="00E90E89" w:rsidRDefault="00DE31F3" w:rsidP="00BC02AC">
      <w:pPr>
        <w:pStyle w:val="Zkladntext"/>
        <w:ind w:left="426"/>
        <w:jc w:val="both"/>
        <w:rPr>
          <w:rFonts w:ascii="Calibri Light" w:hAnsi="Calibri Light" w:cs="Calibri Light"/>
          <w:b w:val="0"/>
          <w:sz w:val="22"/>
          <w:szCs w:val="22"/>
        </w:rPr>
      </w:pPr>
      <w:r w:rsidRPr="00E90E89">
        <w:rPr>
          <w:rFonts w:ascii="Calibri Light" w:hAnsi="Calibri Light" w:cs="Calibri Light"/>
          <w:b w:val="0"/>
          <w:sz w:val="22"/>
          <w:szCs w:val="22"/>
        </w:rPr>
        <w:t>FMK se nadále bude držet strategie celospolečensky prospěšných projektů, které napomáhají kultivaci prostředí a zároveň sdružují v tvůrčích týmech všechny studijní programy FMK včetně TPAT. Projekty realizované v rámci Zlin Design Week, či významné celofakultní projekty pořádané v zahraničí, učí studenty pracovat v týmech, dodržovat časový harmonogram, rozpočet, vzájemně si naslouchat a respektovat své odborné zaměření a potřeby. TPAT se nadále bude zapojovat do aktivit v rámci Zlínského filmového festivalu a bude pokračovat ve spolupráci se Zlín Film Office. Zvýší snahy vedoucí k užší spolupráci s Českou televizí a produkčními společnostmi tak, aby dokázala lépe reflektovat ve výuce potřeby praxe.</w:t>
      </w:r>
    </w:p>
    <w:p w14:paraId="0936786D" w14:textId="77777777" w:rsidR="00DE31F3" w:rsidRPr="00E90E89" w:rsidRDefault="00DE31F3" w:rsidP="00DE31F3">
      <w:pPr>
        <w:pStyle w:val="Zkladntext"/>
        <w:ind w:left="426"/>
        <w:rPr>
          <w:rFonts w:ascii="Calibri Light" w:hAnsi="Calibri Light" w:cs="Calibri Light"/>
          <w:b w:val="0"/>
          <w:sz w:val="22"/>
          <w:szCs w:val="22"/>
        </w:rPr>
      </w:pPr>
    </w:p>
    <w:p w14:paraId="09B6A652" w14:textId="77777777" w:rsidR="00DE31F3" w:rsidRPr="00E90E89" w:rsidRDefault="00DE31F3" w:rsidP="00DE31F3">
      <w:pPr>
        <w:pStyle w:val="Zkladntext"/>
        <w:tabs>
          <w:tab w:val="left" w:pos="426"/>
        </w:tabs>
        <w:spacing w:after="120"/>
        <w:ind w:left="426"/>
        <w:rPr>
          <w:rFonts w:ascii="Calibri Light" w:hAnsi="Calibri Light" w:cs="Calibri Light"/>
          <w:b w:val="0"/>
          <w:sz w:val="22"/>
          <w:szCs w:val="22"/>
        </w:rPr>
      </w:pPr>
      <w:r w:rsidRPr="00E90E89">
        <w:rPr>
          <w:rFonts w:ascii="Calibri Light" w:hAnsi="Calibri Light" w:cs="Calibri Light"/>
          <w:b w:val="0"/>
          <w:sz w:val="22"/>
          <w:szCs w:val="22"/>
        </w:rPr>
        <w:t>Pro následující období je připraven plán aktivit:</w:t>
      </w:r>
    </w:p>
    <w:p w14:paraId="3F175E86" w14:textId="77777777" w:rsidR="00DE31F3" w:rsidRPr="00E90E89" w:rsidRDefault="00DE31F3" w:rsidP="00DE31F3">
      <w:pPr>
        <w:pStyle w:val="Zkladntext"/>
        <w:tabs>
          <w:tab w:val="left" w:pos="426"/>
        </w:tabs>
        <w:spacing w:after="120"/>
        <w:ind w:left="426"/>
        <w:rPr>
          <w:rFonts w:ascii="Calibri Light" w:hAnsi="Calibri Light" w:cs="Calibri Light"/>
          <w:b w:val="0"/>
          <w:i/>
          <w:sz w:val="22"/>
          <w:szCs w:val="22"/>
        </w:rPr>
      </w:pPr>
      <w:r w:rsidRPr="00E90E89">
        <w:rPr>
          <w:rFonts w:ascii="Calibri Light" w:hAnsi="Calibri Light" w:cs="Calibri Light"/>
          <w:b w:val="0"/>
          <w:i/>
          <w:sz w:val="22"/>
          <w:szCs w:val="22"/>
        </w:rPr>
        <w:t>Ateliér Audiovizuální tvorba</w:t>
      </w:r>
    </w:p>
    <w:p w14:paraId="7E920022" w14:textId="15DAB5CA" w:rsidR="00DE31F3" w:rsidRPr="00E90E89" w:rsidRDefault="00DE31F3" w:rsidP="00BC02AC">
      <w:pPr>
        <w:pStyle w:val="Zkladntext"/>
        <w:tabs>
          <w:tab w:val="left" w:pos="426"/>
        </w:tabs>
        <w:ind w:left="426"/>
        <w:jc w:val="both"/>
        <w:rPr>
          <w:rFonts w:ascii="Calibri Light" w:hAnsi="Calibri Light" w:cs="Calibri Light"/>
          <w:b w:val="0"/>
          <w:sz w:val="22"/>
          <w:szCs w:val="22"/>
        </w:rPr>
      </w:pPr>
      <w:r w:rsidRPr="00E90E89">
        <w:rPr>
          <w:rFonts w:ascii="Calibri Light" w:hAnsi="Calibri Light" w:cs="Calibri Light"/>
          <w:b w:val="0"/>
          <w:sz w:val="22"/>
          <w:szCs w:val="22"/>
        </w:rPr>
        <w:t xml:space="preserve">Visegrad Film Forum Bratislava (4/2019), Mladá kamera Uničov (3/2019), Finále Plzeň (4/2019), Zlin Film Fest + FilmLAB (5/2019), Nisa Film Festival (5/2019), Opavský páv (5/2019), IFF Karlovy Vary (6/2019), Maraton studentských filmů (7/2019), Letní filmová škola Uherské Hradiště (7/2019), MFDF Jihlava (10/2019), kongres CILECT – Moskva, Rusko (10/2019), </w:t>
      </w:r>
      <w:proofErr w:type="gramStart"/>
      <w:r w:rsidRPr="00E90E89">
        <w:rPr>
          <w:rFonts w:ascii="Calibri Light" w:hAnsi="Calibri Light" w:cs="Calibri Light"/>
          <w:b w:val="0"/>
          <w:sz w:val="22"/>
          <w:szCs w:val="22"/>
        </w:rPr>
        <w:t>iShorts - putovní</w:t>
      </w:r>
      <w:proofErr w:type="gramEnd"/>
      <w:r w:rsidRPr="00E90E89">
        <w:rPr>
          <w:rFonts w:ascii="Calibri Light" w:hAnsi="Calibri Light" w:cs="Calibri Light"/>
          <w:b w:val="0"/>
          <w:sz w:val="22"/>
          <w:szCs w:val="22"/>
        </w:rPr>
        <w:t xml:space="preserve"> přehlídka </w:t>
      </w:r>
      <w:r w:rsidR="00BC02AC">
        <w:rPr>
          <w:rFonts w:ascii="Calibri Light" w:hAnsi="Calibri Light" w:cs="Calibri Light"/>
          <w:b w:val="0"/>
          <w:sz w:val="22"/>
          <w:szCs w:val="22"/>
        </w:rPr>
        <w:t xml:space="preserve">       </w:t>
      </w:r>
      <w:r w:rsidRPr="00E90E89">
        <w:rPr>
          <w:rFonts w:ascii="Calibri Light" w:hAnsi="Calibri Light" w:cs="Calibri Light"/>
          <w:b w:val="0"/>
          <w:sz w:val="22"/>
          <w:szCs w:val="22"/>
        </w:rPr>
        <w:t>v kinech (2019), REC fest (3/2020).</w:t>
      </w:r>
    </w:p>
    <w:p w14:paraId="421C272A" w14:textId="77777777" w:rsidR="00DE31F3" w:rsidRPr="00E90E89" w:rsidRDefault="00DE31F3" w:rsidP="00DE31F3">
      <w:pPr>
        <w:pStyle w:val="Zkladntext"/>
        <w:tabs>
          <w:tab w:val="left" w:pos="426"/>
        </w:tabs>
        <w:ind w:left="426"/>
        <w:rPr>
          <w:rFonts w:ascii="Calibri Light" w:hAnsi="Calibri Light" w:cs="Calibri Light"/>
          <w:b w:val="0"/>
          <w:sz w:val="22"/>
          <w:szCs w:val="22"/>
        </w:rPr>
      </w:pPr>
    </w:p>
    <w:p w14:paraId="4D175830" w14:textId="77777777" w:rsidR="00DE31F3" w:rsidRPr="00E90E89" w:rsidRDefault="00DE31F3" w:rsidP="00DE31F3">
      <w:pPr>
        <w:tabs>
          <w:tab w:val="left" w:pos="426"/>
        </w:tabs>
        <w:spacing w:after="120"/>
        <w:ind w:left="426"/>
        <w:jc w:val="both"/>
        <w:rPr>
          <w:rFonts w:ascii="Calibri Light" w:hAnsi="Calibri Light" w:cs="Calibri Light"/>
          <w:spacing w:val="-2"/>
          <w:sz w:val="22"/>
          <w:szCs w:val="22"/>
        </w:rPr>
      </w:pPr>
      <w:r w:rsidRPr="00E90E89">
        <w:rPr>
          <w:rFonts w:ascii="Calibri Light" w:hAnsi="Calibri Light" w:cs="Calibri Light"/>
          <w:spacing w:val="-2"/>
          <w:sz w:val="22"/>
          <w:szCs w:val="22"/>
        </w:rPr>
        <w:t>Nejvýznamnější umělecká činnosti v oblasti audiovizuální tvorby</w:t>
      </w:r>
    </w:p>
    <w:p w14:paraId="139F12CA" w14:textId="77777777" w:rsidR="00DE31F3" w:rsidRPr="00E90E89" w:rsidRDefault="00DE31F3" w:rsidP="00DE31F3">
      <w:pPr>
        <w:tabs>
          <w:tab w:val="left" w:pos="426"/>
        </w:tabs>
        <w:ind w:left="426"/>
        <w:jc w:val="both"/>
        <w:rPr>
          <w:rFonts w:ascii="Calibri Light" w:hAnsi="Calibri Light" w:cs="Calibri Light"/>
          <w:sz w:val="22"/>
          <w:szCs w:val="22"/>
        </w:rPr>
      </w:pPr>
      <w:r w:rsidRPr="00E90E89">
        <w:rPr>
          <w:rFonts w:ascii="Calibri Light" w:hAnsi="Calibri Light" w:cs="Calibri Light"/>
          <w:sz w:val="22"/>
          <w:szCs w:val="22"/>
        </w:rPr>
        <w:t>Tvorbu studijního programu TPAT charakterizuje</w:t>
      </w:r>
      <w:r w:rsidRPr="00E90E89">
        <w:rPr>
          <w:rFonts w:ascii="Calibri Light" w:hAnsi="Calibri Light" w:cs="Calibri Light"/>
          <w:spacing w:val="-2"/>
          <w:sz w:val="22"/>
          <w:szCs w:val="22"/>
        </w:rPr>
        <w:t xml:space="preserve"> šest tematických okruhů (Filmová tvorba, Rozhlasová tvorba, Televizní tvorba, Multimediální tvorba, Literární tvorba, Organizace a řízení umělecké praxe). </w:t>
      </w:r>
      <w:r w:rsidRPr="00E90E89">
        <w:rPr>
          <w:rFonts w:ascii="Calibri Light" w:hAnsi="Calibri Light" w:cs="Calibri Light"/>
          <w:sz w:val="22"/>
          <w:szCs w:val="22"/>
        </w:rPr>
        <w:t xml:space="preserve">FMK vykazuje výstupy studentů a pedagogů v registru RUV (i RIV) v následujících disciplínách: režie, scenáristika, střih, kamera, zvuk, produkce, vizuální efekty, dramaturgie, animovaná tvorba. Výstupy jsou zaměřeny na hranou, animovanou a reklamní tvorbu, dílčím způsobem je produkován dokumentární film, či rozhlasové hry. </w:t>
      </w:r>
    </w:p>
    <w:p w14:paraId="58A091B1" w14:textId="77777777" w:rsidR="00DE31F3" w:rsidRPr="00E317ED" w:rsidRDefault="00DE31F3" w:rsidP="00DE31F3">
      <w:pPr>
        <w:tabs>
          <w:tab w:val="left" w:pos="426"/>
        </w:tabs>
        <w:jc w:val="both"/>
        <w:rPr>
          <w:rFonts w:ascii="Calibri Light" w:hAnsi="Calibri Light" w:cs="Calibri Light"/>
        </w:rPr>
      </w:pPr>
    </w:p>
    <w:p w14:paraId="230229FD" w14:textId="77777777" w:rsidR="00DE31F3" w:rsidRPr="00E317ED" w:rsidRDefault="00DE31F3" w:rsidP="00DE31F3">
      <w:pPr>
        <w:tabs>
          <w:tab w:val="left" w:pos="426"/>
        </w:tabs>
        <w:ind w:left="426"/>
        <w:rPr>
          <w:rFonts w:ascii="Calibri Light" w:hAnsi="Calibri Light" w:cs="Calibri Light"/>
          <w:color w:val="000000"/>
        </w:rPr>
      </w:pPr>
    </w:p>
    <w:p w14:paraId="25119DF6" w14:textId="77777777" w:rsidR="00DE31F3" w:rsidRPr="00E317ED" w:rsidRDefault="00DE31F3" w:rsidP="00DE31F3">
      <w:pPr>
        <w:shd w:val="clear" w:color="auto" w:fill="FFFFFF"/>
        <w:tabs>
          <w:tab w:val="left" w:pos="360"/>
          <w:tab w:val="left" w:pos="426"/>
        </w:tabs>
        <w:ind w:left="426" w:right="6"/>
        <w:rPr>
          <w:rFonts w:ascii="Calibri Light" w:hAnsi="Calibri Light" w:cs="Calibri Light"/>
          <w:b/>
          <w:color w:val="000000"/>
        </w:rPr>
      </w:pPr>
      <w:r w:rsidRPr="00E317ED">
        <w:rPr>
          <w:rFonts w:ascii="Calibri Light" w:hAnsi="Calibri Light" w:cs="Calibri Light"/>
          <w:b/>
          <w:spacing w:val="-2"/>
        </w:rPr>
        <w:t xml:space="preserve">Tab. 3.: </w:t>
      </w:r>
      <w:r w:rsidRPr="00E317ED">
        <w:rPr>
          <w:rFonts w:ascii="Calibri Light" w:hAnsi="Calibri Light" w:cs="Calibri Light"/>
          <w:b/>
          <w:color w:val="000000"/>
        </w:rPr>
        <w:t>Počet výstupů studentů a pedagogů vykázaných v Registru uměleckých výstupů FMK</w:t>
      </w:r>
    </w:p>
    <w:p w14:paraId="2FE5B20C" w14:textId="77777777" w:rsidR="00DE31F3" w:rsidRPr="00E317ED" w:rsidRDefault="00DE31F3" w:rsidP="00DE31F3">
      <w:pPr>
        <w:shd w:val="clear" w:color="auto" w:fill="FFFFFF"/>
        <w:tabs>
          <w:tab w:val="left" w:pos="360"/>
        </w:tabs>
        <w:ind w:right="6"/>
        <w:rPr>
          <w:rFonts w:ascii="Calibri Light" w:hAnsi="Calibri Light" w:cs="Calibri Light"/>
          <w:b/>
          <w:color w:val="000000"/>
        </w:rPr>
      </w:pPr>
    </w:p>
    <w:tbl>
      <w:tblPr>
        <w:tblW w:w="3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9"/>
        <w:gridCol w:w="760"/>
        <w:gridCol w:w="760"/>
        <w:gridCol w:w="760"/>
        <w:gridCol w:w="760"/>
      </w:tblGrid>
      <w:tr w:rsidR="00DE31F3" w:rsidRPr="00E317ED" w14:paraId="3EA5003B" w14:textId="77777777" w:rsidTr="00D36EAF">
        <w:trPr>
          <w:trHeight w:val="568"/>
          <w:jc w:val="center"/>
        </w:trPr>
        <w:tc>
          <w:tcPr>
            <w:tcW w:w="2255" w:type="pct"/>
            <w:shd w:val="clear" w:color="auto" w:fill="E5B8B7" w:themeFill="accent2" w:themeFillTint="66"/>
            <w:hideMark/>
          </w:tcPr>
          <w:p w14:paraId="19EC3B5F" w14:textId="77777777" w:rsidR="00DE31F3" w:rsidRPr="00E317ED" w:rsidRDefault="00DE31F3" w:rsidP="00D93F6D">
            <w:pPr>
              <w:pStyle w:val="Zkladntext"/>
              <w:jc w:val="center"/>
              <w:rPr>
                <w:rFonts w:ascii="Calibri Light" w:eastAsia="Calibri" w:hAnsi="Calibri Light" w:cs="Calibri Light"/>
                <w:b w:val="0"/>
                <w:color w:val="000000"/>
                <w:lang w:eastAsia="en-US"/>
              </w:rPr>
            </w:pPr>
          </w:p>
        </w:tc>
        <w:tc>
          <w:tcPr>
            <w:tcW w:w="686" w:type="pct"/>
            <w:shd w:val="clear" w:color="auto" w:fill="E5B8B7" w:themeFill="accent2" w:themeFillTint="66"/>
            <w:hideMark/>
          </w:tcPr>
          <w:p w14:paraId="16AE6A28"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2015</w:t>
            </w:r>
          </w:p>
        </w:tc>
        <w:tc>
          <w:tcPr>
            <w:tcW w:w="686" w:type="pct"/>
            <w:shd w:val="clear" w:color="auto" w:fill="E5B8B7" w:themeFill="accent2" w:themeFillTint="66"/>
            <w:hideMark/>
          </w:tcPr>
          <w:p w14:paraId="3C2B2E50"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2016</w:t>
            </w:r>
          </w:p>
        </w:tc>
        <w:tc>
          <w:tcPr>
            <w:tcW w:w="686" w:type="pct"/>
            <w:shd w:val="clear" w:color="auto" w:fill="E5B8B7" w:themeFill="accent2" w:themeFillTint="66"/>
            <w:hideMark/>
          </w:tcPr>
          <w:p w14:paraId="5F9C8C3A"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2017</w:t>
            </w:r>
          </w:p>
        </w:tc>
        <w:tc>
          <w:tcPr>
            <w:tcW w:w="686" w:type="pct"/>
            <w:shd w:val="clear" w:color="auto" w:fill="E5B8B7" w:themeFill="accent2" w:themeFillTint="66"/>
            <w:hideMark/>
          </w:tcPr>
          <w:p w14:paraId="13BC6CC2"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2018</w:t>
            </w:r>
          </w:p>
        </w:tc>
      </w:tr>
      <w:tr w:rsidR="00DE31F3" w:rsidRPr="00E317ED" w14:paraId="406D3585" w14:textId="77777777" w:rsidTr="00D36EAF">
        <w:trPr>
          <w:trHeight w:val="720"/>
          <w:jc w:val="center"/>
        </w:trPr>
        <w:tc>
          <w:tcPr>
            <w:tcW w:w="2255" w:type="pct"/>
            <w:hideMark/>
          </w:tcPr>
          <w:p w14:paraId="5B06A249" w14:textId="77777777" w:rsidR="00DE31F3" w:rsidRPr="00E317ED" w:rsidRDefault="00DE31F3" w:rsidP="00D93F6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A – zásadní význam</w:t>
            </w:r>
          </w:p>
        </w:tc>
        <w:tc>
          <w:tcPr>
            <w:tcW w:w="686" w:type="pct"/>
          </w:tcPr>
          <w:p w14:paraId="288CB5F8" w14:textId="77777777" w:rsidR="00DE31F3" w:rsidRPr="00E317ED" w:rsidRDefault="00DE31F3" w:rsidP="00D93F6D">
            <w:pPr>
              <w:pStyle w:val="Zkladntext"/>
              <w:jc w:val="center"/>
              <w:rPr>
                <w:rFonts w:ascii="Calibri Light" w:eastAsia="Calibri" w:hAnsi="Calibri Light" w:cs="Calibri Light"/>
                <w:b w:val="0"/>
                <w:color w:val="000000"/>
                <w:lang w:eastAsia="en-US"/>
              </w:rPr>
            </w:pPr>
          </w:p>
        </w:tc>
        <w:tc>
          <w:tcPr>
            <w:tcW w:w="686" w:type="pct"/>
          </w:tcPr>
          <w:p w14:paraId="392DB0B4" w14:textId="77777777" w:rsidR="00DE31F3" w:rsidRPr="00E317ED" w:rsidRDefault="00DE31F3" w:rsidP="00D93F6D">
            <w:pPr>
              <w:pStyle w:val="Zkladntext"/>
              <w:jc w:val="center"/>
              <w:rPr>
                <w:rFonts w:ascii="Calibri Light" w:eastAsia="Calibri" w:hAnsi="Calibri Light" w:cs="Calibri Light"/>
                <w:b w:val="0"/>
                <w:color w:val="000000"/>
                <w:lang w:eastAsia="en-US"/>
              </w:rPr>
            </w:pPr>
          </w:p>
        </w:tc>
        <w:tc>
          <w:tcPr>
            <w:tcW w:w="686" w:type="pct"/>
          </w:tcPr>
          <w:p w14:paraId="28E0B96A" w14:textId="77777777" w:rsidR="00DE31F3" w:rsidRPr="00E317ED" w:rsidRDefault="00DE31F3" w:rsidP="00D93F6D">
            <w:pPr>
              <w:pStyle w:val="Zkladntext"/>
              <w:jc w:val="center"/>
              <w:rPr>
                <w:rFonts w:ascii="Calibri Light" w:eastAsia="Calibri" w:hAnsi="Calibri Light" w:cs="Calibri Light"/>
                <w:b w:val="0"/>
                <w:color w:val="000000"/>
                <w:lang w:eastAsia="en-US"/>
              </w:rPr>
            </w:pPr>
          </w:p>
        </w:tc>
        <w:tc>
          <w:tcPr>
            <w:tcW w:w="686" w:type="pct"/>
          </w:tcPr>
          <w:p w14:paraId="5035F10C"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w:t>
            </w:r>
          </w:p>
        </w:tc>
      </w:tr>
      <w:tr w:rsidR="00DE31F3" w:rsidRPr="00E317ED" w14:paraId="5518BD03" w14:textId="77777777" w:rsidTr="00D36EAF">
        <w:trPr>
          <w:trHeight w:val="720"/>
          <w:jc w:val="center"/>
        </w:trPr>
        <w:tc>
          <w:tcPr>
            <w:tcW w:w="2255" w:type="pct"/>
            <w:hideMark/>
          </w:tcPr>
          <w:p w14:paraId="38AB1931" w14:textId="77777777" w:rsidR="00DE31F3" w:rsidRPr="00E317ED" w:rsidRDefault="00DE31F3" w:rsidP="00D93F6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B – inovativní přínos</w:t>
            </w:r>
          </w:p>
        </w:tc>
        <w:tc>
          <w:tcPr>
            <w:tcW w:w="686" w:type="pct"/>
          </w:tcPr>
          <w:p w14:paraId="16F23988"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18</w:t>
            </w:r>
          </w:p>
        </w:tc>
        <w:tc>
          <w:tcPr>
            <w:tcW w:w="686" w:type="pct"/>
          </w:tcPr>
          <w:p w14:paraId="6595C9E1"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6</w:t>
            </w:r>
          </w:p>
        </w:tc>
        <w:tc>
          <w:tcPr>
            <w:tcW w:w="686" w:type="pct"/>
          </w:tcPr>
          <w:p w14:paraId="3E6EB4C6"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21</w:t>
            </w:r>
          </w:p>
        </w:tc>
        <w:tc>
          <w:tcPr>
            <w:tcW w:w="686" w:type="pct"/>
          </w:tcPr>
          <w:p w14:paraId="3819E952"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9</w:t>
            </w:r>
          </w:p>
        </w:tc>
      </w:tr>
      <w:tr w:rsidR="00DE31F3" w:rsidRPr="00E317ED" w14:paraId="23C89054" w14:textId="77777777" w:rsidTr="00D36EAF">
        <w:trPr>
          <w:trHeight w:val="720"/>
          <w:jc w:val="center"/>
        </w:trPr>
        <w:tc>
          <w:tcPr>
            <w:tcW w:w="2255" w:type="pct"/>
            <w:hideMark/>
          </w:tcPr>
          <w:p w14:paraId="31180E35" w14:textId="77777777" w:rsidR="00DE31F3" w:rsidRPr="00E317ED" w:rsidRDefault="00DE31F3" w:rsidP="00D93F6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C – rozvíjející současné trendy</w:t>
            </w:r>
          </w:p>
        </w:tc>
        <w:tc>
          <w:tcPr>
            <w:tcW w:w="686" w:type="pct"/>
          </w:tcPr>
          <w:p w14:paraId="02E5D33C"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54</w:t>
            </w:r>
          </w:p>
        </w:tc>
        <w:tc>
          <w:tcPr>
            <w:tcW w:w="686" w:type="pct"/>
          </w:tcPr>
          <w:p w14:paraId="45E55F51"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33</w:t>
            </w:r>
          </w:p>
        </w:tc>
        <w:tc>
          <w:tcPr>
            <w:tcW w:w="686" w:type="pct"/>
          </w:tcPr>
          <w:p w14:paraId="0B867AF3"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36</w:t>
            </w:r>
          </w:p>
        </w:tc>
        <w:tc>
          <w:tcPr>
            <w:tcW w:w="686" w:type="pct"/>
          </w:tcPr>
          <w:p w14:paraId="4127828F"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15</w:t>
            </w:r>
          </w:p>
        </w:tc>
      </w:tr>
      <w:tr w:rsidR="00DE31F3" w:rsidRPr="00E317ED" w14:paraId="3F8772F0" w14:textId="77777777" w:rsidTr="00D36EAF">
        <w:trPr>
          <w:trHeight w:val="655"/>
          <w:jc w:val="center"/>
        </w:trPr>
        <w:tc>
          <w:tcPr>
            <w:tcW w:w="2255" w:type="pct"/>
            <w:hideMark/>
          </w:tcPr>
          <w:p w14:paraId="60559AF7" w14:textId="77777777" w:rsidR="00DE31F3" w:rsidRPr="00E317ED" w:rsidRDefault="00DE31F3" w:rsidP="00D93F6D">
            <w:pPr>
              <w:pStyle w:val="Zkladntext"/>
              <w:rPr>
                <w:rFonts w:ascii="Calibri Light" w:eastAsia="Calibri" w:hAnsi="Calibri Light" w:cs="Calibri Light"/>
                <w:color w:val="000000"/>
                <w:lang w:eastAsia="en-US"/>
              </w:rPr>
            </w:pPr>
            <w:r w:rsidRPr="00E317ED">
              <w:rPr>
                <w:rFonts w:ascii="Calibri Light" w:eastAsia="Calibri" w:hAnsi="Calibri Light" w:cs="Calibri Light"/>
                <w:color w:val="000000"/>
                <w:lang w:eastAsia="en-US"/>
              </w:rPr>
              <w:t>Celkem</w:t>
            </w:r>
          </w:p>
        </w:tc>
        <w:tc>
          <w:tcPr>
            <w:tcW w:w="686" w:type="pct"/>
          </w:tcPr>
          <w:p w14:paraId="4F26D543"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72</w:t>
            </w:r>
          </w:p>
        </w:tc>
        <w:tc>
          <w:tcPr>
            <w:tcW w:w="686" w:type="pct"/>
          </w:tcPr>
          <w:p w14:paraId="1FD05BE2"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39</w:t>
            </w:r>
          </w:p>
        </w:tc>
        <w:tc>
          <w:tcPr>
            <w:tcW w:w="686" w:type="pct"/>
          </w:tcPr>
          <w:p w14:paraId="1761C033"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57</w:t>
            </w:r>
          </w:p>
        </w:tc>
        <w:tc>
          <w:tcPr>
            <w:tcW w:w="686" w:type="pct"/>
          </w:tcPr>
          <w:p w14:paraId="1C1728DD" w14:textId="77777777" w:rsidR="00DE31F3" w:rsidRPr="00E317ED" w:rsidRDefault="00DE31F3" w:rsidP="00D93F6D">
            <w:pPr>
              <w:pStyle w:val="Zkladntext"/>
              <w:jc w:val="center"/>
              <w:rPr>
                <w:rFonts w:ascii="Calibri Light" w:eastAsia="Calibri" w:hAnsi="Calibri Light" w:cs="Calibri Light"/>
                <w:b w:val="0"/>
                <w:color w:val="000000"/>
                <w:lang w:eastAsia="en-US"/>
              </w:rPr>
            </w:pPr>
            <w:r w:rsidRPr="00E317ED">
              <w:rPr>
                <w:rFonts w:ascii="Calibri Light" w:eastAsia="Calibri" w:hAnsi="Calibri Light" w:cs="Calibri Light"/>
                <w:color w:val="000000"/>
                <w:lang w:eastAsia="en-US"/>
              </w:rPr>
              <w:t>25</w:t>
            </w:r>
          </w:p>
        </w:tc>
      </w:tr>
    </w:tbl>
    <w:p w14:paraId="76F63B10" w14:textId="5F44B997" w:rsidR="0028430B" w:rsidRDefault="0028430B" w:rsidP="00DE31F3">
      <w:pPr>
        <w:pStyle w:val="Zkladntext"/>
        <w:spacing w:after="120"/>
        <w:rPr>
          <w:rFonts w:ascii="Calibri Light" w:hAnsi="Calibri Light" w:cs="Calibri Light"/>
          <w:b w:val="0"/>
          <w:sz w:val="22"/>
          <w:szCs w:val="22"/>
        </w:rPr>
      </w:pPr>
    </w:p>
    <w:p w14:paraId="629CE8B7" w14:textId="77777777" w:rsidR="00F22DFD" w:rsidRPr="00E317ED" w:rsidRDefault="00F22DFD" w:rsidP="00DE31F3">
      <w:pPr>
        <w:pStyle w:val="Zkladntext"/>
        <w:spacing w:after="120"/>
        <w:rPr>
          <w:rFonts w:ascii="Calibri Light" w:hAnsi="Calibri Light" w:cs="Calibri Light"/>
          <w:b w:val="0"/>
          <w:sz w:val="22"/>
          <w:szCs w:val="22"/>
        </w:rPr>
      </w:pPr>
    </w:p>
    <w:p w14:paraId="2846F93E" w14:textId="77777777" w:rsidR="00DE31F3" w:rsidRPr="00E90E89" w:rsidRDefault="00DE31F3" w:rsidP="00DE31F3">
      <w:pPr>
        <w:pStyle w:val="Zkladntext"/>
        <w:spacing w:after="120"/>
        <w:ind w:left="425"/>
        <w:rPr>
          <w:rFonts w:ascii="Calibri Light" w:hAnsi="Calibri Light" w:cs="Calibri Light"/>
          <w:b w:val="0"/>
          <w:sz w:val="22"/>
          <w:szCs w:val="22"/>
        </w:rPr>
      </w:pPr>
      <w:r w:rsidRPr="00E90E89">
        <w:rPr>
          <w:rFonts w:ascii="Calibri Light" w:hAnsi="Calibri Light" w:cs="Calibri Light"/>
          <w:sz w:val="22"/>
          <w:szCs w:val="22"/>
        </w:rPr>
        <w:t>V období 2015–2018 certifikovali pedagogové ateliéru Audiovizuální tvorba 272 výstupů. Mezi nejvýznamnější patří:</w:t>
      </w:r>
    </w:p>
    <w:p w14:paraId="45D4988A"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iCs/>
          <w:color w:val="000000"/>
          <w:sz w:val="22"/>
          <w:szCs w:val="22"/>
        </w:rPr>
        <w:t>Batalives, střihová skladba, BKX, MFDF Jihlava, IDFA Amsterdam</w:t>
      </w:r>
    </w:p>
    <w:p w14:paraId="07ECB7E2"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Nemeškal, Libor – </w:t>
      </w:r>
      <w:r w:rsidRPr="00E90E89">
        <w:rPr>
          <w:rFonts w:ascii="Calibri Light" w:hAnsi="Calibri Light" w:cs="Calibri Light"/>
          <w:iCs/>
          <w:color w:val="000000"/>
          <w:sz w:val="22"/>
          <w:szCs w:val="22"/>
        </w:rPr>
        <w:t>Madeleine, střihová skladba, BMX, Chicago Shorts Festival (1. místo), Global Shorts (Award of Excelence), nominace na cenu Magnesia (Český Lev)</w:t>
      </w:r>
    </w:p>
    <w:p w14:paraId="1F571319"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lastRenderedPageBreak/>
        <w:t xml:space="preserve">Nemeškal, </w:t>
      </w:r>
      <w:proofErr w:type="gramStart"/>
      <w:r w:rsidRPr="00E90E89">
        <w:rPr>
          <w:rFonts w:ascii="Calibri Light" w:hAnsi="Calibri Light" w:cs="Calibri Light"/>
          <w:i/>
          <w:color w:val="000000"/>
          <w:sz w:val="22"/>
          <w:szCs w:val="22"/>
        </w:rPr>
        <w:t xml:space="preserve">Libor - </w:t>
      </w:r>
      <w:r w:rsidRPr="00E90E89">
        <w:rPr>
          <w:rFonts w:ascii="Calibri Light" w:hAnsi="Calibri Light" w:cs="Calibri Light"/>
          <w:color w:val="000000"/>
          <w:sz w:val="22"/>
          <w:szCs w:val="22"/>
        </w:rPr>
        <w:t>Zrůdička</w:t>
      </w:r>
      <w:proofErr w:type="gramEnd"/>
      <w:r w:rsidRPr="00E90E89">
        <w:rPr>
          <w:rFonts w:ascii="Calibri Light" w:hAnsi="Calibri Light" w:cs="Calibri Light"/>
          <w:color w:val="000000"/>
          <w:sz w:val="22"/>
          <w:szCs w:val="22"/>
        </w:rPr>
        <w:t>, střihová skladba, BMX, Stuttgart Festival of Animated Films, BEAR Animation Festival (best animated film award)</w:t>
      </w:r>
    </w:p>
    <w:p w14:paraId="6A84702F" w14:textId="77777777" w:rsidR="00DE31F3" w:rsidRPr="00E90E89" w:rsidRDefault="00DE31F3" w:rsidP="00DE31F3">
      <w:pPr>
        <w:tabs>
          <w:tab w:val="left" w:pos="2800"/>
          <w:tab w:val="left" w:pos="7938"/>
        </w:tabs>
        <w:ind w:left="4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Nemeškal, </w:t>
      </w:r>
      <w:proofErr w:type="gramStart"/>
      <w:r w:rsidRPr="00E90E89">
        <w:rPr>
          <w:rFonts w:ascii="Calibri Light" w:hAnsi="Calibri Light" w:cs="Calibri Light"/>
          <w:i/>
          <w:color w:val="000000"/>
          <w:sz w:val="22"/>
          <w:szCs w:val="22"/>
        </w:rPr>
        <w:t xml:space="preserve">Libor - </w:t>
      </w:r>
      <w:r w:rsidRPr="00E90E89">
        <w:rPr>
          <w:rFonts w:ascii="Calibri Light" w:hAnsi="Calibri Light" w:cs="Calibri Light"/>
          <w:color w:val="000000"/>
          <w:sz w:val="22"/>
          <w:szCs w:val="22"/>
        </w:rPr>
        <w:t>Bílí</w:t>
      </w:r>
      <w:proofErr w:type="gramEnd"/>
      <w:r w:rsidRPr="00E90E89">
        <w:rPr>
          <w:rFonts w:ascii="Calibri Light" w:hAnsi="Calibri Light" w:cs="Calibri Light"/>
          <w:color w:val="000000"/>
          <w:sz w:val="22"/>
          <w:szCs w:val="22"/>
        </w:rPr>
        <w:t xml:space="preserve"> koně došli, BMX, střihová skladba, Anifilm, Třeboň</w:t>
      </w:r>
    </w:p>
    <w:p w14:paraId="75D0AD90" w14:textId="77777777" w:rsidR="00DE31F3" w:rsidRPr="00E90E89" w:rsidRDefault="00DE31F3" w:rsidP="00DE31F3">
      <w:pPr>
        <w:tabs>
          <w:tab w:val="left" w:pos="2800"/>
          <w:tab w:val="left" w:pos="7938"/>
        </w:tabs>
        <w:ind w:left="4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w:t>
      </w:r>
      <w:proofErr w:type="gramStart"/>
      <w:r w:rsidRPr="00E90E89">
        <w:rPr>
          <w:rFonts w:ascii="Calibri Light" w:hAnsi="Calibri Light" w:cs="Calibri Light"/>
          <w:i/>
          <w:color w:val="000000"/>
          <w:sz w:val="22"/>
          <w:szCs w:val="22"/>
        </w:rPr>
        <w:t xml:space="preserve">Jakub - </w:t>
      </w:r>
      <w:r w:rsidRPr="00E90E89">
        <w:rPr>
          <w:rFonts w:ascii="Calibri Light" w:hAnsi="Calibri Light" w:cs="Calibri Light"/>
          <w:color w:val="000000"/>
          <w:sz w:val="22"/>
          <w:szCs w:val="22"/>
        </w:rPr>
        <w:t>Kouř</w:t>
      </w:r>
      <w:proofErr w:type="gramEnd"/>
      <w:r w:rsidRPr="00E90E89">
        <w:rPr>
          <w:rFonts w:ascii="Calibri Light" w:hAnsi="Calibri Light" w:cs="Calibri Light"/>
          <w:color w:val="000000"/>
          <w:sz w:val="22"/>
          <w:szCs w:val="22"/>
        </w:rPr>
        <w:t>, Divadlo Petra Bezruče, Ostrava</w:t>
      </w:r>
    </w:p>
    <w:p w14:paraId="619F5C21" w14:textId="77777777" w:rsidR="00DE31F3" w:rsidRPr="00E90E89" w:rsidRDefault="00DE31F3" w:rsidP="00DE31F3">
      <w:pPr>
        <w:tabs>
          <w:tab w:val="left" w:pos="2800"/>
          <w:tab w:val="left" w:pos="7938"/>
        </w:tabs>
        <w:ind w:left="4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w:t>
      </w:r>
      <w:proofErr w:type="gramStart"/>
      <w:r w:rsidRPr="00E90E89">
        <w:rPr>
          <w:rFonts w:ascii="Calibri Light" w:hAnsi="Calibri Light" w:cs="Calibri Light"/>
          <w:i/>
          <w:color w:val="000000"/>
          <w:sz w:val="22"/>
          <w:szCs w:val="22"/>
        </w:rPr>
        <w:t xml:space="preserve">Jakub - </w:t>
      </w:r>
      <w:r w:rsidRPr="00E90E89">
        <w:rPr>
          <w:rFonts w:ascii="Calibri Light" w:hAnsi="Calibri Light" w:cs="Calibri Light"/>
          <w:color w:val="000000"/>
          <w:sz w:val="22"/>
          <w:szCs w:val="22"/>
        </w:rPr>
        <w:t>Podivuhodný</w:t>
      </w:r>
      <w:proofErr w:type="gramEnd"/>
      <w:r w:rsidRPr="00E90E89">
        <w:rPr>
          <w:rFonts w:ascii="Calibri Light" w:hAnsi="Calibri Light" w:cs="Calibri Light"/>
          <w:color w:val="000000"/>
          <w:sz w:val="22"/>
          <w:szCs w:val="22"/>
        </w:rPr>
        <w:t xml:space="preserve"> případ pana Holmese, Divadlo na Zábradlí, Praha</w:t>
      </w:r>
    </w:p>
    <w:p w14:paraId="399E50B4" w14:textId="77777777" w:rsidR="00DE31F3" w:rsidRPr="00E90E89" w:rsidRDefault="00DE31F3" w:rsidP="00DE31F3">
      <w:pPr>
        <w:tabs>
          <w:tab w:val="left" w:pos="2800"/>
          <w:tab w:val="left" w:pos="7938"/>
        </w:tabs>
        <w:ind w:left="4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Kudláč, </w:t>
      </w:r>
      <w:proofErr w:type="gramStart"/>
      <w:r w:rsidRPr="00E90E89">
        <w:rPr>
          <w:rFonts w:ascii="Calibri Light" w:hAnsi="Calibri Light" w:cs="Calibri Light"/>
          <w:i/>
          <w:color w:val="000000"/>
          <w:sz w:val="22"/>
          <w:szCs w:val="22"/>
        </w:rPr>
        <w:t xml:space="preserve">Jakub - </w:t>
      </w:r>
      <w:r w:rsidRPr="00E90E89">
        <w:rPr>
          <w:rFonts w:ascii="Calibri Light" w:hAnsi="Calibri Light" w:cs="Calibri Light"/>
          <w:color w:val="000000"/>
          <w:sz w:val="22"/>
          <w:szCs w:val="22"/>
        </w:rPr>
        <w:t>Zbyhoň</w:t>
      </w:r>
      <w:proofErr w:type="gramEnd"/>
      <w:r w:rsidRPr="00E90E89">
        <w:rPr>
          <w:rFonts w:ascii="Calibri Light" w:hAnsi="Calibri Light" w:cs="Calibri Light"/>
          <w:color w:val="000000"/>
          <w:sz w:val="22"/>
          <w:szCs w:val="22"/>
        </w:rPr>
        <w:t>, Národní divadlo v Praze</w:t>
      </w:r>
    </w:p>
    <w:p w14:paraId="098AE6C1"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Kudláč, </w:t>
      </w:r>
      <w:proofErr w:type="gramStart"/>
      <w:r w:rsidRPr="00E90E89">
        <w:rPr>
          <w:rFonts w:ascii="Calibri Light" w:hAnsi="Calibri Light" w:cs="Calibri Light"/>
          <w:i/>
          <w:color w:val="000000"/>
          <w:sz w:val="22"/>
          <w:szCs w:val="22"/>
        </w:rPr>
        <w:t xml:space="preserve">Jakub </w:t>
      </w:r>
      <w:r w:rsidRPr="00E90E89">
        <w:rPr>
          <w:rFonts w:ascii="Calibri Light" w:hAnsi="Calibri Light" w:cs="Calibri Light"/>
          <w:color w:val="000000"/>
          <w:sz w:val="22"/>
          <w:szCs w:val="22"/>
        </w:rPr>
        <w:t>- Zlatý</w:t>
      </w:r>
      <w:proofErr w:type="gramEnd"/>
      <w:r w:rsidRPr="00E90E89">
        <w:rPr>
          <w:rFonts w:ascii="Calibri Light" w:hAnsi="Calibri Light" w:cs="Calibri Light"/>
          <w:color w:val="000000"/>
          <w:sz w:val="22"/>
          <w:szCs w:val="22"/>
        </w:rPr>
        <w:t xml:space="preserve"> podraz, Obecní dům, Praha</w:t>
      </w:r>
    </w:p>
    <w:p w14:paraId="30C33A07"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Gogola, </w:t>
      </w:r>
      <w:proofErr w:type="gramStart"/>
      <w:r w:rsidRPr="00E90E89">
        <w:rPr>
          <w:rFonts w:ascii="Calibri Light" w:hAnsi="Calibri Light" w:cs="Calibri Light"/>
          <w:i/>
          <w:color w:val="000000"/>
          <w:sz w:val="22"/>
          <w:szCs w:val="22"/>
        </w:rPr>
        <w:t xml:space="preserve">Jan - </w:t>
      </w:r>
      <w:r w:rsidRPr="00E90E89">
        <w:rPr>
          <w:rFonts w:ascii="Calibri Light" w:hAnsi="Calibri Light" w:cs="Calibri Light"/>
          <w:color w:val="000000"/>
          <w:sz w:val="22"/>
          <w:szCs w:val="22"/>
        </w:rPr>
        <w:t>Cirkus</w:t>
      </w:r>
      <w:proofErr w:type="gramEnd"/>
      <w:r w:rsidRPr="00E90E89">
        <w:rPr>
          <w:rFonts w:ascii="Calibri Light" w:hAnsi="Calibri Light" w:cs="Calibri Light"/>
          <w:color w:val="000000"/>
          <w:sz w:val="22"/>
          <w:szCs w:val="22"/>
        </w:rPr>
        <w:t xml:space="preserve"> Rwanda, dramaturgie. Mezinárodní filmový festival Karlovy Vary</w:t>
      </w:r>
    </w:p>
    <w:p w14:paraId="4C95F60F"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Gogola, Jan </w:t>
      </w:r>
      <w:proofErr w:type="gramStart"/>
      <w:r w:rsidRPr="00E90E89">
        <w:rPr>
          <w:rFonts w:ascii="Calibri Light" w:hAnsi="Calibri Light" w:cs="Calibri Light"/>
          <w:i/>
          <w:color w:val="000000"/>
          <w:sz w:val="22"/>
          <w:szCs w:val="22"/>
        </w:rPr>
        <w:t xml:space="preserve">-  </w:t>
      </w:r>
      <w:r w:rsidRPr="00E90E89">
        <w:rPr>
          <w:rFonts w:ascii="Calibri Light" w:hAnsi="Calibri Light" w:cs="Calibri Light"/>
          <w:color w:val="000000"/>
          <w:sz w:val="22"/>
          <w:szCs w:val="22"/>
        </w:rPr>
        <w:t>Jan</w:t>
      </w:r>
      <w:proofErr w:type="gramEnd"/>
      <w:r w:rsidRPr="00E90E89">
        <w:rPr>
          <w:rFonts w:ascii="Calibri Light" w:hAnsi="Calibri Light" w:cs="Calibri Light"/>
          <w:color w:val="000000"/>
          <w:sz w:val="22"/>
          <w:szCs w:val="22"/>
        </w:rPr>
        <w:t xml:space="preserve"> Palach, dramaturgie. Letní filmová škola, Uherské Hradiště</w:t>
      </w:r>
    </w:p>
    <w:p w14:paraId="300D7D49" w14:textId="77777777" w:rsidR="00DE31F3" w:rsidRPr="00E90E89" w:rsidRDefault="00DE31F3" w:rsidP="00DE31F3">
      <w:pPr>
        <w:tabs>
          <w:tab w:val="left" w:pos="2800"/>
          <w:tab w:val="left" w:pos="7938"/>
        </w:tabs>
        <w:ind w:left="4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Gogola, </w:t>
      </w:r>
      <w:proofErr w:type="gramStart"/>
      <w:r w:rsidRPr="00E90E89">
        <w:rPr>
          <w:rFonts w:ascii="Calibri Light" w:hAnsi="Calibri Light" w:cs="Calibri Light"/>
          <w:i/>
          <w:color w:val="000000"/>
          <w:sz w:val="22"/>
          <w:szCs w:val="22"/>
        </w:rPr>
        <w:t xml:space="preserve">Jan - </w:t>
      </w:r>
      <w:r w:rsidRPr="00E90E89">
        <w:rPr>
          <w:rFonts w:ascii="Calibri Light" w:hAnsi="Calibri Light" w:cs="Calibri Light"/>
          <w:color w:val="000000"/>
          <w:sz w:val="22"/>
          <w:szCs w:val="22"/>
        </w:rPr>
        <w:t>Mimořádná</w:t>
      </w:r>
      <w:proofErr w:type="gramEnd"/>
      <w:r w:rsidRPr="00E90E89">
        <w:rPr>
          <w:rFonts w:ascii="Calibri Light" w:hAnsi="Calibri Light" w:cs="Calibri Light"/>
          <w:color w:val="000000"/>
          <w:sz w:val="22"/>
          <w:szCs w:val="22"/>
        </w:rPr>
        <w:t xml:space="preserve"> zpráva, dramaturgie. Mezinárodní filmový festival Karlovy Vary</w:t>
      </w:r>
    </w:p>
    <w:p w14:paraId="108C1936"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w:t>
      </w:r>
      <w:proofErr w:type="gramStart"/>
      <w:r w:rsidRPr="00E90E89">
        <w:rPr>
          <w:rFonts w:ascii="Calibri Light" w:hAnsi="Calibri Light" w:cs="Calibri Light"/>
          <w:i/>
          <w:color w:val="000000"/>
          <w:sz w:val="22"/>
          <w:szCs w:val="22"/>
        </w:rPr>
        <w:t xml:space="preserve">Ján - </w:t>
      </w:r>
      <w:r w:rsidRPr="00E90E89">
        <w:rPr>
          <w:rFonts w:ascii="Calibri Light" w:hAnsi="Calibri Light" w:cs="Calibri Light"/>
          <w:color w:val="000000"/>
          <w:sz w:val="22"/>
          <w:szCs w:val="22"/>
        </w:rPr>
        <w:t>Bratislavské</w:t>
      </w:r>
      <w:proofErr w:type="gramEnd"/>
      <w:r w:rsidRPr="00E90E89">
        <w:rPr>
          <w:rFonts w:ascii="Calibri Light" w:hAnsi="Calibri Light" w:cs="Calibri Light"/>
          <w:color w:val="000000"/>
          <w:sz w:val="22"/>
          <w:szCs w:val="22"/>
        </w:rPr>
        <w:t xml:space="preserve"> jazzové dni 2017, RTVS – Slovenská televízia, mistr zvuku, Bratislava</w:t>
      </w:r>
    </w:p>
    <w:p w14:paraId="69AFEF3A"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w:t>
      </w:r>
      <w:proofErr w:type="gramStart"/>
      <w:r w:rsidRPr="00E90E89">
        <w:rPr>
          <w:rFonts w:ascii="Calibri Light" w:hAnsi="Calibri Light" w:cs="Calibri Light"/>
          <w:i/>
          <w:color w:val="000000"/>
          <w:sz w:val="22"/>
          <w:szCs w:val="22"/>
        </w:rPr>
        <w:t xml:space="preserve">Ján - </w:t>
      </w:r>
      <w:r w:rsidRPr="00E90E89">
        <w:rPr>
          <w:rFonts w:ascii="Calibri Light" w:hAnsi="Calibri Light" w:cs="Calibri Light"/>
          <w:color w:val="000000"/>
          <w:sz w:val="22"/>
          <w:szCs w:val="22"/>
        </w:rPr>
        <w:t>Dokumentárny</w:t>
      </w:r>
      <w:proofErr w:type="gramEnd"/>
      <w:r w:rsidRPr="00E90E89">
        <w:rPr>
          <w:rFonts w:ascii="Calibri Light" w:hAnsi="Calibri Light" w:cs="Calibri Light"/>
          <w:color w:val="000000"/>
          <w:sz w:val="22"/>
          <w:szCs w:val="22"/>
        </w:rPr>
        <w:t xml:space="preserve"> seriál – Remeslo má zlaté dno, RTVS - Slovenská televízia, mistr zvuku, </w:t>
      </w:r>
      <w:r w:rsidRPr="00E90E89">
        <w:rPr>
          <w:rFonts w:ascii="Calibri Light" w:hAnsi="Calibri Light" w:cs="Calibri Light"/>
          <w:i/>
          <w:color w:val="000000"/>
          <w:sz w:val="22"/>
          <w:szCs w:val="22"/>
        </w:rPr>
        <w:t>Bratislava</w:t>
      </w:r>
    </w:p>
    <w:p w14:paraId="1D797045"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Grečnár, </w:t>
      </w:r>
      <w:proofErr w:type="gramStart"/>
      <w:r w:rsidRPr="00E90E89">
        <w:rPr>
          <w:rFonts w:ascii="Calibri Light" w:hAnsi="Calibri Light" w:cs="Calibri Light"/>
          <w:i/>
          <w:color w:val="000000"/>
          <w:sz w:val="22"/>
          <w:szCs w:val="22"/>
        </w:rPr>
        <w:t xml:space="preserve">Ján - </w:t>
      </w:r>
      <w:r w:rsidRPr="00E90E89">
        <w:rPr>
          <w:rFonts w:ascii="Calibri Light" w:hAnsi="Calibri Light" w:cs="Calibri Light"/>
          <w:color w:val="000000"/>
          <w:sz w:val="22"/>
          <w:szCs w:val="22"/>
        </w:rPr>
        <w:t>Krásy</w:t>
      </w:r>
      <w:proofErr w:type="gramEnd"/>
      <w:r w:rsidRPr="00E90E89">
        <w:rPr>
          <w:rFonts w:ascii="Calibri Light" w:hAnsi="Calibri Light" w:cs="Calibri Light"/>
          <w:color w:val="000000"/>
          <w:sz w:val="22"/>
          <w:szCs w:val="22"/>
        </w:rPr>
        <w:t xml:space="preserve"> Slovenska (Krajina s vôňou medu), RTVS - Slovenská televízia, Bratislava.</w:t>
      </w:r>
    </w:p>
    <w:p w14:paraId="56D4C5A1"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Hruda, Pavel – </w:t>
      </w:r>
      <w:proofErr w:type="gramStart"/>
      <w:r w:rsidRPr="00E90E89">
        <w:rPr>
          <w:rFonts w:ascii="Calibri Light" w:hAnsi="Calibri Light" w:cs="Calibri Light"/>
          <w:color w:val="000000"/>
          <w:sz w:val="22"/>
          <w:szCs w:val="22"/>
        </w:rPr>
        <w:t>Přistoupili?,</w:t>
      </w:r>
      <w:proofErr w:type="gramEnd"/>
      <w:r w:rsidRPr="00E90E89">
        <w:rPr>
          <w:rFonts w:ascii="Calibri Light" w:hAnsi="Calibri Light" w:cs="Calibri Light"/>
          <w:color w:val="000000"/>
          <w:sz w:val="22"/>
          <w:szCs w:val="22"/>
        </w:rPr>
        <w:t xml:space="preserve"> zvuková skladba, BLX, Open World Toronto Film Festival (best actress), 36th Enkarzine (best film), European Cinematography Awards (winner of best lgbt film)</w:t>
      </w:r>
    </w:p>
    <w:p w14:paraId="3BAEA507" w14:textId="77777777" w:rsidR="00DE31F3" w:rsidRPr="00E90E89" w:rsidRDefault="00DE31F3" w:rsidP="00DE31F3">
      <w:pPr>
        <w:tabs>
          <w:tab w:val="left" w:pos="2800"/>
          <w:tab w:val="left" w:pos="7938"/>
        </w:tabs>
        <w:ind w:left="4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 xml:space="preserve">Hruda, </w:t>
      </w:r>
      <w:proofErr w:type="gramStart"/>
      <w:r w:rsidRPr="00E90E89">
        <w:rPr>
          <w:rFonts w:ascii="Calibri Light" w:hAnsi="Calibri Light" w:cs="Calibri Light"/>
          <w:i/>
          <w:color w:val="000000"/>
          <w:sz w:val="22"/>
          <w:szCs w:val="22"/>
        </w:rPr>
        <w:t xml:space="preserve">Pavel - </w:t>
      </w:r>
      <w:r w:rsidRPr="00E90E89">
        <w:rPr>
          <w:rFonts w:ascii="Calibri Light" w:hAnsi="Calibri Light" w:cs="Calibri Light"/>
          <w:color w:val="000000"/>
          <w:sz w:val="22"/>
          <w:szCs w:val="22"/>
        </w:rPr>
        <w:t>Mrazivá</w:t>
      </w:r>
      <w:proofErr w:type="gramEnd"/>
      <w:r w:rsidRPr="00E90E89">
        <w:rPr>
          <w:rFonts w:ascii="Calibri Light" w:hAnsi="Calibri Light" w:cs="Calibri Light"/>
          <w:color w:val="000000"/>
          <w:sz w:val="22"/>
          <w:szCs w:val="22"/>
        </w:rPr>
        <w:t xml:space="preserve"> tajemství (3 řady animovaného seriálu), televize Stream</w:t>
      </w:r>
    </w:p>
    <w:p w14:paraId="35FDDAD4" w14:textId="77777777" w:rsidR="00DE31F3" w:rsidRPr="00E90E89" w:rsidRDefault="00DE31F3" w:rsidP="00DE31F3">
      <w:pPr>
        <w:tabs>
          <w:tab w:val="left" w:pos="2800"/>
          <w:tab w:val="left" w:pos="7938"/>
        </w:tabs>
        <w:ind w:left="426"/>
        <w:jc w:val="both"/>
        <w:rPr>
          <w:rFonts w:ascii="Calibri Light" w:hAnsi="Calibri Light" w:cs="Calibri Light"/>
          <w:iCs/>
          <w:color w:val="000000"/>
          <w:sz w:val="22"/>
          <w:szCs w:val="22"/>
        </w:rPr>
      </w:pPr>
      <w:r w:rsidRPr="00E90E89">
        <w:rPr>
          <w:rFonts w:ascii="Calibri Light" w:hAnsi="Calibri Light" w:cs="Calibri Light"/>
          <w:i/>
          <w:color w:val="000000"/>
          <w:sz w:val="22"/>
          <w:szCs w:val="22"/>
        </w:rPr>
        <w:t>Janíková, Jana</w:t>
      </w:r>
      <w:r w:rsidRPr="00E90E89">
        <w:rPr>
          <w:rFonts w:ascii="Calibri Light" w:hAnsi="Calibri Light" w:cs="Calibri Light"/>
          <w:iCs/>
          <w:color w:val="000000"/>
          <w:sz w:val="22"/>
          <w:szCs w:val="22"/>
        </w:rPr>
        <w:t xml:space="preserve"> – Batalives, dramaturgie, BLX, MFDF Jihlava, IDFA Amsterdam</w:t>
      </w:r>
    </w:p>
    <w:p w14:paraId="66C0D653" w14:textId="77777777" w:rsidR="00DE31F3" w:rsidRPr="00E90E89" w:rsidRDefault="00DE31F3" w:rsidP="00DE31F3">
      <w:pPr>
        <w:pStyle w:val="Zkladntext"/>
        <w:rPr>
          <w:rFonts w:ascii="Calibri Light" w:eastAsia="Calibri" w:hAnsi="Calibri Light" w:cs="Calibri Light"/>
          <w:b w:val="0"/>
          <w:color w:val="000000"/>
          <w:sz w:val="22"/>
          <w:szCs w:val="22"/>
          <w:lang w:eastAsia="en-US"/>
        </w:rPr>
      </w:pPr>
      <w:r w:rsidRPr="00E90E89">
        <w:rPr>
          <w:rFonts w:ascii="Calibri Light" w:eastAsia="Calibri" w:hAnsi="Calibri Light" w:cs="Calibri Light"/>
          <w:i/>
          <w:color w:val="000000"/>
          <w:sz w:val="22"/>
          <w:szCs w:val="22"/>
          <w:lang w:eastAsia="en-US"/>
        </w:rPr>
        <w:t xml:space="preserve"> </w:t>
      </w:r>
    </w:p>
    <w:p w14:paraId="0EEB09CB" w14:textId="77777777" w:rsidR="00DE31F3" w:rsidRPr="00E90E89" w:rsidRDefault="00DE31F3" w:rsidP="00DE31F3">
      <w:pPr>
        <w:pStyle w:val="Zkladntext"/>
        <w:rPr>
          <w:rFonts w:ascii="Calibri Light" w:eastAsia="Calibri" w:hAnsi="Calibri Light" w:cs="Calibri Light"/>
          <w:sz w:val="22"/>
          <w:szCs w:val="22"/>
        </w:rPr>
      </w:pPr>
    </w:p>
    <w:p w14:paraId="69E369D7" w14:textId="77777777" w:rsidR="00DE31F3" w:rsidRPr="00E90E89" w:rsidRDefault="00DE31F3" w:rsidP="00DE31F3">
      <w:pPr>
        <w:tabs>
          <w:tab w:val="left" w:pos="2800"/>
          <w:tab w:val="left" w:pos="7938"/>
        </w:tabs>
        <w:spacing w:after="120" w:line="276" w:lineRule="auto"/>
        <w:ind w:left="426"/>
        <w:jc w:val="both"/>
        <w:rPr>
          <w:rFonts w:ascii="Calibri Light" w:hAnsi="Calibri Light" w:cs="Calibri Light"/>
          <w:sz w:val="22"/>
          <w:szCs w:val="22"/>
        </w:rPr>
      </w:pPr>
      <w:r w:rsidRPr="00E90E89">
        <w:rPr>
          <w:rFonts w:ascii="Calibri Light" w:eastAsia="Calibri" w:hAnsi="Calibri Light" w:cs="Calibri Light"/>
          <w:b/>
          <w:color w:val="000000"/>
          <w:sz w:val="22"/>
          <w:szCs w:val="22"/>
        </w:rPr>
        <w:t>Výběr z ocenění studentů:</w:t>
      </w:r>
    </w:p>
    <w:p w14:paraId="546046AE" w14:textId="77777777" w:rsidR="00DE31F3" w:rsidRPr="00E90E89" w:rsidRDefault="00DE31F3" w:rsidP="00DE31F3">
      <w:pPr>
        <w:tabs>
          <w:tab w:val="left" w:pos="2800"/>
          <w:tab w:val="left" w:pos="7938"/>
        </w:tabs>
        <w:ind w:left="2835" w:hanging="21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TÁTA</w:t>
      </w:r>
      <w:r w:rsidRPr="00E90E89">
        <w:rPr>
          <w:rFonts w:ascii="Calibri Light" w:hAnsi="Calibri Light" w:cs="Calibri Light"/>
          <w:color w:val="000000"/>
          <w:sz w:val="22"/>
          <w:szCs w:val="22"/>
        </w:rPr>
        <w:t xml:space="preserve"> (2017, hraný) režie </w:t>
      </w:r>
      <w:r w:rsidRPr="00E90E89">
        <w:rPr>
          <w:rFonts w:ascii="Calibri Light" w:hAnsi="Calibri Light" w:cs="Calibri Light"/>
          <w:i/>
          <w:color w:val="000000"/>
          <w:sz w:val="22"/>
          <w:szCs w:val="22"/>
        </w:rPr>
        <w:t xml:space="preserve">Václav Huleš </w:t>
      </w:r>
      <w:r w:rsidRPr="00E90E89">
        <w:rPr>
          <w:rFonts w:ascii="Calibri Light" w:hAnsi="Calibri Light" w:cs="Calibri Light"/>
          <w:color w:val="000000"/>
          <w:sz w:val="22"/>
          <w:szCs w:val="22"/>
        </w:rPr>
        <w:t>film úzká nominace na Cenu Magnesia za nejlepší studentský film v rámci soutěže Český lev</w:t>
      </w:r>
    </w:p>
    <w:p w14:paraId="0C84586E" w14:textId="77777777" w:rsidR="00DE31F3" w:rsidRPr="00E90E89" w:rsidRDefault="00DE31F3" w:rsidP="00DE31F3">
      <w:pPr>
        <w:tabs>
          <w:tab w:val="left" w:pos="2800"/>
          <w:tab w:val="left" w:pos="7938"/>
        </w:tabs>
        <w:ind w:left="2835" w:hanging="2126"/>
        <w:jc w:val="both"/>
        <w:rPr>
          <w:rFonts w:ascii="Calibri Light" w:hAnsi="Calibri Light" w:cs="Calibri Light"/>
          <w:color w:val="000000"/>
          <w:sz w:val="22"/>
          <w:szCs w:val="22"/>
        </w:rPr>
      </w:pPr>
      <w:r w:rsidRPr="00E90E89">
        <w:rPr>
          <w:rFonts w:ascii="Calibri Light" w:hAnsi="Calibri Light" w:cs="Calibri Light"/>
          <w:i/>
          <w:color w:val="000000"/>
          <w:sz w:val="22"/>
          <w:szCs w:val="22"/>
        </w:rPr>
        <w:t>Příběh Mollie Rose</w:t>
      </w:r>
      <w:r w:rsidRPr="00E90E89">
        <w:rPr>
          <w:rFonts w:ascii="Calibri Light" w:hAnsi="Calibri Light" w:cs="Calibri Light"/>
          <w:color w:val="000000"/>
          <w:sz w:val="22"/>
          <w:szCs w:val="22"/>
        </w:rPr>
        <w:t xml:space="preserve"> (2017, </w:t>
      </w:r>
      <w:proofErr w:type="gramStart"/>
      <w:r w:rsidRPr="00E90E89">
        <w:rPr>
          <w:rFonts w:ascii="Calibri Light" w:hAnsi="Calibri Light" w:cs="Calibri Light"/>
          <w:color w:val="000000"/>
          <w:sz w:val="22"/>
          <w:szCs w:val="22"/>
        </w:rPr>
        <w:t xml:space="preserve">dokumentární)  </w:t>
      </w:r>
      <w:r w:rsidRPr="00E90E89">
        <w:rPr>
          <w:rFonts w:ascii="Calibri Light" w:hAnsi="Calibri Light" w:cs="Calibri Light"/>
          <w:i/>
          <w:color w:val="000000"/>
          <w:sz w:val="22"/>
          <w:szCs w:val="22"/>
        </w:rPr>
        <w:t>Juraj</w:t>
      </w:r>
      <w:proofErr w:type="gramEnd"/>
      <w:r w:rsidRPr="00E90E89">
        <w:rPr>
          <w:rFonts w:ascii="Calibri Light" w:hAnsi="Calibri Light" w:cs="Calibri Light"/>
          <w:i/>
          <w:color w:val="000000"/>
          <w:sz w:val="22"/>
          <w:szCs w:val="22"/>
        </w:rPr>
        <w:t xml:space="preserve"> Klaudíny </w:t>
      </w:r>
      <w:r w:rsidRPr="00E90E89">
        <w:rPr>
          <w:rFonts w:ascii="Calibri Light" w:hAnsi="Calibri Light" w:cs="Calibri Light"/>
          <w:color w:val="000000"/>
          <w:sz w:val="22"/>
          <w:szCs w:val="22"/>
        </w:rPr>
        <w:t>– nominace na nejlepší dokumentární film v rámci CILECT Prize 2015 a 3. místo za nejlepší studentský film na Noci filmových nadějí (TV Nova)</w:t>
      </w:r>
    </w:p>
    <w:p w14:paraId="4C4137EC"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 xml:space="preserve">BACKSTAGE (2017, dokumentární, 11 min) režie: Martin Mach, Dominik Truhlář </w:t>
      </w:r>
      <w:proofErr w:type="gramStart"/>
      <w:r w:rsidRPr="00E90E89">
        <w:rPr>
          <w:rFonts w:ascii="Calibri Light" w:hAnsi="Calibri Light" w:cs="Calibri Light"/>
          <w:i/>
          <w:color w:val="000000"/>
          <w:sz w:val="22"/>
          <w:szCs w:val="22"/>
        </w:rPr>
        <w:t>I</w:t>
      </w:r>
      <w:proofErr w:type="gramEnd"/>
      <w:r w:rsidRPr="00E90E89">
        <w:rPr>
          <w:rFonts w:ascii="Calibri Light" w:hAnsi="Calibri Light" w:cs="Calibri Light"/>
          <w:i/>
          <w:color w:val="000000"/>
          <w:sz w:val="22"/>
          <w:szCs w:val="22"/>
        </w:rPr>
        <w:t xml:space="preserve"> produkce: Ondřej Solčány I kamera: Dominik Truhlář I střih: Ondřej Repatý, zvuk: Jan Pololáník, Ceny: Cena Pavla Kouteckého za krátkometrážní dokument za rok 2017</w:t>
      </w:r>
    </w:p>
    <w:p w14:paraId="7D0B28E7"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OBCHODNÍ DŮM / THE LAST PRIOR (2017, dokumentární, 21 min)</w:t>
      </w:r>
    </w:p>
    <w:p w14:paraId="302D33C2"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režie: Tereza Vágnerová, Petr Januschka | produkce: Juliana Rychlíková, | kamera: Tomáš Fišer | střih: Tereza Vágnerová | zvuk: Ielyzaveta Nazarenko. Ceny: Cena za studentský film na festivalu Černá věž České Budějovice</w:t>
      </w:r>
    </w:p>
    <w:p w14:paraId="51276D78"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PŘISTOUPILI? /APPROACHING (2016, hraný, 30 min)</w:t>
      </w:r>
    </w:p>
    <w:p w14:paraId="709F862F"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 xml:space="preserve">režie, scénář: Tereza Pospíšilová </w:t>
      </w:r>
      <w:proofErr w:type="gramStart"/>
      <w:r w:rsidRPr="00E90E89">
        <w:rPr>
          <w:rFonts w:ascii="Calibri Light" w:hAnsi="Calibri Light" w:cs="Calibri Light"/>
          <w:i/>
          <w:color w:val="000000"/>
          <w:sz w:val="22"/>
          <w:szCs w:val="22"/>
        </w:rPr>
        <w:t>I</w:t>
      </w:r>
      <w:proofErr w:type="gramEnd"/>
      <w:r w:rsidRPr="00E90E89">
        <w:rPr>
          <w:rFonts w:ascii="Calibri Light" w:hAnsi="Calibri Light" w:cs="Calibri Light"/>
          <w:i/>
          <w:color w:val="000000"/>
          <w:sz w:val="22"/>
          <w:szCs w:val="22"/>
        </w:rPr>
        <w:t xml:space="preserve"> produkce: Mirek Vymětal I kamera: Lukáš Macháček I zvuk: Pavel Hruda I střih: Martin Mlynarič I hudba: Zrní. Distribuce: film byl uveden v kině Aero (premiéra 18. 1. 2017) a kině Pilot. Ceny: Tetova ODA Film Festival 2017 (Best directing), European Cinematography Awards Amsterdam 2017. (Best LGBT film), Cena diváků Les enfants terribles, Belgie, ad. – seznam ocenění:</w:t>
      </w:r>
    </w:p>
    <w:p w14:paraId="32EBA100" w14:textId="77777777" w:rsidR="00DE31F3" w:rsidRPr="00E90E89" w:rsidRDefault="00DE31F3" w:rsidP="00DE31F3">
      <w:pPr>
        <w:tabs>
          <w:tab w:val="left" w:pos="2800"/>
          <w:tab w:val="left" w:pos="7938"/>
        </w:tabs>
        <w:ind w:left="2835" w:hanging="2126"/>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tab/>
        <w:t>https://www.facebook.com/Pristoupili.film/</w:t>
      </w:r>
    </w:p>
    <w:p w14:paraId="148C5472" w14:textId="77777777" w:rsidR="00DE31F3" w:rsidRPr="00E90E89" w:rsidRDefault="00DE31F3" w:rsidP="00DE31F3">
      <w:pPr>
        <w:tabs>
          <w:tab w:val="left" w:pos="2800"/>
          <w:tab w:val="left" w:pos="7938"/>
        </w:tabs>
        <w:ind w:left="2835" w:hanging="2126"/>
        <w:jc w:val="both"/>
        <w:rPr>
          <w:rFonts w:ascii="Calibri Light" w:hAnsi="Calibri Light" w:cs="Calibri Light"/>
          <w:i/>
          <w:iCs/>
          <w:sz w:val="22"/>
          <w:szCs w:val="22"/>
        </w:rPr>
      </w:pPr>
      <w:r w:rsidRPr="00E90E89">
        <w:rPr>
          <w:rFonts w:ascii="Calibri Light" w:hAnsi="Calibri Light" w:cs="Calibri Light"/>
          <w:i/>
          <w:color w:val="000000"/>
          <w:sz w:val="22"/>
          <w:szCs w:val="22"/>
        </w:rPr>
        <w:t>BATALIVES: Baťovské životy (2017, dokumentární, 75 min) režie: Karolína Zalabáková, Petr Babinec, scénář: Karolína Zalabáková, kamera: Lukáš Gargulák, hudba: Tomáš Hubáček, dramaturgie Jana Janíková. Distribuce: Mezinárodní festival dokumentárního filmu Jihlava 2017, Holand Festival in Amsterdam 2017</w:t>
      </w:r>
    </w:p>
    <w:p w14:paraId="66904BEA" w14:textId="38989284" w:rsidR="00DE31F3" w:rsidRDefault="00DE31F3" w:rsidP="00DE31F3">
      <w:pPr>
        <w:tabs>
          <w:tab w:val="left" w:pos="2800"/>
          <w:tab w:val="left" w:pos="7938"/>
        </w:tabs>
        <w:ind w:left="2835" w:hanging="2126"/>
        <w:jc w:val="both"/>
        <w:rPr>
          <w:rFonts w:ascii="Calibri Light" w:hAnsi="Calibri Light" w:cs="Calibri Light"/>
          <w:i/>
          <w:iCs/>
          <w:sz w:val="22"/>
          <w:szCs w:val="22"/>
        </w:rPr>
      </w:pPr>
    </w:p>
    <w:p w14:paraId="5039AA38" w14:textId="4F43FF22" w:rsidR="00F22DFD" w:rsidRDefault="00F22DFD" w:rsidP="00DE31F3">
      <w:pPr>
        <w:tabs>
          <w:tab w:val="left" w:pos="2800"/>
          <w:tab w:val="left" w:pos="7938"/>
        </w:tabs>
        <w:ind w:left="2835" w:hanging="2126"/>
        <w:jc w:val="both"/>
        <w:rPr>
          <w:rFonts w:ascii="Calibri Light" w:hAnsi="Calibri Light" w:cs="Calibri Light"/>
          <w:i/>
          <w:iCs/>
          <w:sz w:val="22"/>
          <w:szCs w:val="22"/>
        </w:rPr>
      </w:pPr>
    </w:p>
    <w:p w14:paraId="7E9F9E8E" w14:textId="77777777" w:rsidR="00F22DFD" w:rsidRPr="00E90E89" w:rsidRDefault="00F22DFD" w:rsidP="00DE31F3">
      <w:pPr>
        <w:tabs>
          <w:tab w:val="left" w:pos="2800"/>
          <w:tab w:val="left" w:pos="7938"/>
        </w:tabs>
        <w:ind w:left="2835" w:hanging="2126"/>
        <w:jc w:val="both"/>
        <w:rPr>
          <w:rFonts w:ascii="Calibri Light" w:hAnsi="Calibri Light" w:cs="Calibri Light"/>
          <w:i/>
          <w:iCs/>
          <w:sz w:val="22"/>
          <w:szCs w:val="22"/>
        </w:rPr>
      </w:pPr>
    </w:p>
    <w:p w14:paraId="48BD3A2E" w14:textId="77777777" w:rsidR="00DE31F3" w:rsidRPr="00E90E89" w:rsidRDefault="00DE31F3" w:rsidP="00DE31F3">
      <w:pPr>
        <w:shd w:val="clear" w:color="auto" w:fill="FFFFFF"/>
        <w:spacing w:after="60"/>
        <w:ind w:left="425"/>
        <w:jc w:val="both"/>
        <w:rPr>
          <w:rFonts w:ascii="Calibri Light" w:hAnsi="Calibri Light" w:cs="Calibri Light"/>
          <w:b/>
          <w:sz w:val="22"/>
          <w:szCs w:val="22"/>
        </w:rPr>
      </w:pPr>
      <w:r w:rsidRPr="00E90E89">
        <w:rPr>
          <w:rFonts w:ascii="Calibri Light" w:hAnsi="Calibri Light" w:cs="Calibri Light"/>
          <w:b/>
          <w:sz w:val="22"/>
          <w:szCs w:val="22"/>
        </w:rPr>
        <w:lastRenderedPageBreak/>
        <w:t>Zhodnocení významnosti předložených tvůrčích aktivit v českém a v mezinárodním kontextu:</w:t>
      </w:r>
    </w:p>
    <w:p w14:paraId="1E6DDF50" w14:textId="37B1B9F8" w:rsidR="00DE31F3" w:rsidRDefault="00DE31F3" w:rsidP="00DE31F3">
      <w:pPr>
        <w:shd w:val="clear" w:color="auto" w:fill="FFFFFF"/>
        <w:spacing w:after="120"/>
        <w:ind w:left="425"/>
        <w:jc w:val="both"/>
        <w:rPr>
          <w:rFonts w:ascii="Calibri Light" w:hAnsi="Calibri Light" w:cs="Calibri Light"/>
          <w:sz w:val="22"/>
          <w:szCs w:val="22"/>
        </w:rPr>
      </w:pPr>
      <w:r w:rsidRPr="00E90E89">
        <w:rPr>
          <w:rFonts w:ascii="Calibri Light" w:hAnsi="Calibri Light" w:cs="Calibri Light"/>
          <w:sz w:val="22"/>
          <w:szCs w:val="22"/>
        </w:rPr>
        <w:t>V uměleckých činnostech tvoří nezanedbatelnou část audiovizuální tvorba studentů a pedagogů, kteří jsou oceňováni na tuzemských i světových festivalech a soutěžích. TPAT spolupracuje s profesionálním prostředím, zapojuje se do tvůrčích aktivit ve vazbě na region a celou Českou republiku a naplňuje tak třetí roli univerzity. TPAT se zaměřuje na grantovou činnost tak, aby přinášela nové podněty pro výuku.</w:t>
      </w:r>
    </w:p>
    <w:p w14:paraId="38383C28" w14:textId="77777777" w:rsidR="00BC02AC" w:rsidRPr="00E90E89" w:rsidRDefault="00BC02AC" w:rsidP="00DE31F3">
      <w:pPr>
        <w:shd w:val="clear" w:color="auto" w:fill="FFFFFF"/>
        <w:spacing w:after="120"/>
        <w:ind w:left="425"/>
        <w:jc w:val="both"/>
        <w:rPr>
          <w:rFonts w:ascii="Calibri Light" w:hAnsi="Calibri Light" w:cs="Calibri Light"/>
          <w:b/>
          <w:spacing w:val="-2"/>
          <w:sz w:val="22"/>
          <w:szCs w:val="22"/>
        </w:rPr>
      </w:pPr>
    </w:p>
    <w:p w14:paraId="781CC96A" w14:textId="77777777" w:rsidR="00DE31F3" w:rsidRPr="00E90E89" w:rsidRDefault="00DE31F3" w:rsidP="00DE31F3">
      <w:pPr>
        <w:tabs>
          <w:tab w:val="left" w:pos="2800"/>
          <w:tab w:val="left" w:pos="7938"/>
        </w:tabs>
        <w:spacing w:after="60"/>
        <w:ind w:left="425"/>
        <w:jc w:val="both"/>
        <w:rPr>
          <w:rFonts w:ascii="Calibri Light" w:hAnsi="Calibri Light" w:cs="Calibri Light"/>
          <w:b/>
          <w:spacing w:val="-2"/>
          <w:sz w:val="22"/>
          <w:szCs w:val="22"/>
        </w:rPr>
      </w:pPr>
      <w:r w:rsidRPr="00E90E89">
        <w:rPr>
          <w:rFonts w:ascii="Calibri Light" w:hAnsi="Calibri Light" w:cs="Calibri Light"/>
          <w:b/>
          <w:spacing w:val="-2"/>
          <w:sz w:val="22"/>
          <w:szCs w:val="22"/>
        </w:rPr>
        <w:t>Silné stránky v oblasti tvůrčí činnosti jsou:</w:t>
      </w:r>
    </w:p>
    <w:p w14:paraId="0367E10C" w14:textId="77777777" w:rsidR="00DE31F3" w:rsidRPr="00E90E89" w:rsidRDefault="00DE31F3" w:rsidP="009305FD">
      <w:pPr>
        <w:pStyle w:val="Odstavecseseznamem"/>
        <w:widowControl w:val="0"/>
        <w:numPr>
          <w:ilvl w:val="0"/>
          <w:numId w:val="35"/>
        </w:numPr>
        <w:shd w:val="clear" w:color="auto" w:fill="FFFFFF"/>
        <w:tabs>
          <w:tab w:val="left" w:pos="709"/>
        </w:tabs>
        <w:autoSpaceDE w:val="0"/>
        <w:autoSpaceDN w:val="0"/>
        <w:adjustRightInd w:val="0"/>
        <w:ind w:left="709" w:right="6" w:hanging="283"/>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V projektové činnosti je silnou stránkou poměrně bohatá škála projektů, která zahrnuje projekty ESF, vědecké projektu typu NAKI, projekty Ministerstva školství mládeže a tělovýchovy ČR v kategorii F, projekty interní IGA UTB a prostředky na vědu a výzkum FMK zaměřené na excelenci;</w:t>
      </w:r>
    </w:p>
    <w:p w14:paraId="43312E73"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široké spektrum tvůrčí činnosti, do které se zapojují jak pedagogové, tak studenti;</w:t>
      </w:r>
    </w:p>
    <w:p w14:paraId="50CFC83E"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prezentace v domácích i zahraničních institucích; </w:t>
      </w:r>
    </w:p>
    <w:p w14:paraId="4E41E3E4"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ateliér Audiovizuální tvorba má vypracovanou strategii festivalových prezentací;</w:t>
      </w:r>
    </w:p>
    <w:p w14:paraId="50D074D9" w14:textId="77777777" w:rsidR="00DE31F3" w:rsidRPr="00E90E89" w:rsidRDefault="00DE31F3" w:rsidP="009305FD">
      <w:pPr>
        <w:pStyle w:val="Odstavecseseznamem"/>
        <w:widowControl w:val="0"/>
        <w:numPr>
          <w:ilvl w:val="0"/>
          <w:numId w:val="35"/>
        </w:numPr>
        <w:shd w:val="clear" w:color="auto" w:fill="FFFFFF"/>
        <w:tabs>
          <w:tab w:val="left" w:pos="709"/>
        </w:tabs>
        <w:autoSpaceDE w:val="0"/>
        <w:autoSpaceDN w:val="0"/>
        <w:adjustRightInd w:val="0"/>
        <w:spacing w:after="120"/>
        <w:ind w:left="709" w:right="6" w:hanging="284"/>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ateliér Audiovizuální tvorba pro nedostatek financí na tvorbu hledá zdroje na tvůrčí činnosti mimo FMK, žádá o granty (dražba klapek Zlínského filmového festivalu), u komerčních subjektů a podobně.</w:t>
      </w:r>
    </w:p>
    <w:p w14:paraId="681F8C8F" w14:textId="77777777" w:rsidR="00DE31F3" w:rsidRPr="00E90E89" w:rsidRDefault="00DE31F3" w:rsidP="00DE31F3">
      <w:pPr>
        <w:shd w:val="clear" w:color="auto" w:fill="FFFFFF"/>
        <w:tabs>
          <w:tab w:val="left" w:pos="360"/>
        </w:tabs>
        <w:spacing w:after="60"/>
        <w:ind w:left="425" w:right="6"/>
        <w:jc w:val="both"/>
        <w:rPr>
          <w:rFonts w:ascii="Calibri Light" w:hAnsi="Calibri Light" w:cs="Calibri Light"/>
          <w:b/>
          <w:spacing w:val="-2"/>
          <w:sz w:val="22"/>
          <w:szCs w:val="22"/>
        </w:rPr>
      </w:pPr>
      <w:r w:rsidRPr="00E90E89">
        <w:rPr>
          <w:rFonts w:ascii="Calibri Light" w:hAnsi="Calibri Light" w:cs="Calibri Light"/>
          <w:b/>
          <w:spacing w:val="-2"/>
          <w:sz w:val="22"/>
          <w:szCs w:val="22"/>
        </w:rPr>
        <w:t xml:space="preserve">Slabé stránky v oblasti tvůrčí činnosti jsou: </w:t>
      </w:r>
    </w:p>
    <w:p w14:paraId="1D604116"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nedostatek financí na tvorbu;</w:t>
      </w:r>
    </w:p>
    <w:p w14:paraId="10ADBB7E"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potřeba filmového studia s odpovídajícími parametry;</w:t>
      </w:r>
    </w:p>
    <w:p w14:paraId="73FE83B9"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amortizované technické vybavení;</w:t>
      </w:r>
    </w:p>
    <w:p w14:paraId="06103DD5" w14:textId="77777777" w:rsidR="00DE31F3" w:rsidRPr="00E90E89" w:rsidRDefault="00DE31F3" w:rsidP="009305FD">
      <w:pPr>
        <w:pStyle w:val="Odstavecseseznamem"/>
        <w:widowControl w:val="0"/>
        <w:numPr>
          <w:ilvl w:val="0"/>
          <w:numId w:val="35"/>
        </w:numPr>
        <w:shd w:val="clear" w:color="auto" w:fill="FFFFFF"/>
        <w:tabs>
          <w:tab w:val="left" w:pos="360"/>
        </w:tabs>
        <w:autoSpaceDE w:val="0"/>
        <w:autoSpaceDN w:val="0"/>
        <w:adjustRightInd w:val="0"/>
        <w:ind w:left="426" w:right="6" w:firstLine="0"/>
        <w:contextualSpacing w:val="0"/>
        <w:jc w:val="both"/>
        <w:rPr>
          <w:rFonts w:ascii="Calibri Light" w:hAnsi="Calibri Light" w:cs="Calibri Light"/>
          <w:spacing w:val="-2"/>
          <w:sz w:val="22"/>
          <w:szCs w:val="22"/>
        </w:rPr>
      </w:pPr>
      <w:r w:rsidRPr="00E90E89">
        <w:rPr>
          <w:rFonts w:ascii="Calibri Light" w:hAnsi="Calibri Light" w:cs="Calibri Light"/>
          <w:spacing w:val="-2"/>
          <w:sz w:val="22"/>
          <w:szCs w:val="22"/>
        </w:rPr>
        <w:t>malá pozornost věnovaná výzkumu uměním.</w:t>
      </w:r>
    </w:p>
    <w:p w14:paraId="3820BDF7" w14:textId="77777777" w:rsidR="00DE31F3" w:rsidRDefault="00DE31F3" w:rsidP="00DE31F3">
      <w:pPr>
        <w:pStyle w:val="Odstavecseseznamem"/>
        <w:shd w:val="clear" w:color="auto" w:fill="FFFFFF"/>
        <w:tabs>
          <w:tab w:val="left" w:pos="360"/>
        </w:tabs>
        <w:ind w:left="426" w:right="6"/>
        <w:contextualSpacing w:val="0"/>
        <w:jc w:val="both"/>
        <w:rPr>
          <w:rFonts w:ascii="Calibri Light" w:hAnsi="Calibri Light" w:cs="Calibri Light"/>
        </w:rPr>
      </w:pPr>
    </w:p>
    <w:p w14:paraId="5B247F4D" w14:textId="77777777" w:rsidR="00DE31F3" w:rsidRPr="00E317ED" w:rsidRDefault="00DE31F3" w:rsidP="00DE31F3">
      <w:pPr>
        <w:pStyle w:val="Odstavecseseznamem"/>
        <w:shd w:val="clear" w:color="auto" w:fill="FFFFFF"/>
        <w:tabs>
          <w:tab w:val="left" w:pos="360"/>
        </w:tabs>
        <w:ind w:left="426" w:right="6"/>
        <w:contextualSpacing w:val="0"/>
        <w:jc w:val="both"/>
        <w:rPr>
          <w:rFonts w:ascii="Calibri Light" w:hAnsi="Calibri Light" w:cs="Calibri Light"/>
        </w:rPr>
      </w:pPr>
    </w:p>
    <w:p w14:paraId="22348D42" w14:textId="77777777" w:rsidR="00DE31F3" w:rsidRPr="00E317ED" w:rsidRDefault="00DE31F3" w:rsidP="00DE31F3">
      <w:pPr>
        <w:pStyle w:val="Nadpis2"/>
        <w:rPr>
          <w:rFonts w:cs="Calibri Light"/>
        </w:rPr>
      </w:pPr>
      <w:r w:rsidRPr="00E317ED">
        <w:rPr>
          <w:rFonts w:cs="Calibri Light"/>
        </w:rPr>
        <w:t>Finanční, materiální a další zabezpečení studijního programu</w:t>
      </w:r>
    </w:p>
    <w:p w14:paraId="551BE01D" w14:textId="77777777" w:rsidR="00DE31F3" w:rsidRPr="00E317ED" w:rsidRDefault="00DE31F3" w:rsidP="00DE31F3">
      <w:pPr>
        <w:pStyle w:val="Nadpis3"/>
        <w:rPr>
          <w:rFonts w:cs="Calibri Light"/>
        </w:rPr>
      </w:pPr>
      <w:r w:rsidRPr="00E317ED">
        <w:rPr>
          <w:rFonts w:cs="Calibri Light"/>
        </w:rPr>
        <w:t xml:space="preserve">Finanční zabezpečení studijního programu </w:t>
      </w:r>
    </w:p>
    <w:p w14:paraId="297188C9" w14:textId="77777777" w:rsidR="00DE31F3" w:rsidRPr="00E317ED" w:rsidRDefault="00DE31F3" w:rsidP="00DE31F3">
      <w:pPr>
        <w:tabs>
          <w:tab w:val="left" w:pos="2835"/>
        </w:tabs>
        <w:spacing w:before="120" w:after="120"/>
        <w:jc w:val="center"/>
        <w:rPr>
          <w:rFonts w:ascii="Calibri Light" w:hAnsi="Calibri Light" w:cs="Calibri Light"/>
        </w:rPr>
      </w:pPr>
      <w:r w:rsidRPr="00E317ED">
        <w:rPr>
          <w:rFonts w:ascii="Calibri Light" w:hAnsi="Calibri Light" w:cs="Calibri Light"/>
        </w:rPr>
        <w:t>Standard 4.1</w:t>
      </w:r>
    </w:p>
    <w:p w14:paraId="03994F1B" w14:textId="77777777" w:rsidR="00DE31F3" w:rsidRPr="00E90E89" w:rsidRDefault="00DE31F3" w:rsidP="00DE31F3">
      <w:pPr>
        <w:widowControl w:val="0"/>
        <w:autoSpaceDE w:val="0"/>
        <w:autoSpaceDN w:val="0"/>
        <w:adjustRightInd w:val="0"/>
        <w:snapToGrid w:val="0"/>
        <w:ind w:left="425"/>
        <w:jc w:val="both"/>
        <w:rPr>
          <w:rFonts w:ascii="Calibri Light" w:hAnsi="Calibri Light" w:cs="Calibri Light"/>
          <w:sz w:val="22"/>
          <w:szCs w:val="22"/>
        </w:rPr>
      </w:pPr>
      <w:r w:rsidRPr="00E90E89">
        <w:rPr>
          <w:rFonts w:ascii="Calibri Light" w:hAnsi="Calibri Light" w:cs="Calibri Light"/>
          <w:color w:val="000000"/>
          <w:sz w:val="22"/>
          <w:szCs w:val="22"/>
        </w:rPr>
        <w:t>FMK má zajištěnu infrastrukturu pro výuku bakalářského i magisterského studijního programu TPAT,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provoz filmového i televizního studia, technické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E90E89">
        <w:rPr>
          <w:rStyle w:val="Znakapoznpodarou"/>
          <w:rFonts w:ascii="Calibri Light" w:hAnsi="Calibri Light" w:cs="Calibri Light"/>
          <w:color w:val="000000"/>
          <w:sz w:val="22"/>
          <w:szCs w:val="22"/>
        </w:rPr>
        <w:footnoteReference w:id="46"/>
      </w:r>
      <w:r w:rsidRPr="00E90E89">
        <w:rPr>
          <w:rFonts w:ascii="Calibri Light" w:hAnsi="Calibri Light" w:cs="Calibri Light"/>
          <w:color w:val="000000"/>
          <w:sz w:val="22"/>
          <w:szCs w:val="22"/>
        </w:rPr>
        <w:t>.</w:t>
      </w:r>
    </w:p>
    <w:p w14:paraId="2B7C683F" w14:textId="77777777" w:rsidR="00DE31F3" w:rsidRPr="00E317ED" w:rsidRDefault="00DE31F3" w:rsidP="00DE31F3">
      <w:pPr>
        <w:widowControl w:val="0"/>
        <w:autoSpaceDE w:val="0"/>
        <w:autoSpaceDN w:val="0"/>
        <w:adjustRightInd w:val="0"/>
        <w:snapToGrid w:val="0"/>
        <w:ind w:left="426"/>
        <w:jc w:val="both"/>
        <w:rPr>
          <w:rFonts w:ascii="Calibri Light" w:hAnsi="Calibri Light" w:cs="Calibri Light"/>
        </w:rPr>
      </w:pPr>
    </w:p>
    <w:p w14:paraId="5EB7FD85" w14:textId="77777777" w:rsidR="00DE31F3" w:rsidRPr="00E317ED" w:rsidRDefault="00DE31F3" w:rsidP="00DE31F3">
      <w:pPr>
        <w:pStyle w:val="Nadpis3"/>
        <w:rPr>
          <w:rFonts w:cs="Calibri Light"/>
        </w:rPr>
      </w:pPr>
      <w:r w:rsidRPr="00E317ED">
        <w:rPr>
          <w:rFonts w:cs="Calibri Light"/>
        </w:rPr>
        <w:t xml:space="preserve">Materiální a technické zabezpečení studijního programu </w:t>
      </w:r>
    </w:p>
    <w:p w14:paraId="5385BFD7" w14:textId="77777777" w:rsidR="00DE31F3" w:rsidRPr="00E317ED" w:rsidRDefault="00DE31F3" w:rsidP="00DE31F3">
      <w:pPr>
        <w:tabs>
          <w:tab w:val="left" w:pos="2835"/>
        </w:tabs>
        <w:spacing w:before="120" w:after="120"/>
        <w:jc w:val="center"/>
        <w:rPr>
          <w:rFonts w:ascii="Calibri Light" w:hAnsi="Calibri Light" w:cs="Calibri Light"/>
          <w:color w:val="000000"/>
        </w:rPr>
      </w:pPr>
      <w:r w:rsidRPr="00E317ED">
        <w:rPr>
          <w:rFonts w:ascii="Calibri Light" w:hAnsi="Calibri Light" w:cs="Calibri Light"/>
        </w:rPr>
        <w:t>Standard 4.2</w:t>
      </w:r>
    </w:p>
    <w:p w14:paraId="4D1D83DB"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Počet připojených počítačů ve výukových objektech FMK: pracovní stanice (PC s Windows 10, Intel Mac Pro s OS X) </w:t>
      </w:r>
      <w:proofErr w:type="gramStart"/>
      <w:r w:rsidRPr="00E90E89">
        <w:rPr>
          <w:rFonts w:ascii="Calibri Light" w:hAnsi="Calibri Light" w:cs="Calibri Light"/>
          <w:color w:val="000000"/>
          <w:sz w:val="22"/>
          <w:szCs w:val="22"/>
        </w:rPr>
        <w:t>+  62</w:t>
      </w:r>
      <w:proofErr w:type="gramEnd"/>
      <w:r w:rsidRPr="00E90E89">
        <w:rPr>
          <w:rFonts w:ascii="Calibri Light" w:hAnsi="Calibri Light" w:cs="Calibri Light"/>
          <w:color w:val="000000"/>
          <w:sz w:val="22"/>
          <w:szCs w:val="22"/>
        </w:rPr>
        <w:t xml:space="preserve"> přenosných počítačů, využívaných pedagogy a zaměstnanci. Všechny počítače jsou připojeny k páteřní síti CESNET (1 Gbit/s). Všem studentům je všech prostorách FMK k dispozici připojení k bezdrátové síti „eduroam“ o rychlosti 54Mb/s.</w:t>
      </w:r>
    </w:p>
    <w:p w14:paraId="00583FDB" w14:textId="77777777" w:rsidR="00DE31F3" w:rsidRPr="00E90E89" w:rsidRDefault="00DE31F3" w:rsidP="00DE31F3">
      <w:pPr>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lastRenderedPageBreak/>
        <w:t xml:space="preserve">TPAT disponuje potřebným technickým zabezpečením, které umožňuje realizaci cvičení. Studenti mají pro natáčení kameru Sony F5 v kufru + </w:t>
      </w:r>
      <w:proofErr w:type="gramStart"/>
      <w:r w:rsidRPr="00E90E89">
        <w:rPr>
          <w:rFonts w:ascii="Calibri Light" w:hAnsi="Calibri Light" w:cs="Calibri Light"/>
          <w:color w:val="000000"/>
          <w:sz w:val="22"/>
          <w:szCs w:val="22"/>
        </w:rPr>
        <w:t>příslušenství,  kameru</w:t>
      </w:r>
      <w:proofErr w:type="gramEnd"/>
      <w:r w:rsidRPr="00E90E89">
        <w:rPr>
          <w:rFonts w:ascii="Calibri Light" w:hAnsi="Calibri Light" w:cs="Calibri Light"/>
          <w:color w:val="000000"/>
          <w:sz w:val="22"/>
          <w:szCs w:val="22"/>
        </w:rPr>
        <w:t xml:space="preserve"> URSA mini, kameru Sony F3 v kufru + příslušenství, objektivy pro kameru F3 v kufru - 3ks (35, 50, 85mm - T2 světelnost), NXCAM kameru SONY NEX-FS 100EK(Lens Kit) + příslušenství (2xCF32GB + univ. redukce pro foto objektivy CANON), monitor BEM 212  stativ v pouzdru, "Blackmagic Video Assist + držák (Monitor arm - MA-T03), baterie, nabíječka 220V Avacom, kabel do auta, propojovací kabel, napájecí adaptér 12V,</w:t>
      </w:r>
    </w:p>
    <w:p w14:paraId="5496591F" w14:textId="77777777" w:rsidR="00DE31F3" w:rsidRPr="00E90E89" w:rsidRDefault="00DE31F3" w:rsidP="00DE31F3">
      <w:pPr>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2 SD karty 32GB", monitor </w:t>
      </w:r>
      <w:proofErr w:type="gramStart"/>
      <w:r w:rsidRPr="00E90E89">
        <w:rPr>
          <w:rFonts w:ascii="Calibri Light" w:hAnsi="Calibri Light" w:cs="Calibri Light"/>
          <w:color w:val="000000"/>
          <w:sz w:val="22"/>
          <w:szCs w:val="22"/>
        </w:rPr>
        <w:t>SONY  LCD</w:t>
      </w:r>
      <w:proofErr w:type="gramEnd"/>
      <w:r w:rsidRPr="00E90E89">
        <w:rPr>
          <w:rFonts w:ascii="Calibri Light" w:hAnsi="Calibri Light" w:cs="Calibri Light"/>
          <w:color w:val="000000"/>
          <w:sz w:val="22"/>
          <w:szCs w:val="22"/>
        </w:rPr>
        <w:t xml:space="preserve"> 9", brašna, S-video kabel nebo BNC + redukce, kabel 220~, zdroj, 2ks baterií BP-GL , stativy, rekordéry zvuku – 10ks, dynamický mikrofon – 2ks, polosměrové mikrofony – 10ks, stereo mikrofony – 3ks, klopové mikrofony bezdrátové – 5ks, mikrofonní stativy – 7ks, mikrofonní telesk. Tyče – 3ks, větrné ochrany – 7ks, sluchátka – 11</w:t>
      </w:r>
      <w:proofErr w:type="gramStart"/>
      <w:r w:rsidRPr="00E90E89">
        <w:rPr>
          <w:rFonts w:ascii="Calibri Light" w:hAnsi="Calibri Light" w:cs="Calibri Light"/>
          <w:color w:val="000000"/>
          <w:sz w:val="22"/>
          <w:szCs w:val="22"/>
        </w:rPr>
        <w:t>ks ,</w:t>
      </w:r>
      <w:proofErr w:type="gramEnd"/>
      <w:r w:rsidRPr="00E90E89">
        <w:rPr>
          <w:rFonts w:ascii="Calibri Light" w:hAnsi="Calibri Light" w:cs="Calibri Light"/>
          <w:color w:val="000000"/>
          <w:sz w:val="22"/>
          <w:szCs w:val="22"/>
        </w:rPr>
        <w:t xml:space="preserve"> jízda s příslušenstvím. Světelný park na exteriérové natáčení, světelný park ve filmovém studiu a světelný park v televizním studiu.</w:t>
      </w:r>
    </w:p>
    <w:p w14:paraId="26E5ECAE" w14:textId="77777777" w:rsidR="00DE31F3" w:rsidRPr="00E90E89" w:rsidRDefault="00DE31F3" w:rsidP="00DE31F3">
      <w:pPr>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K realizaci mohou studenti využít prostor filmového či televizního studia v budovách FMK. Součástí zázemí je vedle skladu techniky také rekvizitárna a produkční místnost, která studentům slouží jako zázemí pro realizace.</w:t>
      </w:r>
    </w:p>
    <w:p w14:paraId="5DB59F15" w14:textId="77777777" w:rsidR="00DE31F3" w:rsidRPr="00E90E89" w:rsidRDefault="00DE31F3" w:rsidP="00DE31F3">
      <w:pPr>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Pro obrazovou postprodukci audiovizuálních děl slouží studentům i pedagogům prostory Centra obrazové postprodukce FMK. Zde se nachází dvě on-line střihová pracoviště, dvě gradingová pracoviště (BlackMagic Design a ECLIPSE CX grading), eye-trackingová kamera, místnost na výuku sw, serverovna a čtyři off-line střihová pracoviště pro přípravu projektů. Všechna střihová pracoviště jsou osazena ovladači Shuttle PRO v2, záložními zdroji UPS, licencemi sw Adobe, Avid a DaVinci, postprodukčními klávesnicemi a náhledovými monitory či klientskými televizemi. Součástí Centra obrazové postprodukce je i místnost pro výuku, tvorbu a zpracování vizuálních efektů včetně greenscreenu pro přípravu filmových triků, technického zázemí a kontrolní projekce.Ke zvukové postprodukci audiovizuálních děl studenti mohou využít dvou samostatných mixážních pracovišť, místnosti pro záznam dabingu či postysnchronů a momentálně ve výstavbě je i ruchovací studio.Interní prezentace výsledných děl i kontrolní projekce probíhají v projekčním sále 305 (kapacita 50 míst) či multifunkční místnosti 201 (kapacita 80 míst).</w:t>
      </w:r>
    </w:p>
    <w:p w14:paraId="1BA4DA99" w14:textId="77777777" w:rsidR="00DE31F3" w:rsidRDefault="00DE31F3" w:rsidP="00DE31F3">
      <w:pPr>
        <w:ind w:left="425"/>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Celkový přehled techniky lze nalézt na: </w:t>
      </w:r>
      <w:hyperlink r:id="rId61" w:history="1">
        <w:r w:rsidRPr="00A24EFE">
          <w:rPr>
            <w:rStyle w:val="Hypertextovodkaz"/>
            <w:rFonts w:ascii="Calibri Light" w:hAnsi="Calibri Light" w:cs="Calibri Light"/>
            <w:sz w:val="22"/>
            <w:szCs w:val="22"/>
          </w:rPr>
          <w:t>https://drive.google.com/open?id=1szJpQdAbWoyvsMYIYosl1SN5L8EM4I-s</w:t>
        </w:r>
      </w:hyperlink>
    </w:p>
    <w:p w14:paraId="1E62DDA0" w14:textId="77777777" w:rsidR="00DE31F3" w:rsidRPr="00E90E89" w:rsidRDefault="00DE31F3" w:rsidP="00DE31F3">
      <w:pPr>
        <w:rPr>
          <w:rFonts w:ascii="Calibri Light" w:hAnsi="Calibri Light" w:cs="Calibri Light"/>
          <w:sz w:val="22"/>
          <w:szCs w:val="22"/>
        </w:rPr>
      </w:pPr>
    </w:p>
    <w:p w14:paraId="51DD05E3" w14:textId="77777777" w:rsidR="00DE31F3" w:rsidRPr="00E317ED" w:rsidRDefault="00DE31F3" w:rsidP="00DE31F3">
      <w:pPr>
        <w:pStyle w:val="Nadpis3"/>
        <w:rPr>
          <w:rFonts w:cs="Calibri Light"/>
        </w:rPr>
      </w:pPr>
      <w:r w:rsidRPr="00E317ED">
        <w:rPr>
          <w:rFonts w:cs="Calibri Light"/>
        </w:rPr>
        <w:t xml:space="preserve">Odborná literatura a elektronické databáze odpovídající studijnímu programu </w:t>
      </w:r>
    </w:p>
    <w:p w14:paraId="2737A93D"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 4.3</w:t>
      </w:r>
    </w:p>
    <w:p w14:paraId="1D643F7C"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K dispozici je zhruba 500 studijních míst, 230 počítačů a dostatečné množství přípojných míst pro notebooky. Knihovna je vybavena virtuální technologií WMware s klientskými stanicemi Zero Client DZ22-2. Na umění a film je zaměřeno 850 knih v českém a anglickém jazyce. Stále více knih je dostupných v elektronické podobě. Knihovní fond je neustále aktualizován jednak přímo knihovnou, ale i samotnou FMK, která prostřednictvím grantových a projektových peněz rozšiřuje odborné příruční knihovny. Knihovna odebírá více než 200 periodik v tištěné podobě, deset z nich je zaměřeno na oblast umění a filmu.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55D37B3" w14:textId="4C929A4E" w:rsidR="00DE31F3" w:rsidRPr="00E90E89" w:rsidRDefault="00DE31F3" w:rsidP="00F22DFD">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Ateliér Audiovizuální tvorba disponuje příruční knihovnou, která slouží studentům i akademickým pracovníkům. Její obsah je neustále aktualizován.</w:t>
      </w:r>
    </w:p>
    <w:p w14:paraId="542EAA7D"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i/>
          <w:color w:val="000000"/>
          <w:sz w:val="22"/>
          <w:szCs w:val="22"/>
        </w:rPr>
      </w:pPr>
      <w:r w:rsidRPr="00E90E89">
        <w:rPr>
          <w:rFonts w:ascii="Calibri Light" w:hAnsi="Calibri Light" w:cs="Calibri Light"/>
          <w:i/>
          <w:color w:val="000000"/>
          <w:sz w:val="22"/>
          <w:szCs w:val="22"/>
        </w:rPr>
        <w:lastRenderedPageBreak/>
        <w:t>Seznam přístupných elektronických databází včetně popisu</w:t>
      </w:r>
      <w:r w:rsidRPr="00E90E89">
        <w:rPr>
          <w:rStyle w:val="Znakapoznpodarou"/>
          <w:rFonts w:ascii="Calibri Light" w:hAnsi="Calibri Light" w:cs="Calibri Light"/>
          <w:i/>
          <w:color w:val="000000"/>
          <w:sz w:val="22"/>
          <w:szCs w:val="22"/>
        </w:rPr>
        <w:footnoteReference w:id="47"/>
      </w:r>
      <w:r w:rsidRPr="00E90E89">
        <w:rPr>
          <w:rFonts w:ascii="Calibri Light" w:hAnsi="Calibri Light" w:cs="Calibri Light"/>
          <w:i/>
          <w:color w:val="000000"/>
          <w:sz w:val="22"/>
          <w:szCs w:val="22"/>
        </w:rPr>
        <w:t xml:space="preserve">:  </w:t>
      </w:r>
    </w:p>
    <w:p w14:paraId="1D4F5CCC"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Art Source (EBSCO)</w:t>
      </w:r>
    </w:p>
    <w:p w14:paraId="08A7BA5B"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25A4EA09"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ARTbibliographies Modern (CSA)</w:t>
      </w:r>
    </w:p>
    <w:p w14:paraId="42B31EDB"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ARTbibliographies Modern je jediná světová bibliografie zaměřená speciálně na abstrahování literatury o moderním a současném umění z celého </w:t>
      </w:r>
      <w:proofErr w:type="gramStart"/>
      <w:r w:rsidRPr="00E90E89">
        <w:rPr>
          <w:rFonts w:ascii="Calibri Light" w:hAnsi="Calibri Light" w:cs="Calibri Light"/>
          <w:color w:val="000000"/>
          <w:sz w:val="22"/>
          <w:szCs w:val="22"/>
        </w:rPr>
        <w:t>světa - Source</w:t>
      </w:r>
      <w:proofErr w:type="gramEnd"/>
      <w:r w:rsidRPr="00E90E89">
        <w:rPr>
          <w:rFonts w:ascii="Calibri Light" w:hAnsi="Calibri Light" w:cs="Calibri Light"/>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6CB38B40"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Design and Applied Arts (CSA)</w:t>
      </w:r>
    </w:p>
    <w:p w14:paraId="3EF21255"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w:t>
      </w:r>
      <w:proofErr w:type="gramStart"/>
      <w:r w:rsidRPr="00E90E89">
        <w:rPr>
          <w:rFonts w:ascii="Calibri Light" w:hAnsi="Calibri Light" w:cs="Calibri Light"/>
          <w:color w:val="000000"/>
          <w:sz w:val="22"/>
          <w:szCs w:val="22"/>
        </w:rPr>
        <w:t>časopisů</w:t>
      </w:r>
      <w:proofErr w:type="gramEnd"/>
      <w:r w:rsidRPr="00E90E89">
        <w:rPr>
          <w:rFonts w:ascii="Calibri Light" w:hAnsi="Calibri Light" w:cs="Calibri Light"/>
          <w:color w:val="000000"/>
          <w:sz w:val="22"/>
          <w:szCs w:val="22"/>
        </w:rPr>
        <w:t xml:space="preserve"> a navíc obsahuje informace o 55 000 designérech, studiích, dílnách a dalších firmách v oboru.</w:t>
      </w:r>
    </w:p>
    <w:p w14:paraId="67B618EC"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International Bibliography of Art (IBA)</w:t>
      </w:r>
    </w:p>
    <w:p w14:paraId="4FE711F7" w14:textId="77777777" w:rsidR="00DE31F3" w:rsidRPr="00E90E89" w:rsidRDefault="00DE31F3" w:rsidP="00DE31F3">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6EA910B6"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Multioborové databáze: ProQuest, EBSCO, Cambridge, Oxford, Willey, Sage.</w:t>
      </w:r>
    </w:p>
    <w:p w14:paraId="66F30A1B" w14:textId="77777777" w:rsidR="00DE31F3" w:rsidRPr="00E317ED" w:rsidRDefault="00DE31F3" w:rsidP="00DE31F3">
      <w:pPr>
        <w:pStyle w:val="Zkladntext"/>
        <w:rPr>
          <w:rFonts w:ascii="Calibri Light" w:eastAsia="Calibri" w:hAnsi="Calibri Light" w:cs="Calibri Light"/>
          <w:b w:val="0"/>
          <w:color w:val="000000"/>
          <w:sz w:val="22"/>
          <w:szCs w:val="22"/>
          <w:lang w:eastAsia="en-US"/>
        </w:rPr>
      </w:pPr>
    </w:p>
    <w:p w14:paraId="14D78E8B" w14:textId="77777777" w:rsidR="00DE31F3" w:rsidRPr="00E317ED" w:rsidRDefault="00DE31F3" w:rsidP="00DE31F3">
      <w:pPr>
        <w:pStyle w:val="Zkladntext"/>
        <w:rPr>
          <w:rFonts w:ascii="Calibri Light" w:eastAsia="Calibri" w:hAnsi="Calibri Light" w:cs="Calibri Light"/>
          <w:b w:val="0"/>
          <w:color w:val="000000"/>
          <w:sz w:val="22"/>
          <w:szCs w:val="22"/>
          <w:lang w:eastAsia="en-US"/>
        </w:rPr>
      </w:pPr>
    </w:p>
    <w:p w14:paraId="2C843114" w14:textId="77777777" w:rsidR="00DE31F3" w:rsidRPr="00E317ED" w:rsidRDefault="00DE31F3" w:rsidP="00DE31F3">
      <w:pPr>
        <w:pStyle w:val="Nadpis2"/>
        <w:ind w:left="357"/>
        <w:jc w:val="both"/>
        <w:rPr>
          <w:rFonts w:cs="Calibri Light"/>
        </w:rPr>
      </w:pPr>
      <w:r w:rsidRPr="00E317ED">
        <w:rPr>
          <w:rFonts w:cs="Calibri Light"/>
        </w:rPr>
        <w:t xml:space="preserve">Garant studijního programu </w:t>
      </w:r>
    </w:p>
    <w:p w14:paraId="665BAA26" w14:textId="77777777" w:rsidR="00DE31F3" w:rsidRPr="00E317ED" w:rsidRDefault="00DE31F3" w:rsidP="00DE31F3">
      <w:pPr>
        <w:pStyle w:val="Nadpis3"/>
        <w:widowControl w:val="0"/>
        <w:autoSpaceDE w:val="0"/>
        <w:autoSpaceDN w:val="0"/>
        <w:adjustRightInd w:val="0"/>
        <w:snapToGrid w:val="0"/>
        <w:ind w:left="1077" w:hanging="357"/>
        <w:jc w:val="both"/>
        <w:rPr>
          <w:rFonts w:cs="Calibri Light"/>
        </w:rPr>
      </w:pPr>
      <w:r w:rsidRPr="00E317ED">
        <w:rPr>
          <w:rFonts w:cs="Calibri Light"/>
        </w:rPr>
        <w:t>Pravomoci a odpovědnost garanta</w:t>
      </w:r>
    </w:p>
    <w:p w14:paraId="659B647F" w14:textId="77777777" w:rsidR="00DE31F3" w:rsidRPr="00E317ED" w:rsidRDefault="00DE31F3" w:rsidP="00DE31F3">
      <w:pPr>
        <w:widowControl w:val="0"/>
        <w:autoSpaceDE w:val="0"/>
        <w:autoSpaceDN w:val="0"/>
        <w:adjustRightInd w:val="0"/>
        <w:snapToGrid w:val="0"/>
        <w:spacing w:before="120" w:after="120"/>
        <w:jc w:val="center"/>
        <w:rPr>
          <w:rFonts w:ascii="Calibri Light" w:hAnsi="Calibri Light" w:cs="Calibri Light"/>
        </w:rPr>
      </w:pPr>
      <w:r w:rsidRPr="00E317ED">
        <w:rPr>
          <w:rFonts w:ascii="Calibri Light" w:hAnsi="Calibri Light" w:cs="Calibri Light"/>
        </w:rPr>
        <w:t>Standard 5.1</w:t>
      </w:r>
    </w:p>
    <w:p w14:paraId="156B3D2C" w14:textId="1A161DF0" w:rsidR="00DE31F3" w:rsidRPr="00E90E89" w:rsidRDefault="00DE31F3" w:rsidP="00DE31F3">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Součástí záměru předložit žádost o </w:t>
      </w:r>
      <w:ins w:id="816" w:author="Ponížilová Hana" w:date="2020-02-13T17:28:00Z">
        <w:r w:rsidR="00BC02AC">
          <w:rPr>
            <w:rFonts w:ascii="Calibri Light" w:hAnsi="Calibri Light" w:cs="Calibri Light"/>
            <w:color w:val="000000"/>
            <w:sz w:val="22"/>
            <w:szCs w:val="22"/>
          </w:rPr>
          <w:t xml:space="preserve">novou </w:t>
        </w:r>
      </w:ins>
      <w:r w:rsidRPr="00E90E89">
        <w:rPr>
          <w:rFonts w:ascii="Calibri Light" w:hAnsi="Calibri Light" w:cs="Calibri Light"/>
          <w:color w:val="000000"/>
          <w:sz w:val="22"/>
          <w:szCs w:val="22"/>
        </w:rPr>
        <w:t xml:space="preserve">akreditaci studijního programu je podle čl. 8 Řádu pro tvorbu, schvalování, uskutečňování a změny studijních programu UTB ve Zlíně návrh garanta studijního programu. Garanta studijního programu navrhuje děkan po projednání v: </w:t>
      </w:r>
    </w:p>
    <w:p w14:paraId="4E167D14"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radě studijního programu u bakalářského a magisterského studijního programu, </w:t>
      </w:r>
    </w:p>
    <w:p w14:paraId="4FC935AA" w14:textId="77777777" w:rsidR="00DE31F3" w:rsidRPr="00E90E89" w:rsidRDefault="00DE31F3" w:rsidP="00DE31F3">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oborové radě u doktorského studijního programu, pokud je ustavena. </w:t>
      </w:r>
    </w:p>
    <w:p w14:paraId="751CACF2"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6823B939"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p>
    <w:p w14:paraId="3D859C8B"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 bakalářského a magisterského studijního programu zejména: </w:t>
      </w:r>
    </w:p>
    <w:p w14:paraId="49D35C5C"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w:t>
      </w:r>
      <w:r w:rsidRPr="00E90E89">
        <w:rPr>
          <w:rFonts w:ascii="Calibri Light" w:hAnsi="Calibri Light" w:cs="Calibri Light"/>
          <w:color w:val="000000"/>
          <w:sz w:val="22"/>
          <w:szCs w:val="22"/>
        </w:rPr>
        <w:tab/>
        <w:t xml:space="preserve">koordinuje obsahovou přípravu studijního programu, </w:t>
      </w:r>
    </w:p>
    <w:p w14:paraId="4C8B036C"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w:t>
      </w:r>
      <w:r w:rsidRPr="00E90E89">
        <w:rPr>
          <w:rFonts w:ascii="Calibri Light" w:hAnsi="Calibri Light" w:cs="Calibri Light"/>
          <w:color w:val="000000"/>
          <w:sz w:val="22"/>
          <w:szCs w:val="22"/>
        </w:rPr>
        <w:tab/>
        <w:t xml:space="preserve">dbá na to, aby studijní program byl uskutečňován v souladu s akreditačním spisem, </w:t>
      </w:r>
    </w:p>
    <w:p w14:paraId="0C0F2373"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 </w:t>
      </w:r>
      <w:r w:rsidRPr="00E90E89">
        <w:rPr>
          <w:rFonts w:ascii="Calibri Light" w:hAnsi="Calibri Light" w:cs="Calibri Light"/>
          <w:color w:val="000000"/>
          <w:sz w:val="22"/>
          <w:szCs w:val="22"/>
        </w:rPr>
        <w:tab/>
        <w:t xml:space="preserve">dohlíží na kvalitu uskutečňování studijního programu, </w:t>
      </w:r>
    </w:p>
    <w:p w14:paraId="3BCFA4C1"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d) </w:t>
      </w:r>
      <w:r w:rsidRPr="00E90E89">
        <w:rPr>
          <w:rFonts w:ascii="Calibri Light" w:hAnsi="Calibri Light" w:cs="Calibri Light"/>
          <w:color w:val="000000"/>
          <w:sz w:val="22"/>
          <w:szCs w:val="22"/>
        </w:rPr>
        <w:tab/>
        <w:t xml:space="preserve">studentům ve studijním programu poskytuje odborné studijní poradenství, </w:t>
      </w:r>
    </w:p>
    <w:p w14:paraId="27F05FE0"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lastRenderedPageBreak/>
        <w:t xml:space="preserve">e) </w:t>
      </w:r>
      <w:r w:rsidRPr="00E90E89">
        <w:rPr>
          <w:rFonts w:ascii="Calibri Light" w:hAnsi="Calibri Light" w:cs="Calibri Light"/>
          <w:color w:val="000000"/>
          <w:sz w:val="22"/>
          <w:szCs w:val="22"/>
        </w:rPr>
        <w:tab/>
        <w:t xml:space="preserve">schvaluje uznání studijních předmětů studia v zahraničí, </w:t>
      </w:r>
    </w:p>
    <w:p w14:paraId="4B9ACD18"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f) </w:t>
      </w:r>
      <w:r w:rsidRPr="00E90E89">
        <w:rPr>
          <w:rFonts w:ascii="Calibri Light" w:hAnsi="Calibri Light" w:cs="Calibri Light"/>
          <w:color w:val="000000"/>
          <w:sz w:val="22"/>
          <w:szCs w:val="22"/>
        </w:rPr>
        <w:tab/>
        <w:t xml:space="preserve">doporučuje uznání části studia podle čl. 24 Studijního a zkušebního řádu UTB ve Zlíně, </w:t>
      </w:r>
    </w:p>
    <w:p w14:paraId="0CBAFED1" w14:textId="77777777" w:rsidR="00DE31F3" w:rsidRPr="00E90E89" w:rsidRDefault="00DE31F3" w:rsidP="00DE31F3">
      <w:pPr>
        <w:widowControl w:val="0"/>
        <w:autoSpaceDE w:val="0"/>
        <w:autoSpaceDN w:val="0"/>
        <w:adjustRightInd w:val="0"/>
        <w:snapToGrid w:val="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g)</w:t>
      </w:r>
      <w:r w:rsidRPr="00E90E89">
        <w:rPr>
          <w:rFonts w:ascii="Calibri Light" w:hAnsi="Calibri Light" w:cs="Calibri Light"/>
          <w:color w:val="000000"/>
          <w:sz w:val="22"/>
          <w:szCs w:val="22"/>
        </w:rPr>
        <w:tab/>
        <w:t xml:space="preserve">schvaluje témata bakalářských nebo diplomových prací, </w:t>
      </w:r>
    </w:p>
    <w:p w14:paraId="7CCE5D62" w14:textId="77777777" w:rsidR="00DE31F3" w:rsidRPr="00E90E89" w:rsidRDefault="00DE31F3" w:rsidP="00DE31F3">
      <w:pPr>
        <w:widowControl w:val="0"/>
        <w:autoSpaceDE w:val="0"/>
        <w:autoSpaceDN w:val="0"/>
        <w:adjustRightInd w:val="0"/>
        <w:snapToGrid w:val="0"/>
        <w:ind w:left="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h) obsahově a metodicky rozvíjí studijní program v souladu s aktuální úrovní poznání a potřebami praxe, </w:t>
      </w:r>
    </w:p>
    <w:p w14:paraId="13E1610E"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i)   předkládá radě studijního programu návrhy na změny studijního programu, </w:t>
      </w:r>
    </w:p>
    <w:p w14:paraId="485511A7"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j)   účastní se jednání rady studijního programu, </w:t>
      </w:r>
    </w:p>
    <w:p w14:paraId="02931D05"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k)</w:t>
      </w:r>
      <w:r w:rsidRPr="00E90E89">
        <w:rPr>
          <w:rFonts w:ascii="Calibri Light" w:hAnsi="Calibri Light" w:cs="Calibri Light"/>
          <w:color w:val="000000"/>
          <w:sz w:val="22"/>
          <w:szCs w:val="22"/>
        </w:rPr>
        <w:tab/>
        <w:t xml:space="preserve">spolupracuje s proděkany, řediteli ústavů a garanty dalších studijních programů uskutečňovaných na dané součásti, </w:t>
      </w:r>
    </w:p>
    <w:p w14:paraId="60CD0B20"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l) </w:t>
      </w:r>
      <w:r w:rsidRPr="00E90E89">
        <w:rPr>
          <w:rFonts w:ascii="Calibri Light" w:hAnsi="Calibri Light" w:cs="Calibri Light"/>
          <w:color w:val="000000"/>
          <w:sz w:val="22"/>
          <w:szCs w:val="22"/>
        </w:rPr>
        <w:tab/>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530C151"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2A75001E"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 studijního programu je ve své činnosti odpovědný děkanovi. </w:t>
      </w:r>
    </w:p>
    <w:p w14:paraId="65924182"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Činnost garanta studijního programu je započítávána do hodnocení pedagogických </w:t>
      </w:r>
      <w:proofErr w:type="gramStart"/>
      <w:r w:rsidRPr="00E90E89">
        <w:rPr>
          <w:rFonts w:ascii="Calibri Light" w:hAnsi="Calibri Light" w:cs="Calibri Light"/>
          <w:color w:val="000000"/>
          <w:sz w:val="22"/>
          <w:szCs w:val="22"/>
        </w:rPr>
        <w:t>činnost - in</w:t>
      </w:r>
      <w:proofErr w:type="gramEnd"/>
      <w:r w:rsidRPr="00E90E89">
        <w:rPr>
          <w:rFonts w:ascii="Calibri Light" w:hAnsi="Calibri Light" w:cs="Calibri Light"/>
          <w:color w:val="000000"/>
          <w:sz w:val="22"/>
          <w:szCs w:val="22"/>
        </w:rPr>
        <w:t xml:space="preserve"> </w:t>
      </w:r>
      <w:hyperlink r:id="rId62" w:history="1">
        <w:r w:rsidRPr="00E90E89">
          <w:rPr>
            <w:rFonts w:ascii="Calibri Light" w:hAnsi="Calibri Light" w:cs="Calibri Light"/>
            <w:color w:val="000000"/>
            <w:sz w:val="22"/>
            <w:szCs w:val="22"/>
          </w:rPr>
          <w:t>Řád pro tvorbu, schvalování, uskutečňování a změny studijních programů UTB ve Zlíně</w:t>
        </w:r>
      </w:hyperlink>
      <w:r w:rsidRPr="00E90E89">
        <w:rPr>
          <w:rStyle w:val="Znakapoznpodarou"/>
          <w:rFonts w:ascii="Calibri Light" w:hAnsi="Calibri Light" w:cs="Calibri Light"/>
          <w:color w:val="000000"/>
          <w:sz w:val="22"/>
          <w:szCs w:val="22"/>
        </w:rPr>
        <w:footnoteReference w:id="48"/>
      </w:r>
    </w:p>
    <w:p w14:paraId="36E8046D" w14:textId="54DA81C4" w:rsidR="00DE31F3" w:rsidRDefault="00DE31F3" w:rsidP="00DE31F3">
      <w:pPr>
        <w:rPr>
          <w:rFonts w:ascii="Calibri Light" w:hAnsi="Calibri Light" w:cs="Calibri Light"/>
        </w:rPr>
      </w:pPr>
    </w:p>
    <w:p w14:paraId="5DB12A45" w14:textId="77777777" w:rsidR="006C079D" w:rsidRPr="00E317ED" w:rsidRDefault="006C079D" w:rsidP="00DE31F3">
      <w:pPr>
        <w:rPr>
          <w:rFonts w:ascii="Calibri Light" w:hAnsi="Calibri Light" w:cs="Calibri Light"/>
        </w:rPr>
      </w:pPr>
    </w:p>
    <w:p w14:paraId="7DFE8829" w14:textId="77777777" w:rsidR="00DE31F3" w:rsidRPr="00E317ED" w:rsidRDefault="00DE31F3" w:rsidP="00DE31F3">
      <w:pPr>
        <w:pStyle w:val="Nadpis3"/>
        <w:rPr>
          <w:rFonts w:cs="Calibri Light"/>
        </w:rPr>
      </w:pPr>
      <w:r w:rsidRPr="00E317ED">
        <w:rPr>
          <w:rFonts w:cs="Calibri Light"/>
        </w:rPr>
        <w:t>Zhodnocení osoby garanta z hlediska naplnění standardů (dle požadavků kladených standardy pro jednotlivé typy a profily studijních programů)</w:t>
      </w:r>
    </w:p>
    <w:p w14:paraId="28BA8070"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Standardy 5.2-5.4</w:t>
      </w:r>
    </w:p>
    <w:p w14:paraId="15DDFFC3" w14:textId="09C7AB0D"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Garantem současného bakalářského i magisterského studijního programu TPAT je akademický pracovník doc. MgA. Jana Janíková, ArtD. V souvislosti s žádostí o</w:t>
      </w:r>
      <w:ins w:id="817" w:author="Ponížilová Hana" w:date="2020-02-13T17:28:00Z">
        <w:r w:rsidR="006C079D">
          <w:rPr>
            <w:rFonts w:ascii="Calibri Light" w:hAnsi="Calibri Light" w:cs="Calibri Light"/>
            <w:color w:val="000000"/>
            <w:sz w:val="22"/>
            <w:szCs w:val="22"/>
          </w:rPr>
          <w:t xml:space="preserve"> novou</w:t>
        </w:r>
      </w:ins>
      <w:r w:rsidRPr="00E90E89">
        <w:rPr>
          <w:rFonts w:ascii="Calibri Light" w:hAnsi="Calibri Light" w:cs="Calibri Light"/>
          <w:color w:val="000000"/>
          <w:sz w:val="22"/>
          <w:szCs w:val="22"/>
        </w:rPr>
        <w:t xml:space="preserve"> </w:t>
      </w:r>
      <w:del w:id="818" w:author="Ponížilová Hana" w:date="2020-02-13T17:28:00Z">
        <w:r w:rsidRPr="00E90E89" w:rsidDel="006C079D">
          <w:rPr>
            <w:rFonts w:ascii="Calibri Light" w:hAnsi="Calibri Light" w:cs="Calibri Light"/>
            <w:color w:val="000000"/>
            <w:sz w:val="22"/>
            <w:szCs w:val="22"/>
          </w:rPr>
          <w:delText xml:space="preserve">prodloužení platnosti </w:delText>
        </w:r>
      </w:del>
      <w:r w:rsidRPr="00E90E89">
        <w:rPr>
          <w:rFonts w:ascii="Calibri Light" w:hAnsi="Calibri Light" w:cs="Calibri Light"/>
          <w:color w:val="000000"/>
          <w:sz w:val="22"/>
          <w:szCs w:val="22"/>
        </w:rPr>
        <w:t>akreditac</w:t>
      </w:r>
      <w:ins w:id="819" w:author="Ponížilová Hana" w:date="2020-02-13T17:29:00Z">
        <w:r w:rsidR="006C079D">
          <w:rPr>
            <w:rFonts w:ascii="Calibri Light" w:hAnsi="Calibri Light" w:cs="Calibri Light"/>
            <w:color w:val="000000"/>
            <w:sz w:val="22"/>
            <w:szCs w:val="22"/>
          </w:rPr>
          <w:t>i</w:t>
        </w:r>
      </w:ins>
      <w:del w:id="820" w:author="Ponížilová Hana" w:date="2020-02-13T17:29:00Z">
        <w:r w:rsidRPr="00E90E89" w:rsidDel="006C079D">
          <w:rPr>
            <w:rFonts w:ascii="Calibri Light" w:hAnsi="Calibri Light" w:cs="Calibri Light"/>
            <w:color w:val="000000"/>
            <w:sz w:val="22"/>
            <w:szCs w:val="22"/>
          </w:rPr>
          <w:delText>e</w:delText>
        </w:r>
      </w:del>
      <w:r w:rsidRPr="00E90E89">
        <w:rPr>
          <w:rFonts w:ascii="Calibri Light" w:hAnsi="Calibri Light" w:cs="Calibri Light"/>
          <w:color w:val="000000"/>
          <w:sz w:val="22"/>
          <w:szCs w:val="22"/>
        </w:rPr>
        <w:t xml:space="preserve"> současného studijního programu TPAT bude bakalářský i magisterský studijní program garantovat doc. MgA. Libor Nemeškal, Ph.D. působící na FMK na </w:t>
      </w:r>
      <w:proofErr w:type="gramStart"/>
      <w:r w:rsidRPr="00E90E89">
        <w:rPr>
          <w:rFonts w:ascii="Calibri Light" w:hAnsi="Calibri Light" w:cs="Calibri Light"/>
          <w:color w:val="000000"/>
          <w:sz w:val="22"/>
          <w:szCs w:val="22"/>
        </w:rPr>
        <w:t>100%</w:t>
      </w:r>
      <w:proofErr w:type="gramEnd"/>
      <w:r w:rsidRPr="00E90E89">
        <w:rPr>
          <w:rFonts w:ascii="Calibri Light" w:hAnsi="Calibri Light" w:cs="Calibri Light"/>
          <w:color w:val="000000"/>
          <w:sz w:val="22"/>
          <w:szCs w:val="22"/>
        </w:rPr>
        <w:t xml:space="preserve"> úvazek. V roce 2019 byl jmenován docentem v oboru Multimédia a design. Vědeckou i uměleckou činnost vykonává v oblasti filmového umění. Záznamy o jeho umělecké činnosti lze dohledat v databázi RUV, teoretické výstupy jsou registrovány v RIV. Na základě zahraničních zkušeností, které získal dlouhodobým pobytem, navrhl novou podobu studijních plánů. Zastupuje TPAT v organizaci CILECT, je realizátor projektů zaměřených na potřeby a rozvoj TPAT. Jeho životopis je přílohou.</w:t>
      </w:r>
    </w:p>
    <w:p w14:paraId="06D4669B" w14:textId="77777777" w:rsidR="00DE31F3" w:rsidRPr="00E90E89" w:rsidRDefault="00DE31F3" w:rsidP="00DE31F3">
      <w:pPr>
        <w:widowControl w:val="0"/>
        <w:autoSpaceDE w:val="0"/>
        <w:autoSpaceDN w:val="0"/>
        <w:adjustRightInd w:val="0"/>
        <w:snapToGrid w:val="0"/>
        <w:rPr>
          <w:rFonts w:ascii="Calibri Light" w:hAnsi="Calibri Light" w:cs="Calibri Light"/>
          <w:color w:val="000000"/>
          <w:sz w:val="22"/>
          <w:szCs w:val="22"/>
        </w:rPr>
      </w:pPr>
    </w:p>
    <w:p w14:paraId="1D710228" w14:textId="77777777" w:rsidR="00DE31F3" w:rsidRPr="00E317ED" w:rsidRDefault="00DE31F3" w:rsidP="00DE31F3">
      <w:pPr>
        <w:pStyle w:val="Nadpis2"/>
        <w:rPr>
          <w:rFonts w:cs="Calibri Light"/>
        </w:rPr>
      </w:pPr>
      <w:r w:rsidRPr="00E317ED">
        <w:rPr>
          <w:rFonts w:cs="Calibri Light"/>
        </w:rPr>
        <w:t>Personální zabezpečení studijního programu</w:t>
      </w:r>
    </w:p>
    <w:p w14:paraId="136C8034" w14:textId="77777777" w:rsidR="00DE31F3" w:rsidRPr="00E317ED" w:rsidRDefault="00DE31F3" w:rsidP="00DE31F3">
      <w:pPr>
        <w:pStyle w:val="Nadpis3"/>
        <w:spacing w:before="120" w:after="120"/>
        <w:ind w:left="1077" w:hanging="357"/>
        <w:rPr>
          <w:rFonts w:cs="Calibri Light"/>
        </w:rPr>
      </w:pPr>
      <w:r w:rsidRPr="00E317ED">
        <w:rPr>
          <w:rFonts w:cs="Calibri Light"/>
        </w:rPr>
        <w:t>Zhodnocení celkového personálního zabezpečení studijního programu z hlediska naplnění standardů (včetně zhodnocení zapojení odborníků z praxe do výuky u bakalářských a magisterských profesně zaměřených studijních programů)</w:t>
      </w:r>
    </w:p>
    <w:p w14:paraId="447F078C" w14:textId="77777777" w:rsidR="00DE31F3" w:rsidRPr="00E317ED" w:rsidRDefault="00DE31F3" w:rsidP="00DE31F3">
      <w:pPr>
        <w:spacing w:before="120" w:after="120"/>
        <w:jc w:val="center"/>
        <w:rPr>
          <w:rFonts w:ascii="Calibri Light" w:hAnsi="Calibri Light" w:cs="Calibri Light"/>
        </w:rPr>
      </w:pPr>
      <w:r w:rsidRPr="00E317ED">
        <w:rPr>
          <w:rFonts w:ascii="Calibri Light" w:hAnsi="Calibri Light" w:cs="Calibri Light"/>
        </w:rPr>
        <w:t>Standardy 6.1-6.2, 6.7-6.8</w:t>
      </w:r>
    </w:p>
    <w:p w14:paraId="58514DFA"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Personální zabezpečení výuky: </w:t>
      </w:r>
    </w:p>
    <w:p w14:paraId="42295653"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Výuka jednotlivých studijních předmětů je zajištěna akademickými pracovníky, popřípadě i dalšími odborníky s příslušnou kvalifikací. </w:t>
      </w:r>
    </w:p>
    <w:p w14:paraId="46E17436" w14:textId="73283E82" w:rsidR="00DE31F3"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E90E89">
        <w:rPr>
          <w:rStyle w:val="Znakapoznpodarou"/>
          <w:rFonts w:ascii="Calibri Light" w:hAnsi="Calibri Light" w:cs="Calibri Light"/>
          <w:color w:val="000000"/>
          <w:sz w:val="22"/>
          <w:szCs w:val="22"/>
        </w:rPr>
        <w:footnoteReference w:id="49"/>
      </w:r>
      <w:r w:rsidRPr="00E90E89">
        <w:rPr>
          <w:rFonts w:ascii="Calibri Light" w:hAnsi="Calibri Light" w:cs="Calibri Light"/>
          <w:color w:val="000000"/>
          <w:sz w:val="22"/>
          <w:szCs w:val="22"/>
        </w:rPr>
        <w:t>.</w:t>
      </w:r>
    </w:p>
    <w:p w14:paraId="69F3058C" w14:textId="45487D5F" w:rsidR="00B6375F" w:rsidRDefault="00B6375F" w:rsidP="00DE31F3">
      <w:pPr>
        <w:widowControl w:val="0"/>
        <w:autoSpaceDE w:val="0"/>
        <w:autoSpaceDN w:val="0"/>
        <w:adjustRightInd w:val="0"/>
        <w:snapToGrid w:val="0"/>
        <w:ind w:left="426"/>
        <w:jc w:val="both"/>
        <w:rPr>
          <w:rFonts w:ascii="Calibri Light" w:hAnsi="Calibri Light" w:cs="Calibri Light"/>
          <w:color w:val="000000"/>
          <w:sz w:val="22"/>
          <w:szCs w:val="22"/>
        </w:rPr>
      </w:pPr>
    </w:p>
    <w:tbl>
      <w:tblPr>
        <w:tblW w:w="8505" w:type="dxa"/>
        <w:tblInd w:w="421" w:type="dxa"/>
        <w:shd w:val="clear" w:color="auto" w:fill="FFFFFF"/>
        <w:tblLayout w:type="fixed"/>
        <w:tblLook w:val="0000" w:firstRow="0" w:lastRow="0" w:firstColumn="0" w:lastColumn="0" w:noHBand="0" w:noVBand="0"/>
      </w:tblPr>
      <w:tblGrid>
        <w:gridCol w:w="2551"/>
        <w:gridCol w:w="2693"/>
        <w:gridCol w:w="567"/>
        <w:gridCol w:w="709"/>
        <w:gridCol w:w="1985"/>
      </w:tblGrid>
      <w:tr w:rsidR="00B6375F" w:rsidRPr="00E317ED" w14:paraId="314ADFAC" w14:textId="77777777" w:rsidTr="005768A4">
        <w:trPr>
          <w:cantSplit/>
          <w:trHeight w:val="620"/>
        </w:trPr>
        <w:tc>
          <w:tcPr>
            <w:tcW w:w="850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vAlign w:val="center"/>
          </w:tcPr>
          <w:p w14:paraId="61F93A9F" w14:textId="4162E751"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bookmarkStart w:id="821" w:name="_GoBack"/>
            <w:bookmarkEnd w:id="821"/>
            <w:r w:rsidRPr="00E317ED">
              <w:rPr>
                <w:rFonts w:ascii="Calibri Light" w:hAnsi="Calibri Light" w:cs="Calibri Light"/>
              </w:rPr>
              <w:lastRenderedPageBreak/>
              <w:t xml:space="preserve">Personální zabezpečení </w:t>
            </w:r>
            <w:del w:id="822" w:author="Ponížilová Hana" w:date="2020-02-13T17:30:00Z">
              <w:r w:rsidRPr="00E317ED" w:rsidDel="006C079D">
                <w:rPr>
                  <w:rFonts w:ascii="Calibri Light" w:hAnsi="Calibri Light" w:cs="Calibri Light"/>
                </w:rPr>
                <w:delText xml:space="preserve">prodloužení platnosti akreditace </w:delText>
              </w:r>
            </w:del>
            <w:r>
              <w:rPr>
                <w:rFonts w:ascii="Calibri Light" w:hAnsi="Calibri Light" w:cs="Calibri Light"/>
              </w:rPr>
              <w:t xml:space="preserve">bakalářského a magisterského </w:t>
            </w:r>
            <w:r w:rsidRPr="00E317ED">
              <w:rPr>
                <w:rFonts w:ascii="Calibri Light" w:hAnsi="Calibri Light" w:cs="Calibri Light"/>
              </w:rPr>
              <w:t xml:space="preserve">studijního programu Teorie a praxe audiovizuální tvorby </w:t>
            </w:r>
          </w:p>
        </w:tc>
      </w:tr>
      <w:tr w:rsidR="00B6375F" w:rsidRPr="00E317ED" w14:paraId="59D7606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20739145"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0C98B7FF"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 xml:space="preserve"> </w:t>
            </w:r>
            <w:r w:rsidRPr="00E317ED">
              <w:rPr>
                <w:rFonts w:ascii="Calibri Light" w:hAnsi="Calibri Light" w:cs="Calibri Light"/>
                <w:shd w:val="clear" w:color="auto" w:fill="E5B8B7" w:themeFill="accent2" w:themeFillTint="66"/>
              </w:rPr>
              <w:t>Teorie a praxe audiovizuální tvorby</w:t>
            </w:r>
            <w:r w:rsidRPr="00E317ED">
              <w:rPr>
                <w:rFonts w:ascii="Calibri Light" w:hAnsi="Calibri Light" w:cs="Calibri Light"/>
              </w:rPr>
              <w:t xml:space="preserve"> </w:t>
            </w:r>
          </w:p>
        </w:tc>
      </w:tr>
      <w:tr w:rsidR="00B6375F" w:rsidRPr="00E317ED" w14:paraId="6B76BD9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699C35B"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3E84A8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180206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proofErr w:type="gramStart"/>
            <w:r w:rsidRPr="00E317ED">
              <w:rPr>
                <w:rFonts w:ascii="Calibri Light" w:hAnsi="Calibri Light" w:cs="Calibri Light"/>
              </w:rPr>
              <w:t>inter./</w:t>
            </w:r>
            <w:proofErr w:type="gramEnd"/>
          </w:p>
          <w:p w14:paraId="6B67862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D9165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úvazek</w:t>
            </w:r>
          </w:p>
        </w:tc>
        <w:tc>
          <w:tcPr>
            <w:tcW w:w="198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DF92E6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instituce</w:t>
            </w:r>
          </w:p>
        </w:tc>
      </w:tr>
      <w:tr w:rsidR="00B6375F" w:rsidRPr="00E317ED" w14:paraId="17B7BA5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53902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1CE542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7E4AA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02F29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2233E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2CCCB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00C6DD2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E7383D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097090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25E0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et MgA. Jakub Šmíd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1E48D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DD94E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A66D9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3B052D4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1EC3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F412D1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6C0FD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A7A8F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09854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B40E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0EF4D46E"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0A74E2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D6DA84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DC6BAE" w14:textId="08CBCB2B"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w:t>
            </w:r>
            <w:ins w:id="823" w:author="Ponížilová Hana" w:date="2020-02-13T17:32:00Z">
              <w:r w:rsidR="006C079D">
                <w:rPr>
                  <w:rFonts w:ascii="Calibri Light" w:hAnsi="Calibri Light" w:cs="Calibri Light"/>
                </w:rPr>
                <w:t>ö</w:t>
              </w:r>
            </w:ins>
            <w:r w:rsidRPr="00E317ED">
              <w:rPr>
                <w:rFonts w:ascii="Calibri Light" w:hAnsi="Calibri Light" w:cs="Calibri Light"/>
              </w:rPr>
              <w:t>bel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1BB02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42908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AE7CC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5F214D2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862B0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32E2FD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EE4C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E8A62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3B03A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08F80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režisér</w:t>
            </w:r>
            <w:proofErr w:type="gramEnd"/>
          </w:p>
        </w:tc>
      </w:tr>
      <w:tr w:rsidR="00B6375F" w:rsidRPr="00E317ED" w14:paraId="5BB648E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9A057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CFC14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378D7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3B476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2E27B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19F91F1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B18722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E03C0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6AB35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6E639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EED1F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B6375F" w:rsidRPr="00E317ED" w14:paraId="3B1E4EF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5295C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D793C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4D205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DBA4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3F795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0F2F6FF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C7AC6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2DA30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D3A1C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F11FA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58793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772CF51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9E69AD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CFE51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9507F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5F495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50%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8CD0A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100%</w:t>
            </w:r>
            <w:proofErr w:type="gramEnd"/>
            <w:r w:rsidRPr="00E317ED">
              <w:rPr>
                <w:rFonts w:ascii="Calibri Light" w:hAnsi="Calibri Light" w:cs="Calibri Light"/>
              </w:rPr>
              <w:t xml:space="preserve"> FAMU</w:t>
            </w:r>
          </w:p>
        </w:tc>
      </w:tr>
      <w:tr w:rsidR="00B6375F" w:rsidRPr="00E317ED" w14:paraId="4EE411D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C3B1E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8C9B1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26E0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6E482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D2326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B6375F" w:rsidRPr="00E317ED" w14:paraId="59A4DFC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8DA4C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AF70BD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8DC44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B049E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0F5EB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B220E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131548A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29FFC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74571D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2E3AE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97517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1C307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7D46E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443B7FA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90445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39AC77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E34F3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61C34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8E12C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74144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59127C9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99CED8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45229C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1A15F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CA11B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16FAC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9FF8A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režisér</w:t>
            </w:r>
            <w:proofErr w:type="gramEnd"/>
          </w:p>
        </w:tc>
      </w:tr>
      <w:tr w:rsidR="00B6375F" w:rsidRPr="00E317ED" w14:paraId="440F847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541FAC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struktura 1-3</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3F7DC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C976C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DE028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13361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B6375F" w:rsidRPr="00E317ED" w14:paraId="51B66F0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59E78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Dějiny vizuální kultury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15050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Silvie Stanická,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DF01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9FD45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A27D8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B6375F" w:rsidRPr="00E317ED" w14:paraId="2F6B0C3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ECEF26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35626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0E051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5B86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0A6C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advokátní kancelář Praha</w:t>
            </w:r>
          </w:p>
        </w:tc>
      </w:tr>
      <w:tr w:rsidR="00B6375F" w:rsidRPr="00E317ED" w14:paraId="22B3FAC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8BF7CD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25BB3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8C2F2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F8F26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777AF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Kouzelná </w:t>
            </w:r>
            <w:proofErr w:type="gramStart"/>
            <w:r w:rsidRPr="00E317ED">
              <w:rPr>
                <w:rFonts w:ascii="Calibri Light" w:hAnsi="Calibri Light" w:cs="Calibri Light"/>
              </w:rPr>
              <w:t>animace,  režisér</w:t>
            </w:r>
            <w:proofErr w:type="gramEnd"/>
          </w:p>
        </w:tc>
      </w:tr>
      <w:tr w:rsidR="00B6375F" w:rsidRPr="00E317ED" w14:paraId="03FC10F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A8FAA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A5191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C025D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78F34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192DB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JAMU</w:t>
            </w:r>
          </w:p>
        </w:tc>
      </w:tr>
      <w:tr w:rsidR="00B6375F" w:rsidRPr="00E317ED" w14:paraId="7F0181F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8247A4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73AA6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5CABF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3D592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91F8C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Městské divadlo Zlín, herec</w:t>
            </w:r>
          </w:p>
        </w:tc>
      </w:tr>
      <w:tr w:rsidR="00B6375F" w:rsidRPr="00E317ED" w14:paraId="6FA598A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E3F03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Základy podnikatelství</w:t>
            </w:r>
            <w:r>
              <w:rPr>
                <w:rFonts w:ascii="Calibri Light" w:hAnsi="Calibri Light" w:cs="Calibri Light"/>
              </w:rPr>
              <w:t xml:space="preserve"> v oblasti AV</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83682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D1165C">
              <w:rPr>
                <w:rFonts w:ascii="Calibri Light" w:hAnsi="Calibri Light" w:cs="Calibri Light"/>
              </w:rPr>
              <w:t>doc. Ing. Petr Novák,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40DD2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718B7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0054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UTB FaME</w:t>
            </w:r>
          </w:p>
        </w:tc>
      </w:tr>
      <w:tr w:rsidR="00B6375F" w:rsidRPr="00E317ED" w14:paraId="0336FAE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EDDB99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w:t>
            </w:r>
            <w:del w:id="824" w:author="Ponížilová Hana" w:date="2020-02-13T17:30:00Z">
              <w:r w:rsidRPr="00E317ED" w:rsidDel="006C079D">
                <w:rPr>
                  <w:rFonts w:ascii="Calibri Light" w:hAnsi="Calibri Light" w:cs="Calibri Light"/>
                </w:rPr>
                <w:delText>, Kamera</w:delText>
              </w:r>
            </w:del>
            <w:r w:rsidRPr="00E317ED">
              <w:rPr>
                <w:rFonts w:ascii="Calibri Light" w:hAnsi="Calibri Light" w:cs="Calibri Light"/>
              </w:rPr>
              <w:t xml:space="preserve"> - 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2508C1" w14:textId="0C3557F8" w:rsidR="00B6375F" w:rsidRPr="00E317ED" w:rsidRDefault="006C079D"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25" w:author="Ponížilová Hana" w:date="2020-02-13T17:30:00Z">
              <w:r w:rsidRPr="00E317ED">
                <w:rPr>
                  <w:rFonts w:ascii="Calibri Light" w:hAnsi="Calibri Light" w:cs="Calibri Light"/>
                </w:rPr>
                <w:t>MgA. Irena Kocí</w:t>
              </w:r>
            </w:ins>
            <w:del w:id="826" w:author="Ponížilová Hana" w:date="2020-02-13T17:30:00Z">
              <w:r w:rsidR="00B6375F" w:rsidRPr="00E317ED" w:rsidDel="006C079D">
                <w:rPr>
                  <w:rFonts w:ascii="Calibri Light" w:hAnsi="Calibri Light" w:cs="Calibri Light"/>
                </w:rPr>
                <w:delText>doc. MgA. Jana Janíková, ArtD.</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CDB17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1E553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B8B65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748AF5A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F44093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0238F8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44D6C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0496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3C448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1E395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3399CCA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1FEFE4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E6DD84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04BD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39EB0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FAD57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DC39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4B5A475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E4C7C6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Kamera - bakalářský</w:t>
            </w:r>
            <w:proofErr w:type="gramEnd"/>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4C760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Mgr. art. Július Liebenberger, </w:t>
            </w:r>
            <w:proofErr w:type="gramStart"/>
            <w:r w:rsidRPr="00E317ED">
              <w:rPr>
                <w:rFonts w:ascii="Calibri Light" w:hAnsi="Calibri Light" w:cs="Calibri Light"/>
              </w:rPr>
              <w:t>ArtD..</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977E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59FF6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A829D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2339E7E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6FC8D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877EF9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2E47E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88FB3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9B9A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F42B9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26B0FAC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822F6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06276B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71FA2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96FE5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A91F3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1F23E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24F39E4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E90B3E6" w14:textId="13FC0C9B"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lastRenderedPageBreak/>
              <w:t xml:space="preserve">Kamera - </w:t>
            </w:r>
            <w:ins w:id="827" w:author="Ponížilová Hana" w:date="2020-02-13T17:31:00Z">
              <w:r w:rsidR="006C079D">
                <w:rPr>
                  <w:rFonts w:ascii="Calibri Light" w:hAnsi="Calibri Light" w:cs="Calibri Light"/>
                </w:rPr>
                <w:t>diplomový</w:t>
              </w:r>
            </w:ins>
            <w:proofErr w:type="gramEnd"/>
            <w:del w:id="828" w:author="Ponížilová Hana" w:date="2020-02-13T17:31:00Z">
              <w:r w:rsidRPr="00E317ED" w:rsidDel="006C079D">
                <w:rPr>
                  <w:rFonts w:ascii="Calibri Light" w:hAnsi="Calibri Light" w:cs="Calibri Light"/>
                </w:rPr>
                <w:delText>magisterský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526D1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F48B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068ED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3BF6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283CCD8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0BCFE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D349D0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7953F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9756A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E4291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0880A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Bumerang Film, </w:t>
            </w:r>
            <w:proofErr w:type="gramStart"/>
            <w:r w:rsidRPr="00E317ED">
              <w:rPr>
                <w:rFonts w:ascii="Calibri Light" w:hAnsi="Calibri Light" w:cs="Calibri Light"/>
              </w:rPr>
              <w:t>osvč - střihač</w:t>
            </w:r>
            <w:proofErr w:type="gramEnd"/>
          </w:p>
        </w:tc>
      </w:tr>
      <w:tr w:rsidR="00B6375F" w:rsidRPr="00E317ED" w14:paraId="6FF0695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A590E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DB3E39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2F58F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74191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F4B8F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68BB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Kouzelná </w:t>
            </w:r>
            <w:proofErr w:type="gramStart"/>
            <w:r w:rsidRPr="00E317ED">
              <w:rPr>
                <w:rFonts w:ascii="Calibri Light" w:hAnsi="Calibri Light" w:cs="Calibri Light"/>
              </w:rPr>
              <w:t>animace,,</w:t>
            </w:r>
            <w:proofErr w:type="gramEnd"/>
            <w:r w:rsidRPr="00E317ED">
              <w:rPr>
                <w:rFonts w:ascii="Calibri Light" w:hAnsi="Calibri Light" w:cs="Calibri Light"/>
              </w:rPr>
              <w:t xml:space="preserve"> osvč - střihač</w:t>
            </w:r>
          </w:p>
        </w:tc>
      </w:tr>
      <w:tr w:rsidR="00B6375F" w:rsidRPr="00E317ED" w14:paraId="18128FA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06FDE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w:t>
            </w:r>
          </w:p>
          <w:p w14:paraId="2847A77E" w14:textId="09AA4378"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F14A2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B617D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DD8B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2ED79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3FDE8A4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1DEFE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68962E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A35C8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20A9F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2622A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0D4A0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Bumerang Film, </w:t>
            </w:r>
            <w:proofErr w:type="gramStart"/>
            <w:r w:rsidRPr="00E317ED">
              <w:rPr>
                <w:rFonts w:ascii="Calibri Light" w:hAnsi="Calibri Light" w:cs="Calibri Light"/>
              </w:rPr>
              <w:t>osvč - střihač</w:t>
            </w:r>
            <w:proofErr w:type="gramEnd"/>
          </w:p>
        </w:tc>
      </w:tr>
      <w:tr w:rsidR="00B6375F" w:rsidRPr="00E317ED" w14:paraId="2BB94A3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76C5A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2DBB8D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4F824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4593A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3ED1A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FEA98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IS produkce, </w:t>
            </w:r>
            <w:proofErr w:type="gramStart"/>
            <w:r w:rsidRPr="00E317ED">
              <w:rPr>
                <w:rFonts w:ascii="Calibri Light" w:hAnsi="Calibri Light" w:cs="Calibri Light"/>
              </w:rPr>
              <w:t>osvč - střihač</w:t>
            </w:r>
            <w:proofErr w:type="gramEnd"/>
          </w:p>
        </w:tc>
      </w:tr>
      <w:tr w:rsidR="00B6375F" w:rsidRPr="00E317ED" w14:paraId="3FAC319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E6050E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00DA27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1E673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6A03A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1B7F6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F45D4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rsidDel="006C079D" w14:paraId="6F4041FA" w14:textId="0DA5EAF8" w:rsidTr="005768A4">
        <w:trPr>
          <w:cantSplit/>
          <w:trHeight w:val="170"/>
          <w:del w:id="829" w:author="Ponížilová Hana" w:date="2020-02-13T17:33: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F7F0F5" w14:textId="6F7297E4"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30" w:author="Ponížilová Hana" w:date="2020-02-13T17:33:00Z"/>
                <w:rFonts w:ascii="Calibri Light" w:hAnsi="Calibri Light" w:cs="Calibri Light"/>
              </w:rPr>
            </w:pPr>
            <w:del w:id="831" w:author="Ponížilová Hana" w:date="2020-02-13T17:33:00Z">
              <w:r w:rsidRPr="00E317ED" w:rsidDel="006C079D">
                <w:rPr>
                  <w:rFonts w:ascii="Calibri Light" w:hAnsi="Calibri Light" w:cs="Calibri Light"/>
                </w:rPr>
                <w:delText xml:space="preserve">Střihová skladba – </w:delText>
              </w:r>
            </w:del>
          </w:p>
          <w:p w14:paraId="01E3C531" w14:textId="1A3A0A61"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32" w:author="Ponížilová Hana" w:date="2020-02-13T17:33:00Z"/>
                <w:rFonts w:ascii="Calibri Light" w:hAnsi="Calibri Light" w:cs="Calibri Light"/>
              </w:rPr>
            </w:pPr>
            <w:del w:id="833" w:author="Ponížilová Hana" w:date="2020-02-13T17:33:00Z">
              <w:r w:rsidRPr="00E317ED" w:rsidDel="006C079D">
                <w:rPr>
                  <w:rFonts w:ascii="Calibri Light" w:hAnsi="Calibri Light" w:cs="Calibri Light"/>
                </w:rPr>
                <w:delText>bakalářský projekt</w:delText>
              </w:r>
            </w:del>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10A8A4" w14:textId="3FACEB27"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34" w:author="Ponížilová Hana" w:date="2020-02-13T17:33:00Z"/>
                <w:rFonts w:ascii="Calibri Light" w:hAnsi="Calibri Light" w:cs="Calibri Light"/>
              </w:rPr>
            </w:pPr>
            <w:del w:id="835" w:author="Ponížilová Hana" w:date="2020-02-13T17:33:00Z">
              <w:r w:rsidRPr="00E317ED" w:rsidDel="006C079D">
                <w:rPr>
                  <w:rFonts w:ascii="Calibri Light" w:hAnsi="Calibri Light" w:cs="Calibri Light"/>
                </w:rPr>
                <w:delText>MgA. Josef Erla</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226C22" w14:textId="67C60EAF"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del w:id="836" w:author="Ponížilová Hana" w:date="2020-02-13T17:33:00Z"/>
                <w:rFonts w:ascii="Calibri Light" w:hAnsi="Calibri Light" w:cs="Calibri Light"/>
              </w:rPr>
            </w:pPr>
            <w:del w:id="837" w:author="Ponížilová Hana" w:date="2020-02-13T17:33:00Z">
              <w:r w:rsidRPr="00E317ED" w:rsidDel="006C079D">
                <w:rPr>
                  <w:rFonts w:ascii="Calibri Light" w:hAnsi="Calibri Light" w:cs="Calibri Light"/>
                </w:rPr>
                <w:delText>ext.</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9B0296" w14:textId="342E2F69"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38" w:author="Ponížilová Hana" w:date="2020-02-13T17:33:00Z"/>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BEEABE" w14:textId="50BD6A5A"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39" w:author="Ponížilová Hana" w:date="2020-02-13T17:33:00Z"/>
                <w:rFonts w:ascii="Calibri Light" w:hAnsi="Calibri Light" w:cs="Calibri Light"/>
              </w:rPr>
            </w:pPr>
            <w:del w:id="840" w:author="Ponížilová Hana" w:date="2020-02-13T17:33:00Z">
              <w:r w:rsidRPr="00E317ED" w:rsidDel="006C079D">
                <w:rPr>
                  <w:rFonts w:ascii="Calibri Light" w:hAnsi="Calibri Light" w:cs="Calibri Light"/>
                </w:rPr>
                <w:delText>Kouzelná animace, osvč - střihač</w:delText>
              </w:r>
            </w:del>
          </w:p>
        </w:tc>
      </w:tr>
      <w:tr w:rsidR="00B6375F" w:rsidRPr="00E317ED" w14:paraId="5545A3B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30148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Střihová skladba – </w:t>
            </w:r>
          </w:p>
          <w:p w14:paraId="42911B1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C958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5754E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61959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B469A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67C58E9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BA6E6A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Střihová skladba – </w:t>
            </w:r>
          </w:p>
          <w:p w14:paraId="7CEC0EA0" w14:textId="12EEF865" w:rsidR="00B6375F" w:rsidRPr="00E317ED" w:rsidRDefault="006C079D"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41" w:author="Ponížilová Hana" w:date="2020-02-13T17:33:00Z">
              <w:r>
                <w:rPr>
                  <w:rFonts w:ascii="Calibri Light" w:hAnsi="Calibri Light" w:cs="Calibri Light"/>
                </w:rPr>
                <w:t>diplomový</w:t>
              </w:r>
            </w:ins>
            <w:del w:id="842" w:author="Ponížilová Hana" w:date="2020-02-13T17:33:00Z">
              <w:r w:rsidR="00B6375F" w:rsidRPr="00E317ED" w:rsidDel="006C079D">
                <w:rPr>
                  <w:rFonts w:ascii="Calibri Light" w:hAnsi="Calibri Light" w:cs="Calibri Light"/>
                </w:rPr>
                <w:delText>magisterský</w:delText>
              </w:r>
            </w:del>
            <w:r w:rsidR="00B6375F"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FA0E8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0C3B5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4E555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2C124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34A5E50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FD546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19B1FA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19FA4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40B0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47E81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9F2D9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zvukař</w:t>
            </w:r>
            <w:proofErr w:type="gramEnd"/>
          </w:p>
        </w:tc>
      </w:tr>
      <w:tr w:rsidR="00B6375F" w:rsidRPr="00E317ED" w14:paraId="71700A8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504D8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2BC1EC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F551C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MgA. Ján Grečnár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4EC31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0139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1B67F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Slovenská </w:t>
            </w:r>
            <w:proofErr w:type="gramStart"/>
            <w:r w:rsidRPr="00E317ED">
              <w:rPr>
                <w:rFonts w:ascii="Calibri Light" w:hAnsi="Calibri Light" w:cs="Calibri Light"/>
              </w:rPr>
              <w:t>televízia - mistr</w:t>
            </w:r>
            <w:proofErr w:type="gramEnd"/>
            <w:r w:rsidRPr="00E317ED">
              <w:rPr>
                <w:rFonts w:ascii="Calibri Light" w:hAnsi="Calibri Light" w:cs="Calibri Light"/>
              </w:rPr>
              <w:t xml:space="preserve"> zvuku</w:t>
            </w:r>
          </w:p>
        </w:tc>
      </w:tr>
      <w:tr w:rsidR="00B6375F" w:rsidRPr="00E317ED" w14:paraId="7CF69D5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250C5D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FC3B3F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DC986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F505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49871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D0A92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zvukař</w:t>
            </w:r>
            <w:proofErr w:type="gramEnd"/>
          </w:p>
        </w:tc>
      </w:tr>
      <w:tr w:rsidR="00B6375F" w:rsidRPr="00E317ED" w14:paraId="5F6A149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BFF718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1B2BD7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1BDA1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89BBD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7A55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8D93C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Slovenská </w:t>
            </w:r>
            <w:proofErr w:type="gramStart"/>
            <w:r w:rsidRPr="00E317ED">
              <w:rPr>
                <w:rFonts w:ascii="Calibri Light" w:hAnsi="Calibri Light" w:cs="Calibri Light"/>
              </w:rPr>
              <w:t>televízia - mistr</w:t>
            </w:r>
            <w:proofErr w:type="gramEnd"/>
            <w:r w:rsidRPr="00E317ED">
              <w:rPr>
                <w:rFonts w:ascii="Calibri Light" w:hAnsi="Calibri Light" w:cs="Calibri Light"/>
              </w:rPr>
              <w:t xml:space="preserve"> zvuku</w:t>
            </w:r>
          </w:p>
        </w:tc>
      </w:tr>
      <w:tr w:rsidR="00B6375F" w:rsidRPr="00E317ED" w:rsidDel="006C079D" w14:paraId="4CE22130" w14:textId="19275B0B" w:rsidTr="005768A4">
        <w:trPr>
          <w:cantSplit/>
          <w:trHeight w:val="170"/>
          <w:del w:id="843" w:author="Ponížilová Hana" w:date="2020-02-13T17:33: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3A53F6D" w14:textId="545F8928"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44" w:author="Ponížilová Hana" w:date="2020-02-13T17:33:00Z"/>
                <w:rFonts w:ascii="Calibri Light" w:hAnsi="Calibri Light" w:cs="Calibri Light"/>
              </w:rPr>
            </w:pPr>
            <w:del w:id="845" w:author="Ponížilová Hana" w:date="2020-02-13T17:33:00Z">
              <w:r w:rsidRPr="00E317ED" w:rsidDel="006C079D">
                <w:rPr>
                  <w:rFonts w:ascii="Calibri Light" w:hAnsi="Calibri Light" w:cs="Calibri Light"/>
                </w:rPr>
                <w:delText xml:space="preserve">Zvuková skladba – </w:delText>
              </w:r>
            </w:del>
          </w:p>
          <w:p w14:paraId="757EE627" w14:textId="701DB33F"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46" w:author="Ponížilová Hana" w:date="2020-02-13T17:33:00Z"/>
                <w:rFonts w:ascii="Calibri Light" w:hAnsi="Calibri Light" w:cs="Calibri Light"/>
              </w:rPr>
            </w:pPr>
            <w:del w:id="847" w:author="Ponížilová Hana" w:date="2020-02-13T17:33:00Z">
              <w:r w:rsidRPr="00E317ED" w:rsidDel="006C079D">
                <w:rPr>
                  <w:rFonts w:ascii="Calibri Light" w:hAnsi="Calibri Light" w:cs="Calibri Light"/>
                </w:rPr>
                <w:delText>bakalářský projekt</w:delText>
              </w:r>
            </w:del>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5050CB" w14:textId="3E72716C"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48" w:author="Ponížilová Hana" w:date="2020-02-13T17:33:00Z"/>
                <w:rFonts w:ascii="Calibri Light" w:hAnsi="Calibri Light" w:cs="Calibri Light"/>
              </w:rPr>
            </w:pPr>
            <w:del w:id="849" w:author="Ponížilová Hana" w:date="2020-02-13T17:33:00Z">
              <w:r w:rsidRPr="00E317ED" w:rsidDel="006C079D">
                <w:rPr>
                  <w:rFonts w:ascii="Calibri Light" w:hAnsi="Calibri Light" w:cs="Calibri Light"/>
                </w:rPr>
                <w:delText>MgA. Pavel Hruda</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384181" w14:textId="477607B0"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del w:id="850" w:author="Ponížilová Hana" w:date="2020-02-13T17:33:00Z"/>
                <w:rFonts w:ascii="Calibri Light" w:hAnsi="Calibri Light" w:cs="Calibri Light"/>
              </w:rPr>
            </w:pPr>
            <w:del w:id="851" w:author="Ponížilová Hana" w:date="2020-02-13T17:33:00Z">
              <w:r w:rsidRPr="00E317ED" w:rsidDel="006C079D">
                <w:rPr>
                  <w:rFonts w:ascii="Calibri Light" w:hAnsi="Calibri Light" w:cs="Calibri Light"/>
                </w:rPr>
                <w:delText>int.</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35CFD3" w14:textId="1611C168"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52" w:author="Ponížilová Hana" w:date="2020-02-13T17:33:00Z"/>
                <w:rFonts w:ascii="Calibri Light" w:hAnsi="Calibri Light" w:cs="Calibri Light"/>
              </w:rPr>
            </w:pPr>
            <w:del w:id="853" w:author="Ponížilová Hana" w:date="2020-02-13T17:33:00Z">
              <w:r w:rsidRPr="00E317ED" w:rsidDel="006C079D">
                <w:rPr>
                  <w:rFonts w:ascii="Calibri Light" w:hAnsi="Calibri Light" w:cs="Calibri Light"/>
                </w:rPr>
                <w:delText>100%</w:delText>
              </w:r>
            </w:del>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2A2F3" w14:textId="42357DC9" w:rsidR="00B6375F" w:rsidRPr="00E317ED" w:rsidDel="006C079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54" w:author="Ponížilová Hana" w:date="2020-02-13T17:33:00Z"/>
                <w:rFonts w:ascii="Calibri Light" w:hAnsi="Calibri Light" w:cs="Calibri Light"/>
              </w:rPr>
            </w:pPr>
            <w:del w:id="855" w:author="Ponížilová Hana" w:date="2020-02-13T17:33:00Z">
              <w:r w:rsidRPr="00E317ED" w:rsidDel="006C079D">
                <w:rPr>
                  <w:rFonts w:ascii="Calibri Light" w:hAnsi="Calibri Light" w:cs="Calibri Light"/>
                </w:rPr>
                <w:delText>FMK, osvč - zvukař</w:delText>
              </w:r>
            </w:del>
          </w:p>
        </w:tc>
      </w:tr>
      <w:tr w:rsidR="00B6375F" w:rsidRPr="00E317ED" w14:paraId="524A99B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A20114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 </w:t>
            </w:r>
          </w:p>
          <w:p w14:paraId="5B434DF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bakalářský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121A8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8F755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495F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491F8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Slovenská </w:t>
            </w:r>
            <w:proofErr w:type="gramStart"/>
            <w:r w:rsidRPr="00E317ED">
              <w:rPr>
                <w:rFonts w:ascii="Calibri Light" w:hAnsi="Calibri Light" w:cs="Calibri Light"/>
              </w:rPr>
              <w:t>televízia - mistr</w:t>
            </w:r>
            <w:proofErr w:type="gramEnd"/>
            <w:r w:rsidRPr="00E317ED">
              <w:rPr>
                <w:rFonts w:ascii="Calibri Light" w:hAnsi="Calibri Light" w:cs="Calibri Light"/>
              </w:rPr>
              <w:t xml:space="preserve"> zvuku</w:t>
            </w:r>
          </w:p>
        </w:tc>
      </w:tr>
      <w:tr w:rsidR="00B6375F" w:rsidRPr="00E317ED" w14:paraId="53D4C21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F7D30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 </w:t>
            </w:r>
          </w:p>
          <w:p w14:paraId="486698D1" w14:textId="13917E92" w:rsidR="00B6375F" w:rsidRPr="00E317ED" w:rsidRDefault="006C079D"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56" w:author="Ponížilová Hana" w:date="2020-02-13T17:33:00Z">
              <w:r>
                <w:rPr>
                  <w:rFonts w:ascii="Calibri Light" w:hAnsi="Calibri Light" w:cs="Calibri Light"/>
                </w:rPr>
                <w:t>di</w:t>
              </w:r>
            </w:ins>
            <w:ins w:id="857" w:author="Ponížilová Hana" w:date="2020-02-13T17:34:00Z">
              <w:r>
                <w:rPr>
                  <w:rFonts w:ascii="Calibri Light" w:hAnsi="Calibri Light" w:cs="Calibri Light"/>
                </w:rPr>
                <w:t>plomový</w:t>
              </w:r>
            </w:ins>
            <w:del w:id="858" w:author="Ponížilová Hana" w:date="2020-02-13T17:33:00Z">
              <w:r w:rsidR="00B6375F" w:rsidRPr="00E317ED" w:rsidDel="006C079D">
                <w:rPr>
                  <w:rFonts w:ascii="Calibri Light" w:hAnsi="Calibri Light" w:cs="Calibri Light"/>
                </w:rPr>
                <w:delText>magisterský</w:delText>
              </w:r>
            </w:del>
            <w:r w:rsidR="00B6375F"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01606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DBCDB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EF8A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47354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Slovenská </w:t>
            </w:r>
            <w:proofErr w:type="gramStart"/>
            <w:r w:rsidRPr="00E317ED">
              <w:rPr>
                <w:rFonts w:ascii="Calibri Light" w:hAnsi="Calibri Light" w:cs="Calibri Light"/>
              </w:rPr>
              <w:t>televízia - mistr</w:t>
            </w:r>
            <w:proofErr w:type="gramEnd"/>
            <w:r w:rsidRPr="00E317ED">
              <w:rPr>
                <w:rFonts w:ascii="Calibri Light" w:hAnsi="Calibri Light" w:cs="Calibri Light"/>
              </w:rPr>
              <w:t xml:space="preserve"> zvuku</w:t>
            </w:r>
          </w:p>
        </w:tc>
      </w:tr>
      <w:tr w:rsidR="00B6375F" w:rsidRPr="00E317ED" w14:paraId="2C587FB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4277ED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A38FF2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A246B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801E3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1328B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0E22C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75485C2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A28400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52D67B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0DE8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Marcel Legindi</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94BA7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C2BC5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BFAC7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Barebear studio, </w:t>
            </w:r>
            <w:proofErr w:type="gramStart"/>
            <w:r w:rsidRPr="00E317ED">
              <w:rPr>
                <w:rFonts w:ascii="Calibri Light" w:hAnsi="Calibri Light" w:cs="Calibri Light"/>
              </w:rPr>
              <w:t>3D</w:t>
            </w:r>
            <w:proofErr w:type="gramEnd"/>
            <w:r w:rsidRPr="00E317ED">
              <w:rPr>
                <w:rFonts w:ascii="Calibri Light" w:hAnsi="Calibri Light" w:cs="Calibri Light"/>
              </w:rPr>
              <w:t xml:space="preserve"> animátor, trikař</w:t>
            </w:r>
          </w:p>
        </w:tc>
      </w:tr>
      <w:tr w:rsidR="00B6375F" w:rsidRPr="00E317ED" w14:paraId="0548CEF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03EE8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5E1967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5637B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A40AD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40F67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3CA9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trikař</w:t>
            </w:r>
          </w:p>
        </w:tc>
      </w:tr>
      <w:tr w:rsidR="00B6375F" w:rsidRPr="00E317ED" w14:paraId="5715420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537C33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748589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7B634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9BC2F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93CF2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7EFF4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5E82C39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592051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w:t>
            </w:r>
            <w:proofErr w:type="gramStart"/>
            <w:r w:rsidRPr="00E317ED">
              <w:rPr>
                <w:rFonts w:ascii="Calibri Light" w:hAnsi="Calibri Light" w:cs="Calibri Light"/>
              </w:rPr>
              <w:t>efekty - bakalářský</w:t>
            </w:r>
            <w:proofErr w:type="gramEnd"/>
            <w:del w:id="859" w:author="Ponížilová Hana" w:date="2020-02-13T17:34:00Z">
              <w:r w:rsidRPr="00E317ED" w:rsidDel="006C079D">
                <w:rPr>
                  <w:rFonts w:ascii="Calibri Light" w:hAnsi="Calibri Light" w:cs="Calibri Light"/>
                </w:rPr>
                <w:delText>, magisterský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D93BD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D85DD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952C0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C67BA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6C079D" w:rsidRPr="00E317ED" w14:paraId="654B6C10" w14:textId="77777777" w:rsidTr="005768A4">
        <w:trPr>
          <w:cantSplit/>
          <w:trHeight w:val="170"/>
          <w:ins w:id="860" w:author="Ponížilová Hana" w:date="2020-02-13T17:34: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82BFA7" w14:textId="581943A9"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61" w:author="Ponížilová Hana" w:date="2020-02-13T17:34:00Z"/>
                <w:rFonts w:ascii="Calibri Light" w:hAnsi="Calibri Light" w:cs="Calibri Light"/>
              </w:rPr>
            </w:pPr>
            <w:ins w:id="862" w:author="Ponížilová Hana" w:date="2020-02-13T17:34:00Z">
              <w:r w:rsidRPr="00E317ED">
                <w:rPr>
                  <w:rFonts w:ascii="Calibri Light" w:hAnsi="Calibri Light" w:cs="Calibri Light"/>
                </w:rPr>
                <w:t xml:space="preserve">Vizuální </w:t>
              </w:r>
              <w:proofErr w:type="gramStart"/>
              <w:r w:rsidRPr="00E317ED">
                <w:rPr>
                  <w:rFonts w:ascii="Calibri Light" w:hAnsi="Calibri Light" w:cs="Calibri Light"/>
                </w:rPr>
                <w:t xml:space="preserve">efekty - </w:t>
              </w:r>
              <w:r>
                <w:rPr>
                  <w:rFonts w:ascii="Calibri Light" w:hAnsi="Calibri Light" w:cs="Calibri Light"/>
                </w:rPr>
                <w:t>diplomový</w:t>
              </w:r>
              <w:proofErr w:type="gramEnd"/>
              <w:r w:rsidRPr="00E317ED">
                <w:rPr>
                  <w:rFonts w:ascii="Calibri Light" w:hAnsi="Calibri Light" w:cs="Calibri Light"/>
                </w:rPr>
                <w:t xml:space="preserve"> projekt</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FF38CB" w14:textId="2918EC78"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63" w:author="Ponížilová Hana" w:date="2020-02-13T17:34:00Z"/>
                <w:rFonts w:ascii="Calibri Light" w:hAnsi="Calibri Light" w:cs="Calibri Light"/>
              </w:rPr>
            </w:pPr>
            <w:ins w:id="864" w:author="Ponížilová Hana" w:date="2020-02-13T17:34:00Z">
              <w:r w:rsidRPr="00E317ED">
                <w:rPr>
                  <w:rFonts w:ascii="Calibri Light" w:hAnsi="Calibri Light" w:cs="Calibri Light"/>
                </w:rPr>
                <w:t>ak. mal. Boris Masník</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329665" w14:textId="3C347556"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865" w:author="Ponížilová Hana" w:date="2020-02-13T17:34:00Z"/>
                <w:rFonts w:ascii="Calibri Light" w:hAnsi="Calibri Light" w:cs="Calibri Light"/>
              </w:rPr>
            </w:pPr>
            <w:ins w:id="866" w:author="Ponížilová Hana" w:date="2020-02-13T17:34:00Z">
              <w:r w:rsidRPr="00E317ED">
                <w:rPr>
                  <w:rFonts w:ascii="Calibri Light" w:hAnsi="Calibri Light" w:cs="Calibri Light"/>
                </w:rPr>
                <w:t>ext.</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C0619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67" w:author="Ponížilová Hana" w:date="2020-02-13T17:34:00Z"/>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6C5024" w14:textId="4386317E"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68" w:author="Ponížilová Hana" w:date="2020-02-13T17:34:00Z"/>
                <w:rFonts w:ascii="Calibri Light" w:hAnsi="Calibri Light" w:cs="Calibri Light"/>
              </w:rPr>
            </w:pPr>
            <w:ins w:id="869" w:author="Ponížilová Hana" w:date="2020-02-13T17:34:00Z">
              <w:r w:rsidRPr="00E317ED">
                <w:rPr>
                  <w:rFonts w:ascii="Calibri Light" w:hAnsi="Calibri Light" w:cs="Calibri Light"/>
                </w:rPr>
                <w:t>UPP, trikový mistr</w:t>
              </w:r>
            </w:ins>
          </w:p>
        </w:tc>
      </w:tr>
      <w:tr w:rsidR="006C079D" w:rsidRPr="00E317ED" w14:paraId="463C4F2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996060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B71ADF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2B5611"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91775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9CCC3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52D82F"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6C079D" w:rsidRPr="00E317ED" w14:paraId="3951787E"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2B4667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DCC26B8"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F636D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A383D7"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05BAD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DE1ED3"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6C079D" w:rsidRPr="00E317ED" w14:paraId="3622182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5884C93"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Produkce - bakalářský</w:t>
            </w:r>
            <w:proofErr w:type="gramEnd"/>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EE4BD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E13A6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8B129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55A831"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6C079D" w:rsidRPr="00E317ED" w14:paraId="602C731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505340F"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3AAFD83"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CC712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1E4BA5"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48EEA8"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F8644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6C079D" w:rsidRPr="00E317ED" w14:paraId="5957874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4488EF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EA1E131"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48DC81"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403A8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12E61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1233B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6C079D" w:rsidRPr="00E317ED" w14:paraId="40A6409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DEE137A" w14:textId="4735A588"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 xml:space="preserve">Produkce - </w:t>
            </w:r>
            <w:ins w:id="870" w:author="Ponížilová Hana" w:date="2020-02-13T17:34:00Z">
              <w:r>
                <w:rPr>
                  <w:rFonts w:ascii="Calibri Light" w:hAnsi="Calibri Light" w:cs="Calibri Light"/>
                </w:rPr>
                <w:t>diplomový</w:t>
              </w:r>
            </w:ins>
            <w:proofErr w:type="gramEnd"/>
            <w:del w:id="871" w:author="Ponížilová Hana" w:date="2020-02-13T17:34:00Z">
              <w:r w:rsidRPr="00E317ED" w:rsidDel="006C079D">
                <w:rPr>
                  <w:rFonts w:ascii="Calibri Light" w:hAnsi="Calibri Light" w:cs="Calibri Light"/>
                </w:rPr>
                <w:delText>magisterský</w:delText>
              </w:r>
            </w:del>
            <w:r w:rsidRPr="00E317ED">
              <w:rPr>
                <w:rFonts w:ascii="Calibri Light" w:hAnsi="Calibri Light" w:cs="Calibri Light"/>
              </w:rPr>
              <w:t xml:space="preserve"> projekt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6DF0E3"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BEE577"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75FE7E"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0FB5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6C079D" w:rsidRPr="00E317ED" w14:paraId="7A5004BE"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07FB5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419AA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D61FE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91CB36"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50%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2DB39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100%</w:t>
            </w:r>
            <w:proofErr w:type="gramEnd"/>
            <w:r w:rsidRPr="00E317ED">
              <w:rPr>
                <w:rFonts w:ascii="Calibri Light" w:hAnsi="Calibri Light" w:cs="Calibri Light"/>
              </w:rPr>
              <w:t xml:space="preserve"> FAMU</w:t>
            </w:r>
          </w:p>
        </w:tc>
      </w:tr>
      <w:tr w:rsidR="006C079D" w:rsidRPr="00E317ED" w14:paraId="5F23486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AD2D925"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E13E7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26A6A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D48126"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6B9440"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6C079D" w:rsidRPr="00E317ED" w14:paraId="05428F5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9E23A9"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CAEEB9"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35115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E7F4AC"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A26D29"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NFA, SFK, FF UK</w:t>
            </w:r>
          </w:p>
        </w:tc>
      </w:tr>
      <w:tr w:rsidR="006C079D" w:rsidRPr="00E317ED" w14:paraId="1634884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581E774"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9927B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95FB8F"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099D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B3887"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6C079D" w:rsidRPr="00E317ED" w14:paraId="13CA530E"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85DFC70"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lastRenderedPageBreak/>
              <w:t>Estetika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AA484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 Miroslav Zelinský,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A4964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26EA2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50%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F0CBE1"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6C079D" w:rsidRPr="00E317ED" w14:paraId="14E455B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E0EB2B"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AABB77"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E6C52F"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2766C7"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9EBDCD"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6C079D" w:rsidRPr="00E317ED" w14:paraId="3BCC4C5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6B8104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55A81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1D956E"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E317ED">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FA5D1A"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100%</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D27482" w14:textId="77777777" w:rsidR="006C079D" w:rsidRPr="00E317ED" w:rsidRDefault="006C079D" w:rsidP="006C07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bl>
    <w:p w14:paraId="4375321F" w14:textId="0210B8EA" w:rsidR="00B6375F" w:rsidRDefault="00B6375F" w:rsidP="00DE31F3">
      <w:pPr>
        <w:widowControl w:val="0"/>
        <w:autoSpaceDE w:val="0"/>
        <w:autoSpaceDN w:val="0"/>
        <w:adjustRightInd w:val="0"/>
        <w:snapToGrid w:val="0"/>
        <w:ind w:left="426"/>
        <w:jc w:val="both"/>
        <w:rPr>
          <w:rFonts w:ascii="Calibri Light" w:hAnsi="Calibri Light" w:cs="Calibri Light"/>
          <w:color w:val="000000"/>
          <w:sz w:val="22"/>
          <w:szCs w:val="22"/>
        </w:rPr>
      </w:pPr>
    </w:p>
    <w:p w14:paraId="4514AA97" w14:textId="77777777" w:rsidR="00DE31F3" w:rsidRPr="00E317ED" w:rsidRDefault="00DE31F3" w:rsidP="00DE31F3">
      <w:pPr>
        <w:spacing w:before="120" w:after="120"/>
        <w:rPr>
          <w:rFonts w:ascii="Calibri Light" w:hAnsi="Calibri Light" w:cs="Calibri Light"/>
        </w:rPr>
      </w:pPr>
    </w:p>
    <w:p w14:paraId="44E13367" w14:textId="77777777" w:rsidR="00DE31F3" w:rsidRPr="00E317ED" w:rsidRDefault="00DE31F3" w:rsidP="00DE31F3">
      <w:pPr>
        <w:pStyle w:val="Nadpis3"/>
        <w:rPr>
          <w:rFonts w:cs="Calibri Light"/>
        </w:rPr>
      </w:pPr>
      <w:r w:rsidRPr="00E317ED">
        <w:rPr>
          <w:rFonts w:cs="Calibri Light"/>
        </w:rPr>
        <w:t>Personální zabezpečení předmětů profilujícího základuˇ</w:t>
      </w:r>
    </w:p>
    <w:p w14:paraId="0E7DDA60" w14:textId="77777777" w:rsidR="00DE31F3" w:rsidRPr="00E317ED" w:rsidRDefault="00DE31F3" w:rsidP="00DE31F3">
      <w:pPr>
        <w:pStyle w:val="Nadpis3"/>
        <w:numPr>
          <w:ilvl w:val="0"/>
          <w:numId w:val="0"/>
        </w:numPr>
        <w:spacing w:before="120" w:after="120"/>
        <w:jc w:val="center"/>
        <w:rPr>
          <w:rFonts w:cs="Calibri Light"/>
        </w:rPr>
      </w:pPr>
      <w:r w:rsidRPr="00E317ED">
        <w:rPr>
          <w:rFonts w:cs="Calibri Light"/>
        </w:rPr>
        <w:t>Standardy 6.4, 6.9-6.10</w:t>
      </w:r>
    </w:p>
    <w:p w14:paraId="0D2F5431" w14:textId="5DAE8C77" w:rsidR="00DE31F3" w:rsidRPr="00E90E89" w:rsidRDefault="00DE31F3" w:rsidP="00DE31F3">
      <w:pPr>
        <w:ind w:left="426"/>
        <w:jc w:val="both"/>
        <w:rPr>
          <w:rFonts w:ascii="Calibri Light" w:hAnsi="Calibri Light" w:cs="Calibri Light"/>
          <w:spacing w:val="-4"/>
          <w:sz w:val="22"/>
          <w:szCs w:val="22"/>
        </w:rPr>
      </w:pPr>
      <w:r w:rsidRPr="00E90E89">
        <w:rPr>
          <w:rFonts w:ascii="Calibri Light" w:hAnsi="Calibri Light" w:cs="Calibri Light"/>
          <w:spacing w:val="-2"/>
          <w:sz w:val="22"/>
          <w:szCs w:val="22"/>
        </w:rPr>
        <w:t xml:space="preserve">Personální struktura vzdělávací činnosti u všech typů předmětů se opírá o teoretiky zaměřené na daný obor a odborníky z umělecké praxe – filmové tvorby. </w:t>
      </w:r>
      <w:r w:rsidRPr="00E90E89">
        <w:rPr>
          <w:rFonts w:ascii="Calibri Light" w:hAnsi="Calibri Light" w:cs="Calibri Light"/>
          <w:spacing w:val="-4"/>
          <w:sz w:val="22"/>
          <w:szCs w:val="22"/>
        </w:rPr>
        <w:t xml:space="preserve">Předměty povinné, zaměřené na danou specializaci, jsou zabezpečeny odborníky z praxe, tedy pedagogy filmaři, vždy s danou oborovou specializací. Pro jednotlivé specializace (Režie a scenáristika, Produkce, Kamera, Střihová skladba, Zvuková skladba, Vizuální efekty) jsou dva vedoucí pedagogové – oboroví specialisté, kteří vedou hlavní předmět specializace ateliér teoreticky i prakticky, a dále vedou oborová a </w:t>
      </w:r>
      <w:del w:id="872" w:author="Ponížilová Hana" w:date="2020-02-13T17:35:00Z">
        <w:r w:rsidRPr="00E90E89" w:rsidDel="00793CA3">
          <w:rPr>
            <w:rFonts w:ascii="Calibri Light" w:hAnsi="Calibri Light" w:cs="Calibri Light"/>
            <w:spacing w:val="-4"/>
            <w:sz w:val="22"/>
            <w:szCs w:val="22"/>
          </w:rPr>
          <w:delText xml:space="preserve">klauzurní </w:delText>
        </w:r>
      </w:del>
      <w:ins w:id="873" w:author="Ponížilová Hana" w:date="2020-02-13T17:35:00Z">
        <w:r w:rsidR="00793CA3">
          <w:rPr>
            <w:rFonts w:ascii="Calibri Light" w:hAnsi="Calibri Light" w:cs="Calibri Light"/>
            <w:spacing w:val="-4"/>
            <w:sz w:val="22"/>
            <w:szCs w:val="22"/>
          </w:rPr>
          <w:t>semestrální</w:t>
        </w:r>
        <w:r w:rsidR="00793CA3" w:rsidRPr="00E90E89">
          <w:rPr>
            <w:rFonts w:ascii="Calibri Light" w:hAnsi="Calibri Light" w:cs="Calibri Light"/>
            <w:spacing w:val="-4"/>
            <w:sz w:val="22"/>
            <w:szCs w:val="22"/>
          </w:rPr>
          <w:t xml:space="preserve"> </w:t>
        </w:r>
      </w:ins>
      <w:r w:rsidRPr="00E90E89">
        <w:rPr>
          <w:rFonts w:ascii="Calibri Light" w:hAnsi="Calibri Light" w:cs="Calibri Light"/>
          <w:spacing w:val="-4"/>
          <w:sz w:val="22"/>
          <w:szCs w:val="22"/>
        </w:rPr>
        <w:t xml:space="preserve">cvičení i absolventské filmy. Předměty Produkce, Kamera a Vizuální efekty vedou odborníci z praxe, kteří v oboru vykazují vysokou míru tvůrčí činnosti a patří mezi přední české tvůrce (Viktor Mayer, Lubomír Konečný, Martin Štěpánek, Boris Masník, Jan Gogola ml., Pavel Göbel). Základní teoretické předměty a předměty profilujícího základu zajišťují teoretikové z daného oboru a odborníci z praxe. Tvůrčí činnost v oborové specializaci RUV vykazují všichni akademičtí pracovníci, kteří jsou v zaměstnaneckém poměru. </w:t>
      </w:r>
    </w:p>
    <w:p w14:paraId="6BBDA1EE" w14:textId="77777777" w:rsidR="00DE31F3" w:rsidRPr="00E317ED" w:rsidRDefault="00DE31F3" w:rsidP="00DE31F3">
      <w:pPr>
        <w:widowControl w:val="0"/>
        <w:autoSpaceDE w:val="0"/>
        <w:autoSpaceDN w:val="0"/>
        <w:adjustRightInd w:val="0"/>
        <w:snapToGrid w:val="0"/>
        <w:jc w:val="both"/>
        <w:rPr>
          <w:rFonts w:ascii="Calibri Light" w:hAnsi="Calibri Light" w:cs="Calibri Light"/>
          <w:color w:val="000000"/>
        </w:rPr>
      </w:pPr>
    </w:p>
    <w:p w14:paraId="64FA2843" w14:textId="77777777" w:rsidR="00DE31F3" w:rsidRPr="00E90E89" w:rsidRDefault="00DE31F3" w:rsidP="00DE31F3">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Personální zabezpečení výuky: </w:t>
      </w:r>
    </w:p>
    <w:p w14:paraId="6BE77578"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Vyučující v bakalářském studijním programu a vedoucí bakalářských prací musí mít minimálně vysokoškolské vzdělání získané řádným ukončením studia v magisterském studijním programu; výjimku mohou z pověření děkana tvořit vyučující a vedoucí bakalářských prací u studijních programů z oblasti umění, pokud prokáží dostatečnou odbornou znalost. Přednášející v magisterském studijním programu a vedoucí diplomových prací musí mít vědeckou hodnost „kandidát věd“ (ve zkratce „CSc.“) nebo vzdělání získané absolvováním doktorského studijního programu; výjimku mohou z pověření děkana a na základě schválení radou studijního programu tvořit: </w:t>
      </w:r>
    </w:p>
    <w:p w14:paraId="29926259"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sz w:val="22"/>
          <w:szCs w:val="22"/>
        </w:rPr>
      </w:pPr>
      <w:r w:rsidRPr="00E90E89">
        <w:rPr>
          <w:rFonts w:ascii="Calibri Light" w:hAnsi="Calibri Light" w:cs="Calibri Light"/>
          <w:sz w:val="22"/>
          <w:szCs w:val="22"/>
        </w:rPr>
        <w:t xml:space="preserve">a) vyučující, přednášející a vedoucí diplomových prací u studijních programů z oblasti umění, pokud prokáží dostatečnou odbornou znalost, </w:t>
      </w:r>
    </w:p>
    <w:p w14:paraId="6FD3BD95"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sz w:val="22"/>
          <w:szCs w:val="22"/>
        </w:rPr>
        <w:t>b) vedoucí diplomových prací studenti doktorských studijních programů nejméně od třetího roku studia.</w:t>
      </w:r>
      <w:r w:rsidRPr="00E90E89">
        <w:rPr>
          <w:rFonts w:ascii="Calibri Light" w:hAnsi="Calibri Light" w:cs="Calibri Light"/>
          <w:color w:val="000000"/>
          <w:sz w:val="22"/>
          <w:szCs w:val="22"/>
        </w:rPr>
        <w:t xml:space="preserve"> </w:t>
      </w:r>
    </w:p>
    <w:p w14:paraId="064B27DE" w14:textId="17644569" w:rsidR="00DE31F3" w:rsidRDefault="00DE31F3" w:rsidP="00713ADB">
      <w:pPr>
        <w:widowControl w:val="0"/>
        <w:autoSpaceDE w:val="0"/>
        <w:autoSpaceDN w:val="0"/>
        <w:adjustRightInd w:val="0"/>
        <w:snapToGrid w:val="0"/>
        <w:jc w:val="both"/>
        <w:rPr>
          <w:rFonts w:ascii="Calibri Light" w:hAnsi="Calibri Light" w:cs="Calibri Light"/>
          <w:color w:val="000000"/>
          <w:sz w:val="22"/>
          <w:szCs w:val="22"/>
        </w:rPr>
      </w:pPr>
    </w:p>
    <w:tbl>
      <w:tblPr>
        <w:tblW w:w="8505" w:type="dxa"/>
        <w:tblInd w:w="421" w:type="dxa"/>
        <w:shd w:val="clear" w:color="auto" w:fill="FFFFFF"/>
        <w:tblLayout w:type="fixed"/>
        <w:tblLook w:val="0000" w:firstRow="0" w:lastRow="0" w:firstColumn="0" w:lastColumn="0" w:noHBand="0" w:noVBand="0"/>
      </w:tblPr>
      <w:tblGrid>
        <w:gridCol w:w="2551"/>
        <w:gridCol w:w="2835"/>
        <w:gridCol w:w="992"/>
        <w:gridCol w:w="2127"/>
      </w:tblGrid>
      <w:tr w:rsidR="00B6375F" w:rsidRPr="00E317ED" w14:paraId="23435608" w14:textId="77777777" w:rsidTr="005768A4">
        <w:trPr>
          <w:cantSplit/>
          <w:trHeight w:val="620"/>
        </w:trPr>
        <w:tc>
          <w:tcPr>
            <w:tcW w:w="8505" w:type="dxa"/>
            <w:gridSpan w:val="4"/>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vAlign w:val="center"/>
          </w:tcPr>
          <w:p w14:paraId="034FB0EE" w14:textId="584A99C8"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 xml:space="preserve">Personální zabezpečení </w:t>
            </w:r>
            <w:ins w:id="874" w:author="Ponížilová Hana" w:date="2020-02-13T17:35:00Z">
              <w:r w:rsidR="00793CA3">
                <w:rPr>
                  <w:rFonts w:ascii="Calibri Light" w:hAnsi="Calibri Light" w:cs="Calibri Light"/>
                </w:rPr>
                <w:t>předmětů profilujícího základu</w:t>
              </w:r>
              <w:r w:rsidR="00793CA3" w:rsidRPr="00E317ED">
                <w:rPr>
                  <w:rFonts w:ascii="Calibri Light" w:hAnsi="Calibri Light" w:cs="Calibri Light"/>
                </w:rPr>
                <w:t xml:space="preserve"> </w:t>
              </w:r>
            </w:ins>
            <w:del w:id="875" w:author="Ponížilová Hana" w:date="2020-02-13T17:35:00Z">
              <w:r w:rsidRPr="00E317ED" w:rsidDel="00793CA3">
                <w:rPr>
                  <w:rFonts w:ascii="Calibri Light" w:hAnsi="Calibri Light" w:cs="Calibri Light"/>
                </w:rPr>
                <w:delText xml:space="preserve">prodloužení platnosti akreditace </w:delText>
              </w:r>
            </w:del>
            <w:r>
              <w:rPr>
                <w:rFonts w:ascii="Calibri Light" w:hAnsi="Calibri Light" w:cs="Calibri Light"/>
              </w:rPr>
              <w:t xml:space="preserve">bakalářského a magisterského </w:t>
            </w:r>
            <w:r w:rsidRPr="00E317ED">
              <w:rPr>
                <w:rFonts w:ascii="Calibri Light" w:hAnsi="Calibri Light" w:cs="Calibri Light"/>
              </w:rPr>
              <w:t>studijního programu Teorie a praxe audiovizuální tvorby</w:t>
            </w:r>
          </w:p>
        </w:tc>
      </w:tr>
      <w:tr w:rsidR="00B6375F" w:rsidRPr="00E317ED" w14:paraId="7FD58F7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694833E4"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954" w:type="dxa"/>
            <w:gridSpan w:val="3"/>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11FBB182"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Teorie praxe audiovizuální tvorby</w:t>
            </w:r>
          </w:p>
        </w:tc>
      </w:tr>
      <w:tr w:rsidR="00B6375F" w:rsidRPr="00E317ED" w14:paraId="753D4A5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EE57EC"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83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8AFC47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A11BB6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podíl na výuce</w:t>
            </w:r>
          </w:p>
        </w:tc>
        <w:tc>
          <w:tcPr>
            <w:tcW w:w="212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454EA5D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garant předmětu</w:t>
            </w:r>
          </w:p>
        </w:tc>
      </w:tr>
      <w:tr w:rsidR="00B6375F" w:rsidRPr="00E317ED" w14:paraId="47C71C7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5A345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E96B8C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3ACB6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9B3CD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78C91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E2C296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C9B17E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4F0041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DA52D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et MgA. Jakub Šmíd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A872B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46DA2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B6375F" w:rsidRPr="00E317ED" w14:paraId="61DD3E5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F3CBAB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7D3F31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20C54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3D9A3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525D9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B6375F" w:rsidRPr="00E317ED" w14:paraId="570703F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AEBE8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DCFBF6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EE5FD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DF35A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197E1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54614B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32FB27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7DF08C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6089F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98BF9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BB47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763C894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94824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56853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410A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3EF4A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773773C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6C38A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lastRenderedPageBreak/>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C50A1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212ED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0F763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B6375F" w:rsidRPr="00E317ED" w14:paraId="6949665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61519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82EB0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7F9D6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r>
              <w:rPr>
                <w:rFonts w:ascii="Calibri Light" w:hAnsi="Calibri Light" w:cs="Calibri Light"/>
              </w:rPr>
              <w:t xml:space="preserve"> </w:t>
            </w:r>
            <w:r w:rsidRPr="00E317ED">
              <w:rPr>
                <w:rFonts w:ascii="Calibri Light" w:hAnsi="Calibri Light" w:cs="Calibri Light"/>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C71A5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00BCCD1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E844C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2E44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1C3FC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8644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2973AA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14D3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05C80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6C19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CE18B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1D36029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B1595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DBF3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5E766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F229B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B6375F" w:rsidRPr="00E317ED" w:rsidDel="00DF0009" w14:paraId="4320526A" w14:textId="77777777" w:rsidTr="005768A4">
        <w:trPr>
          <w:cantSplit/>
          <w:trHeight w:val="288"/>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C0EBA9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Společnost a média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91B3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Markéta Dvořáčková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368140" w14:textId="77777777" w:rsidR="00B6375F" w:rsidRPr="00E317ED" w:rsidDel="00DF0009"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w:t>
            </w:r>
            <w:r>
              <w:rPr>
                <w:rFonts w:ascii="Calibri Light" w:hAnsi="Calibri Light" w:cs="Calibri Light"/>
              </w:rPr>
              <w:t xml:space="preserve"> </w:t>
            </w:r>
            <w:r w:rsidRPr="00E317ED">
              <w:rPr>
                <w:rFonts w:ascii="Calibri Light" w:hAnsi="Calibri Light" w:cs="Calibri Light"/>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092D6B" w14:textId="77777777" w:rsidR="00B6375F" w:rsidRPr="00E317ED" w:rsidDel="00DF0009"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ACCF51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067F9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r>
              <w:rPr>
                <w:rFonts w:ascii="Calibri Light" w:hAnsi="Calibri Light" w:cs="Calibri Light"/>
              </w:rPr>
              <w:t xml:space="preserve">oboru </w:t>
            </w:r>
            <w:r w:rsidRPr="00E317ED">
              <w:rPr>
                <w:rFonts w:ascii="Calibri Light" w:hAnsi="Calibri Light" w:cs="Calibri Light"/>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5A21A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C9839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1</w:t>
            </w:r>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CA312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4CC602D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3E3759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822A32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D9063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CFAAD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DAE66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881879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368C56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569060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1A55E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5E3A5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F0D0A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B6375F" w:rsidRPr="00E317ED" w14:paraId="6C61D48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3B551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B3B434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907C9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08947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35148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1D88984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22926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struktura 1-3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56BB7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6222A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D8AD9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2C854C3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45CF0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Dějiny vizuální kultury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23279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Silvie Stanická,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B2979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6F07A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6D3C753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C8A1F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FA09A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50F06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22B9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7F37451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3693B2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0F63B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70684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5E142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405D6F0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62CD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7B96A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4FCAC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23180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007E60D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79390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8CD6E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1DE35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A8598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14:paraId="1105095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56BE3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Základy podnikatelství</w:t>
            </w:r>
            <w:r>
              <w:rPr>
                <w:rFonts w:ascii="Calibri Light" w:hAnsi="Calibri Light" w:cs="Calibri Light"/>
              </w:rPr>
              <w:t xml:space="preserve"> v oblasti AV</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CB820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D1165C">
              <w:rPr>
                <w:rFonts w:ascii="Calibri Light" w:hAnsi="Calibri Light" w:cs="Calibri Light"/>
              </w:rPr>
              <w:t>doc. Ing. Petr Novák,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48CB5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50</w:t>
            </w:r>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AD4A3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B6375F" w:rsidRPr="00E317ED" w:rsidDel="00787C48" w14:paraId="140B3F93" w14:textId="6EF18BA8" w:rsidTr="005768A4">
        <w:trPr>
          <w:cantSplit/>
          <w:trHeight w:val="170"/>
          <w:del w:id="876" w:author="Ponížilová Hana" w:date="2020-02-13T17:37: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9453421" w14:textId="37324561" w:rsidR="00B6375F" w:rsidRPr="00E317ED" w:rsidDel="00787C48"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77" w:author="Ponížilová Hana" w:date="2020-02-13T17:37:00Z"/>
                <w:rFonts w:ascii="Calibri Light" w:hAnsi="Calibri Light" w:cs="Calibri Light"/>
              </w:rPr>
            </w:pPr>
            <w:del w:id="878" w:author="Ponížilová Hana" w:date="2020-02-13T17:37:00Z">
              <w:r w:rsidDel="00787C48">
                <w:rPr>
                  <w:rFonts w:ascii="Calibri Light" w:hAnsi="Calibri Light" w:cs="Calibri Light"/>
                </w:rPr>
                <w:delText>B</w:delText>
              </w:r>
              <w:r w:rsidRPr="00E317ED" w:rsidDel="00787C48">
                <w:rPr>
                  <w:rFonts w:ascii="Calibri Light" w:hAnsi="Calibri Light" w:cs="Calibri Light"/>
                </w:rPr>
                <w:delText>akalářský projekt Režie a scenáristika, Kamera</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ED9112" w14:textId="1E9C5AD4" w:rsidR="00B6375F" w:rsidRPr="00E317ED" w:rsidDel="00787C48"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79" w:author="Ponížilová Hana" w:date="2020-02-13T17:37:00Z"/>
                <w:rFonts w:ascii="Calibri Light" w:hAnsi="Calibri Light" w:cs="Calibri Light"/>
              </w:rPr>
            </w:pPr>
            <w:del w:id="880" w:author="Ponížilová Hana" w:date="2020-02-13T17:37:00Z">
              <w:r w:rsidRPr="00E317ED" w:rsidDel="00787C48">
                <w:rPr>
                  <w:rFonts w:ascii="Calibri Light" w:hAnsi="Calibri Light" w:cs="Calibri Light"/>
                </w:rPr>
                <w:delText>doc. MgA. Jana Janíková, ArtD.</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E32EC7" w14:textId="6F554085" w:rsidR="00B6375F" w:rsidRPr="00E317ED" w:rsidDel="00787C48"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1" w:author="Ponížilová Hana" w:date="2020-02-13T17:37:00Z"/>
                <w:rFonts w:ascii="Calibri Light" w:hAnsi="Calibri Light" w:cs="Calibri Light"/>
              </w:rPr>
            </w:pPr>
            <w:del w:id="882" w:author="Ponížilová Hana" w:date="2020-02-13T17:37:00Z">
              <w:r w:rsidRPr="00E317ED" w:rsidDel="00787C48">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86522C" w14:textId="34990F6D" w:rsidR="00B6375F" w:rsidRPr="00E317ED" w:rsidDel="00787C48"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3" w:author="Ponížilová Hana" w:date="2020-02-13T17:37:00Z"/>
                <w:rFonts w:ascii="Calibri Light" w:hAnsi="Calibri Light" w:cs="Calibri Light"/>
              </w:rPr>
            </w:pPr>
            <w:del w:id="884" w:author="Ponížilová Hana" w:date="2020-02-13T17:37:00Z">
              <w:r w:rsidRPr="00E317ED" w:rsidDel="00787C48">
                <w:rPr>
                  <w:rFonts w:ascii="Calibri Light" w:hAnsi="Calibri Light" w:cs="Calibri Light"/>
                </w:rPr>
                <w:delText>ano</w:delText>
              </w:r>
            </w:del>
          </w:p>
        </w:tc>
      </w:tr>
      <w:tr w:rsidR="00787C48" w:rsidRPr="00E317ED" w14:paraId="0C145CA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E9298DC" w14:textId="5B17A438" w:rsidR="00787C48"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Kamera - bakalářský</w:t>
            </w:r>
            <w:proofErr w:type="gramEnd"/>
            <w:r w:rsidRPr="00E317ED">
              <w:rPr>
                <w:rFonts w:ascii="Calibri Light" w:hAnsi="Calibri Light" w:cs="Calibri Light"/>
              </w:rPr>
              <w:t xml:space="preserve"> projekt</w:t>
            </w:r>
            <w:del w:id="885" w:author="Ponížilová Hana" w:date="2020-02-13T17:38:00Z">
              <w:r w:rsidDel="00A70727">
                <w:rPr>
                  <w:rFonts w:ascii="Calibri Light" w:hAnsi="Calibri Light" w:cs="Calibri Light"/>
                </w:rPr>
                <w:delText>B</w:delText>
              </w:r>
              <w:r w:rsidRPr="00E317ED" w:rsidDel="00A70727">
                <w:rPr>
                  <w:rFonts w:ascii="Calibri Light" w:hAnsi="Calibri Light" w:cs="Calibri Light"/>
                </w:rPr>
                <w:delText>akalářský projekt Režie a scenáristika, Kamera</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FEFB1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F2E8DC" w14:textId="236E779E"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86" w:author="Ponížilová Hana" w:date="2020-02-13T17:38:00Z">
              <w:r>
                <w:rPr>
                  <w:rFonts w:ascii="Calibri Light" w:hAnsi="Calibri Light" w:cs="Calibri Light"/>
                </w:rPr>
                <w:t>1</w:t>
              </w:r>
            </w:ins>
            <w:del w:id="887" w:author="Ponížilová Hana" w:date="2020-02-13T17:38:00Z">
              <w:r w:rsidDel="00787C48">
                <w:rPr>
                  <w:rFonts w:ascii="Calibri Light" w:hAnsi="Calibri Light" w:cs="Calibri Light"/>
                </w:rPr>
                <w:delText>5</w:delText>
              </w:r>
            </w:del>
            <w:r>
              <w:rPr>
                <w:rFonts w:ascii="Calibri Light" w:hAnsi="Calibri Light" w:cs="Calibri Light"/>
              </w:rPr>
              <w:t>0</w:t>
            </w:r>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DC1B6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787C48" w:rsidRPr="00E317ED" w14:paraId="54CA53B6"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433D79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3E1F8D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154E0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5EC27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577FB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798BF4F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0FA3F9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4B67435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Kamera </w:t>
            </w:r>
            <w:r>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F9AF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38528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C25D8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30A52A0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942770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5DD681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F0043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DD959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C131E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88E37D4"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4A8C6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5F97CA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2ECFD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E8D435"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21D25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DF8DF9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300A818" w14:textId="772D9787" w:rsidR="00787C48" w:rsidRPr="00E317ED" w:rsidRDefault="002006F3"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ins w:id="888" w:author="Ponížilová Hana" w:date="2020-02-13T17:38:00Z">
              <w:r>
                <w:rPr>
                  <w:rFonts w:ascii="Calibri Light" w:hAnsi="Calibri Light" w:cs="Calibri Light"/>
                </w:rPr>
                <w:t>Kamera - d</w:t>
              </w:r>
            </w:ins>
            <w:r w:rsidR="00787C48">
              <w:rPr>
                <w:rFonts w:ascii="Calibri Light" w:hAnsi="Calibri Light" w:cs="Calibri Light"/>
              </w:rPr>
              <w:t>iplomový</w:t>
            </w:r>
            <w:proofErr w:type="gramEnd"/>
            <w:r w:rsidR="00787C48">
              <w:rPr>
                <w:rFonts w:ascii="Calibri Light" w:hAnsi="Calibri Light" w:cs="Calibri Light"/>
              </w:rPr>
              <w:t xml:space="preserve"> projekt -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3D5FA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8BA00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7DB6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4AA6EFC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FA6E0F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70119BF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99B8D5"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54BCB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D788C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3510A2F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14A0CC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0D7D89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9D3DE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5D720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EB0AF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1D4A2B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A47AFA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B2B353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A4A59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71774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FAE94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BF7727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71F58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FE43F3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59E37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77445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8477D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A37E94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EEE170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EF5D69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6F6B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A38E5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99755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rsidDel="002006F3" w14:paraId="658657BB" w14:textId="3BF9D70F" w:rsidTr="005768A4">
        <w:trPr>
          <w:cantSplit/>
          <w:trHeight w:val="170"/>
          <w:del w:id="889" w:author="Ponížilová Hana" w:date="2020-02-13T17:40: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FDB5CA" w14:textId="49A14D68"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0" w:author="Ponížilová Hana" w:date="2020-02-13T17:40:00Z"/>
                <w:rFonts w:ascii="Calibri Light" w:hAnsi="Calibri Light" w:cs="Calibri Light"/>
              </w:rPr>
            </w:pPr>
            <w:del w:id="891" w:author="Ponížilová Hana" w:date="2020-02-13T17:40:00Z">
              <w:r w:rsidDel="002006F3">
                <w:rPr>
                  <w:rFonts w:ascii="Calibri Light" w:hAnsi="Calibri Light" w:cs="Calibri Light"/>
                </w:rPr>
                <w:delText xml:space="preserve">Bakalářský projekt - </w:delText>
              </w:r>
              <w:r w:rsidRPr="00E317ED" w:rsidDel="002006F3">
                <w:rPr>
                  <w:rFonts w:ascii="Calibri Light" w:hAnsi="Calibri Light" w:cs="Calibri Light"/>
                </w:rPr>
                <w:delText xml:space="preserve">Střihová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340008" w14:textId="4C237788"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2" w:author="Ponížilová Hana" w:date="2020-02-13T17:40:00Z"/>
                <w:rFonts w:ascii="Calibri Light" w:hAnsi="Calibri Light" w:cs="Calibri Light"/>
              </w:rPr>
            </w:pPr>
            <w:del w:id="893" w:author="Ponížilová Hana" w:date="2020-02-13T17:40:00Z">
              <w:r w:rsidRPr="00E317ED" w:rsidDel="002006F3">
                <w:rPr>
                  <w:rFonts w:ascii="Calibri Light" w:hAnsi="Calibri Light" w:cs="Calibri Light"/>
                </w:rPr>
                <w:delText>MgA. Josef Erla</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F1F585" w14:textId="07AD73B4"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4" w:author="Ponížilová Hana" w:date="2020-02-13T17:40:00Z"/>
                <w:rFonts w:ascii="Calibri Light" w:hAnsi="Calibri Light" w:cs="Calibri Light"/>
              </w:rPr>
            </w:pPr>
            <w:del w:id="895" w:author="Ponížilová Hana" w:date="2020-02-13T17:40:00Z">
              <w:r w:rsidRPr="00E317ED" w:rsidDel="002006F3">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64B526" w14:textId="243C64F5"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6" w:author="Ponížilová Hana" w:date="2020-02-13T17:40:00Z"/>
                <w:rFonts w:ascii="Calibri Light" w:hAnsi="Calibri Light" w:cs="Calibri Light"/>
              </w:rPr>
            </w:pPr>
          </w:p>
        </w:tc>
      </w:tr>
      <w:tr w:rsidR="00787C48" w:rsidRPr="00E317ED" w14:paraId="41852DC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E0947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Střihová</w:t>
            </w:r>
            <w:proofErr w:type="gramEnd"/>
            <w:r w:rsidRPr="00E317ED">
              <w:rPr>
                <w:rFonts w:ascii="Calibri Light" w:hAnsi="Calibri Light" w:cs="Calibri Light"/>
              </w:rPr>
              <w:t xml:space="preserve">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ACC33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doc. MgA. Libor Nemeškal, Ph.D.,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CB00E9" w14:textId="2D5B5FA4" w:rsidR="00787C48" w:rsidRPr="00E317ED" w:rsidRDefault="002006F3"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97" w:author="Ponížilová Hana" w:date="2020-02-13T17:41:00Z">
              <w:r>
                <w:rPr>
                  <w:rFonts w:ascii="Calibri Light" w:hAnsi="Calibri Light" w:cs="Calibri Light"/>
                </w:rPr>
                <w:t>1</w:t>
              </w:r>
            </w:ins>
            <w:del w:id="898" w:author="Ponížilová Hana" w:date="2020-02-13T17:41:00Z">
              <w:r w:rsidR="00787C48" w:rsidRPr="00E317ED" w:rsidDel="002006F3">
                <w:rPr>
                  <w:rFonts w:ascii="Calibri Light" w:hAnsi="Calibri Light" w:cs="Calibri Light"/>
                </w:rPr>
                <w:delText>5</w:delText>
              </w:r>
            </w:del>
            <w:r w:rsidR="00787C48"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EEA6E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5307B5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D3AFB6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Střihová</w:t>
            </w:r>
            <w:proofErr w:type="gramEnd"/>
            <w:r w:rsidRPr="00E317ED">
              <w:rPr>
                <w:rFonts w:ascii="Calibri Light" w:hAnsi="Calibri Light" w:cs="Calibri Light"/>
              </w:rPr>
              <w:t xml:space="preserve">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CC31E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A44D2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899" w:author="Ponížilová Hana" w:date="2020-02-13T17:41:00Z">
              <w:r w:rsidRPr="00E317ED" w:rsidDel="002006F3">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31AFC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ACA7EF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F8BEF5"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4C2644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8D657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79404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374F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717E824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575D12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3E49B1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1E420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D7F8B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E173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6C425E0"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58FF6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7A4B57B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Pr>
                <w:rFonts w:ascii="Calibri Light" w:hAnsi="Calibri Light" w:cs="Calibri Light"/>
              </w:rPr>
              <w:t>3</w:t>
            </w:r>
            <w:r w:rsidRPr="00E317ED">
              <w:rPr>
                <w:rFonts w:ascii="Calibri Light" w:hAnsi="Calibri Light" w:cs="Calibri Light"/>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70783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BFEDE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16ABA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7E73B3A"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DEDADA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22CEBF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65310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16D2A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9B325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rsidDel="002006F3" w14:paraId="5DB0CF87" w14:textId="23A190A6" w:rsidTr="005768A4">
        <w:trPr>
          <w:cantSplit/>
          <w:trHeight w:val="170"/>
          <w:del w:id="900" w:author="Ponížilová Hana" w:date="2020-02-13T17:42: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D7F111" w14:textId="4689EA7F"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1" w:author="Ponížilová Hana" w:date="2020-02-13T17:42:00Z"/>
                <w:rFonts w:ascii="Calibri Light" w:hAnsi="Calibri Light" w:cs="Calibri Light"/>
              </w:rPr>
            </w:pPr>
            <w:del w:id="902" w:author="Ponížilová Hana" w:date="2020-02-13T17:42:00Z">
              <w:r w:rsidDel="002006F3">
                <w:rPr>
                  <w:rFonts w:ascii="Calibri Light" w:hAnsi="Calibri Light" w:cs="Calibri Light"/>
                </w:rPr>
                <w:delText>B</w:delText>
              </w:r>
              <w:r w:rsidRPr="00E317ED" w:rsidDel="002006F3">
                <w:rPr>
                  <w:rFonts w:ascii="Calibri Light" w:hAnsi="Calibri Light" w:cs="Calibri Light"/>
                </w:rPr>
                <w:delText xml:space="preserve">akalářský projekt </w:delText>
              </w:r>
              <w:r w:rsidDel="002006F3">
                <w:rPr>
                  <w:rFonts w:ascii="Calibri Light" w:hAnsi="Calibri Light" w:cs="Calibri Light"/>
                </w:rPr>
                <w:delText xml:space="preserve">- </w:delText>
              </w:r>
              <w:r w:rsidRPr="00E317ED" w:rsidDel="002006F3">
                <w:rPr>
                  <w:rFonts w:ascii="Calibri Light" w:hAnsi="Calibri Light" w:cs="Calibri Light"/>
                </w:rPr>
                <w:delText>Zvuková skladba</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480094" w14:textId="33F5E45A"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3" w:author="Ponížilová Hana" w:date="2020-02-13T17:42:00Z"/>
                <w:rFonts w:ascii="Calibri Light" w:hAnsi="Calibri Light" w:cs="Calibri Light"/>
              </w:rPr>
            </w:pPr>
            <w:del w:id="904" w:author="Ponížilová Hana" w:date="2020-02-13T17:42:00Z">
              <w:r w:rsidRPr="00E317ED" w:rsidDel="002006F3">
                <w:rPr>
                  <w:rFonts w:ascii="Calibri Light" w:hAnsi="Calibri Light" w:cs="Calibri Light"/>
                </w:rPr>
                <w:delText>MgA. Pavel Hruda</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4AFAB7" w14:textId="7B461ED8"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5" w:author="Ponížilová Hana" w:date="2020-02-13T17:42:00Z"/>
                <w:rFonts w:ascii="Calibri Light" w:hAnsi="Calibri Light" w:cs="Calibri Light"/>
              </w:rPr>
            </w:pPr>
            <w:del w:id="906" w:author="Ponížilová Hana" w:date="2020-02-13T17:42:00Z">
              <w:r w:rsidRPr="00E317ED" w:rsidDel="002006F3">
                <w:rPr>
                  <w:rFonts w:ascii="Calibri Light" w:hAnsi="Calibri Light" w:cs="Calibri Light"/>
                </w:rPr>
                <w:delText>50 %</w:delText>
              </w:r>
            </w:del>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812D3A" w14:textId="4C1A2F9E" w:rsidR="00787C48" w:rsidRPr="00E317ED" w:rsidDel="002006F3"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7" w:author="Ponížilová Hana" w:date="2020-02-13T17:42:00Z"/>
                <w:rFonts w:ascii="Calibri Light" w:hAnsi="Calibri Light" w:cs="Calibri Light"/>
              </w:rPr>
            </w:pPr>
          </w:p>
        </w:tc>
      </w:tr>
      <w:tr w:rsidR="00787C48" w:rsidRPr="00E317ED" w14:paraId="2634F92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316567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lastRenderedPageBreak/>
              <w:t>B</w:t>
            </w:r>
            <w:r w:rsidRPr="00E317ED">
              <w:rPr>
                <w:rFonts w:ascii="Calibri Light" w:hAnsi="Calibri Light" w:cs="Calibri Light"/>
              </w:rPr>
              <w:t xml:space="preserve">akalářský </w:t>
            </w:r>
            <w:proofErr w:type="gramStart"/>
            <w:r w:rsidRPr="00E317ED">
              <w:rPr>
                <w:rFonts w:ascii="Calibri Light" w:hAnsi="Calibri Light" w:cs="Calibri Light"/>
              </w:rPr>
              <w:t xml:space="preserve">projekt </w:t>
            </w:r>
            <w:r>
              <w:rPr>
                <w:rFonts w:ascii="Calibri Light" w:hAnsi="Calibri Light" w:cs="Calibri Light"/>
              </w:rPr>
              <w:t xml:space="preserve">- </w:t>
            </w:r>
            <w:r w:rsidRPr="00E317ED">
              <w:rPr>
                <w:rFonts w:ascii="Calibri Light" w:hAnsi="Calibri Light" w:cs="Calibri Light"/>
              </w:rPr>
              <w:t>Zvuková</w:t>
            </w:r>
            <w:proofErr w:type="gramEnd"/>
            <w:r w:rsidRPr="00E317ED">
              <w:rPr>
                <w:rFonts w:ascii="Calibri Light" w:hAnsi="Calibri Light" w:cs="Calibri Light"/>
              </w:rPr>
              <w:t xml:space="preserve">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01018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A58000" w14:textId="50C48494" w:rsidR="00787C48" w:rsidRPr="00E317ED" w:rsidRDefault="002006F3"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908" w:author="Ponížilová Hana" w:date="2020-02-13T17:42:00Z">
              <w:r>
                <w:rPr>
                  <w:rFonts w:ascii="Calibri Light" w:hAnsi="Calibri Light" w:cs="Calibri Light"/>
                </w:rPr>
                <w:t>1</w:t>
              </w:r>
            </w:ins>
            <w:del w:id="909" w:author="Ponížilová Hana" w:date="2020-02-13T17:42:00Z">
              <w:r w:rsidR="00787C48" w:rsidRPr="00E317ED" w:rsidDel="002006F3">
                <w:rPr>
                  <w:rFonts w:ascii="Calibri Light" w:hAnsi="Calibri Light" w:cs="Calibri Light"/>
                </w:rPr>
                <w:delText>5</w:delText>
              </w:r>
            </w:del>
            <w:r w:rsidR="00787C48"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2C4A8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D505EBB"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9476FF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Zvuková</w:t>
            </w:r>
            <w:proofErr w:type="gramEnd"/>
            <w:r w:rsidRPr="00E317ED">
              <w:rPr>
                <w:rFonts w:ascii="Calibri Light" w:hAnsi="Calibri Light" w:cs="Calibri Light"/>
              </w:rPr>
              <w:t xml:space="preserve">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A00B7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E388F4" w14:textId="38065B4E"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10" w:author="Ponížilová Hana" w:date="2020-02-13T17:42:00Z">
              <w:r w:rsidRPr="00E317ED" w:rsidDel="002006F3">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09B42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C5CCC9D"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4F18C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8776DD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Pr>
                <w:rFonts w:ascii="Calibri Light" w:hAnsi="Calibri Light" w:cs="Calibri Light"/>
              </w:rPr>
              <w:t>1</w:t>
            </w:r>
            <w:r w:rsidRPr="00E317ED">
              <w:rPr>
                <w:rFonts w:ascii="Calibri Light" w:hAnsi="Calibri Light" w:cs="Calibri Light"/>
              </w:rPr>
              <w:t>-</w:t>
            </w:r>
            <w:r>
              <w:rPr>
                <w:rFonts w:ascii="Calibri Light" w:hAnsi="Calibri Light" w:cs="Calibri Light"/>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BD336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0D6B05D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CCAF5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w:t>
            </w:r>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6FCEC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481FC74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22637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54EFAE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FBBFE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FD571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50</w:t>
            </w:r>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03995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7F43D5F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2D9D2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EF1D1C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Pr>
                <w:rFonts w:ascii="Calibri Light" w:hAnsi="Calibri Light" w:cs="Calibri Light"/>
              </w:rPr>
              <w:t>3</w:t>
            </w:r>
            <w:r w:rsidRPr="00E317ED">
              <w:rPr>
                <w:rFonts w:ascii="Calibri Light" w:hAnsi="Calibri Light" w:cs="Calibri Light"/>
              </w:rPr>
              <w:t>-</w:t>
            </w:r>
            <w:r>
              <w:rPr>
                <w:rFonts w:ascii="Calibri Light" w:hAnsi="Calibri Light" w:cs="Calibri Light"/>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08BFF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70BA35C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AF2B6E" w14:textId="77777777" w:rsidR="00787C48"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10</w:t>
            </w:r>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21DDB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35D97A8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74B481"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03DAD3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2B674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ak. mal. Boris Masník, </w:t>
            </w:r>
          </w:p>
          <w:p w14:paraId="51260D7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E0A0E5"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89504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0933A9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33E528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Vizuální</w:t>
            </w:r>
            <w:proofErr w:type="gramEnd"/>
            <w:r w:rsidRPr="00E317ED">
              <w:rPr>
                <w:rFonts w:ascii="Calibri Light" w:hAnsi="Calibri Light" w:cs="Calibri Light"/>
              </w:rPr>
              <w:t xml:space="preserve">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EFE0F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95AC35" w14:textId="2B8F3771"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w:t>
            </w:r>
            <w:del w:id="911" w:author="Ponížilová Hana" w:date="2020-02-13T17:42:00Z">
              <w:r w:rsidRPr="00E317ED" w:rsidDel="002006F3">
                <w:rPr>
                  <w:rFonts w:ascii="Calibri Light" w:hAnsi="Calibri Light" w:cs="Calibri Light"/>
                </w:rPr>
                <w:delText>0</w:delText>
              </w:r>
            </w:del>
            <w:r w:rsidRPr="00E317ED">
              <w:rPr>
                <w:rFonts w:ascii="Calibri Light" w:hAnsi="Calibri Light" w:cs="Calibri Light"/>
              </w:rPr>
              <w:t>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FC569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47E994E"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B3CB616" w14:textId="77777777" w:rsidR="00787C48"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Vizuální</w:t>
            </w:r>
            <w:proofErr w:type="gramEnd"/>
            <w:r w:rsidRPr="00E317ED">
              <w:rPr>
                <w:rFonts w:ascii="Calibri Light" w:hAnsi="Calibri Light" w:cs="Calibri Light"/>
              </w:rPr>
              <w:t xml:space="preserve">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22390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F326AE" w14:textId="27590DA9"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del w:id="912" w:author="Ponížilová Hana" w:date="2020-02-13T17:42:00Z">
              <w:r w:rsidRPr="00E317ED" w:rsidDel="002006F3">
                <w:rPr>
                  <w:rFonts w:ascii="Calibri Light" w:hAnsi="Calibri Light" w:cs="Calibri Light"/>
                </w:rPr>
                <w:delText>0</w:delText>
              </w:r>
            </w:del>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1F800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54AAA915"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7CC283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 Produkce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30A36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F84CF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ADE80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5F0DD0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257D5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6346765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Produkce </w:t>
            </w:r>
            <w:r>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365AC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45F54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DEEB2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322ED61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5C8B3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Produkce</w:t>
            </w:r>
            <w:proofErr w:type="gramEnd"/>
            <w:r w:rsidRPr="00E317ED">
              <w:rPr>
                <w:rFonts w:ascii="Calibri Light" w:hAnsi="Calibri Light" w:cs="Calibri Light"/>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56B5B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8638C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3CD11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0A9AE662"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9D8360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Audiovizuální praktika 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9D862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31722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5C53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E8BF46C"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385018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099C17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A099A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343D5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2214F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76671DC8"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A2C83C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Produkce</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C8AAD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4E8E1C" w14:textId="3105CC28"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w:t>
            </w:r>
            <w:del w:id="913" w:author="Ponížilová Hana" w:date="2020-02-13T17:42:00Z">
              <w:r w:rsidRPr="00E317ED" w:rsidDel="002006F3">
                <w:rPr>
                  <w:rFonts w:ascii="Calibri Light" w:hAnsi="Calibri Light" w:cs="Calibri Light"/>
                </w:rPr>
                <w:delText>0</w:delText>
              </w:r>
            </w:del>
            <w:r w:rsidRPr="00E317ED">
              <w:rPr>
                <w:rFonts w:ascii="Calibri Light" w:hAnsi="Calibri Light" w:cs="Calibri Light"/>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AEB51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61041BF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EE725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A5A15E"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doc. Mgr. Jakub Kudláč, Ph.D.,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2C4F5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EBAACB"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3171E49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B1B40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55A1C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2C32B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50 %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A2BE7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787C48" w:rsidRPr="00E317ED" w14:paraId="045DEB3F"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5AB33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9A40B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B0759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9BA036"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5410C009"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168922"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97AE7F"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0E337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99408"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59F731B1"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1A3FDE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Estetika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50383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 Miroslav Zelinský, CSc.</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89AA1D"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4FF85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10A217B3"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B3A3873"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r>
              <w:rPr>
                <w:rFonts w:ascii="Calibri Light" w:hAnsi="Calibri Light" w:cs="Calibri Light"/>
              </w:rPr>
              <w:t xml:space="preserve">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949C3A"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3A07B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466BCC"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r w:rsidR="00787C48" w:rsidRPr="00E317ED" w14:paraId="259507F7" w14:textId="77777777" w:rsidTr="005768A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573F669"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C0DF74"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493FA7"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100 %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1BD3B0" w14:textId="77777777" w:rsidR="00787C48" w:rsidRPr="00E317ED" w:rsidRDefault="00787C48" w:rsidP="00787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ano</w:t>
            </w:r>
          </w:p>
        </w:tc>
      </w:tr>
    </w:tbl>
    <w:p w14:paraId="0C451B56" w14:textId="77777777" w:rsidR="00DE31F3" w:rsidRPr="00E317ED" w:rsidRDefault="00DE31F3" w:rsidP="002006F3">
      <w:pPr>
        <w:widowControl w:val="0"/>
        <w:autoSpaceDE w:val="0"/>
        <w:autoSpaceDN w:val="0"/>
        <w:adjustRightInd w:val="0"/>
        <w:snapToGrid w:val="0"/>
        <w:jc w:val="both"/>
        <w:rPr>
          <w:rFonts w:ascii="Calibri Light" w:hAnsi="Calibri Light" w:cs="Calibri Light"/>
          <w:color w:val="000000"/>
        </w:rPr>
      </w:pPr>
    </w:p>
    <w:p w14:paraId="30D44326"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Garanta studijního předmětu jmenuje a odvolává vedoucí zaměstnanec ateliéru, který zajišťuje výuku daného studijního předmětu. Vedoucí zaměstnanec ateliéru projedná jmenování a odvolání garanta studijního předmětu s garanty všech studijních programů, v nichž je daný studijní předmět zařazen. </w:t>
      </w:r>
    </w:p>
    <w:p w14:paraId="5A20DD06" w14:textId="77777777" w:rsidR="00DE31F3" w:rsidRPr="00E90E89" w:rsidRDefault="00DE31F3" w:rsidP="00DE31F3">
      <w:pPr>
        <w:widowControl w:val="0"/>
        <w:autoSpaceDE w:val="0"/>
        <w:autoSpaceDN w:val="0"/>
        <w:adjustRightInd w:val="0"/>
        <w:snapToGrid w:val="0"/>
        <w:jc w:val="both"/>
        <w:rPr>
          <w:rFonts w:ascii="Calibri Light" w:hAnsi="Calibri Light" w:cs="Calibri Light"/>
          <w:color w:val="000000"/>
          <w:sz w:val="22"/>
          <w:szCs w:val="22"/>
        </w:rPr>
      </w:pPr>
    </w:p>
    <w:p w14:paraId="39CC0F50"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Garant studijního předmětu zejména: </w:t>
      </w:r>
    </w:p>
    <w:p w14:paraId="64744B9F"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a) dohlíží na kvalitu výuky v daném studijním předmětu, </w:t>
      </w:r>
    </w:p>
    <w:p w14:paraId="5C86119D"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b) odpovídá za aktuálnost údajů uvedených v dokumentaci studijního předmětu podle Studijního a zkušebního řádu UTB ve Zlíně, </w:t>
      </w:r>
    </w:p>
    <w:p w14:paraId="1E5EA1BC"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c) sleduje výsledky hodnocení výuky studijního předmětu a navrhuje vedoucímu zaměstnanci ústavu příslušná opatření, </w:t>
      </w:r>
    </w:p>
    <w:p w14:paraId="2F6F59C7"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d) sleduje aktuální vývoj ve svém oboru a v návaznosti na nové trendy inovuje výuku po stránce obsahové i didaktické, </w:t>
      </w:r>
    </w:p>
    <w:p w14:paraId="5DD3EEC6" w14:textId="77777777" w:rsidR="00DE31F3" w:rsidRPr="00E90E89" w:rsidRDefault="00DE31F3" w:rsidP="00DE31F3">
      <w:pPr>
        <w:widowControl w:val="0"/>
        <w:autoSpaceDE w:val="0"/>
        <w:autoSpaceDN w:val="0"/>
        <w:adjustRightInd w:val="0"/>
        <w:snapToGrid w:val="0"/>
        <w:ind w:left="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e) navrhuje vedoucímu zaměstnanci ústavu po projednání s garantem studijního programu změny personálního zajištění výuky, </w:t>
      </w:r>
    </w:p>
    <w:p w14:paraId="267C06B6" w14:textId="77777777" w:rsidR="00DE31F3" w:rsidRPr="00E90E89" w:rsidRDefault="00DE31F3" w:rsidP="00DE31F3">
      <w:pPr>
        <w:widowControl w:val="0"/>
        <w:autoSpaceDE w:val="0"/>
        <w:autoSpaceDN w:val="0"/>
        <w:adjustRightInd w:val="0"/>
        <w:snapToGrid w:val="0"/>
        <w:ind w:firstLine="426"/>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f) pokud výuku studijního předmětu zajišťuje více vyučujících, koordinuje jejich činnost, </w:t>
      </w:r>
    </w:p>
    <w:p w14:paraId="7F1A335A" w14:textId="77777777" w:rsidR="00DE31F3" w:rsidRPr="00E90E89" w:rsidRDefault="00DE31F3" w:rsidP="00DE31F3">
      <w:pPr>
        <w:widowControl w:val="0"/>
        <w:autoSpaceDE w:val="0"/>
        <w:autoSpaceDN w:val="0"/>
        <w:adjustRightInd w:val="0"/>
        <w:snapToGrid w:val="0"/>
        <w:ind w:left="426" w:right="-1"/>
        <w:jc w:val="both"/>
        <w:rPr>
          <w:rFonts w:ascii="Calibri Light" w:hAnsi="Calibri Light" w:cs="Calibri Light"/>
          <w:color w:val="000000"/>
          <w:sz w:val="22"/>
          <w:szCs w:val="22"/>
        </w:rPr>
      </w:pPr>
      <w:r w:rsidRPr="00E90E89">
        <w:rPr>
          <w:rFonts w:ascii="Calibri Light" w:hAnsi="Calibri Light" w:cs="Calibri Light"/>
          <w:color w:val="000000"/>
          <w:sz w:val="22"/>
          <w:szCs w:val="22"/>
        </w:rPr>
        <w:t xml:space="preserve">g) při své činnosti spolupracuje s orgány fakulty, vedoucími zaměstnanci ústavů a garanty studijních programů, v rámci kterých je daný studijní předmět vyučován. </w:t>
      </w:r>
    </w:p>
    <w:p w14:paraId="142FCC21" w14:textId="77777777" w:rsidR="00DE31F3" w:rsidRPr="00E317ED" w:rsidRDefault="00DE31F3" w:rsidP="00DE31F3">
      <w:pPr>
        <w:pStyle w:val="Nadpis3"/>
        <w:rPr>
          <w:rFonts w:cs="Calibri Light"/>
        </w:rPr>
      </w:pPr>
      <w:r w:rsidRPr="00E317ED">
        <w:rPr>
          <w:rFonts w:cs="Calibri Light"/>
        </w:rPr>
        <w:lastRenderedPageBreak/>
        <w:t xml:space="preserve">Kvalifikace odborníků z praxe zapojených do výuky ve studijním programu </w:t>
      </w:r>
    </w:p>
    <w:p w14:paraId="08B6D147" w14:textId="77777777" w:rsidR="00DE31F3" w:rsidRPr="00E317ED" w:rsidRDefault="00DE31F3" w:rsidP="00DE31F3">
      <w:pPr>
        <w:tabs>
          <w:tab w:val="left" w:pos="2835"/>
        </w:tabs>
        <w:spacing w:before="120" w:after="120"/>
        <w:rPr>
          <w:rFonts w:ascii="Calibri Light" w:hAnsi="Calibri Light" w:cs="Calibri Light"/>
        </w:rPr>
      </w:pPr>
      <w:r w:rsidRPr="00E317ED">
        <w:rPr>
          <w:rFonts w:ascii="Calibri Light" w:hAnsi="Calibri Light" w:cs="Calibri Light"/>
        </w:rPr>
        <w:tab/>
      </w:r>
      <w:r w:rsidRPr="00E317ED">
        <w:rPr>
          <w:rFonts w:ascii="Calibri Light" w:hAnsi="Calibri Light" w:cs="Calibri Light"/>
        </w:rPr>
        <w:tab/>
        <w:t>Standardy 6.5-6.6</w:t>
      </w:r>
    </w:p>
    <w:p w14:paraId="6887489D" w14:textId="6359B0B1" w:rsidR="00DE31F3" w:rsidRDefault="00DE31F3" w:rsidP="00DE31F3">
      <w:pPr>
        <w:tabs>
          <w:tab w:val="left" w:pos="2835"/>
        </w:tabs>
        <w:spacing w:before="120" w:after="120"/>
        <w:rPr>
          <w:rFonts w:ascii="Calibri Light" w:hAnsi="Calibri Light" w:cs="Calibri Light"/>
        </w:rPr>
      </w:pPr>
    </w:p>
    <w:tbl>
      <w:tblPr>
        <w:tblW w:w="8505" w:type="dxa"/>
        <w:tblInd w:w="421" w:type="dxa"/>
        <w:shd w:val="clear" w:color="auto" w:fill="FFFFFF"/>
        <w:tblLayout w:type="fixed"/>
        <w:tblLook w:val="0000" w:firstRow="0" w:lastRow="0" w:firstColumn="0" w:lastColumn="0" w:noHBand="0" w:noVBand="0"/>
      </w:tblPr>
      <w:tblGrid>
        <w:gridCol w:w="2976"/>
        <w:gridCol w:w="2835"/>
        <w:gridCol w:w="2694"/>
      </w:tblGrid>
      <w:tr w:rsidR="00B6375F" w:rsidRPr="00E317ED" w:rsidDel="003129D4" w14:paraId="52FBDD80" w14:textId="77777777" w:rsidTr="005768A4">
        <w:trPr>
          <w:cantSplit/>
          <w:trHeight w:val="170"/>
        </w:trPr>
        <w:tc>
          <w:tcPr>
            <w:tcW w:w="8505"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tcPr>
          <w:p w14:paraId="1E5C38CD" w14:textId="0B365FB3" w:rsidR="00B6375F" w:rsidRPr="00E317ED" w:rsidDel="003129D4" w:rsidRDefault="002006F3"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ins w:id="914" w:author="Ponížilová Hana" w:date="2020-02-13T17:44:00Z">
              <w:r>
                <w:rPr>
                  <w:rFonts w:ascii="Calibri Light" w:hAnsi="Calibri Light" w:cs="Calibri Light"/>
                </w:rPr>
                <w:t>Kvalifikace odborníků z praxe zapojených do výuky v</w:t>
              </w:r>
              <w:r w:rsidRPr="00E317ED">
                <w:rPr>
                  <w:rFonts w:ascii="Calibri Light" w:hAnsi="Calibri Light" w:cs="Calibri Light"/>
                </w:rPr>
                <w:t xml:space="preserve"> </w:t>
              </w:r>
              <w:r>
                <w:rPr>
                  <w:rFonts w:ascii="Calibri Light" w:hAnsi="Calibri Light" w:cs="Calibri Light"/>
                </w:rPr>
                <w:t xml:space="preserve">bakalářském a magisterském </w:t>
              </w:r>
              <w:r w:rsidRPr="00E317ED">
                <w:rPr>
                  <w:rFonts w:ascii="Calibri Light" w:hAnsi="Calibri Light" w:cs="Calibri Light"/>
                </w:rPr>
                <w:t>studijní</w:t>
              </w:r>
              <w:r>
                <w:rPr>
                  <w:rFonts w:ascii="Calibri Light" w:hAnsi="Calibri Light" w:cs="Calibri Light"/>
                </w:rPr>
                <w:t>m</w:t>
              </w:r>
              <w:r w:rsidRPr="00E317ED">
                <w:rPr>
                  <w:rFonts w:ascii="Calibri Light" w:hAnsi="Calibri Light" w:cs="Calibri Light"/>
                </w:rPr>
                <w:t xml:space="preserve"> programu </w:t>
              </w:r>
            </w:ins>
            <w:del w:id="915" w:author="Ponížilová Hana" w:date="2020-02-13T17:44:00Z">
              <w:r w:rsidR="00B6375F" w:rsidRPr="00E317ED" w:rsidDel="002006F3">
                <w:rPr>
                  <w:rFonts w:ascii="Calibri Light" w:hAnsi="Calibri Light" w:cs="Calibri Light"/>
                </w:rPr>
                <w:delText xml:space="preserve">Personální zabezpečení prodloužení platnosti akreditace </w:delText>
              </w:r>
              <w:r w:rsidR="00B6375F" w:rsidDel="002006F3">
                <w:rPr>
                  <w:rFonts w:ascii="Calibri Light" w:hAnsi="Calibri Light" w:cs="Calibri Light"/>
                </w:rPr>
                <w:delText xml:space="preserve">bakalářského a magisterského </w:delText>
              </w:r>
              <w:r w:rsidR="00B6375F" w:rsidRPr="00E317ED" w:rsidDel="002006F3">
                <w:rPr>
                  <w:rFonts w:ascii="Calibri Light" w:hAnsi="Calibri Light" w:cs="Calibri Light"/>
                </w:rPr>
                <w:delText xml:space="preserve">studijního </w:delText>
              </w:r>
            </w:del>
            <w:r w:rsidR="00B6375F" w:rsidRPr="00E317ED">
              <w:rPr>
                <w:rFonts w:ascii="Calibri Light" w:hAnsi="Calibri Light" w:cs="Calibri Light"/>
              </w:rPr>
              <w:t>programu Teorie a praxe audiovizuální tvorby</w:t>
            </w:r>
          </w:p>
        </w:tc>
      </w:tr>
      <w:tr w:rsidR="00B6375F" w:rsidRPr="00E317ED" w14:paraId="701DBC7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236D46DA"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Označení studijního plánu</w:t>
            </w:r>
          </w:p>
        </w:tc>
        <w:tc>
          <w:tcPr>
            <w:tcW w:w="5529" w:type="dxa"/>
            <w:gridSpan w:val="2"/>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243DA6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Teorie a praxe audiovizuální tvorby</w:t>
            </w:r>
          </w:p>
        </w:tc>
      </w:tr>
      <w:tr w:rsidR="00B6375F" w:rsidRPr="00E317ED" w14:paraId="3A70941E"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FD4EDEA" w14:textId="77777777" w:rsidR="00B6375F" w:rsidRPr="00E317ED" w:rsidRDefault="00B6375F" w:rsidP="005768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E317ED">
              <w:rPr>
                <w:rFonts w:ascii="Calibri Light" w:hAnsi="Calibri Light" w:cs="Calibri Light"/>
              </w:rPr>
              <w:t>Název předmětu</w:t>
            </w:r>
          </w:p>
        </w:tc>
        <w:tc>
          <w:tcPr>
            <w:tcW w:w="2835"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66B7F01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E317ED">
              <w:rPr>
                <w:rFonts w:ascii="Calibri Light" w:hAnsi="Calibri Light" w:cs="Calibri Light"/>
              </w:rPr>
              <w:t>vyučující</w:t>
            </w:r>
          </w:p>
        </w:tc>
        <w:tc>
          <w:tcPr>
            <w:tcW w:w="2694"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9818FA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instituce</w:t>
            </w:r>
          </w:p>
        </w:tc>
      </w:tr>
      <w:tr w:rsidR="00B6375F" w:rsidRPr="00E317ED" w14:paraId="5593E13F"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EF215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FDDA87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93E19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428FD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5B57E546"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3521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0241D08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E9BEF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Jakub Šmíd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4F96C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0AEDBF77"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60382D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FC09A0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E2B3E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1D3E5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1CA65424"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D6F79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AE65BD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5F039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1A0E6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170DE3A6"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3F6A5B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83F757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8AC50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B5731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režisér</w:t>
            </w:r>
            <w:proofErr w:type="gramEnd"/>
          </w:p>
        </w:tc>
      </w:tr>
      <w:tr w:rsidR="00B6375F" w:rsidRPr="00E317ED" w14:paraId="6BDE8D1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AE30F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C544F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F33FA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1E18AEC1"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D6880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Výrobní praktika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2CCCE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BDB6C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B6375F" w:rsidRPr="00E317ED" w14:paraId="2CC844EA"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3F4F52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Ateliér 1-10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CFD1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35DF6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1636AC6C"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A089E5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E9D6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D9950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45BC71BF"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81694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Studia AV kultury 1-6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B08B8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69A5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100%</w:t>
            </w:r>
            <w:proofErr w:type="gramEnd"/>
            <w:r w:rsidRPr="00E317ED">
              <w:rPr>
                <w:rFonts w:ascii="Calibri Light" w:hAnsi="Calibri Light" w:cs="Calibri Light"/>
              </w:rPr>
              <w:t xml:space="preserve"> FAMU, osvč - skladatel</w:t>
            </w:r>
          </w:p>
        </w:tc>
      </w:tr>
      <w:tr w:rsidR="00B6375F" w:rsidRPr="00E317ED" w14:paraId="3B695A7E"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647A4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r>
              <w:rPr>
                <w:rFonts w:ascii="Calibri Light" w:hAnsi="Calibri Light" w:cs="Calibri Light"/>
              </w:rPr>
              <w:t xml:space="preserve">oboru </w:t>
            </w:r>
            <w:r w:rsidRPr="00E317ED">
              <w:rPr>
                <w:rFonts w:ascii="Calibri Light" w:hAnsi="Calibri Light" w:cs="Calibri Light"/>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B5254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Jana Janíková,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64FDC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15FB650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C1766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FE742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F1EB5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Irena Kocí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EAF6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scenáristka</w:t>
            </w:r>
            <w:proofErr w:type="gramEnd"/>
          </w:p>
        </w:tc>
      </w:tr>
      <w:tr w:rsidR="00B6375F" w:rsidRPr="00E317ED" w14:paraId="309985F6"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604F6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51D31EA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4BA64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Göbel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37328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režisér</w:t>
            </w:r>
            <w:proofErr w:type="gramEnd"/>
          </w:p>
        </w:tc>
      </w:tr>
      <w:tr w:rsidR="00B6375F" w:rsidRPr="00E317ED" w14:paraId="48151F36"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B4F4F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525EC2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Režie a scenáristika 7-10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AE1D19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MgA. Jan Gogola ml.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32488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režisér</w:t>
            </w:r>
            <w:proofErr w:type="gramEnd"/>
          </w:p>
        </w:tc>
      </w:tr>
      <w:tr w:rsidR="00B6375F" w:rsidRPr="00E317ED" w14:paraId="04EEDB08"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5B2F0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Multimediální právo</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29477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JUDr. Jindřich Vodička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A855C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advokátní kancelář Praha</w:t>
            </w:r>
          </w:p>
        </w:tc>
      </w:tr>
      <w:tr w:rsidR="00B6375F" w:rsidRPr="00E317ED" w14:paraId="6A1819C2"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A5576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Reklamní tvorba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B3003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Petr Babinec,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1BAF1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Kouzelná </w:t>
            </w:r>
            <w:proofErr w:type="gramStart"/>
            <w:r w:rsidRPr="00E317ED">
              <w:rPr>
                <w:rFonts w:ascii="Calibri Light" w:hAnsi="Calibri Light" w:cs="Calibri Light"/>
              </w:rPr>
              <w:t>animace,  režisér</w:t>
            </w:r>
            <w:proofErr w:type="gramEnd"/>
          </w:p>
        </w:tc>
      </w:tr>
      <w:tr w:rsidR="00B6375F" w:rsidRPr="00E317ED" w14:paraId="3626DB4A"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9A1079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 řeč v žánrových filmech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ADC73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Tomáš Hubáček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C1214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JAMU, osvč – režisér, skladatel</w:t>
            </w:r>
          </w:p>
        </w:tc>
      </w:tr>
      <w:tr w:rsidR="00B6375F" w:rsidRPr="00E317ED" w14:paraId="0CD2DCF7"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BB783B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Dabing</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4070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Luděk Randár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CE565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Městské divadlo Zlín, herec</w:t>
            </w:r>
          </w:p>
        </w:tc>
      </w:tr>
      <w:tr w:rsidR="00B6375F" w:rsidRPr="00E317ED" w:rsidDel="002006F3" w14:paraId="78268B81" w14:textId="00F5D08E" w:rsidTr="005768A4">
        <w:trPr>
          <w:cantSplit/>
          <w:trHeight w:val="170"/>
          <w:del w:id="916" w:author="Ponížilová Hana" w:date="2020-02-13T17:44: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739A4B" w14:textId="25ED481F"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7" w:author="Ponížilová Hana" w:date="2020-02-13T17:44:00Z"/>
                <w:rFonts w:ascii="Calibri Light" w:hAnsi="Calibri Light" w:cs="Calibri Light"/>
              </w:rPr>
            </w:pPr>
            <w:del w:id="918" w:author="Ponížilová Hana" w:date="2020-02-13T17:44:00Z">
              <w:r w:rsidDel="002006F3">
                <w:rPr>
                  <w:rFonts w:ascii="Calibri Light" w:hAnsi="Calibri Light" w:cs="Calibri Light"/>
                </w:rPr>
                <w:delText xml:space="preserve">Bakalářský projekt - </w:delText>
              </w:r>
              <w:r w:rsidRPr="00E317ED" w:rsidDel="002006F3">
                <w:rPr>
                  <w:rFonts w:ascii="Calibri Light" w:hAnsi="Calibri Light" w:cs="Calibri Light"/>
                </w:rPr>
                <w:delText xml:space="preserve">Režie a scenáristika, Kamera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F2E951" w14:textId="1AF4A42E"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9" w:author="Ponížilová Hana" w:date="2020-02-13T17:44:00Z"/>
                <w:rFonts w:ascii="Calibri Light" w:hAnsi="Calibri Light" w:cs="Calibri Light"/>
              </w:rPr>
            </w:pPr>
            <w:del w:id="920" w:author="Ponížilová Hana" w:date="2020-02-13T17:44:00Z">
              <w:r w:rsidRPr="00E317ED" w:rsidDel="002006F3">
                <w:rPr>
                  <w:rFonts w:ascii="Calibri Light" w:hAnsi="Calibri Light" w:cs="Calibri Light"/>
                </w:rPr>
                <w:delText>doc. MgA. Jana Janíková, ArtD.</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ED9980" w14:textId="364B4729"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1" w:author="Ponížilová Hana" w:date="2020-02-13T17:44:00Z"/>
                <w:rFonts w:ascii="Calibri Light" w:hAnsi="Calibri Light" w:cs="Calibri Light"/>
              </w:rPr>
            </w:pPr>
            <w:del w:id="922" w:author="Ponížilová Hana" w:date="2020-02-13T17:44:00Z">
              <w:r w:rsidRPr="00E317ED" w:rsidDel="002006F3">
                <w:rPr>
                  <w:rFonts w:ascii="Calibri Light" w:hAnsi="Calibri Light" w:cs="Calibri Light"/>
                </w:rPr>
                <w:delText>FMK, osvč - scenáristka</w:delText>
              </w:r>
            </w:del>
          </w:p>
        </w:tc>
      </w:tr>
      <w:tr w:rsidR="00B6375F" w:rsidRPr="00E317ED" w14:paraId="1BFDB8B5"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C2C30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3FC1DF3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9CB61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0369C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0E21571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FA3C12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Kamera </w:t>
            </w:r>
            <w:r>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7023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5CBF3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4FF8C331"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179FD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Kamera- bakalářský</w:t>
            </w:r>
            <w:proofErr w:type="gramEnd"/>
            <w:r w:rsidRPr="00E317ED">
              <w:rPr>
                <w:rFonts w:ascii="Calibri Light" w:hAnsi="Calibri Light" w:cs="Calibri Light"/>
              </w:rPr>
              <w:t xml:space="preserve"> projekt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5AFC2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art. Július Liebenberger,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892FB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kameraman</w:t>
            </w:r>
            <w:proofErr w:type="gramEnd"/>
          </w:p>
        </w:tc>
      </w:tr>
      <w:tr w:rsidR="00B6375F" w:rsidRPr="00E317ED" w14:paraId="6C0A28B8"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6519B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6298AFC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9BB8B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09F50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755030B7"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CC8FB9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568236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Kamera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23CB1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32F79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136FFAB3"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69E1C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Kamera</w:t>
            </w:r>
            <w:proofErr w:type="gramEnd"/>
            <w:r w:rsidRPr="00E317ED">
              <w:rPr>
                <w:rFonts w:ascii="Calibri Light" w:hAnsi="Calibri Light" w:cs="Calibri Light"/>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076E8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Martin Štěpánek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2805B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kameraman</w:t>
            </w:r>
            <w:proofErr w:type="gramEnd"/>
          </w:p>
        </w:tc>
      </w:tr>
      <w:tr w:rsidR="00B6375F" w:rsidRPr="00E317ED" w14:paraId="5065EDBC"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9F167D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D2A640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4C12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Juraj Ondruš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77F7A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Bumerang Film, </w:t>
            </w:r>
            <w:proofErr w:type="gramStart"/>
            <w:r w:rsidRPr="00E317ED">
              <w:rPr>
                <w:rFonts w:ascii="Calibri Light" w:hAnsi="Calibri Light" w:cs="Calibri Light"/>
              </w:rPr>
              <w:t>osvč - střihač</w:t>
            </w:r>
            <w:proofErr w:type="gramEnd"/>
          </w:p>
        </w:tc>
      </w:tr>
      <w:tr w:rsidR="00B6375F" w:rsidRPr="00E317ED" w14:paraId="02D7FB67"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5E143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139A64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AC725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Josef Erla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AA71A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Kouzelná </w:t>
            </w:r>
            <w:proofErr w:type="gramStart"/>
            <w:r w:rsidRPr="00E317ED">
              <w:rPr>
                <w:rFonts w:ascii="Calibri Light" w:hAnsi="Calibri Light" w:cs="Calibri Light"/>
              </w:rPr>
              <w:t>animace,osvč</w:t>
            </w:r>
            <w:proofErr w:type="gramEnd"/>
            <w:r w:rsidRPr="00E317ED">
              <w:rPr>
                <w:rFonts w:ascii="Calibri Light" w:hAnsi="Calibri Light" w:cs="Calibri Light"/>
              </w:rPr>
              <w:t xml:space="preserve"> - střihač</w:t>
            </w:r>
          </w:p>
        </w:tc>
      </w:tr>
      <w:tr w:rsidR="00B6375F" w:rsidRPr="00E317ED" w14:paraId="6B98E8BC"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2D4541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16AA031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4633C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3DDEC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3DB6486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25701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B498BC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3-4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851DD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Daniel Krcha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D6062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IS produkce, </w:t>
            </w:r>
            <w:proofErr w:type="gramStart"/>
            <w:r w:rsidRPr="00E317ED">
              <w:rPr>
                <w:rFonts w:ascii="Calibri Light" w:hAnsi="Calibri Light" w:cs="Calibri Light"/>
              </w:rPr>
              <w:t>osvč - střihač</w:t>
            </w:r>
            <w:proofErr w:type="gramEnd"/>
          </w:p>
        </w:tc>
      </w:tr>
      <w:tr w:rsidR="00B6375F" w:rsidRPr="00E317ED" w14:paraId="6F6C172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05640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0ADB1FA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Střihová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59617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FC12D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rsidDel="002006F3" w14:paraId="77A0E3AD" w14:textId="0CDECF58" w:rsidTr="005768A4">
        <w:trPr>
          <w:cantSplit/>
          <w:trHeight w:val="170"/>
          <w:del w:id="923" w:author="Ponížilová Hana" w:date="2020-02-13T17:45: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C00FFA" w14:textId="1E19DB95"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4" w:author="Ponížilová Hana" w:date="2020-02-13T17:45:00Z"/>
                <w:rFonts w:ascii="Calibri Light" w:hAnsi="Calibri Light" w:cs="Calibri Light"/>
              </w:rPr>
            </w:pPr>
            <w:del w:id="925" w:author="Ponížilová Hana" w:date="2020-02-13T17:45:00Z">
              <w:r w:rsidDel="002006F3">
                <w:rPr>
                  <w:rFonts w:ascii="Calibri Light" w:hAnsi="Calibri Light" w:cs="Calibri Light"/>
                </w:rPr>
                <w:delText xml:space="preserve">Bakalářský projekt - </w:delText>
              </w:r>
              <w:r w:rsidRPr="00E317ED" w:rsidDel="002006F3">
                <w:rPr>
                  <w:rFonts w:ascii="Calibri Light" w:hAnsi="Calibri Light" w:cs="Calibri Light"/>
                </w:rPr>
                <w:delText xml:space="preserve">Střihová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31AC49" w14:textId="61099AE0"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6" w:author="Ponížilová Hana" w:date="2020-02-13T17:45:00Z"/>
                <w:rFonts w:ascii="Calibri Light" w:hAnsi="Calibri Light" w:cs="Calibri Light"/>
              </w:rPr>
            </w:pPr>
            <w:del w:id="927" w:author="Ponížilová Hana" w:date="2020-02-13T17:45:00Z">
              <w:r w:rsidRPr="00E317ED" w:rsidDel="002006F3">
                <w:rPr>
                  <w:rFonts w:ascii="Calibri Light" w:hAnsi="Calibri Light" w:cs="Calibri Light"/>
                </w:rPr>
                <w:delText>MgA. Josef Erla</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AB246B" w14:textId="4887629C"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8" w:author="Ponížilová Hana" w:date="2020-02-13T17:45:00Z"/>
                <w:rFonts w:ascii="Calibri Light" w:hAnsi="Calibri Light" w:cs="Calibri Light"/>
              </w:rPr>
            </w:pPr>
            <w:del w:id="929" w:author="Ponížilová Hana" w:date="2020-02-13T17:45:00Z">
              <w:r w:rsidRPr="00E317ED" w:rsidDel="002006F3">
                <w:rPr>
                  <w:rFonts w:ascii="Calibri Light" w:hAnsi="Calibri Light" w:cs="Calibri Light"/>
                </w:rPr>
                <w:delText>Kouzelná animace, osvč - střihač</w:delText>
              </w:r>
            </w:del>
          </w:p>
        </w:tc>
      </w:tr>
      <w:tr w:rsidR="00B6375F" w:rsidRPr="00E317ED" w14:paraId="1EF8BB92"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24B6DA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Střihová</w:t>
            </w:r>
            <w:proofErr w:type="gramEnd"/>
            <w:r w:rsidRPr="00E317ED">
              <w:rPr>
                <w:rFonts w:ascii="Calibri Light" w:hAnsi="Calibri Light" w:cs="Calibri Light"/>
              </w:rPr>
              <w:t xml:space="preserve">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A07E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CE860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64D0DEB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740A1A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lastRenderedPageBreak/>
              <w:t xml:space="preserve">Diplomový </w:t>
            </w:r>
            <w:proofErr w:type="gramStart"/>
            <w:r>
              <w:rPr>
                <w:rFonts w:ascii="Calibri Light" w:hAnsi="Calibri Light" w:cs="Calibri Light"/>
              </w:rPr>
              <w:t xml:space="preserve">projekt - </w:t>
            </w:r>
            <w:r w:rsidRPr="00E317ED">
              <w:rPr>
                <w:rFonts w:ascii="Calibri Light" w:hAnsi="Calibri Light" w:cs="Calibri Light"/>
              </w:rPr>
              <w:t>Střihová</w:t>
            </w:r>
            <w:proofErr w:type="gramEnd"/>
            <w:r w:rsidRPr="00E317ED">
              <w:rPr>
                <w:rFonts w:ascii="Calibri Light" w:hAnsi="Calibri Light" w:cs="Calibri Light"/>
              </w:rPr>
              <w:t xml:space="preserve"> skladba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5BCA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MgA. Libor Nemeškal,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A28B9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Kouzelná </w:t>
            </w:r>
            <w:proofErr w:type="gramStart"/>
            <w:r w:rsidRPr="00E317ED">
              <w:rPr>
                <w:rFonts w:ascii="Calibri Light" w:hAnsi="Calibri Light" w:cs="Calibri Light"/>
              </w:rPr>
              <w:t>animace,  střihač</w:t>
            </w:r>
            <w:proofErr w:type="gramEnd"/>
          </w:p>
        </w:tc>
      </w:tr>
      <w:tr w:rsidR="00B6375F" w:rsidRPr="00E317ED" w14:paraId="2359B52B"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BFBFBC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CF7B69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24DE3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6E3E5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zvukař</w:t>
            </w:r>
            <w:proofErr w:type="gramEnd"/>
          </w:p>
        </w:tc>
      </w:tr>
      <w:tr w:rsidR="00B6375F" w:rsidRPr="00E317ED" w14:paraId="29E27AB9"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388033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3F14C7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0E92F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2920F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B6375F" w:rsidRPr="00E317ED" w14:paraId="1295E8C4"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08AE09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AD836A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Zvuková skladba </w:t>
            </w:r>
            <w:r>
              <w:rPr>
                <w:rFonts w:ascii="Calibri Light" w:hAnsi="Calibri Light" w:cs="Calibri Light"/>
              </w:rPr>
              <w:t>3</w:t>
            </w:r>
            <w:r w:rsidRPr="00E317ED">
              <w:rPr>
                <w:rFonts w:ascii="Calibri Light" w:hAnsi="Calibri Light" w:cs="Calibri Light"/>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B5D7D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Pavel Hruda</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2578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zvukař</w:t>
            </w:r>
            <w:proofErr w:type="gramEnd"/>
          </w:p>
        </w:tc>
      </w:tr>
      <w:tr w:rsidR="00B6375F" w:rsidRPr="00E317ED" w14:paraId="7EA75E38"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0F759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181E887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Zvuková skladba 5-9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65B43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C069C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B6375F" w:rsidRPr="00E317ED" w:rsidDel="002006F3" w14:paraId="39432709" w14:textId="07A4EF5B" w:rsidTr="005768A4">
        <w:trPr>
          <w:cantSplit/>
          <w:trHeight w:val="170"/>
          <w:del w:id="930" w:author="Ponížilová Hana" w:date="2020-02-13T17:45:00Z"/>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5D68380" w14:textId="31D31486"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1" w:author="Ponížilová Hana" w:date="2020-02-13T17:45:00Z"/>
                <w:rFonts w:ascii="Calibri Light" w:hAnsi="Calibri Light" w:cs="Calibri Light"/>
              </w:rPr>
            </w:pPr>
            <w:del w:id="932" w:author="Ponížilová Hana" w:date="2020-02-13T17:45:00Z">
              <w:r w:rsidDel="002006F3">
                <w:rPr>
                  <w:rFonts w:ascii="Calibri Light" w:hAnsi="Calibri Light" w:cs="Calibri Light"/>
                </w:rPr>
                <w:delText xml:space="preserve">Bakalářský projekt - </w:delText>
              </w:r>
              <w:r w:rsidRPr="00E317ED" w:rsidDel="002006F3">
                <w:rPr>
                  <w:rFonts w:ascii="Calibri Light" w:hAnsi="Calibri Light" w:cs="Calibri Light"/>
                </w:rPr>
                <w:delText xml:space="preserve">Zvuková skladba </w:delText>
              </w:r>
            </w:del>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7FBAC3" w14:textId="09C71D3E"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3" w:author="Ponížilová Hana" w:date="2020-02-13T17:45:00Z"/>
                <w:rFonts w:ascii="Calibri Light" w:hAnsi="Calibri Light" w:cs="Calibri Light"/>
              </w:rPr>
            </w:pPr>
            <w:del w:id="934" w:author="Ponížilová Hana" w:date="2020-02-13T17:45:00Z">
              <w:r w:rsidRPr="00E317ED" w:rsidDel="002006F3">
                <w:rPr>
                  <w:rFonts w:ascii="Calibri Light" w:hAnsi="Calibri Light" w:cs="Calibri Light"/>
                </w:rPr>
                <w:delText>MgA. Pavel Hruda</w:delText>
              </w:r>
            </w:del>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CAF04" w14:textId="36B98EB8" w:rsidR="00B6375F" w:rsidRPr="00E317ED" w:rsidDel="002006F3"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5" w:author="Ponížilová Hana" w:date="2020-02-13T17:45:00Z"/>
                <w:rFonts w:ascii="Calibri Light" w:hAnsi="Calibri Light" w:cs="Calibri Light"/>
              </w:rPr>
            </w:pPr>
            <w:del w:id="936" w:author="Ponížilová Hana" w:date="2020-02-13T17:45:00Z">
              <w:r w:rsidRPr="00E317ED" w:rsidDel="002006F3">
                <w:rPr>
                  <w:rFonts w:ascii="Calibri Light" w:hAnsi="Calibri Light" w:cs="Calibri Light"/>
                </w:rPr>
                <w:delText>FMK, osvč - zvukař</w:delText>
              </w:r>
            </w:del>
          </w:p>
        </w:tc>
      </w:tr>
      <w:tr w:rsidR="00B6375F" w:rsidRPr="00E317ED" w14:paraId="1F04432F" w14:textId="77777777" w:rsidTr="005768A4">
        <w:trPr>
          <w:cantSplit/>
          <w:trHeight w:val="244"/>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3D646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Zvuková</w:t>
            </w:r>
            <w:proofErr w:type="gramEnd"/>
            <w:r w:rsidRPr="00E317ED">
              <w:rPr>
                <w:rFonts w:ascii="Calibri Light" w:hAnsi="Calibri Light" w:cs="Calibri Light"/>
              </w:rPr>
              <w:t xml:space="preserve"> skladba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419EF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MgA. Ján Grečnár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7CDBAD"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B6375F" w:rsidRPr="00E317ED" w14:paraId="57F9C743"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19212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Zvuková</w:t>
            </w:r>
            <w:proofErr w:type="gramEnd"/>
            <w:r w:rsidRPr="00E317ED">
              <w:rPr>
                <w:rFonts w:ascii="Calibri Light" w:hAnsi="Calibri Light" w:cs="Calibri Light"/>
              </w:rPr>
              <w:t xml:space="preserve"> skladba </w:t>
            </w:r>
          </w:p>
          <w:p w14:paraId="5BDE991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A305F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Ing. Ján Grečnár,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2852B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 Slovenská televízia – mistr zvuku</w:t>
            </w:r>
          </w:p>
        </w:tc>
      </w:tr>
      <w:tr w:rsidR="00B6375F" w:rsidRPr="00E317ED" w14:paraId="201C7724"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45E498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50389BD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C0278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B85EE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40183F5F"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1369A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6C93A1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Vizuální efekty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C7033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Štěpán Batoušek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D2191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Kouzelná animace, trikař</w:t>
            </w:r>
          </w:p>
        </w:tc>
      </w:tr>
      <w:tr w:rsidR="00B6375F" w:rsidRPr="00E317ED" w14:paraId="1F632813"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D44011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4E9D60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Vizuální efekty </w:t>
            </w:r>
            <w:r>
              <w:rPr>
                <w:rFonts w:ascii="Calibri Light" w:hAnsi="Calibri Light" w:cs="Calibri Light"/>
              </w:rPr>
              <w:t>3</w:t>
            </w:r>
            <w:r w:rsidRPr="00E317ED">
              <w:rPr>
                <w:rFonts w:ascii="Calibri Light" w:hAnsi="Calibri Light" w:cs="Calibri Light"/>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C5615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348F1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723A0BA2"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A0520F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Vizuální</w:t>
            </w:r>
            <w:proofErr w:type="gramEnd"/>
            <w:r w:rsidRPr="00E317ED">
              <w:rPr>
                <w:rFonts w:ascii="Calibri Light" w:hAnsi="Calibri Light" w:cs="Calibri Light"/>
              </w:rPr>
              <w:t xml:space="preserve">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CE892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71A7A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300F1AD1"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7DD2EC1" w14:textId="77777777" w:rsidR="00B6375F"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Pr>
                <w:rFonts w:ascii="Calibri Light" w:hAnsi="Calibri Light" w:cs="Calibri Light"/>
              </w:rPr>
              <w:t>Diplomový  projekt</w:t>
            </w:r>
            <w:proofErr w:type="gramEnd"/>
            <w:r>
              <w:rPr>
                <w:rFonts w:ascii="Calibri Light" w:hAnsi="Calibri Light" w:cs="Calibri Light"/>
              </w:rPr>
              <w:t xml:space="preserve"> - </w:t>
            </w:r>
            <w:r w:rsidRPr="00E317ED">
              <w:rPr>
                <w:rFonts w:ascii="Calibri Light" w:hAnsi="Calibri Light" w:cs="Calibri Light"/>
              </w:rPr>
              <w:t xml:space="preserve">Vizuální efekty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5760F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ak. mal Boris Masník</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303FD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UPP, trikový mistr</w:t>
            </w:r>
          </w:p>
        </w:tc>
      </w:tr>
      <w:tr w:rsidR="00B6375F" w:rsidRPr="00E317ED" w14:paraId="3752782E"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E847E5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4BF0D010"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1-5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6ACF9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AA2B7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B6375F" w:rsidRPr="00E317ED" w14:paraId="06E4BEFC"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1D9518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3919998F"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Produkce </w:t>
            </w:r>
            <w:r>
              <w:rPr>
                <w:rFonts w:ascii="Calibri Light" w:hAnsi="Calibri Light" w:cs="Calibri Light"/>
              </w:rPr>
              <w:t>3</w:t>
            </w:r>
            <w:r w:rsidRPr="00E317ED">
              <w:rPr>
                <w:rFonts w:ascii="Calibri Light" w:hAnsi="Calibri Light" w:cs="Calibri Light"/>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24E3F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AF6A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B6375F" w:rsidRPr="00E317ED" w14:paraId="30D71701"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7F6F1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Bakalářský </w:t>
            </w:r>
            <w:proofErr w:type="gramStart"/>
            <w:r>
              <w:rPr>
                <w:rFonts w:ascii="Calibri Light" w:hAnsi="Calibri Light" w:cs="Calibri Light"/>
              </w:rPr>
              <w:t xml:space="preserve">projekt - </w:t>
            </w:r>
            <w:r w:rsidRPr="00E317ED">
              <w:rPr>
                <w:rFonts w:ascii="Calibri Light" w:hAnsi="Calibri Light" w:cs="Calibri Light"/>
              </w:rPr>
              <w:t>Produkce</w:t>
            </w:r>
            <w:proofErr w:type="gramEnd"/>
            <w:r w:rsidRPr="00E317ED">
              <w:rPr>
                <w:rFonts w:ascii="Calibri Light" w:hAnsi="Calibri Light" w:cs="Calibri Light"/>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D578E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MgA. Lubomír Konečný</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8C34E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osvč - produkční</w:t>
            </w:r>
            <w:proofErr w:type="gramEnd"/>
          </w:p>
        </w:tc>
      </w:tr>
      <w:tr w:rsidR="00B6375F" w:rsidRPr="00E317ED" w14:paraId="5D4C7EC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9A4FF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Audiovizuální praktika </w:t>
            </w:r>
          </w:p>
          <w:p w14:paraId="28FA7EF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E5811B"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96A53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B6375F" w:rsidRPr="00E317ED" w14:paraId="37B6C52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AA9604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Teorie a technologie </w:t>
            </w:r>
          </w:p>
          <w:p w14:paraId="2EDE790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Produkce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D5CC1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03AAA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B6375F" w:rsidRPr="00E317ED" w14:paraId="4F58D52D"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B52B2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 xml:space="preserve">Diplomový </w:t>
            </w:r>
            <w:proofErr w:type="gramStart"/>
            <w:r>
              <w:rPr>
                <w:rFonts w:ascii="Calibri Light" w:hAnsi="Calibri Light" w:cs="Calibri Light"/>
              </w:rPr>
              <w:t xml:space="preserve">projekt - </w:t>
            </w:r>
            <w:r w:rsidRPr="00E317ED">
              <w:rPr>
                <w:rFonts w:ascii="Calibri Light" w:hAnsi="Calibri Light" w:cs="Calibri Light"/>
              </w:rPr>
              <w:t>Produkce</w:t>
            </w:r>
            <w:proofErr w:type="gramEnd"/>
            <w:r w:rsidRPr="00E317ED">
              <w:rPr>
                <w:rFonts w:ascii="Calibri Light" w:hAnsi="Calibri Light" w:cs="Calibri Light"/>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5386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Viktor Mayer</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92B5E5"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E317ED">
              <w:rPr>
                <w:rFonts w:ascii="Calibri Light" w:hAnsi="Calibri Light" w:cs="Calibri Light"/>
              </w:rPr>
              <w:t>osvč - producent</w:t>
            </w:r>
            <w:proofErr w:type="gramEnd"/>
          </w:p>
        </w:tc>
      </w:tr>
      <w:tr w:rsidR="00B6375F" w:rsidRPr="00E317ED" w14:paraId="0E43A1B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DF7080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Současný film 7-9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FB9E81"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Mgr. Jakub Kudláč,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FC89E9"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 xml:space="preserve">FMK, </w:t>
            </w:r>
            <w:proofErr w:type="gramStart"/>
            <w:r w:rsidRPr="00E317ED">
              <w:rPr>
                <w:rFonts w:ascii="Calibri Light" w:hAnsi="Calibri Light" w:cs="Calibri Light"/>
              </w:rPr>
              <w:t>100%</w:t>
            </w:r>
            <w:proofErr w:type="gramEnd"/>
            <w:r w:rsidRPr="00E317ED">
              <w:rPr>
                <w:rFonts w:ascii="Calibri Light" w:hAnsi="Calibri Light" w:cs="Calibri Light"/>
              </w:rPr>
              <w:t xml:space="preserve"> FAMU, osvč - skladatel</w:t>
            </w:r>
          </w:p>
        </w:tc>
      </w:tr>
      <w:tr w:rsidR="00B6375F" w:rsidRPr="00E317ED" w14:paraId="5C382D1E"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39EA1F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Filmová/audiovizuální výchova 1,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B7A5EC"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Czesany Dvořáková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64FC8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B6375F" w:rsidRPr="00E317ED" w14:paraId="6FD6CC2E"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227B794"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BAA73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Michal Stránský, Ph.D.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AEE6BE"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B6375F" w:rsidRPr="00E317ED" w14:paraId="5C7F7036"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63F3A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Estetika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B8719B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doc. PhDr.Miroslav Zelinský, CSc.</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F28FB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r w:rsidR="00B6375F" w:rsidRPr="00E317ED" w14:paraId="41011642"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00AB93"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Dramaturgický seminář</w:t>
            </w:r>
            <w:r>
              <w:rPr>
                <w:rFonts w:ascii="Calibri Light" w:hAnsi="Calibri Light" w:cs="Calibri Light"/>
              </w:rPr>
              <w:t xml:space="preserve">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2E5B7"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prof. Mgr. Ludovít Labík, ArtD.</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F389FA"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VŠMU</w:t>
            </w:r>
          </w:p>
        </w:tc>
      </w:tr>
      <w:tr w:rsidR="00B6375F" w:rsidRPr="00E317ED" w14:paraId="3894B7A0" w14:textId="77777777" w:rsidTr="005768A4">
        <w:trPr>
          <w:cantSplit/>
          <w:trHeight w:val="170"/>
        </w:trPr>
        <w:tc>
          <w:tcPr>
            <w:tcW w:w="2976"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BFC508"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Zahraniční industry sekce, filmové trhy 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F6A2B2"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Mgr. Jana Bébarová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CC3186" w14:textId="77777777" w:rsidR="00B6375F" w:rsidRPr="00E317ED" w:rsidRDefault="00B6375F" w:rsidP="005768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E317ED">
              <w:rPr>
                <w:rFonts w:ascii="Calibri Light" w:hAnsi="Calibri Light" w:cs="Calibri Light"/>
              </w:rPr>
              <w:t>FMK</w:t>
            </w:r>
          </w:p>
        </w:tc>
      </w:tr>
    </w:tbl>
    <w:p w14:paraId="74C472E2" w14:textId="77777777" w:rsidR="00DE31F3" w:rsidRPr="00E317ED" w:rsidRDefault="00DE31F3" w:rsidP="00DE31F3">
      <w:pPr>
        <w:spacing w:after="120" w:line="276" w:lineRule="auto"/>
        <w:rPr>
          <w:rFonts w:ascii="Calibri Light" w:hAnsi="Calibri Light" w:cs="Calibri Light"/>
          <w:b/>
        </w:rPr>
      </w:pPr>
    </w:p>
    <w:p w14:paraId="2F784B3A" w14:textId="77777777" w:rsidR="00DE31F3" w:rsidRPr="00E90E89" w:rsidRDefault="00DE31F3" w:rsidP="00DE31F3">
      <w:pPr>
        <w:spacing w:after="120"/>
        <w:ind w:left="425"/>
        <w:rPr>
          <w:rFonts w:ascii="Calibri Light" w:hAnsi="Calibri Light" w:cs="Calibri Light"/>
          <w:sz w:val="22"/>
          <w:szCs w:val="22"/>
        </w:rPr>
      </w:pPr>
      <w:r w:rsidRPr="00E90E89">
        <w:rPr>
          <w:rFonts w:ascii="Calibri Light" w:hAnsi="Calibri Light" w:cs="Calibri Light"/>
          <w:b/>
          <w:sz w:val="22"/>
          <w:szCs w:val="22"/>
        </w:rPr>
        <w:t>Strategie rozvoje personálního zabezpečení</w:t>
      </w:r>
    </w:p>
    <w:p w14:paraId="34EAC51D" w14:textId="77777777" w:rsidR="00DE31F3" w:rsidRPr="00E90E89" w:rsidRDefault="00DE31F3" w:rsidP="00DE31F3">
      <w:pPr>
        <w:shd w:val="clear" w:color="auto" w:fill="FFFFFF"/>
        <w:tabs>
          <w:tab w:val="left" w:pos="365"/>
        </w:tabs>
        <w:spacing w:after="120"/>
        <w:ind w:left="425"/>
        <w:jc w:val="both"/>
        <w:rPr>
          <w:rFonts w:ascii="Calibri Light" w:hAnsi="Calibri Light" w:cs="Calibri Light"/>
          <w:spacing w:val="-4"/>
          <w:sz w:val="22"/>
          <w:szCs w:val="22"/>
        </w:rPr>
      </w:pPr>
      <w:r w:rsidRPr="00E90E89">
        <w:rPr>
          <w:rFonts w:ascii="Calibri Light" w:hAnsi="Calibri Light" w:cs="Calibri Light"/>
          <w:spacing w:val="-4"/>
          <w:sz w:val="22"/>
          <w:szCs w:val="22"/>
        </w:rPr>
        <w:t>V ateliéru Audivodizuální tvorba je několik pedagogů s potenciálem dosažení habilitačního řízení do 5 let. Jan Gogola má připraven habilitační spis, v rámci personálního rozvoje přichází v úvahu v blízké době habilitační řízení u Pavla Hrudy a Lubomíra Konečného.  Apel na uměleckou činnost se záměrem dosažení habilitačního řízení je jedním z důležitých cílů. Garance studijního programu TPAT je v současné době zastřešena docentem, který se blíží k věkové hranici 60 let, s akreditací se počítá s nástupcem, který patří mezi perspektivní mladší střední generaci. Všichni pedagogové v daných specializacích jsou ve filmařských profesích aktivní, přináší do vzdělávání aktuální poznatky a zkušenosti a jsou schopni zprostředkovat studentské praxe.</w:t>
      </w:r>
    </w:p>
    <w:p w14:paraId="2D98C998" w14:textId="77777777" w:rsidR="00DE31F3" w:rsidRPr="00E90E89" w:rsidRDefault="00DE31F3" w:rsidP="00DE31F3">
      <w:pPr>
        <w:shd w:val="clear" w:color="auto" w:fill="FFFFFF"/>
        <w:tabs>
          <w:tab w:val="left" w:pos="365"/>
        </w:tabs>
        <w:ind w:left="425"/>
        <w:jc w:val="both"/>
        <w:rPr>
          <w:rFonts w:ascii="Calibri Light" w:hAnsi="Calibri Light" w:cs="Calibri Light"/>
          <w:spacing w:val="-4"/>
          <w:sz w:val="22"/>
          <w:szCs w:val="22"/>
        </w:rPr>
      </w:pPr>
    </w:p>
    <w:p w14:paraId="5D3BBB6E" w14:textId="77777777" w:rsidR="004757A7" w:rsidRDefault="004757A7">
      <w:pPr>
        <w:rPr>
          <w:ins w:id="937" w:author="Ponížilová Hana" w:date="2020-02-13T17:46:00Z"/>
          <w:rFonts w:ascii="Calibri Light" w:hAnsi="Calibri Light" w:cs="Calibri Light"/>
          <w:b/>
          <w:sz w:val="22"/>
          <w:szCs w:val="22"/>
        </w:rPr>
      </w:pPr>
      <w:ins w:id="938" w:author="Ponížilová Hana" w:date="2020-02-13T17:46:00Z">
        <w:r>
          <w:rPr>
            <w:rFonts w:ascii="Calibri Light" w:hAnsi="Calibri Light" w:cs="Calibri Light"/>
            <w:b/>
            <w:sz w:val="22"/>
            <w:szCs w:val="22"/>
          </w:rPr>
          <w:br w:type="page"/>
        </w:r>
      </w:ins>
    </w:p>
    <w:p w14:paraId="597AA0D0" w14:textId="78F80098" w:rsidR="00DE31F3" w:rsidRPr="00E90E89" w:rsidRDefault="00DE31F3" w:rsidP="00DE31F3">
      <w:pPr>
        <w:spacing w:after="120"/>
        <w:ind w:left="426"/>
        <w:jc w:val="both"/>
        <w:rPr>
          <w:rFonts w:ascii="Calibri Light" w:hAnsi="Calibri Light" w:cs="Calibri Light"/>
          <w:b/>
          <w:sz w:val="22"/>
          <w:szCs w:val="22"/>
        </w:rPr>
      </w:pPr>
      <w:r w:rsidRPr="00E90E89">
        <w:rPr>
          <w:rFonts w:ascii="Calibri Light" w:hAnsi="Calibri Light" w:cs="Calibri Light"/>
          <w:b/>
          <w:sz w:val="22"/>
          <w:szCs w:val="22"/>
        </w:rPr>
        <w:lastRenderedPageBreak/>
        <w:t>Strategie dalšího rozvoje vzdělávací činnosti</w:t>
      </w:r>
    </w:p>
    <w:p w14:paraId="5078282C" w14:textId="70AF8365" w:rsidR="00DE31F3" w:rsidRPr="00E90E89" w:rsidRDefault="00DE31F3" w:rsidP="00DE31F3">
      <w:pPr>
        <w:shd w:val="clear" w:color="auto" w:fill="FFFFFF"/>
        <w:tabs>
          <w:tab w:val="left" w:pos="360"/>
        </w:tabs>
        <w:spacing w:after="120"/>
        <w:ind w:left="426" w:right="6"/>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Současná struktura oblasti vzdělávání Umění reflektuje ve studijním programu TPAT potřeby vychovat odborníky v daných uměleckých profesích. </w:t>
      </w:r>
      <w:r w:rsidRPr="00E90E89">
        <w:rPr>
          <w:rFonts w:ascii="Calibri Light" w:hAnsi="Calibri Light" w:cs="Calibri Light"/>
          <w:sz w:val="22"/>
          <w:szCs w:val="22"/>
        </w:rPr>
        <w:t xml:space="preserve">Cílem je zvyšovat požadavky na kvalitu a náročnost výuky ve všech akreditovaných specializacích a dvou stupních vzdělávání. </w:t>
      </w:r>
      <w:r w:rsidRPr="00E90E89">
        <w:rPr>
          <w:rFonts w:ascii="Calibri Light" w:hAnsi="Calibri Light" w:cs="Calibri Light"/>
          <w:spacing w:val="-2"/>
          <w:sz w:val="22"/>
          <w:szCs w:val="22"/>
        </w:rPr>
        <w:t xml:space="preserve">Magisterský studijní program zaznamenává mírný pokles zájmu u absolventů bakalářského studijního programu, proto je třeba zvážit </w:t>
      </w:r>
      <w:ins w:id="939" w:author="Ponížilová Hana" w:date="2020-02-13T17:46:00Z">
        <w:r w:rsidR="004757A7" w:rsidRPr="00E90E89">
          <w:rPr>
            <w:rFonts w:ascii="Calibri Light" w:hAnsi="Calibri Light" w:cs="Calibri Light"/>
            <w:spacing w:val="-2"/>
            <w:sz w:val="22"/>
            <w:szCs w:val="22"/>
          </w:rPr>
          <w:t xml:space="preserve">zvážit </w:t>
        </w:r>
        <w:r w:rsidR="004757A7">
          <w:rPr>
            <w:rFonts w:ascii="Calibri Light" w:hAnsi="Calibri Light" w:cs="Calibri Light"/>
            <w:spacing w:val="-2"/>
            <w:sz w:val="22"/>
            <w:szCs w:val="22"/>
          </w:rPr>
          <w:t>v žádosti o novou akreditaci</w:t>
        </w:r>
        <w:r w:rsidR="004757A7" w:rsidRPr="00E90E89">
          <w:rPr>
            <w:rFonts w:ascii="Calibri Light" w:hAnsi="Calibri Light" w:cs="Calibri Light"/>
            <w:spacing w:val="-2"/>
            <w:sz w:val="22"/>
            <w:szCs w:val="22"/>
          </w:rPr>
          <w:t xml:space="preserve"> </w:t>
        </w:r>
      </w:ins>
      <w:del w:id="940" w:author="Ponížilová Hana" w:date="2020-02-13T17:46:00Z">
        <w:r w:rsidRPr="00E90E89" w:rsidDel="004757A7">
          <w:rPr>
            <w:rFonts w:ascii="Calibri Light" w:hAnsi="Calibri Light" w:cs="Calibri Light"/>
            <w:spacing w:val="-2"/>
            <w:sz w:val="22"/>
            <w:szCs w:val="22"/>
          </w:rPr>
          <w:delText xml:space="preserve">při prodloužení platnosti akreditace </w:delText>
        </w:r>
      </w:del>
      <w:r w:rsidRPr="00E90E89">
        <w:rPr>
          <w:rFonts w:ascii="Calibri Light" w:hAnsi="Calibri Light" w:cs="Calibri Light"/>
          <w:spacing w:val="-2"/>
          <w:sz w:val="22"/>
          <w:szCs w:val="22"/>
        </w:rPr>
        <w:t xml:space="preserve">zajímavější obsahovou náplň studijních plánů. Ateliér Audiovizuální tvorba vykonal kroky k tomu, aby obměnil personální strukturu akademických pracovníků ve svých specializacích, a zároveň připravuje odlišný model vedení praktických výstupů, který se opírá o zahraniční zkušenosti v USA či Norsku. Potřebný důraz bude kladen na mezinárodní spolupráci, nadále se bude aplikovat model intenzivního partnerství s fakultami doma i v zahraničí, které mají zájem o společné projekty a aktivity. </w:t>
      </w:r>
    </w:p>
    <w:p w14:paraId="2CAA0D4E" w14:textId="1B74248E" w:rsidR="00DE31F3" w:rsidRPr="00E90E89" w:rsidRDefault="00DE31F3" w:rsidP="00DE31F3">
      <w:pPr>
        <w:shd w:val="clear" w:color="auto" w:fill="FFFFFF"/>
        <w:tabs>
          <w:tab w:val="left" w:pos="360"/>
        </w:tabs>
        <w:spacing w:after="120"/>
        <w:ind w:left="426" w:right="6"/>
        <w:jc w:val="both"/>
        <w:rPr>
          <w:rFonts w:ascii="Calibri Light" w:hAnsi="Calibri Light" w:cs="Calibri Light"/>
          <w:spacing w:val="-2"/>
          <w:sz w:val="22"/>
          <w:szCs w:val="22"/>
        </w:rPr>
      </w:pPr>
      <w:r w:rsidRPr="00E90E89">
        <w:rPr>
          <w:rFonts w:ascii="Calibri Light" w:hAnsi="Calibri Light" w:cs="Calibri Light"/>
          <w:spacing w:val="-2"/>
          <w:sz w:val="22"/>
          <w:szCs w:val="22"/>
        </w:rPr>
        <w:t xml:space="preserve">Umělecky zaměření studenti nejsou často schopni fundované reflexe, ačkoliv jsou k tomu vedeni při obhajobách svých </w:t>
      </w:r>
      <w:del w:id="941" w:author="Ponížilová Hana" w:date="2020-02-13T17:46:00Z">
        <w:r w:rsidRPr="00E90E89" w:rsidDel="004757A7">
          <w:rPr>
            <w:rFonts w:ascii="Calibri Light" w:hAnsi="Calibri Light" w:cs="Calibri Light"/>
            <w:spacing w:val="-2"/>
            <w:sz w:val="22"/>
            <w:szCs w:val="22"/>
          </w:rPr>
          <w:delText xml:space="preserve">klauzurních </w:delText>
        </w:r>
      </w:del>
      <w:ins w:id="942" w:author="Ponížilová Hana" w:date="2020-02-13T17:46:00Z">
        <w:r w:rsidR="004757A7">
          <w:rPr>
            <w:rFonts w:ascii="Calibri Light" w:hAnsi="Calibri Light" w:cs="Calibri Light"/>
            <w:spacing w:val="-2"/>
            <w:sz w:val="22"/>
            <w:szCs w:val="22"/>
          </w:rPr>
          <w:t>semestrálních</w:t>
        </w:r>
        <w:r w:rsidR="004757A7" w:rsidRPr="00E90E89">
          <w:rPr>
            <w:rFonts w:ascii="Calibri Light" w:hAnsi="Calibri Light" w:cs="Calibri Light"/>
            <w:spacing w:val="-2"/>
            <w:sz w:val="22"/>
            <w:szCs w:val="22"/>
          </w:rPr>
          <w:t xml:space="preserve"> </w:t>
        </w:r>
      </w:ins>
      <w:r w:rsidRPr="00E90E89">
        <w:rPr>
          <w:rFonts w:ascii="Calibri Light" w:hAnsi="Calibri Light" w:cs="Calibri Light"/>
          <w:spacing w:val="-2"/>
          <w:sz w:val="22"/>
          <w:szCs w:val="22"/>
        </w:rPr>
        <w:t>prací, či teoretické části diplomové práce, a to i přesto, že byl mezi povinné předměty zařazen předmět Tvůrčí psaní. Do budoucna uvažujeme nahradit tento předmět tak, aby obsahovou strukturu odpovídal potřebám studentů se zaměřením na audiovizi. Na základě reflexe ČT se bude klást větší pozornost při výuce na práci se zdroji. FMK má ve studijních plánech všech oborů zařazen společný předmět Komunikační agentura, který považujeme za významný edukativní nástroj.</w:t>
      </w:r>
    </w:p>
    <w:p w14:paraId="12CD43B4" w14:textId="77777777" w:rsidR="00DE31F3" w:rsidRPr="00E90E89" w:rsidRDefault="00DE31F3" w:rsidP="00DE31F3">
      <w:pPr>
        <w:shd w:val="clear" w:color="auto" w:fill="FFFFFF"/>
        <w:tabs>
          <w:tab w:val="left" w:pos="365"/>
        </w:tabs>
        <w:spacing w:after="120"/>
        <w:ind w:left="426"/>
        <w:jc w:val="both"/>
        <w:rPr>
          <w:rFonts w:ascii="Calibri Light" w:hAnsi="Calibri Light" w:cs="Calibri Light"/>
          <w:sz w:val="22"/>
          <w:szCs w:val="22"/>
        </w:rPr>
      </w:pPr>
      <w:r w:rsidRPr="00E90E89">
        <w:rPr>
          <w:rFonts w:ascii="Calibri Light" w:hAnsi="Calibri Light" w:cs="Calibri Light"/>
          <w:sz w:val="22"/>
          <w:szCs w:val="22"/>
        </w:rPr>
        <w:t xml:space="preserve">Činnosti související se vztahem k praxi se týkají Centra kreativních průmyslů a podnikání FMK, které tvoří zázemí pro nastartování tvůrčí, profesně zaměřené činnosti absolventů, včetně poradenství a mentoringu v oblasti podnikání a udržení talentů v regionu Zlín. Z ateliéru Audiovizuální tvorba vyšly první dvě začínající start up firmy, které se úspěšně etablovaly v oblasti filmové a reklamní tvorby a zasídlily následně ve Zlíně. V současné době zaměstnávají studenty a absolventy studijního programu TPAT formou stáží i zaměstnaneckých poměrů. V tomto trendu hodláme pokračovat. </w:t>
      </w:r>
    </w:p>
    <w:p w14:paraId="67AB061D" w14:textId="77777777" w:rsidR="00DE31F3" w:rsidRPr="00E90E89" w:rsidRDefault="00DE31F3" w:rsidP="00DE31F3">
      <w:pPr>
        <w:shd w:val="clear" w:color="auto" w:fill="FFFFFF"/>
        <w:tabs>
          <w:tab w:val="left" w:pos="365"/>
        </w:tabs>
        <w:spacing w:after="120"/>
        <w:ind w:left="425"/>
        <w:jc w:val="both"/>
        <w:rPr>
          <w:rFonts w:ascii="Calibri Light" w:hAnsi="Calibri Light" w:cs="Calibri Light"/>
          <w:sz w:val="22"/>
          <w:szCs w:val="22"/>
        </w:rPr>
      </w:pPr>
      <w:r w:rsidRPr="00E90E89">
        <w:rPr>
          <w:rFonts w:ascii="Calibri Light" w:hAnsi="Calibri Light" w:cs="Calibri Light"/>
          <w:sz w:val="22"/>
          <w:szCs w:val="22"/>
        </w:rPr>
        <w:t>Strategický projekt UTB ve Zlíně - ESF (2017–2022) umožňuje rozvoj odborných a pedagogických dovedností a znalostí akademiků UTB ve Zlíně. Ateliér Audioviziuální tvorba je aktivním účastníkem. S aktivitami v rámci tohoto projektu se počítá i do budoucna. V současné době se připravuje kurz L. Aronson, která je světovou špičkovou odbornici v oblasti teorie scenáristiky, ale i dalších významných českých filmařů. Rovněž se bude soustředit pozornost na nové výzvy, které by umožnily materiální a technické obnovení.</w:t>
      </w:r>
    </w:p>
    <w:p w14:paraId="27166971" w14:textId="77777777" w:rsidR="00DE31F3" w:rsidRPr="00E90E89" w:rsidRDefault="00DE31F3" w:rsidP="00DE31F3">
      <w:pPr>
        <w:shd w:val="clear" w:color="auto" w:fill="FFFFFF"/>
        <w:tabs>
          <w:tab w:val="left" w:pos="365"/>
        </w:tabs>
        <w:jc w:val="both"/>
        <w:rPr>
          <w:rFonts w:ascii="Calibri Light" w:hAnsi="Calibri Light" w:cs="Calibri Light"/>
          <w:sz w:val="22"/>
          <w:szCs w:val="22"/>
        </w:rPr>
      </w:pPr>
    </w:p>
    <w:p w14:paraId="12F515FA" w14:textId="77777777" w:rsidR="008028F8" w:rsidRDefault="008028F8">
      <w:pPr>
        <w:rPr>
          <w:rFonts w:ascii="Calibri Light" w:hAnsi="Calibri Light" w:cs="Calibri Light"/>
          <w:b/>
          <w:spacing w:val="-2"/>
          <w:sz w:val="22"/>
          <w:szCs w:val="22"/>
        </w:rPr>
      </w:pPr>
      <w:r>
        <w:rPr>
          <w:rFonts w:ascii="Calibri Light" w:hAnsi="Calibri Light" w:cs="Calibri Light"/>
          <w:b/>
          <w:spacing w:val="-2"/>
          <w:sz w:val="22"/>
          <w:szCs w:val="22"/>
        </w:rPr>
        <w:br w:type="page"/>
      </w:r>
    </w:p>
    <w:p w14:paraId="21D7E4E7" w14:textId="73EAD4DD" w:rsidR="00DE31F3" w:rsidRPr="00E90E89" w:rsidRDefault="00DE31F3" w:rsidP="00DE31F3">
      <w:pPr>
        <w:shd w:val="clear" w:color="auto" w:fill="FFFFFF"/>
        <w:tabs>
          <w:tab w:val="left" w:pos="360"/>
        </w:tabs>
        <w:spacing w:after="120"/>
        <w:ind w:left="425"/>
        <w:jc w:val="both"/>
        <w:rPr>
          <w:rFonts w:ascii="Calibri Light" w:hAnsi="Calibri Light" w:cs="Calibri Light"/>
          <w:b/>
          <w:spacing w:val="-2"/>
          <w:sz w:val="22"/>
          <w:szCs w:val="22"/>
        </w:rPr>
      </w:pPr>
      <w:r w:rsidRPr="00E90E89">
        <w:rPr>
          <w:rFonts w:ascii="Calibri Light" w:hAnsi="Calibri Light" w:cs="Calibri Light"/>
          <w:b/>
          <w:spacing w:val="-2"/>
          <w:sz w:val="22"/>
          <w:szCs w:val="22"/>
        </w:rPr>
        <w:lastRenderedPageBreak/>
        <w:t xml:space="preserve">Záměr rozvoje studijního programu </w:t>
      </w:r>
    </w:p>
    <w:p w14:paraId="5F8ACF6E"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43" w:author="Ponížilová Hana" w:date="2020-02-13T17:47:00Z"/>
          <w:rFonts w:ascii="Calibri Light" w:hAnsi="Calibri Light" w:cs="Calibri Light"/>
          <w:spacing w:val="-2"/>
          <w:sz w:val="22"/>
          <w:szCs w:val="22"/>
        </w:rPr>
      </w:pPr>
      <w:ins w:id="944" w:author="Ponížilová Hana" w:date="2020-02-13T17:47:00Z">
        <w:r w:rsidRPr="00E90E89">
          <w:rPr>
            <w:rFonts w:ascii="Calibri Light" w:hAnsi="Calibri Light" w:cs="Calibri Light"/>
            <w:spacing w:val="-2"/>
            <w:sz w:val="22"/>
            <w:szCs w:val="22"/>
          </w:rPr>
          <w:t>Akreditovat jeden studijní program Teorie a praxe audiovizuální tvorby se specializacemi Kamera, Produkce, Režie a scenáristika, Střihová skladba, Vizuální efekty, Zvuková skladba.</w:t>
        </w:r>
      </w:ins>
    </w:p>
    <w:p w14:paraId="6B448CEB"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45" w:author="Ponížilová Hana" w:date="2020-02-13T17:47:00Z"/>
          <w:rFonts w:ascii="Calibri Light" w:hAnsi="Calibri Light" w:cs="Calibri Light"/>
          <w:spacing w:val="-2"/>
          <w:sz w:val="22"/>
          <w:szCs w:val="22"/>
        </w:rPr>
      </w:pPr>
      <w:ins w:id="946" w:author="Ponížilová Hana" w:date="2020-02-13T17:47:00Z">
        <w:r w:rsidRPr="00E90E89">
          <w:rPr>
            <w:rFonts w:ascii="Calibri Light" w:hAnsi="Calibri Light" w:cs="Calibri Light"/>
            <w:spacing w:val="-2"/>
            <w:sz w:val="22"/>
            <w:szCs w:val="22"/>
          </w:rPr>
          <w:t xml:space="preserve">Ustanovit smysluplný výukový program s omezenými kapacitami lidských, finančních i věcných zdrojů (udržitelnost). </w:t>
        </w:r>
      </w:ins>
    </w:p>
    <w:p w14:paraId="3FDF0B08"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47" w:author="Ponížilová Hana" w:date="2020-02-13T17:47:00Z"/>
          <w:rFonts w:ascii="Calibri Light" w:hAnsi="Calibri Light" w:cs="Calibri Light"/>
          <w:spacing w:val="-2"/>
          <w:sz w:val="22"/>
          <w:szCs w:val="22"/>
        </w:rPr>
      </w:pPr>
      <w:ins w:id="948" w:author="Ponížilová Hana" w:date="2020-02-13T17:47:00Z">
        <w:r w:rsidRPr="00E90E89">
          <w:rPr>
            <w:rFonts w:ascii="Calibri Light" w:hAnsi="Calibri Light" w:cs="Calibri Light"/>
            <w:spacing w:val="-2"/>
            <w:sz w:val="22"/>
            <w:szCs w:val="22"/>
          </w:rPr>
          <w:t>Odlišit se od FAMU, Filmové akademie Miroslava Ondříčka v Písku i dalších multimediálních oborů v ČR (unikátnost).</w:t>
        </w:r>
      </w:ins>
    </w:p>
    <w:p w14:paraId="6AB70EE4" w14:textId="77777777" w:rsidR="004757A7"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49" w:author="Ponížilová Hana" w:date="2020-02-13T17:47:00Z"/>
          <w:rFonts w:ascii="Calibri Light" w:hAnsi="Calibri Light" w:cs="Calibri Light"/>
          <w:spacing w:val="-2"/>
          <w:sz w:val="22"/>
          <w:szCs w:val="22"/>
        </w:rPr>
      </w:pPr>
      <w:ins w:id="950" w:author="Ponížilová Hana" w:date="2020-02-13T17:47:00Z">
        <w:r w:rsidRPr="00E90E89">
          <w:rPr>
            <w:rFonts w:ascii="Calibri Light" w:hAnsi="Calibri Light" w:cs="Calibri Light"/>
            <w:spacing w:val="-2"/>
            <w:sz w:val="22"/>
            <w:szCs w:val="22"/>
          </w:rPr>
          <w:t>Připravit studijní program, který bude prostupný a potenciálně propojitelný s programy na zahraničních filmových školách (internacionálnost).</w:t>
        </w:r>
        <w:r>
          <w:rPr>
            <w:rFonts w:ascii="Calibri Light" w:hAnsi="Calibri Light" w:cs="Calibri Light"/>
            <w:spacing w:val="-2"/>
            <w:sz w:val="22"/>
            <w:szCs w:val="22"/>
          </w:rPr>
          <w:t xml:space="preserve"> Připravovat se na možnost otevřít program v rámci Joint Degree.</w:t>
        </w:r>
      </w:ins>
    </w:p>
    <w:p w14:paraId="0BC32AA1" w14:textId="77777777" w:rsidR="004757A7"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51" w:author="Ponížilová Hana" w:date="2020-02-13T17:47:00Z"/>
          <w:rFonts w:ascii="Calibri Light" w:hAnsi="Calibri Light" w:cs="Calibri Light"/>
          <w:spacing w:val="-2"/>
          <w:sz w:val="22"/>
          <w:szCs w:val="22"/>
        </w:rPr>
      </w:pPr>
      <w:ins w:id="952" w:author="Ponížilová Hana" w:date="2020-02-13T17:47:00Z">
        <w:r>
          <w:rPr>
            <w:rFonts w:ascii="Calibri Light" w:hAnsi="Calibri Light" w:cs="Calibri Light"/>
            <w:spacing w:val="-2"/>
            <w:sz w:val="22"/>
            <w:szCs w:val="22"/>
          </w:rPr>
          <w:t>Připravit spolupráci</w:t>
        </w:r>
        <w:r w:rsidRPr="008A0B73">
          <w:rPr>
            <w:rFonts w:ascii="Calibri Light" w:hAnsi="Calibri Light" w:cs="Calibri Light"/>
            <w:spacing w:val="-2"/>
            <w:sz w:val="22"/>
            <w:szCs w:val="22"/>
          </w:rPr>
          <w:t xml:space="preserve"> </w:t>
        </w:r>
        <w:r>
          <w:rPr>
            <w:rFonts w:ascii="Calibri Light" w:hAnsi="Calibri Light" w:cs="Calibri Light"/>
            <w:spacing w:val="-2"/>
            <w:sz w:val="22"/>
            <w:szCs w:val="22"/>
          </w:rPr>
          <w:t>se zahraničními filmovými akademiemi s cílem realizovat mezinárodní výstupy, které v sobě budou zahrnovat pedagogickou i studentskou výměnu.</w:t>
        </w:r>
      </w:ins>
    </w:p>
    <w:p w14:paraId="5947283F"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53" w:author="Ponížilová Hana" w:date="2020-02-13T17:47:00Z"/>
          <w:rFonts w:ascii="Calibri Light" w:hAnsi="Calibri Light" w:cs="Calibri Light"/>
          <w:spacing w:val="-2"/>
          <w:sz w:val="22"/>
          <w:szCs w:val="22"/>
        </w:rPr>
      </w:pPr>
      <w:ins w:id="954" w:author="Ponížilová Hana" w:date="2020-02-13T17:47:00Z">
        <w:r>
          <w:rPr>
            <w:rFonts w:ascii="Calibri Light" w:hAnsi="Calibri Light" w:cs="Calibri Light"/>
            <w:spacing w:val="-2"/>
            <w:sz w:val="22"/>
            <w:szCs w:val="22"/>
          </w:rPr>
          <w:t>Zvát zahraniční odborníky a pedagogy z oboru na krátkodobé i dlouhodobé stáže.</w:t>
        </w:r>
      </w:ins>
    </w:p>
    <w:p w14:paraId="19DFD6D9"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55" w:author="Ponížilová Hana" w:date="2020-02-13T17:47:00Z"/>
          <w:rFonts w:ascii="Calibri Light" w:hAnsi="Calibri Light" w:cs="Calibri Light"/>
          <w:spacing w:val="-2"/>
          <w:sz w:val="22"/>
          <w:szCs w:val="22"/>
        </w:rPr>
      </w:pPr>
      <w:ins w:id="956" w:author="Ponížilová Hana" w:date="2020-02-13T17:47:00Z">
        <w:r w:rsidRPr="00E90E89">
          <w:rPr>
            <w:rFonts w:ascii="Calibri Light" w:hAnsi="Calibri Light" w:cs="Calibri Light"/>
            <w:spacing w:val="-2"/>
            <w:sz w:val="22"/>
            <w:szCs w:val="22"/>
          </w:rPr>
          <w:t>Studium na ateliéru Audiovizuální tvorba = kreativní spolupráce a individuální přístup v přátelském, téměř rodinném prostředí (pospolitost).</w:t>
        </w:r>
      </w:ins>
    </w:p>
    <w:p w14:paraId="3B421421"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57" w:author="Ponížilová Hana" w:date="2020-02-13T17:47:00Z"/>
          <w:rFonts w:ascii="Calibri Light" w:hAnsi="Calibri Light" w:cs="Calibri Light"/>
          <w:spacing w:val="-2"/>
          <w:sz w:val="22"/>
          <w:szCs w:val="22"/>
        </w:rPr>
      </w:pPr>
      <w:ins w:id="958" w:author="Ponížilová Hana" w:date="2020-02-13T17:47:00Z">
        <w:r w:rsidRPr="00E90E89">
          <w:rPr>
            <w:rFonts w:ascii="Calibri Light" w:hAnsi="Calibri Light" w:cs="Calibri Light"/>
            <w:spacing w:val="-2"/>
            <w:sz w:val="22"/>
            <w:szCs w:val="22"/>
          </w:rPr>
          <w:t>Intenzivněji zapojit pedagogy do výuky i realizací, zlepšit prostupnost oborů i komunikaci (propojenost).</w:t>
        </w:r>
      </w:ins>
    </w:p>
    <w:p w14:paraId="710B12E6"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59" w:author="Ponížilová Hana" w:date="2020-02-13T17:47:00Z"/>
          <w:rFonts w:ascii="Calibri Light" w:hAnsi="Calibri Light" w:cs="Calibri Light"/>
          <w:spacing w:val="-2"/>
          <w:sz w:val="22"/>
          <w:szCs w:val="22"/>
        </w:rPr>
      </w:pPr>
      <w:ins w:id="960" w:author="Ponížilová Hana" w:date="2020-02-13T17:47:00Z">
        <w:r w:rsidRPr="00E90E89">
          <w:rPr>
            <w:rFonts w:ascii="Calibri Light" w:hAnsi="Calibri Light" w:cs="Calibri Light"/>
            <w:spacing w:val="-2"/>
            <w:sz w:val="22"/>
            <w:szCs w:val="22"/>
          </w:rPr>
          <w:t>Minimalizovat počet odcházejících studentů (spokojenost).</w:t>
        </w:r>
      </w:ins>
    </w:p>
    <w:p w14:paraId="50E0E462" w14:textId="77777777" w:rsidR="004757A7" w:rsidRDefault="004757A7" w:rsidP="004757A7">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ins w:id="961" w:author="Ponížilová Hana" w:date="2020-02-13T17:47:00Z"/>
          <w:rFonts w:ascii="Calibri Light" w:hAnsi="Calibri Light" w:cs="Calibri Light"/>
          <w:spacing w:val="-2"/>
          <w:sz w:val="22"/>
          <w:szCs w:val="22"/>
        </w:rPr>
      </w:pPr>
      <w:ins w:id="962" w:author="Ponížilová Hana" w:date="2020-02-13T17:47:00Z">
        <w:r w:rsidRPr="00E90E89">
          <w:rPr>
            <w:rFonts w:ascii="Calibri Light" w:hAnsi="Calibri Light" w:cs="Calibri Light"/>
            <w:spacing w:val="-2"/>
            <w:sz w:val="22"/>
            <w:szCs w:val="22"/>
          </w:rPr>
          <w:t>Vzbudit a podporovat ve studentech dojem, že jsou součástí komunity, že se jim pedagogové dostatečně věnují, že mají dostatečné materiální, technologické i ideové zázemí k audiovizuální tvorbě, zkrátka pocit, že studují na filmové škole (filmovost).</w:t>
        </w:r>
      </w:ins>
    </w:p>
    <w:p w14:paraId="5EA673EB" w14:textId="77777777" w:rsidR="004757A7" w:rsidRPr="00E90E89" w:rsidRDefault="004757A7" w:rsidP="004757A7">
      <w:pPr>
        <w:pStyle w:val="Odstavecseseznamem"/>
        <w:widowControl w:val="0"/>
        <w:numPr>
          <w:ilvl w:val="0"/>
          <w:numId w:val="35"/>
        </w:numPr>
        <w:shd w:val="clear" w:color="auto" w:fill="FFFFFF"/>
        <w:tabs>
          <w:tab w:val="left" w:pos="360"/>
        </w:tabs>
        <w:autoSpaceDE w:val="0"/>
        <w:autoSpaceDN w:val="0"/>
        <w:adjustRightInd w:val="0"/>
        <w:spacing w:after="120"/>
        <w:ind w:left="425" w:right="6" w:firstLine="0"/>
        <w:contextualSpacing w:val="0"/>
        <w:jc w:val="both"/>
        <w:rPr>
          <w:ins w:id="963" w:author="Ponížilová Hana" w:date="2020-02-13T17:47:00Z"/>
          <w:rFonts w:ascii="Calibri Light" w:hAnsi="Calibri Light" w:cs="Calibri Light"/>
          <w:spacing w:val="-2"/>
          <w:sz w:val="22"/>
          <w:szCs w:val="22"/>
        </w:rPr>
      </w:pPr>
      <w:ins w:id="964" w:author="Ponížilová Hana" w:date="2020-02-13T17:47:00Z">
        <w:r>
          <w:rPr>
            <w:rFonts w:ascii="Calibri Light" w:hAnsi="Calibri Light" w:cs="Calibri Light"/>
            <w:spacing w:val="-2"/>
            <w:sz w:val="22"/>
            <w:szCs w:val="22"/>
          </w:rPr>
          <w:t xml:space="preserve">Usilovat o rozšíření prostor a nových technologií v oblasti audiovize </w:t>
        </w:r>
        <w:r w:rsidRPr="00E90E89">
          <w:rPr>
            <w:rFonts w:ascii="Calibri Light" w:hAnsi="Calibri Light" w:cs="Calibri Light"/>
            <w:spacing w:val="-2"/>
            <w:sz w:val="22"/>
            <w:szCs w:val="22"/>
          </w:rPr>
          <w:t xml:space="preserve"> </w:t>
        </w:r>
      </w:ins>
    </w:p>
    <w:p w14:paraId="72752504" w14:textId="1F1276FC"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65" w:author="Ponížilová Hana" w:date="2020-02-13T17:47:00Z"/>
          <w:rFonts w:ascii="Calibri Light" w:hAnsi="Calibri Light" w:cs="Calibri Light"/>
          <w:spacing w:val="-2"/>
          <w:sz w:val="22"/>
          <w:szCs w:val="22"/>
        </w:rPr>
      </w:pPr>
      <w:del w:id="966" w:author="Ponížilová Hana" w:date="2020-02-13T17:47:00Z">
        <w:r w:rsidRPr="00E90E89" w:rsidDel="004757A7">
          <w:rPr>
            <w:rFonts w:ascii="Calibri Light" w:hAnsi="Calibri Light" w:cs="Calibri Light"/>
            <w:spacing w:val="-2"/>
            <w:sz w:val="22"/>
            <w:szCs w:val="22"/>
          </w:rPr>
          <w:delText>Akreditovat jeden studijní program Teorie a praxe audiovizuální tvorby se specializacemi Kamera, Produkce, Režie a scenáristika, Střihová skladba, Vizuální efekty, Zvuková skladba.</w:delText>
        </w:r>
      </w:del>
    </w:p>
    <w:p w14:paraId="131A0603" w14:textId="226B515A"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67" w:author="Ponížilová Hana" w:date="2020-02-13T17:47:00Z"/>
          <w:rFonts w:ascii="Calibri Light" w:hAnsi="Calibri Light" w:cs="Calibri Light"/>
          <w:spacing w:val="-2"/>
          <w:sz w:val="22"/>
          <w:szCs w:val="22"/>
        </w:rPr>
      </w:pPr>
      <w:del w:id="968" w:author="Ponížilová Hana" w:date="2020-02-13T17:47:00Z">
        <w:r w:rsidRPr="00E90E89" w:rsidDel="004757A7">
          <w:rPr>
            <w:rFonts w:ascii="Calibri Light" w:hAnsi="Calibri Light" w:cs="Calibri Light"/>
            <w:spacing w:val="-2"/>
            <w:sz w:val="22"/>
            <w:szCs w:val="22"/>
          </w:rPr>
          <w:delText xml:space="preserve">Ustanovit smysluplný výukový program s omezenými kapacitami lidských, finančních i věcných zdrojů (udržitelnost). </w:delText>
        </w:r>
      </w:del>
    </w:p>
    <w:p w14:paraId="686568CB" w14:textId="0BDF77F2"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69" w:author="Ponížilová Hana" w:date="2020-02-13T17:47:00Z"/>
          <w:rFonts w:ascii="Calibri Light" w:hAnsi="Calibri Light" w:cs="Calibri Light"/>
          <w:spacing w:val="-2"/>
          <w:sz w:val="22"/>
          <w:szCs w:val="22"/>
        </w:rPr>
      </w:pPr>
      <w:del w:id="970" w:author="Ponížilová Hana" w:date="2020-02-13T17:47:00Z">
        <w:r w:rsidRPr="00E90E89" w:rsidDel="004757A7">
          <w:rPr>
            <w:rFonts w:ascii="Calibri Light" w:hAnsi="Calibri Light" w:cs="Calibri Light"/>
            <w:spacing w:val="-2"/>
            <w:sz w:val="22"/>
            <w:szCs w:val="22"/>
          </w:rPr>
          <w:delText>Odlišit se od FAMU, Filmové akademie Miroslava Ondříčka v Písku i dalších multimediálních oborů v ČR (unikátnost).</w:delText>
        </w:r>
      </w:del>
    </w:p>
    <w:p w14:paraId="15722D6F" w14:textId="17093AC9"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71" w:author="Ponížilová Hana" w:date="2020-02-13T17:47:00Z"/>
          <w:rFonts w:ascii="Calibri Light" w:hAnsi="Calibri Light" w:cs="Calibri Light"/>
          <w:spacing w:val="-2"/>
          <w:sz w:val="22"/>
          <w:szCs w:val="22"/>
        </w:rPr>
      </w:pPr>
      <w:del w:id="972" w:author="Ponížilová Hana" w:date="2020-02-13T17:47:00Z">
        <w:r w:rsidRPr="00E90E89" w:rsidDel="004757A7">
          <w:rPr>
            <w:rFonts w:ascii="Calibri Light" w:hAnsi="Calibri Light" w:cs="Calibri Light"/>
            <w:spacing w:val="-2"/>
            <w:sz w:val="22"/>
            <w:szCs w:val="22"/>
          </w:rPr>
          <w:delText>Připravit studijní program, který bude prostupný a potenciálně propojitelný s programy na zahraničních filmových školách (internacionálnost).</w:delText>
        </w:r>
      </w:del>
    </w:p>
    <w:p w14:paraId="5845AE33" w14:textId="5820E984"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73" w:author="Ponížilová Hana" w:date="2020-02-13T17:47:00Z"/>
          <w:rFonts w:ascii="Calibri Light" w:hAnsi="Calibri Light" w:cs="Calibri Light"/>
          <w:spacing w:val="-2"/>
          <w:sz w:val="22"/>
          <w:szCs w:val="22"/>
        </w:rPr>
      </w:pPr>
      <w:del w:id="974" w:author="Ponížilová Hana" w:date="2020-02-13T17:47:00Z">
        <w:r w:rsidRPr="00E90E89" w:rsidDel="004757A7">
          <w:rPr>
            <w:rFonts w:ascii="Calibri Light" w:hAnsi="Calibri Light" w:cs="Calibri Light"/>
            <w:spacing w:val="-2"/>
            <w:sz w:val="22"/>
            <w:szCs w:val="22"/>
          </w:rPr>
          <w:delText>Studium na ateliéru Audiovizuální tvorba = kreativní spolupráce a individuální přístup v přátelském, téměř rodinném prostředí (pospolitost).</w:delText>
        </w:r>
      </w:del>
    </w:p>
    <w:p w14:paraId="0438C12F" w14:textId="01AB4526"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75" w:author="Ponížilová Hana" w:date="2020-02-13T17:47:00Z"/>
          <w:rFonts w:ascii="Calibri Light" w:hAnsi="Calibri Light" w:cs="Calibri Light"/>
          <w:spacing w:val="-2"/>
          <w:sz w:val="22"/>
          <w:szCs w:val="22"/>
        </w:rPr>
      </w:pPr>
      <w:del w:id="976" w:author="Ponížilová Hana" w:date="2020-02-13T17:47:00Z">
        <w:r w:rsidRPr="00E90E89" w:rsidDel="004757A7">
          <w:rPr>
            <w:rFonts w:ascii="Calibri Light" w:hAnsi="Calibri Light" w:cs="Calibri Light"/>
            <w:spacing w:val="-2"/>
            <w:sz w:val="22"/>
            <w:szCs w:val="22"/>
          </w:rPr>
          <w:delText>Intenzivněji zapojit pedagogy do výuky i realizací, zlepšit prostupnost oborů i komunikaci (propojenost).</w:delText>
        </w:r>
      </w:del>
    </w:p>
    <w:p w14:paraId="1057D5B5" w14:textId="66FAE7AB"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ind w:left="425" w:right="6" w:firstLine="0"/>
        <w:contextualSpacing w:val="0"/>
        <w:jc w:val="both"/>
        <w:rPr>
          <w:del w:id="977" w:author="Ponížilová Hana" w:date="2020-02-13T17:47:00Z"/>
          <w:rFonts w:ascii="Calibri Light" w:hAnsi="Calibri Light" w:cs="Calibri Light"/>
          <w:spacing w:val="-2"/>
          <w:sz w:val="22"/>
          <w:szCs w:val="22"/>
        </w:rPr>
      </w:pPr>
      <w:del w:id="978" w:author="Ponížilová Hana" w:date="2020-02-13T17:47:00Z">
        <w:r w:rsidRPr="00E90E89" w:rsidDel="004757A7">
          <w:rPr>
            <w:rFonts w:ascii="Calibri Light" w:hAnsi="Calibri Light" w:cs="Calibri Light"/>
            <w:spacing w:val="-2"/>
            <w:sz w:val="22"/>
            <w:szCs w:val="22"/>
          </w:rPr>
          <w:delText>Minimalizovat počet odcházejících studentů (spokojenost).</w:delText>
        </w:r>
      </w:del>
    </w:p>
    <w:p w14:paraId="14AE4BFC" w14:textId="1F24BD9C" w:rsidR="00DE31F3" w:rsidRPr="00E90E89" w:rsidDel="004757A7" w:rsidRDefault="00DE31F3" w:rsidP="009305FD">
      <w:pPr>
        <w:pStyle w:val="Odstavecseseznamem"/>
        <w:widowControl w:val="0"/>
        <w:numPr>
          <w:ilvl w:val="0"/>
          <w:numId w:val="35"/>
        </w:numPr>
        <w:shd w:val="clear" w:color="auto" w:fill="FFFFFF"/>
        <w:tabs>
          <w:tab w:val="left" w:pos="360"/>
        </w:tabs>
        <w:autoSpaceDE w:val="0"/>
        <w:autoSpaceDN w:val="0"/>
        <w:adjustRightInd w:val="0"/>
        <w:spacing w:after="120"/>
        <w:ind w:left="425" w:right="6" w:firstLine="0"/>
        <w:contextualSpacing w:val="0"/>
        <w:jc w:val="both"/>
        <w:rPr>
          <w:del w:id="979" w:author="Ponížilová Hana" w:date="2020-02-13T17:47:00Z"/>
          <w:rFonts w:ascii="Calibri Light" w:hAnsi="Calibri Light" w:cs="Calibri Light"/>
          <w:spacing w:val="-2"/>
          <w:sz w:val="22"/>
          <w:szCs w:val="22"/>
        </w:rPr>
      </w:pPr>
      <w:del w:id="980" w:author="Ponížilová Hana" w:date="2020-02-13T17:47:00Z">
        <w:r w:rsidRPr="00E90E89" w:rsidDel="004757A7">
          <w:rPr>
            <w:rFonts w:ascii="Calibri Light" w:hAnsi="Calibri Light" w:cs="Calibri Light"/>
            <w:spacing w:val="-2"/>
            <w:sz w:val="22"/>
            <w:szCs w:val="22"/>
          </w:rPr>
          <w:delText xml:space="preserve">Vzbudit a podporovat ve studentech dojem, že jsou součástí komunity, že se jim pedagogové dostatečně věnují, že mají dostatečné materiální, technologické i ideové zázemí k audiovizuální tvorbě, zkrátka pocit, že studují na filmové škole (filmovost). </w:delText>
        </w:r>
      </w:del>
    </w:p>
    <w:p w14:paraId="7DA5C41B"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5B613D89"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3C82A92E"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7BA11F93"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6F4550BF"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5137A373"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5E865A8D" w14:textId="77777777" w:rsidR="00DE31F3" w:rsidRPr="00E317ED"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634CC304" w14:textId="77777777"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12E24A98" w14:textId="77777777"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0E547067" w14:textId="77777777"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5868E852" w14:textId="77777777"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4BA587E0" w14:textId="77777777"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285A8068" w14:textId="309BCE45" w:rsidR="00DE31F3" w:rsidRDefault="00DE31F3" w:rsidP="00DE31F3">
      <w:pPr>
        <w:pStyle w:val="Zkladntext"/>
        <w:tabs>
          <w:tab w:val="left" w:pos="426"/>
        </w:tabs>
        <w:spacing w:after="120"/>
        <w:rPr>
          <w:rStyle w:val="Hypertextovodkaz"/>
          <w:rFonts w:ascii="Calibri Light" w:hAnsi="Calibri Light" w:cs="Calibri Light"/>
          <w:b w:val="0"/>
          <w:spacing w:val="-2"/>
          <w:sz w:val="22"/>
          <w:szCs w:val="22"/>
        </w:rPr>
      </w:pPr>
    </w:p>
    <w:p w14:paraId="6444F54C" w14:textId="44834258"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7A950CB9" w14:textId="4315FE7B"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3DD09677" w14:textId="06292EA6"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74EF3A7E" w14:textId="18A3E9B7"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6349C15C" w14:textId="1F8BC2E3"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4FC0377C" w14:textId="1C1D72A8" w:rsidR="00713ADB" w:rsidRDefault="00713ADB" w:rsidP="00DE31F3">
      <w:pPr>
        <w:pStyle w:val="Zkladntext"/>
        <w:tabs>
          <w:tab w:val="left" w:pos="426"/>
        </w:tabs>
        <w:spacing w:after="120"/>
        <w:rPr>
          <w:rStyle w:val="Hypertextovodkaz"/>
          <w:rFonts w:ascii="Calibri Light" w:hAnsi="Calibri Light" w:cs="Calibri Light"/>
          <w:b w:val="0"/>
          <w:spacing w:val="-2"/>
          <w:sz w:val="22"/>
          <w:szCs w:val="22"/>
        </w:rPr>
      </w:pPr>
    </w:p>
    <w:p w14:paraId="59FD423B" w14:textId="29DDEC12" w:rsidR="00D36EAF" w:rsidRDefault="00D36EAF">
      <w:pPr>
        <w:rPr>
          <w:rStyle w:val="Hypertextovodkaz"/>
          <w:rFonts w:ascii="Calibri Light" w:hAnsi="Calibri Light" w:cs="Calibri Light"/>
          <w:spacing w:val="-2"/>
          <w:sz w:val="22"/>
          <w:szCs w:val="22"/>
        </w:rPr>
      </w:pPr>
    </w:p>
    <w:p w14:paraId="32FCDC11" w14:textId="51F769CF" w:rsidR="00DE31F3" w:rsidRDefault="00DE31F3" w:rsidP="00DE31F3">
      <w:pPr>
        <w:pStyle w:val="Zkladntext"/>
        <w:tabs>
          <w:tab w:val="left" w:pos="426"/>
        </w:tabs>
        <w:ind w:left="426"/>
        <w:rPr>
          <w:rStyle w:val="Hypertextovodkaz"/>
          <w:rFonts w:ascii="Calibri Light" w:hAnsi="Calibri Light" w:cs="Calibri Light"/>
          <w:spacing w:val="-2"/>
          <w:sz w:val="22"/>
          <w:szCs w:val="22"/>
        </w:rPr>
      </w:pPr>
      <w:r w:rsidRPr="0085297A">
        <w:rPr>
          <w:rStyle w:val="Hypertextovodkaz"/>
          <w:rFonts w:ascii="Calibri Light" w:hAnsi="Calibri Light" w:cs="Calibri Light"/>
          <w:color w:val="auto"/>
          <w:spacing w:val="-2"/>
          <w:sz w:val="22"/>
          <w:szCs w:val="22"/>
          <w:u w:val="none"/>
        </w:rPr>
        <w:lastRenderedPageBreak/>
        <w:t>Podkladové dokumenty k uvedeným aktivitám v tvůrčí činnosti</w:t>
      </w:r>
      <w:r>
        <w:rPr>
          <w:rStyle w:val="Hypertextovodkaz"/>
          <w:rFonts w:ascii="Calibri Light" w:hAnsi="Calibri Light" w:cs="Calibri Light"/>
          <w:spacing w:val="-2"/>
          <w:sz w:val="22"/>
          <w:szCs w:val="22"/>
        </w:rPr>
        <w:t>:</w:t>
      </w:r>
    </w:p>
    <w:p w14:paraId="1BA31C64" w14:textId="77777777" w:rsidR="00B75EC2" w:rsidRPr="0085297A" w:rsidRDefault="00B75EC2" w:rsidP="00DE31F3">
      <w:pPr>
        <w:pStyle w:val="Zkladntext"/>
        <w:tabs>
          <w:tab w:val="left" w:pos="426"/>
        </w:tabs>
        <w:ind w:left="426"/>
        <w:rPr>
          <w:rStyle w:val="Hypertextovodkaz"/>
          <w:rFonts w:ascii="Calibri Light" w:hAnsi="Calibri Light" w:cs="Calibri Light"/>
          <w:spacing w:val="-2"/>
          <w:sz w:val="22"/>
          <w:szCs w:val="22"/>
        </w:rPr>
      </w:pPr>
    </w:p>
    <w:p w14:paraId="6ACE785D" w14:textId="77777777" w:rsidR="00B75EC2" w:rsidRPr="00B75EC2" w:rsidRDefault="00B75EC2" w:rsidP="00B75EC2">
      <w:pPr>
        <w:pStyle w:val="Zkladntext"/>
        <w:tabs>
          <w:tab w:val="left" w:pos="426"/>
        </w:tabs>
        <w:ind w:left="426"/>
        <w:rPr>
          <w:rFonts w:ascii="Calibri Light" w:hAnsi="Calibri Light" w:cs="Calibri Light"/>
          <w:b w:val="0"/>
          <w:spacing w:val="-2"/>
          <w:sz w:val="22"/>
          <w:szCs w:val="22"/>
        </w:rPr>
      </w:pPr>
      <w:bookmarkStart w:id="981" w:name="_Hlk22713293"/>
      <w:r w:rsidRPr="00B75EC2">
        <w:rPr>
          <w:rStyle w:val="Hypertextovodkaz"/>
          <w:rFonts w:ascii="Calibri Light" w:hAnsi="Calibri Light" w:cs="Calibri Light"/>
          <w:b w:val="0"/>
          <w:color w:val="auto"/>
          <w:spacing w:val="-2"/>
          <w:sz w:val="22"/>
          <w:szCs w:val="22"/>
          <w:u w:val="none"/>
        </w:rPr>
        <w:t xml:space="preserve">Registr uměleckých výstupů - </w:t>
      </w:r>
      <w:hyperlink r:id="rId63" w:history="1">
        <w:r w:rsidRPr="00B75EC2">
          <w:rPr>
            <w:rStyle w:val="Hypertextovodkaz"/>
            <w:rFonts w:ascii="Calibri Light" w:hAnsi="Calibri Light" w:cs="Calibri Light"/>
            <w:b w:val="0"/>
            <w:spacing w:val="-2"/>
            <w:sz w:val="22"/>
            <w:szCs w:val="22"/>
          </w:rPr>
          <w:t>http://www.ruv.cz/app/artwork/RegisterArtwork</w:t>
        </w:r>
      </w:hyperlink>
    </w:p>
    <w:p w14:paraId="0DEC7A21" w14:textId="77777777" w:rsidR="00B75EC2" w:rsidRPr="00B75EC2" w:rsidRDefault="00B75EC2" w:rsidP="00B75EC2">
      <w:pPr>
        <w:shd w:val="clear" w:color="auto" w:fill="FFFFFF"/>
        <w:tabs>
          <w:tab w:val="left" w:pos="360"/>
        </w:tabs>
        <w:ind w:right="6" w:firstLine="426"/>
        <w:rPr>
          <w:rStyle w:val="Hypertextovodkaz"/>
          <w:rFonts w:ascii="Calibri Light" w:hAnsi="Calibri Light" w:cs="Calibri Light"/>
          <w:sz w:val="22"/>
          <w:szCs w:val="22"/>
        </w:rPr>
      </w:pPr>
      <w:r w:rsidRPr="00B75EC2">
        <w:rPr>
          <w:rFonts w:ascii="Calibri Light" w:hAnsi="Calibri Light" w:cs="Calibri Light"/>
          <w:sz w:val="22"/>
          <w:szCs w:val="22"/>
        </w:rPr>
        <w:t xml:space="preserve">Centrum kreativních průmyslů a podnikání - </w:t>
      </w:r>
      <w:hyperlink r:id="rId64" w:history="1">
        <w:r w:rsidRPr="00B75EC2">
          <w:rPr>
            <w:rStyle w:val="Hypertextovodkaz"/>
            <w:rFonts w:ascii="Calibri Light" w:hAnsi="Calibri Light" w:cs="Calibri Light"/>
            <w:sz w:val="22"/>
            <w:szCs w:val="22"/>
          </w:rPr>
          <w:t>http://upper.utb.cz/</w:t>
        </w:r>
      </w:hyperlink>
    </w:p>
    <w:p w14:paraId="4415FEA8" w14:textId="013D3D48" w:rsidR="00B75EC2" w:rsidRPr="00B75EC2" w:rsidRDefault="00B75EC2" w:rsidP="00B75EC2">
      <w:pPr>
        <w:shd w:val="clear" w:color="auto" w:fill="FFFFFF"/>
        <w:tabs>
          <w:tab w:val="left" w:pos="360"/>
        </w:tabs>
        <w:ind w:right="6" w:firstLine="426"/>
        <w:rPr>
          <w:rStyle w:val="Hypertextovodkaz"/>
          <w:rFonts w:ascii="Calibri Light" w:hAnsi="Calibri Light" w:cs="Calibri Light"/>
          <w:color w:val="auto"/>
          <w:sz w:val="22"/>
          <w:szCs w:val="22"/>
        </w:rPr>
      </w:pPr>
      <w:r w:rsidRPr="00B75EC2">
        <w:rPr>
          <w:rFonts w:ascii="Calibri Light" w:hAnsi="Calibri Light" w:cs="Calibri Light"/>
          <w:sz w:val="22"/>
          <w:szCs w:val="22"/>
        </w:rPr>
        <w:t>Zlin Design Week</w:t>
      </w:r>
      <w:r w:rsidR="00C700AC">
        <w:rPr>
          <w:rFonts w:ascii="Calibri Light" w:hAnsi="Calibri Light" w:cs="Calibri Light"/>
          <w:sz w:val="22"/>
          <w:szCs w:val="22"/>
        </w:rPr>
        <w:t xml:space="preserve"> - </w:t>
      </w:r>
      <w:hyperlink r:id="rId65" w:history="1">
        <w:r w:rsidR="007B7C13" w:rsidRPr="00CB1D01">
          <w:rPr>
            <w:rStyle w:val="Hypertextovodkaz"/>
            <w:rFonts w:ascii="Calibri Light" w:hAnsi="Calibri Light" w:cs="Calibri Light"/>
            <w:sz w:val="22"/>
            <w:szCs w:val="22"/>
          </w:rPr>
          <w:t>https://www.zlindesignweek.com/</w:t>
        </w:r>
      </w:hyperlink>
    </w:p>
    <w:p w14:paraId="1AD7557D" w14:textId="77777777" w:rsidR="00B75EC2" w:rsidRPr="00B75EC2" w:rsidRDefault="00B75EC2" w:rsidP="00B75EC2">
      <w:pPr>
        <w:shd w:val="clear" w:color="auto" w:fill="FFFFFF"/>
        <w:tabs>
          <w:tab w:val="left" w:pos="360"/>
        </w:tabs>
        <w:ind w:right="6" w:firstLine="426"/>
        <w:rPr>
          <w:rFonts w:ascii="Calibri Light" w:hAnsi="Calibri Light" w:cs="Calibri Light"/>
          <w:sz w:val="22"/>
          <w:szCs w:val="22"/>
        </w:rPr>
      </w:pPr>
      <w:r w:rsidRPr="00B75EC2">
        <w:rPr>
          <w:rFonts w:ascii="Calibri Light" w:hAnsi="Calibri Light" w:cs="Calibri Light"/>
          <w:sz w:val="22"/>
          <w:szCs w:val="22"/>
        </w:rPr>
        <w:t xml:space="preserve">Zlínský kreativní klastr - </w:t>
      </w:r>
      <w:hyperlink r:id="rId66" w:history="1">
        <w:r w:rsidRPr="00B75EC2">
          <w:rPr>
            <w:rStyle w:val="Hypertextovodkaz"/>
            <w:rFonts w:ascii="Calibri Light" w:hAnsi="Calibri Light" w:cs="Calibri Light"/>
            <w:sz w:val="22"/>
            <w:szCs w:val="22"/>
          </w:rPr>
          <w:t>http://kreativnizlin.cz/</w:t>
        </w:r>
      </w:hyperlink>
    </w:p>
    <w:bookmarkEnd w:id="981"/>
    <w:p w14:paraId="5EAAB688" w14:textId="77777777" w:rsidR="00DE31F3" w:rsidRPr="00B75EC2" w:rsidRDefault="00DE31F3" w:rsidP="00DE31F3">
      <w:pPr>
        <w:shd w:val="clear" w:color="auto" w:fill="FFFFFF"/>
        <w:tabs>
          <w:tab w:val="left" w:pos="360"/>
        </w:tabs>
        <w:ind w:left="360" w:right="5"/>
        <w:rPr>
          <w:rStyle w:val="Hypertextovodkaz"/>
          <w:rFonts w:ascii="Calibri Light" w:hAnsi="Calibri Light" w:cs="Calibri Light"/>
          <w:color w:val="auto"/>
          <w:sz w:val="22"/>
          <w:szCs w:val="22"/>
          <w:u w:val="none"/>
        </w:rPr>
      </w:pPr>
    </w:p>
    <w:p w14:paraId="56297963" w14:textId="77777777" w:rsidR="00DE31F3" w:rsidRPr="00E90E89" w:rsidRDefault="00DE31F3" w:rsidP="00DE31F3">
      <w:pPr>
        <w:rPr>
          <w:rFonts w:ascii="Calibri Light" w:hAnsi="Calibri Light" w:cs="Calibri Light"/>
          <w:sz w:val="22"/>
          <w:szCs w:val="22"/>
        </w:rPr>
      </w:pPr>
    </w:p>
    <w:p w14:paraId="1022C015" w14:textId="77777777" w:rsidR="00DE31F3" w:rsidRPr="00E90E89" w:rsidRDefault="00DE31F3" w:rsidP="00DE31F3">
      <w:pPr>
        <w:shd w:val="clear" w:color="auto" w:fill="FFFFFF"/>
        <w:tabs>
          <w:tab w:val="left" w:pos="360"/>
        </w:tabs>
        <w:ind w:left="425" w:right="6"/>
        <w:rPr>
          <w:rFonts w:ascii="Calibri Light" w:hAnsi="Calibri Light" w:cs="Calibri Light"/>
          <w:sz w:val="22"/>
          <w:szCs w:val="22"/>
        </w:rPr>
      </w:pPr>
    </w:p>
    <w:p w14:paraId="202F956F" w14:textId="77777777" w:rsidR="00DE31F3" w:rsidRPr="00E90E89" w:rsidRDefault="00DE31F3" w:rsidP="00DE31F3">
      <w:pPr>
        <w:shd w:val="clear" w:color="auto" w:fill="FFFFFF"/>
        <w:tabs>
          <w:tab w:val="left" w:pos="360"/>
        </w:tabs>
        <w:ind w:left="425" w:right="6"/>
        <w:rPr>
          <w:rFonts w:ascii="Calibri Light" w:hAnsi="Calibri Light" w:cs="Calibri Light"/>
          <w:sz w:val="22"/>
          <w:szCs w:val="22"/>
        </w:rPr>
      </w:pPr>
    </w:p>
    <w:p w14:paraId="5C8498D1" w14:textId="77777777" w:rsidR="00DE31F3" w:rsidRPr="00E90E89" w:rsidRDefault="00DE31F3" w:rsidP="00DE31F3">
      <w:pPr>
        <w:shd w:val="clear" w:color="auto" w:fill="FFFFFF"/>
        <w:tabs>
          <w:tab w:val="left" w:pos="360"/>
        </w:tabs>
        <w:ind w:left="425" w:right="6"/>
        <w:rPr>
          <w:rFonts w:ascii="Calibri Light" w:hAnsi="Calibri Light" w:cs="Calibri Light"/>
          <w:sz w:val="22"/>
          <w:szCs w:val="22"/>
        </w:rPr>
      </w:pPr>
    </w:p>
    <w:p w14:paraId="65E76D6E" w14:textId="77777777" w:rsidR="00DE31F3" w:rsidRPr="00E90E89" w:rsidRDefault="00DE31F3" w:rsidP="00DE31F3">
      <w:pPr>
        <w:shd w:val="clear" w:color="auto" w:fill="FFFFFF"/>
        <w:tabs>
          <w:tab w:val="left" w:pos="360"/>
        </w:tabs>
        <w:ind w:left="425" w:right="6"/>
        <w:rPr>
          <w:rFonts w:ascii="Calibri Light" w:hAnsi="Calibri Light" w:cs="Calibri Light"/>
          <w:sz w:val="22"/>
          <w:szCs w:val="22"/>
        </w:rPr>
      </w:pPr>
    </w:p>
    <w:p w14:paraId="7A5DF730" w14:textId="77777777" w:rsidR="00DE31F3" w:rsidRPr="0085297A" w:rsidRDefault="00DE31F3" w:rsidP="00DE31F3">
      <w:pPr>
        <w:shd w:val="clear" w:color="auto" w:fill="FFFFFF"/>
        <w:tabs>
          <w:tab w:val="left" w:pos="360"/>
        </w:tabs>
        <w:ind w:left="425" w:right="6"/>
        <w:rPr>
          <w:rFonts w:ascii="Calibri Light" w:hAnsi="Calibri Light" w:cs="Calibri Light"/>
          <w:b/>
          <w:spacing w:val="-1"/>
          <w:sz w:val="22"/>
          <w:szCs w:val="22"/>
        </w:rPr>
      </w:pPr>
      <w:r w:rsidRPr="0085297A">
        <w:rPr>
          <w:rFonts w:ascii="Calibri Light" w:hAnsi="Calibri Light" w:cs="Calibri Light"/>
          <w:b/>
          <w:sz w:val="22"/>
          <w:szCs w:val="22"/>
        </w:rPr>
        <w:t>Přílohy:</w:t>
      </w:r>
    </w:p>
    <w:p w14:paraId="01E0F1AA" w14:textId="39E0B175" w:rsidR="00DE31F3" w:rsidRPr="00E90E89" w:rsidRDefault="001916A7" w:rsidP="00DE31F3">
      <w:pPr>
        <w:shd w:val="clear" w:color="auto" w:fill="FFFFFF"/>
        <w:tabs>
          <w:tab w:val="left" w:pos="360"/>
        </w:tabs>
        <w:ind w:left="425" w:right="6"/>
        <w:rPr>
          <w:rFonts w:ascii="Calibri Light" w:hAnsi="Calibri Light" w:cs="Calibri Light"/>
          <w:b/>
          <w:spacing w:val="-1"/>
          <w:sz w:val="22"/>
          <w:szCs w:val="22"/>
        </w:rPr>
      </w:pPr>
      <w:r>
        <w:rPr>
          <w:rFonts w:ascii="Calibri Light" w:hAnsi="Calibri Light" w:cs="Calibri Light"/>
          <w:spacing w:val="-1"/>
          <w:sz w:val="22"/>
          <w:szCs w:val="22"/>
        </w:rPr>
        <w:t>P</w:t>
      </w:r>
      <w:r w:rsidR="00DE31F3" w:rsidRPr="00E90E89">
        <w:rPr>
          <w:rFonts w:ascii="Calibri Light" w:hAnsi="Calibri Light" w:cs="Calibri Light"/>
          <w:spacing w:val="-1"/>
          <w:sz w:val="22"/>
          <w:szCs w:val="22"/>
        </w:rPr>
        <w:t>říloha č. 1 - prohlášení, že pracovníci uvedení v prvním a druhém bodu splňují podmínky   uvedené ve standardech pro akreditaci studijního programu – dodá UTB ve Zl</w:t>
      </w:r>
      <w:r w:rsidR="00DE31F3">
        <w:rPr>
          <w:rFonts w:ascii="Calibri Light" w:hAnsi="Calibri Light" w:cs="Calibri Light"/>
          <w:spacing w:val="-1"/>
          <w:sz w:val="22"/>
          <w:szCs w:val="22"/>
        </w:rPr>
        <w:t>íně</w:t>
      </w:r>
    </w:p>
    <w:p w14:paraId="2DA3B8BD" w14:textId="77777777" w:rsidR="00DE31F3" w:rsidRPr="00E317ED" w:rsidRDefault="00DE31F3" w:rsidP="00DE31F3">
      <w:pPr>
        <w:tabs>
          <w:tab w:val="left" w:pos="2552"/>
        </w:tabs>
        <w:spacing w:before="4000" w:line="276" w:lineRule="auto"/>
        <w:rPr>
          <w:rFonts w:ascii="Calibri Light" w:hAnsi="Calibri Light" w:cs="Calibri Light"/>
        </w:rPr>
      </w:pPr>
    </w:p>
    <w:p w14:paraId="7CF2E40E" w14:textId="77777777" w:rsidR="00DE31F3" w:rsidRPr="00E317ED" w:rsidRDefault="00DE31F3" w:rsidP="00DE31F3">
      <w:pPr>
        <w:tabs>
          <w:tab w:val="left" w:pos="2552"/>
        </w:tabs>
        <w:spacing w:before="4000" w:line="276" w:lineRule="auto"/>
        <w:rPr>
          <w:rFonts w:ascii="Calibri Light" w:hAnsi="Calibri Light" w:cs="Calibri Light"/>
        </w:rPr>
      </w:pPr>
    </w:p>
    <w:p w14:paraId="0D23E32D" w14:textId="77777777" w:rsidR="00DE31F3" w:rsidRPr="00E317ED" w:rsidRDefault="00DE31F3" w:rsidP="00DE31F3">
      <w:pPr>
        <w:rPr>
          <w:rFonts w:ascii="Calibri Light" w:hAnsi="Calibri Light" w:cs="Calibri Light"/>
          <w:color w:val="000000"/>
          <w:sz w:val="28"/>
          <w:szCs w:val="28"/>
        </w:rPr>
      </w:pPr>
    </w:p>
    <w:p w14:paraId="34CEF304" w14:textId="77777777" w:rsidR="00DE31F3" w:rsidRPr="00E317ED" w:rsidRDefault="00DE31F3" w:rsidP="00DE31F3">
      <w:pPr>
        <w:rPr>
          <w:rFonts w:ascii="Calibri Light" w:hAnsi="Calibri Light" w:cs="Calibri Light"/>
          <w:color w:val="000000"/>
          <w:sz w:val="28"/>
          <w:szCs w:val="28"/>
        </w:rPr>
      </w:pPr>
    </w:p>
    <w:p w14:paraId="024DA6BD" w14:textId="77777777" w:rsidR="00DE31F3" w:rsidRPr="00E317ED" w:rsidRDefault="00DE31F3" w:rsidP="00DE31F3">
      <w:pPr>
        <w:rPr>
          <w:rFonts w:ascii="Calibri Light" w:hAnsi="Calibri Light" w:cs="Calibri Light"/>
          <w:color w:val="000000"/>
          <w:sz w:val="28"/>
          <w:szCs w:val="28"/>
        </w:rPr>
      </w:pPr>
    </w:p>
    <w:p w14:paraId="780262AB" w14:textId="77777777" w:rsidR="00DE31F3" w:rsidRDefault="00DE31F3" w:rsidP="00DE31F3">
      <w:pPr>
        <w:rPr>
          <w:rFonts w:ascii="Calibri Light" w:hAnsi="Calibri Light" w:cs="Calibri Light"/>
          <w:color w:val="000000"/>
          <w:sz w:val="28"/>
          <w:szCs w:val="28"/>
        </w:rPr>
      </w:pPr>
    </w:p>
    <w:p w14:paraId="0E903B4E" w14:textId="77777777" w:rsidR="00DE31F3" w:rsidRPr="00E317ED" w:rsidRDefault="00DE31F3" w:rsidP="00DE31F3">
      <w:pPr>
        <w:rPr>
          <w:rFonts w:ascii="Calibri Light" w:hAnsi="Calibri Light" w:cs="Calibri Light"/>
        </w:rPr>
      </w:pPr>
      <w:r w:rsidRPr="00E317ED">
        <w:rPr>
          <w:rFonts w:ascii="Calibri Light" w:hAnsi="Calibri Light" w:cs="Calibri Light"/>
          <w:b/>
          <w:bCs/>
          <w:color w:val="943634" w:themeColor="accent2" w:themeShade="BF"/>
          <w:sz w:val="28"/>
          <w:szCs w:val="28"/>
        </w:rPr>
        <w:lastRenderedPageBreak/>
        <w:t xml:space="preserve">Příloha č. </w:t>
      </w:r>
      <w:r>
        <w:rPr>
          <w:rFonts w:ascii="Calibri Light" w:hAnsi="Calibri Light" w:cs="Calibri Light"/>
          <w:b/>
          <w:bCs/>
          <w:color w:val="943634" w:themeColor="accent2" w:themeShade="BF"/>
          <w:sz w:val="28"/>
          <w:szCs w:val="28"/>
        </w:rPr>
        <w:t>1</w:t>
      </w:r>
    </w:p>
    <w:p w14:paraId="4E3FC938" w14:textId="77777777" w:rsidR="00DE31F3" w:rsidRPr="00E317ED" w:rsidRDefault="00DE31F3" w:rsidP="00DE31F3">
      <w:pPr>
        <w:rPr>
          <w:rFonts w:ascii="Calibri Light" w:hAnsi="Calibri Light" w:cs="Calibri Light"/>
        </w:rPr>
      </w:pPr>
    </w:p>
    <w:p w14:paraId="001757CB" w14:textId="77777777" w:rsidR="00DE31F3" w:rsidRPr="00E317ED" w:rsidRDefault="00DE31F3" w:rsidP="00DE31F3">
      <w:pPr>
        <w:jc w:val="center"/>
        <w:rPr>
          <w:rFonts w:ascii="Calibri Light" w:hAnsi="Calibri Light" w:cs="Calibri Light"/>
          <w:b/>
          <w:sz w:val="28"/>
          <w:szCs w:val="28"/>
        </w:rPr>
      </w:pPr>
      <w:r w:rsidRPr="00E317ED">
        <w:rPr>
          <w:rFonts w:ascii="Calibri Light" w:hAnsi="Calibri Light" w:cs="Calibri Light"/>
          <w:b/>
          <w:sz w:val="28"/>
          <w:szCs w:val="28"/>
        </w:rPr>
        <w:t>Prohlášení</w:t>
      </w:r>
    </w:p>
    <w:p w14:paraId="1A8FB02F" w14:textId="77777777" w:rsidR="00DE31F3" w:rsidRPr="00E317ED" w:rsidRDefault="00DE31F3" w:rsidP="00DE31F3">
      <w:pPr>
        <w:jc w:val="center"/>
        <w:rPr>
          <w:rFonts w:ascii="Calibri Light" w:hAnsi="Calibri Light" w:cs="Calibri Light"/>
          <w:b/>
        </w:rPr>
      </w:pPr>
    </w:p>
    <w:p w14:paraId="1566BFB6" w14:textId="77777777" w:rsidR="00DE31F3" w:rsidRPr="007C142E" w:rsidRDefault="00DE31F3" w:rsidP="00DE31F3">
      <w:pPr>
        <w:spacing w:after="120"/>
        <w:jc w:val="both"/>
        <w:rPr>
          <w:rFonts w:ascii="Calibri Light" w:hAnsi="Calibri Light" w:cs="Calibri Light"/>
          <w:sz w:val="22"/>
          <w:szCs w:val="22"/>
        </w:rPr>
      </w:pPr>
      <w:r w:rsidRPr="007C142E">
        <w:rPr>
          <w:rFonts w:ascii="Calibri Light" w:hAnsi="Calibri Light" w:cs="Calibri Light"/>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21D578F0" w14:textId="77777777" w:rsidR="00DE31F3" w:rsidRPr="007C142E" w:rsidRDefault="00DE31F3" w:rsidP="009305FD">
      <w:pPr>
        <w:pStyle w:val="Odstavecseseznamem"/>
        <w:widowControl w:val="0"/>
        <w:numPr>
          <w:ilvl w:val="0"/>
          <w:numId w:val="40"/>
        </w:numPr>
        <w:autoSpaceDE w:val="0"/>
        <w:autoSpaceDN w:val="0"/>
        <w:adjustRightInd w:val="0"/>
        <w:spacing w:after="120"/>
        <w:ind w:left="714" w:hanging="357"/>
        <w:contextualSpacing w:val="0"/>
        <w:jc w:val="both"/>
        <w:rPr>
          <w:rFonts w:ascii="Calibri Light" w:hAnsi="Calibri Light" w:cs="Calibri Light"/>
          <w:sz w:val="22"/>
          <w:szCs w:val="22"/>
        </w:rPr>
      </w:pPr>
      <w:r w:rsidRPr="007C142E">
        <w:rPr>
          <w:rFonts w:ascii="Calibri Light" w:hAnsi="Calibri Light" w:cs="Calibri Light"/>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158D4BFA" w14:textId="77777777" w:rsidR="00DE31F3" w:rsidRPr="007C142E" w:rsidRDefault="00DE31F3" w:rsidP="009305FD">
      <w:pPr>
        <w:pStyle w:val="Odstavecseseznamem"/>
        <w:widowControl w:val="0"/>
        <w:numPr>
          <w:ilvl w:val="0"/>
          <w:numId w:val="40"/>
        </w:numPr>
        <w:autoSpaceDE w:val="0"/>
        <w:autoSpaceDN w:val="0"/>
        <w:adjustRightInd w:val="0"/>
        <w:spacing w:after="120"/>
        <w:ind w:left="714" w:hanging="357"/>
        <w:contextualSpacing w:val="0"/>
        <w:jc w:val="both"/>
        <w:rPr>
          <w:rFonts w:ascii="Calibri Light" w:hAnsi="Calibri Light" w:cs="Calibri Light"/>
          <w:sz w:val="22"/>
          <w:szCs w:val="22"/>
        </w:rPr>
      </w:pPr>
      <w:r w:rsidRPr="007C142E">
        <w:rPr>
          <w:rFonts w:ascii="Calibri Light" w:hAnsi="Calibri Light" w:cs="Calibri Light"/>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68A86D57" w14:textId="77777777" w:rsidR="00DE31F3" w:rsidRPr="007C142E" w:rsidRDefault="00DE31F3" w:rsidP="009305FD">
      <w:pPr>
        <w:pStyle w:val="Odstavecseseznamem"/>
        <w:widowControl w:val="0"/>
        <w:numPr>
          <w:ilvl w:val="0"/>
          <w:numId w:val="40"/>
        </w:numPr>
        <w:autoSpaceDE w:val="0"/>
        <w:autoSpaceDN w:val="0"/>
        <w:adjustRightInd w:val="0"/>
        <w:contextualSpacing w:val="0"/>
        <w:jc w:val="both"/>
        <w:rPr>
          <w:rFonts w:ascii="Calibri Light" w:hAnsi="Calibri Light" w:cs="Calibri Light"/>
          <w:sz w:val="22"/>
          <w:szCs w:val="22"/>
        </w:rPr>
      </w:pPr>
      <w:r w:rsidRPr="007C142E">
        <w:rPr>
          <w:rFonts w:ascii="Calibri Light" w:hAnsi="Calibri Light" w:cs="Calibri Light"/>
          <w:sz w:val="22"/>
          <w:szCs w:val="22"/>
        </w:rPr>
        <w:t>pracovní poměry klíčových pedagogů na dobu určitou budou prodlouženy buď na dobu určitou dle vymezení Zákoníku práce, či na dobu neurčitou a to tak, aby byla zajištěna dostatečná garance programu.</w:t>
      </w:r>
    </w:p>
    <w:p w14:paraId="2077934D" w14:textId="77777777" w:rsidR="00DE31F3" w:rsidRPr="007C142E" w:rsidRDefault="00DE31F3" w:rsidP="00DE31F3">
      <w:pPr>
        <w:jc w:val="both"/>
        <w:rPr>
          <w:rFonts w:ascii="Calibri Light" w:hAnsi="Calibri Light" w:cs="Calibri Light"/>
          <w:sz w:val="22"/>
          <w:szCs w:val="22"/>
        </w:rPr>
      </w:pPr>
    </w:p>
    <w:p w14:paraId="265AABA5" w14:textId="77777777" w:rsidR="00DE31F3" w:rsidRPr="007C142E" w:rsidRDefault="00DE31F3" w:rsidP="00DE31F3">
      <w:pPr>
        <w:jc w:val="both"/>
        <w:rPr>
          <w:rFonts w:ascii="Calibri Light" w:hAnsi="Calibri Light" w:cs="Calibri Light"/>
          <w:sz w:val="22"/>
          <w:szCs w:val="22"/>
        </w:rPr>
      </w:pPr>
    </w:p>
    <w:p w14:paraId="7F779508" w14:textId="77777777" w:rsidR="00DE31F3" w:rsidRPr="007C142E" w:rsidRDefault="00DE31F3" w:rsidP="00DE31F3">
      <w:pPr>
        <w:jc w:val="both"/>
        <w:rPr>
          <w:rFonts w:ascii="Calibri Light" w:hAnsi="Calibri Light" w:cs="Calibri Light"/>
          <w:sz w:val="22"/>
          <w:szCs w:val="22"/>
        </w:rPr>
      </w:pPr>
    </w:p>
    <w:p w14:paraId="299D47AC" w14:textId="77777777" w:rsidR="00DE31F3" w:rsidRPr="007C142E" w:rsidRDefault="00DE31F3" w:rsidP="00DE31F3">
      <w:pPr>
        <w:jc w:val="both"/>
        <w:rPr>
          <w:rFonts w:ascii="Calibri Light" w:hAnsi="Calibri Light" w:cs="Calibri Light"/>
          <w:sz w:val="22"/>
          <w:szCs w:val="22"/>
        </w:rPr>
      </w:pPr>
    </w:p>
    <w:p w14:paraId="11D35D64" w14:textId="77777777" w:rsidR="00DE31F3" w:rsidRPr="007C142E" w:rsidRDefault="00DE31F3" w:rsidP="00DE31F3">
      <w:pPr>
        <w:jc w:val="both"/>
        <w:rPr>
          <w:rFonts w:ascii="Calibri Light" w:hAnsi="Calibri Light" w:cs="Calibri Light"/>
          <w:sz w:val="22"/>
          <w:szCs w:val="22"/>
        </w:rPr>
      </w:pPr>
    </w:p>
    <w:p w14:paraId="74B278E0" w14:textId="77777777" w:rsidR="00DE31F3" w:rsidRPr="007C142E" w:rsidRDefault="00DE31F3" w:rsidP="00DE31F3">
      <w:pPr>
        <w:jc w:val="both"/>
        <w:rPr>
          <w:rFonts w:ascii="Calibri Light" w:hAnsi="Calibri Light" w:cs="Calibri Light"/>
          <w:sz w:val="22"/>
          <w:szCs w:val="22"/>
        </w:rPr>
      </w:pPr>
    </w:p>
    <w:p w14:paraId="7DD42860" w14:textId="77777777" w:rsidR="00DE31F3" w:rsidRPr="007C142E" w:rsidRDefault="00DE31F3" w:rsidP="00DE31F3">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ab/>
        <w:t>doc. Mgr. Irena Armutidisová</w:t>
      </w:r>
    </w:p>
    <w:p w14:paraId="4F1DE695" w14:textId="77777777" w:rsidR="00DE31F3" w:rsidRPr="007C142E" w:rsidRDefault="00DE31F3" w:rsidP="00DE31F3">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ab/>
        <w:t>děkanka FMK</w:t>
      </w:r>
    </w:p>
    <w:p w14:paraId="4923B7C6" w14:textId="77777777" w:rsidR="00DE31F3" w:rsidRPr="007C142E" w:rsidRDefault="00DE31F3" w:rsidP="00DE31F3">
      <w:pPr>
        <w:tabs>
          <w:tab w:val="center" w:pos="6804"/>
        </w:tabs>
        <w:jc w:val="both"/>
        <w:rPr>
          <w:rFonts w:ascii="Calibri Light" w:hAnsi="Calibri Light" w:cs="Calibri Light"/>
          <w:sz w:val="22"/>
          <w:szCs w:val="22"/>
        </w:rPr>
      </w:pPr>
    </w:p>
    <w:p w14:paraId="7A4DF201" w14:textId="77777777" w:rsidR="00DE31F3" w:rsidRPr="007C142E" w:rsidRDefault="00DE31F3" w:rsidP="00DE31F3">
      <w:pPr>
        <w:tabs>
          <w:tab w:val="center" w:pos="6804"/>
        </w:tabs>
        <w:jc w:val="both"/>
        <w:rPr>
          <w:rFonts w:ascii="Calibri Light" w:hAnsi="Calibri Light" w:cs="Calibri Light"/>
          <w:sz w:val="22"/>
          <w:szCs w:val="22"/>
        </w:rPr>
      </w:pPr>
    </w:p>
    <w:p w14:paraId="1B4A10B8" w14:textId="77777777" w:rsidR="00DE31F3" w:rsidRPr="007C142E" w:rsidRDefault="00DE31F3" w:rsidP="00DE31F3">
      <w:pPr>
        <w:tabs>
          <w:tab w:val="center" w:pos="6804"/>
        </w:tabs>
        <w:jc w:val="both"/>
        <w:rPr>
          <w:rFonts w:ascii="Calibri Light" w:hAnsi="Calibri Light" w:cs="Calibri Light"/>
          <w:sz w:val="22"/>
          <w:szCs w:val="22"/>
        </w:rPr>
      </w:pPr>
    </w:p>
    <w:p w14:paraId="03701C2B" w14:textId="77777777" w:rsidR="00DE31F3" w:rsidRPr="007C142E" w:rsidRDefault="00DE31F3" w:rsidP="00DE31F3">
      <w:pPr>
        <w:tabs>
          <w:tab w:val="center" w:pos="6804"/>
        </w:tabs>
        <w:jc w:val="both"/>
        <w:rPr>
          <w:rFonts w:ascii="Calibri Light" w:hAnsi="Calibri Light" w:cs="Calibri Light"/>
          <w:sz w:val="22"/>
          <w:szCs w:val="22"/>
        </w:rPr>
      </w:pPr>
    </w:p>
    <w:p w14:paraId="7EF54F5F" w14:textId="279876D9" w:rsidR="00DE31F3" w:rsidRPr="007C142E" w:rsidRDefault="00DE31F3" w:rsidP="00DE31F3">
      <w:pPr>
        <w:tabs>
          <w:tab w:val="center" w:pos="6804"/>
        </w:tabs>
        <w:jc w:val="both"/>
        <w:rPr>
          <w:rFonts w:ascii="Calibri Light" w:hAnsi="Calibri Light" w:cs="Calibri Light"/>
          <w:sz w:val="22"/>
          <w:szCs w:val="22"/>
        </w:rPr>
      </w:pPr>
      <w:r w:rsidRPr="007C142E">
        <w:rPr>
          <w:rFonts w:ascii="Calibri Light" w:hAnsi="Calibri Light" w:cs="Calibri Light"/>
          <w:sz w:val="22"/>
          <w:szCs w:val="22"/>
        </w:rPr>
        <w:t xml:space="preserve">Ve Zlíně </w:t>
      </w:r>
      <w:r w:rsidR="00895908">
        <w:rPr>
          <w:rFonts w:ascii="Calibri Light" w:hAnsi="Calibri Light" w:cs="Calibri Light"/>
          <w:sz w:val="22"/>
          <w:szCs w:val="22"/>
        </w:rPr>
        <w:t>17</w:t>
      </w:r>
      <w:r w:rsidRPr="007C142E">
        <w:rPr>
          <w:rFonts w:ascii="Calibri Light" w:hAnsi="Calibri Light" w:cs="Calibri Light"/>
          <w:sz w:val="22"/>
          <w:szCs w:val="22"/>
        </w:rPr>
        <w:t xml:space="preserve">. </w:t>
      </w:r>
      <w:r w:rsidR="00895908">
        <w:rPr>
          <w:rFonts w:ascii="Calibri Light" w:hAnsi="Calibri Light" w:cs="Calibri Light"/>
          <w:sz w:val="22"/>
          <w:szCs w:val="22"/>
        </w:rPr>
        <w:t>9</w:t>
      </w:r>
      <w:r w:rsidRPr="007C142E">
        <w:rPr>
          <w:rFonts w:ascii="Calibri Light" w:hAnsi="Calibri Light" w:cs="Calibri Light"/>
          <w:sz w:val="22"/>
          <w:szCs w:val="22"/>
        </w:rPr>
        <w:t>. 2019</w:t>
      </w:r>
    </w:p>
    <w:p w14:paraId="23F2E0BB" w14:textId="77777777" w:rsidR="00DE31F3" w:rsidRPr="007C142E" w:rsidRDefault="00DE31F3" w:rsidP="00DE31F3">
      <w:pPr>
        <w:rPr>
          <w:rFonts w:ascii="Calibri Light" w:hAnsi="Calibri Light" w:cs="Calibri Light"/>
          <w:sz w:val="22"/>
          <w:szCs w:val="22"/>
        </w:rPr>
      </w:pPr>
    </w:p>
    <w:p w14:paraId="37A42B18" w14:textId="77777777" w:rsidR="00DE31F3" w:rsidRPr="007C142E" w:rsidRDefault="00DE31F3" w:rsidP="00DE31F3">
      <w:pPr>
        <w:rPr>
          <w:rFonts w:ascii="Calibri Light" w:hAnsi="Calibri Light" w:cs="Calibri Light"/>
          <w:sz w:val="22"/>
          <w:szCs w:val="22"/>
        </w:rPr>
      </w:pPr>
    </w:p>
    <w:p w14:paraId="3016044C" w14:textId="77777777" w:rsidR="00DE31F3" w:rsidRPr="007C142E" w:rsidRDefault="00DE31F3" w:rsidP="00DE31F3">
      <w:pPr>
        <w:rPr>
          <w:rFonts w:ascii="Calibri Light" w:hAnsi="Calibri Light" w:cs="Calibri Light"/>
          <w:sz w:val="22"/>
          <w:szCs w:val="22"/>
        </w:rPr>
      </w:pPr>
    </w:p>
    <w:p w14:paraId="57AFA383" w14:textId="77777777" w:rsidR="00DE31F3" w:rsidRPr="007C142E" w:rsidRDefault="00DE31F3" w:rsidP="00DE31F3">
      <w:pPr>
        <w:rPr>
          <w:rFonts w:ascii="Calibri Light" w:hAnsi="Calibri Light" w:cs="Calibri Light"/>
          <w:sz w:val="22"/>
          <w:szCs w:val="22"/>
        </w:rPr>
      </w:pPr>
    </w:p>
    <w:p w14:paraId="0820B282" w14:textId="77777777" w:rsidR="00DE31F3" w:rsidRPr="007C142E" w:rsidRDefault="00DE31F3" w:rsidP="00DE31F3">
      <w:pPr>
        <w:rPr>
          <w:rFonts w:ascii="Calibri Light" w:hAnsi="Calibri Light" w:cs="Calibri Light"/>
          <w:sz w:val="22"/>
          <w:szCs w:val="22"/>
        </w:rPr>
      </w:pPr>
    </w:p>
    <w:p w14:paraId="696CD780" w14:textId="77777777" w:rsidR="00DE31F3" w:rsidRPr="007C142E" w:rsidRDefault="00DE31F3" w:rsidP="00DE31F3">
      <w:pPr>
        <w:rPr>
          <w:rFonts w:ascii="Calibri Light" w:hAnsi="Calibri Light" w:cs="Calibri Light"/>
          <w:sz w:val="22"/>
          <w:szCs w:val="22"/>
        </w:rPr>
      </w:pPr>
    </w:p>
    <w:p w14:paraId="6BB7A055" w14:textId="77777777" w:rsidR="00DE31F3" w:rsidRDefault="00DE31F3" w:rsidP="00694BA8">
      <w:pPr>
        <w:spacing w:after="160" w:line="259" w:lineRule="auto"/>
      </w:pPr>
    </w:p>
    <w:sectPr w:rsidR="00DE31F3" w:rsidSect="00D36EAF">
      <w:footerReference w:type="even" r:id="rId67"/>
      <w:footerReference w:type="default" r:id="rId68"/>
      <w:footerReference w:type="first" r:id="rId69"/>
      <w:pgSz w:w="11906" w:h="16838"/>
      <w:pgMar w:top="1417" w:right="1417" w:bottom="1417" w:left="1417" w:header="708" w:footer="708" w:gutter="0"/>
      <w:pgNumType w:start="1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68599" w14:textId="77777777" w:rsidR="006C071B" w:rsidRDefault="006C071B">
      <w:r>
        <w:separator/>
      </w:r>
    </w:p>
  </w:endnote>
  <w:endnote w:type="continuationSeparator" w:id="0">
    <w:p w14:paraId="77EE378F" w14:textId="77777777" w:rsidR="006C071B" w:rsidRDefault="006C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ystem Font Regular">
    <w:altName w:val="Times New Roman"/>
    <w:charset w:val="00"/>
    <w:family w:val="roman"/>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roman"/>
    <w:pitch w:val="default"/>
  </w:font>
  <w:font w:name="Roboto">
    <w:altName w:val="Arial"/>
    <w:charset w:val="EE"/>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813565"/>
      <w:docPartObj>
        <w:docPartGallery w:val="Page Numbers (Bottom of Page)"/>
        <w:docPartUnique/>
      </w:docPartObj>
    </w:sdtPr>
    <w:sdtEndPr/>
    <w:sdtContent>
      <w:p w14:paraId="2F16966C" w14:textId="450DA8FD" w:rsidR="00C72F0B" w:rsidRDefault="00C72F0B">
        <w:pPr>
          <w:pStyle w:val="Zpat"/>
          <w:jc w:val="center"/>
        </w:pPr>
        <w:r>
          <w:fldChar w:fldCharType="begin"/>
        </w:r>
        <w:r>
          <w:instrText>PAGE   \* MERGEFORMAT</w:instrText>
        </w:r>
        <w:r>
          <w:fldChar w:fldCharType="separate"/>
        </w:r>
        <w:r>
          <w:rPr>
            <w:noProof/>
          </w:rPr>
          <w:t>24</w:t>
        </w:r>
        <w:r>
          <w:fldChar w:fldCharType="end"/>
        </w:r>
      </w:p>
    </w:sdtContent>
  </w:sdt>
  <w:p w14:paraId="4E2A1D47" w14:textId="77777777" w:rsidR="00C72F0B" w:rsidRDefault="00C72F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2D4ED" w14:textId="17A9DD54" w:rsidR="00C72F0B" w:rsidRDefault="00C72F0B" w:rsidP="0034061C">
    <w:pPr>
      <w:pStyle w:val="Zpat"/>
    </w:pPr>
  </w:p>
  <w:p w14:paraId="77FE4063" w14:textId="77777777" w:rsidR="00C72F0B" w:rsidRDefault="00C72F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F54CE" w14:textId="77777777" w:rsidR="00C72F0B" w:rsidRDefault="00C72F0B"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05552C7" w14:textId="77777777" w:rsidR="00C72F0B" w:rsidRDefault="00C72F0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592648"/>
      <w:docPartObj>
        <w:docPartGallery w:val="Page Numbers (Bottom of Page)"/>
        <w:docPartUnique/>
      </w:docPartObj>
    </w:sdtPr>
    <w:sdtEndPr/>
    <w:sdtContent>
      <w:p w14:paraId="7E5E0E67" w14:textId="059D6046" w:rsidR="00C72F0B" w:rsidRDefault="00C72F0B">
        <w:pPr>
          <w:pStyle w:val="Zpat"/>
          <w:jc w:val="center"/>
        </w:pPr>
        <w:r>
          <w:fldChar w:fldCharType="begin"/>
        </w:r>
        <w:r>
          <w:instrText>PAGE   \* MERGEFORMAT</w:instrText>
        </w:r>
        <w:r>
          <w:fldChar w:fldCharType="separate"/>
        </w:r>
        <w:r>
          <w:rPr>
            <w:noProof/>
          </w:rPr>
          <w:t>175</w:t>
        </w:r>
        <w:r>
          <w:fldChar w:fldCharType="end"/>
        </w:r>
      </w:p>
    </w:sdtContent>
  </w:sdt>
  <w:p w14:paraId="0AC8DEAB" w14:textId="77777777" w:rsidR="00C72F0B" w:rsidRDefault="00C72F0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D96C5" w14:textId="77777777" w:rsidR="00C72F0B" w:rsidRDefault="00C72F0B" w:rsidP="009F2FCA">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C811F" w14:textId="77777777" w:rsidR="006C071B" w:rsidRDefault="006C071B">
      <w:r>
        <w:separator/>
      </w:r>
    </w:p>
  </w:footnote>
  <w:footnote w:type="continuationSeparator" w:id="0">
    <w:p w14:paraId="52B0E1D3" w14:textId="77777777" w:rsidR="006C071B" w:rsidRDefault="006C071B">
      <w:r>
        <w:continuationSeparator/>
      </w:r>
    </w:p>
  </w:footnote>
  <w:footnote w:id="1">
    <w:p w14:paraId="181E73BE" w14:textId="596ED4EA" w:rsidR="00C72F0B" w:rsidRPr="00E9705F" w:rsidRDefault="00C72F0B" w:rsidP="00AD62C8">
      <w:pPr>
        <w:pStyle w:val="Textpoznpodarou"/>
        <w:rPr>
          <w:sz w:val="18"/>
          <w:szCs w:val="18"/>
        </w:rPr>
      </w:pPr>
      <w:r w:rsidRPr="009E4519">
        <w:rPr>
          <w:rStyle w:val="Znakapoznpodarou"/>
          <w:sz w:val="18"/>
          <w:szCs w:val="18"/>
        </w:rPr>
        <w:footnoteRef/>
      </w:r>
      <w:r w:rsidRPr="009E4519">
        <w:rPr>
          <w:sz w:val="18"/>
          <w:szCs w:val="18"/>
        </w:rPr>
        <w:t xml:space="preserve"> Dostupné z: </w:t>
      </w:r>
      <w:hyperlink r:id="rId1" w:history="1">
        <w:r>
          <w:rPr>
            <w:rStyle w:val="Hypertextovodkaz"/>
          </w:rPr>
          <w:t>https://www.utb.cz/univerzita/uredni-deska/ruzne/strategicky-zamer/</w:t>
        </w:r>
      </w:hyperlink>
    </w:p>
  </w:footnote>
  <w:footnote w:id="2">
    <w:p w14:paraId="122F0CC9" w14:textId="1F0CF269" w:rsidR="00C72F0B" w:rsidRPr="00396EBB" w:rsidRDefault="00C72F0B" w:rsidP="0094209D">
      <w:pPr>
        <w:pStyle w:val="Textpoznpodarou"/>
        <w:rPr>
          <w:sz w:val="18"/>
          <w:szCs w:val="18"/>
        </w:rPr>
      </w:pPr>
      <w:r w:rsidRPr="00396EBB">
        <w:rPr>
          <w:rStyle w:val="Znakapoznpodarou"/>
          <w:sz w:val="18"/>
          <w:szCs w:val="18"/>
        </w:rPr>
        <w:footnoteRef/>
      </w:r>
      <w:r w:rsidRPr="00396EBB">
        <w:rPr>
          <w:sz w:val="18"/>
          <w:szCs w:val="18"/>
        </w:rPr>
        <w:t xml:space="preserve"> Dostupné z: </w:t>
      </w:r>
      <w:hyperlink r:id="rId2" w:history="1">
        <w:r>
          <w:rPr>
            <w:rStyle w:val="Hypertextovodkaz"/>
          </w:rPr>
          <w:t>https://fmk.utb.cz/studium/prijimaci-rizeni/smernice-k-prijimacimu-rizeni/</w:t>
        </w:r>
      </w:hyperlink>
      <w:r w:rsidRPr="00396EBB">
        <w:rPr>
          <w:sz w:val="18"/>
          <w:szCs w:val="18"/>
        </w:rPr>
        <w:t xml:space="preserve"> </w:t>
      </w:r>
    </w:p>
  </w:footnote>
  <w:footnote w:id="3">
    <w:p w14:paraId="634AFA51" w14:textId="5ADF9389" w:rsidR="00C72F0B" w:rsidRPr="009E4519" w:rsidRDefault="00C72F0B" w:rsidP="00EC1048">
      <w:pPr>
        <w:pStyle w:val="Textpoznpodarou"/>
        <w:rPr>
          <w:sz w:val="18"/>
          <w:szCs w:val="18"/>
        </w:rPr>
      </w:pPr>
      <w:r w:rsidRPr="009E4519">
        <w:rPr>
          <w:rStyle w:val="Znakapoznpodarou"/>
          <w:sz w:val="18"/>
          <w:szCs w:val="18"/>
        </w:rPr>
        <w:footnoteRef/>
      </w:r>
      <w:r w:rsidRPr="009E4519">
        <w:rPr>
          <w:sz w:val="18"/>
          <w:szCs w:val="18"/>
        </w:rPr>
        <w:t xml:space="preserve"> </w:t>
      </w:r>
      <w:r w:rsidRPr="009E4519">
        <w:rPr>
          <w:sz w:val="18"/>
          <w:szCs w:val="18"/>
        </w:rPr>
        <w:t xml:space="preserve">Dostupné z: </w:t>
      </w:r>
      <w:bookmarkStart w:id="728" w:name="_Hlk17463489"/>
      <w:r>
        <w:rPr>
          <w:sz w:val="18"/>
          <w:szCs w:val="18"/>
        </w:rPr>
        <w:fldChar w:fldCharType="begin"/>
      </w:r>
      <w:r>
        <w:rPr>
          <w:sz w:val="18"/>
          <w:szCs w:val="18"/>
        </w:rPr>
        <w:instrText xml:space="preserve"> HYPERLINK "</w:instrText>
      </w:r>
      <w:r w:rsidRPr="00BB663D">
        <w:rPr>
          <w:sz w:val="18"/>
          <w:szCs w:val="18"/>
        </w:rPr>
        <w:instrText>https://www.utb.cz/univerzita/uredni-deska/vnitrni-normy-a-predpisy/smernice-rektora/</w:instrText>
      </w:r>
      <w:r>
        <w:rPr>
          <w:sz w:val="18"/>
          <w:szCs w:val="18"/>
        </w:rPr>
        <w:instrText xml:space="preserve">" </w:instrText>
      </w:r>
      <w:r>
        <w:rPr>
          <w:sz w:val="18"/>
          <w:szCs w:val="18"/>
        </w:rPr>
        <w:fldChar w:fldCharType="separate"/>
      </w:r>
      <w:r w:rsidRPr="00227721">
        <w:rPr>
          <w:rStyle w:val="Hypertextovodkaz"/>
          <w:sz w:val="18"/>
          <w:szCs w:val="18"/>
        </w:rPr>
        <w:t>https://www.utb.cz/univerzita/uredni-deska/vnitrni-normy-a-predpisy/smernice-rektora/</w:t>
      </w:r>
      <w:bookmarkEnd w:id="728"/>
      <w:r>
        <w:rPr>
          <w:sz w:val="18"/>
          <w:szCs w:val="18"/>
        </w:rPr>
        <w:fldChar w:fldCharType="end"/>
      </w:r>
    </w:p>
  </w:footnote>
  <w:footnote w:id="4">
    <w:p w14:paraId="5E389524" w14:textId="77777777" w:rsidR="00C72F0B" w:rsidRPr="006C2AF3" w:rsidRDefault="00C72F0B" w:rsidP="00DE31F3">
      <w:pPr>
        <w:pStyle w:val="Textpoznpodarou"/>
        <w:rPr>
          <w:rFonts w:ascii="Calibri Light" w:hAnsi="Calibri Light" w:cs="Calibri Light"/>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6C2AF3">
        <w:rPr>
          <w:rFonts w:ascii="Calibri Light" w:hAnsi="Calibri Light" w:cs="Calibri Light"/>
          <w:sz w:val="18"/>
          <w:szCs w:val="18"/>
        </w:rPr>
        <w:t xml:space="preserve">Dostupné z: </w:t>
      </w:r>
      <w:hyperlink r:id="rId3" w:history="1">
        <w:r w:rsidRPr="006C2AF3">
          <w:rPr>
            <w:rStyle w:val="Hypertextovodkaz"/>
            <w:rFonts w:ascii="Calibri Light" w:hAnsi="Calibri Light" w:cs="Calibri Light"/>
            <w:sz w:val="18"/>
            <w:szCs w:val="18"/>
          </w:rPr>
          <w:t>https://www.utb.cz/univerzita/uredni-deska/vnitrni-normy-a-predpisy/vnitrni-predpisy/</w:t>
        </w:r>
      </w:hyperlink>
    </w:p>
  </w:footnote>
  <w:footnote w:id="5">
    <w:p w14:paraId="3BBE6F5A"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4" w:history="1">
        <w:r w:rsidRPr="006C2AF3">
          <w:rPr>
            <w:rStyle w:val="Hypertextovodkaz"/>
            <w:rFonts w:ascii="Calibri Light" w:hAnsi="Calibri Light" w:cs="Calibri Light"/>
            <w:sz w:val="18"/>
            <w:szCs w:val="18"/>
          </w:rPr>
          <w:t>https://www.utb.cz/univerzita/uredni-deska/vnitrni-normy-a-predpisy/vnitrni-predpisy/</w:t>
        </w:r>
      </w:hyperlink>
    </w:p>
  </w:footnote>
  <w:footnote w:id="6">
    <w:p w14:paraId="13C2B168"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5" w:history="1">
        <w:r w:rsidRPr="006C2AF3">
          <w:rPr>
            <w:rStyle w:val="Hypertextovodkaz"/>
            <w:rFonts w:ascii="Calibri Light" w:hAnsi="Calibri Light" w:cs="Calibri Light"/>
            <w:sz w:val="18"/>
            <w:szCs w:val="18"/>
          </w:rPr>
          <w:t>https://www.utb.cz/univerzita/uredni-deska/vnitrni-normy-a-predpisy/smernice-rektora/</w:t>
        </w:r>
      </w:hyperlink>
    </w:p>
  </w:footnote>
  <w:footnote w:id="7">
    <w:p w14:paraId="2F1C90DD"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6" w:history="1">
        <w:r w:rsidRPr="006C2AF3">
          <w:rPr>
            <w:rStyle w:val="Hypertextovodkaz"/>
            <w:rFonts w:ascii="Calibri Light" w:hAnsi="Calibri Light" w:cs="Calibri Light"/>
            <w:sz w:val="18"/>
            <w:szCs w:val="18"/>
          </w:rPr>
          <w:t>https://www.utb.cz/univerzita/uredni-deska/vnitrni-normy-a-predpisy/vnitrni-predpisy/</w:t>
        </w:r>
      </w:hyperlink>
    </w:p>
  </w:footnote>
  <w:footnote w:id="8">
    <w:p w14:paraId="75EE3CF5"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7" w:history="1">
        <w:r w:rsidRPr="006C2AF3">
          <w:rPr>
            <w:rStyle w:val="Hypertextovodkaz"/>
            <w:rFonts w:ascii="Calibri Light" w:hAnsi="Calibri Light" w:cs="Calibri Light"/>
            <w:sz w:val="18"/>
            <w:szCs w:val="18"/>
          </w:rPr>
          <w:t>https://www.utb.cz/univerzita/uredni-deska/vnitrni-normy-a-predpisy/vnitrni-predpisy/</w:t>
        </w:r>
      </w:hyperlink>
    </w:p>
  </w:footnote>
  <w:footnote w:id="9">
    <w:p w14:paraId="4FA57891" w14:textId="77777777" w:rsidR="00C72F0B" w:rsidRPr="006C2AF3" w:rsidRDefault="00C72F0B" w:rsidP="00DE31F3">
      <w:pPr>
        <w:pStyle w:val="Textpoznpodarou"/>
        <w:rPr>
          <w:rFonts w:ascii="Calibri Light" w:hAnsi="Calibri Light" w:cs="Calibri Light"/>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6C2AF3">
        <w:rPr>
          <w:rFonts w:ascii="Calibri Light" w:hAnsi="Calibri Light" w:cs="Calibri Light"/>
          <w:sz w:val="18"/>
          <w:szCs w:val="18"/>
        </w:rPr>
        <w:t xml:space="preserve">Dostupné z: </w:t>
      </w:r>
      <w:hyperlink r:id="rId8" w:history="1">
        <w:r w:rsidRPr="006C2AF3">
          <w:rPr>
            <w:rStyle w:val="Hypertextovodkaz"/>
            <w:rFonts w:ascii="Calibri Light" w:hAnsi="Calibri Light" w:cs="Calibri Light"/>
            <w:sz w:val="18"/>
            <w:szCs w:val="18"/>
          </w:rPr>
          <w:t>https://www.utb.cz/univerzita/uredni-deska/vnitrni-normy-a-predpisy/smernice-rektora/</w:t>
        </w:r>
      </w:hyperlink>
    </w:p>
  </w:footnote>
  <w:footnote w:id="10">
    <w:p w14:paraId="1A0F2C5E"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9" w:history="1">
        <w:r w:rsidRPr="006C2AF3">
          <w:rPr>
            <w:rStyle w:val="Hypertextovodkaz"/>
            <w:rFonts w:ascii="Calibri Light" w:hAnsi="Calibri Light" w:cs="Calibri Light"/>
            <w:sz w:val="18"/>
            <w:szCs w:val="18"/>
          </w:rPr>
          <w:t>https://www.utb.cz/univerzita/uredni-deska/vnitrni-normy-a-predpisy/vnitrni-predpisy/</w:t>
        </w:r>
      </w:hyperlink>
    </w:p>
  </w:footnote>
  <w:footnote w:id="11">
    <w:p w14:paraId="5325D5E2"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0" w:history="1">
        <w:r w:rsidRPr="006C2AF3">
          <w:rPr>
            <w:rStyle w:val="Hypertextovodkaz"/>
            <w:rFonts w:ascii="Calibri Light" w:hAnsi="Calibri Light" w:cs="Calibri Light"/>
            <w:sz w:val="18"/>
            <w:szCs w:val="18"/>
          </w:rPr>
          <w:t>https://www.utb.cz/univerzita/uredni-deska/vnitrni-normy-a-predpisy/vnitrni-predpisy/</w:t>
        </w:r>
      </w:hyperlink>
    </w:p>
  </w:footnote>
  <w:footnote w:id="12">
    <w:p w14:paraId="6D8B20BB"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1" w:history="1">
        <w:r w:rsidRPr="006C2AF3">
          <w:rPr>
            <w:rStyle w:val="Hypertextovodkaz"/>
            <w:rFonts w:ascii="Calibri Light" w:hAnsi="Calibri Light" w:cs="Calibri Light"/>
            <w:sz w:val="18"/>
            <w:szCs w:val="18"/>
          </w:rPr>
          <w:t>https://www.utb.cz/univerzita/uredni-deska/ruzne/</w:t>
        </w:r>
      </w:hyperlink>
    </w:p>
  </w:footnote>
  <w:footnote w:id="13">
    <w:p w14:paraId="0D7399C7"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2" w:history="1">
        <w:r w:rsidRPr="006C2AF3">
          <w:rPr>
            <w:rStyle w:val="Hypertextovodkaz"/>
            <w:rFonts w:ascii="Calibri Light" w:hAnsi="Calibri Light" w:cs="Calibri Light"/>
            <w:sz w:val="18"/>
            <w:szCs w:val="18"/>
          </w:rPr>
          <w:t>https://www.utb.cz/univerzita/uredni-deska/ruzne/</w:t>
        </w:r>
      </w:hyperlink>
    </w:p>
  </w:footnote>
  <w:footnote w:id="14">
    <w:p w14:paraId="26DF13E1"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13" w:history="1">
        <w:r w:rsidRPr="006C2AF3">
          <w:rPr>
            <w:rStyle w:val="Hypertextovodkaz"/>
            <w:rFonts w:ascii="Calibri Light" w:hAnsi="Calibri Light" w:cs="Calibri Light"/>
            <w:sz w:val="18"/>
            <w:szCs w:val="18"/>
          </w:rPr>
          <w:t>https://www.utb.cz/univerzita/mezinarodni-vztahy/studenti/vymenne-pobyty/vyjizdejici-studenti/nabidka-stipendii-a-stazi/</w:t>
        </w:r>
      </w:hyperlink>
    </w:p>
  </w:footnote>
  <w:footnote w:id="15">
    <w:p w14:paraId="570A5523" w14:textId="0D0A77D2"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w:t>
      </w:r>
      <w:r>
        <w:rPr>
          <w:rFonts w:ascii="Calibri Light" w:hAnsi="Calibri Light" w:cs="Calibri Light"/>
          <w:sz w:val="18"/>
          <w:szCs w:val="18"/>
          <w:lang w:val="cs-CZ"/>
        </w:rPr>
        <w:t xml:space="preserve">Dostupné z: </w:t>
      </w:r>
      <w:hyperlink r:id="rId14" w:history="1">
        <w:r w:rsidRPr="00B62E53">
          <w:rPr>
            <w:rStyle w:val="Hypertextovodkaz"/>
            <w:rFonts w:ascii="Calibri Light" w:hAnsi="Calibri Light" w:cs="Calibri Light"/>
            <w:sz w:val="18"/>
            <w:szCs w:val="18"/>
          </w:rPr>
          <w:t>https://www.utb.cz/univerzita/uredni-deska/vnitrni-normy-a-predpisy/smernice-rektora/</w:t>
        </w:r>
      </w:hyperlink>
    </w:p>
  </w:footnote>
  <w:footnote w:id="16">
    <w:p w14:paraId="4270F49C" w14:textId="77777777" w:rsidR="00C72F0B" w:rsidRPr="005E3271"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w:t>
      </w:r>
      <w:r w:rsidRPr="005E3271">
        <w:rPr>
          <w:rFonts w:ascii="Calibri Light" w:hAnsi="Calibri Light" w:cs="Calibri Light"/>
          <w:sz w:val="18"/>
          <w:szCs w:val="18"/>
        </w:rPr>
        <w:t xml:space="preserve">: </w:t>
      </w:r>
      <w:bookmarkStart w:id="729" w:name="_Hlk22712207"/>
      <w:r w:rsidRPr="005E3271">
        <w:rPr>
          <w:rStyle w:val="Hypertextovodkaz"/>
          <w:rFonts w:ascii="Calibri Light" w:hAnsi="Calibri Light" w:cs="Calibri Light"/>
          <w:sz w:val="18"/>
          <w:szCs w:val="18"/>
          <w:u w:val="none"/>
        </w:rPr>
        <w:t>https://stag.utb.cz/portal</w:t>
      </w:r>
      <w:bookmarkEnd w:id="729"/>
    </w:p>
  </w:footnote>
  <w:footnote w:id="17">
    <w:p w14:paraId="0264D6CC"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hyperlink r:id="rId15" w:history="1">
        <w:r w:rsidRPr="005E3271">
          <w:rPr>
            <w:rStyle w:val="Hypertextovodkaz"/>
            <w:rFonts w:ascii="Calibri Light" w:hAnsi="Calibri Light" w:cs="Calibri Light"/>
            <w:sz w:val="18"/>
            <w:szCs w:val="18"/>
            <w:u w:val="none"/>
          </w:rPr>
          <w:t>https://www.utb.cz/univerzita/uredni-deska/vnitrni-normy-a-predpisy/</w:t>
        </w:r>
      </w:hyperlink>
    </w:p>
  </w:footnote>
  <w:footnote w:id="18">
    <w:p w14:paraId="71910694"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hyperlink r:id="rId16" w:history="1">
        <w:r w:rsidRPr="005E3271">
          <w:rPr>
            <w:rStyle w:val="Hypertextovodkaz"/>
            <w:rFonts w:ascii="Calibri Light" w:hAnsi="Calibri Light" w:cs="Calibri Light"/>
            <w:sz w:val="18"/>
            <w:szCs w:val="18"/>
            <w:u w:val="none"/>
          </w:rPr>
          <w:t>https://fmk.utb.cz/o-fakulte/uredni-deska/vnitrni-normy-a-vnitrni-predpisy/vnitrni-predpisy/</w:t>
        </w:r>
      </w:hyperlink>
    </w:p>
  </w:footnote>
  <w:footnote w:id="19">
    <w:p w14:paraId="63B65DFE"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w:t>
      </w:r>
      <w:r w:rsidRPr="005E3271">
        <w:rPr>
          <w:rStyle w:val="Hypertextovodkaz"/>
          <w:rFonts w:ascii="Calibri Light" w:hAnsi="Calibri Light" w:cs="Calibri Light"/>
          <w:sz w:val="18"/>
          <w:szCs w:val="18"/>
          <w:u w:val="none"/>
        </w:rPr>
        <w:t xml:space="preserve"> </w:t>
      </w:r>
      <w:hyperlink r:id="rId17" w:history="1">
        <w:r w:rsidRPr="005E3271">
          <w:rPr>
            <w:rStyle w:val="Hypertextovodkaz"/>
            <w:rFonts w:ascii="Calibri Light" w:hAnsi="Calibri Light" w:cs="Calibri Light"/>
            <w:sz w:val="18"/>
            <w:szCs w:val="18"/>
            <w:u w:val="none"/>
          </w:rPr>
          <w:t>https://www.utb.cz/univerzita/kariera/</w:t>
        </w:r>
      </w:hyperlink>
    </w:p>
  </w:footnote>
  <w:footnote w:id="20">
    <w:p w14:paraId="6640BE5A"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hyperlink r:id="rId18" w:history="1">
        <w:r w:rsidRPr="005E3271">
          <w:rPr>
            <w:rStyle w:val="Hypertextovodkaz"/>
            <w:rFonts w:ascii="Calibri Light" w:hAnsi="Calibri Light" w:cs="Calibri Light"/>
            <w:sz w:val="18"/>
            <w:szCs w:val="18"/>
            <w:u w:val="none"/>
          </w:rPr>
          <w:t>https://www.utb.cz/univerzita/kariera/</w:t>
        </w:r>
      </w:hyperlink>
    </w:p>
  </w:footnote>
  <w:footnote w:id="21">
    <w:p w14:paraId="5CD35DCF" w14:textId="77777777" w:rsidR="00C72F0B" w:rsidRPr="006C2AF3"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hyperlink r:id="rId19" w:history="1">
        <w:r w:rsidRPr="005E3271">
          <w:rPr>
            <w:rStyle w:val="Hypertextovodkaz"/>
            <w:rFonts w:ascii="Calibri Light" w:hAnsi="Calibri Light" w:cs="Calibri Light"/>
            <w:sz w:val="18"/>
            <w:szCs w:val="18"/>
            <w:u w:val="none"/>
          </w:rPr>
          <w:t>https://jobcentrum.utb.cz/index.php?lang=cz</w:t>
        </w:r>
      </w:hyperlink>
    </w:p>
  </w:footnote>
  <w:footnote w:id="22">
    <w:p w14:paraId="33C2A33E" w14:textId="77777777" w:rsidR="00C72F0B" w:rsidRPr="005E3271"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w:t>
      </w:r>
      <w:r w:rsidRPr="005E3271">
        <w:rPr>
          <w:rFonts w:ascii="Calibri Light" w:hAnsi="Calibri Light" w:cs="Calibri Light"/>
          <w:sz w:val="18"/>
          <w:szCs w:val="18"/>
        </w:rPr>
        <w:t xml:space="preserve">: </w:t>
      </w:r>
      <w:bookmarkStart w:id="730" w:name="_Hlk22712223"/>
      <w:r w:rsidRPr="005E3271">
        <w:rPr>
          <w:rStyle w:val="Hypertextovodkaz"/>
          <w:rFonts w:ascii="Calibri Light" w:hAnsi="Calibri Light" w:cs="Calibri Light"/>
          <w:sz w:val="18"/>
          <w:szCs w:val="18"/>
          <w:u w:val="none"/>
        </w:rPr>
        <w:t>http://digilib.k.utb.cz</w:t>
      </w:r>
    </w:p>
    <w:bookmarkEnd w:id="730"/>
  </w:footnote>
  <w:footnote w:id="23">
    <w:p w14:paraId="4CFD6195"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bookmarkStart w:id="731" w:name="_Hlk22712242"/>
      <w:r w:rsidRPr="005E3271">
        <w:rPr>
          <w:rStyle w:val="Hypertextovodkaz"/>
          <w:rFonts w:ascii="Calibri Light" w:hAnsi="Calibri Light" w:cs="Calibri Light"/>
          <w:sz w:val="18"/>
          <w:szCs w:val="18"/>
          <w:u w:val="none"/>
        </w:rPr>
        <w:t>http://publikace.k.utb.cz</w:t>
      </w:r>
      <w:bookmarkEnd w:id="731"/>
    </w:p>
  </w:footnote>
  <w:footnote w:id="24">
    <w:p w14:paraId="2F9565B9"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bookmarkStart w:id="732" w:name="_Hlk22712256"/>
      <w:r w:rsidRPr="005E3271">
        <w:rPr>
          <w:rStyle w:val="Hypertextovodkaz"/>
          <w:rFonts w:ascii="Calibri Light" w:hAnsi="Calibri Light" w:cs="Calibri Light"/>
          <w:sz w:val="18"/>
          <w:szCs w:val="18"/>
          <w:u w:val="none"/>
        </w:rPr>
        <w:t>http://portal.k.utb.cz</w:t>
      </w:r>
      <w:bookmarkEnd w:id="732"/>
    </w:p>
  </w:footnote>
  <w:footnote w:id="25">
    <w:p w14:paraId="116C46D2" w14:textId="77777777"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Dostupné z: </w:t>
      </w:r>
      <w:bookmarkStart w:id="733" w:name="_Hlk22712269"/>
      <w:r w:rsidRPr="005E3271">
        <w:rPr>
          <w:rStyle w:val="Hypertextovodkaz"/>
          <w:rFonts w:ascii="Calibri Light" w:hAnsi="Calibri Light" w:cs="Calibri Light"/>
          <w:sz w:val="18"/>
          <w:szCs w:val="18"/>
          <w:u w:val="none"/>
        </w:rPr>
        <w:t>http://portal.k.utb.cz/databases/alphabetical</w:t>
      </w:r>
      <w:bookmarkEnd w:id="733"/>
    </w:p>
  </w:footnote>
  <w:footnote w:id="26">
    <w:p w14:paraId="01E5AD40"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0" w:history="1">
        <w:r w:rsidRPr="005E3271">
          <w:rPr>
            <w:rStyle w:val="Hypertextovodkaz"/>
            <w:rFonts w:ascii="Calibri Light" w:hAnsi="Calibri Light" w:cs="Calibri Light"/>
            <w:sz w:val="18"/>
            <w:szCs w:val="18"/>
            <w:u w:val="none"/>
          </w:rPr>
          <w:t>https://www.utb.cz/univerzita/uredni-deska/vnitrni-normy-a-predpisy/smernice-rektora/</w:t>
        </w:r>
      </w:hyperlink>
    </w:p>
  </w:footnote>
  <w:footnote w:id="27">
    <w:p w14:paraId="63342440"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1" w:history="1">
        <w:r w:rsidRPr="006C2AF3">
          <w:rPr>
            <w:rStyle w:val="Hypertextovodkaz"/>
            <w:rFonts w:ascii="Calibri Light" w:hAnsi="Calibri Light" w:cs="Calibri Light"/>
            <w:sz w:val="18"/>
            <w:szCs w:val="18"/>
          </w:rPr>
          <w:t>https://www.utb.cz/univerzita/uredni-deska/vnitrni-normy-a-predpisy/vnitrni-predpisy/</w:t>
        </w:r>
      </w:hyperlink>
    </w:p>
  </w:footnote>
  <w:footnote w:id="28">
    <w:p w14:paraId="625F8756"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2" w:history="1">
        <w:r w:rsidRPr="006C2AF3">
          <w:rPr>
            <w:rStyle w:val="Hypertextovodkaz"/>
            <w:rFonts w:ascii="Calibri Light" w:hAnsi="Calibri Light" w:cs="Calibri Light"/>
            <w:sz w:val="18"/>
            <w:szCs w:val="18"/>
          </w:rPr>
          <w:t>https://www.utb.cz/univerzita/uredni-deska/ruzne/strategicky-zamer/</w:t>
        </w:r>
      </w:hyperlink>
    </w:p>
  </w:footnote>
  <w:footnote w:id="29">
    <w:p w14:paraId="05D7E828" w14:textId="77777777" w:rsidR="00C72F0B" w:rsidRPr="006C2AF3"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3" w:history="1">
        <w:r w:rsidRPr="006C2AF3">
          <w:rPr>
            <w:rStyle w:val="Hypertextovodkaz"/>
            <w:rFonts w:ascii="Calibri Light" w:hAnsi="Calibri Light" w:cs="Calibri Light"/>
            <w:sz w:val="18"/>
            <w:szCs w:val="18"/>
          </w:rPr>
          <w:t>https://fmk.utb.cz/o-fakulte/uredni-deska/strategicky-zamer/</w:t>
        </w:r>
      </w:hyperlink>
    </w:p>
  </w:footnote>
  <w:footnote w:id="30">
    <w:p w14:paraId="46F1E7F3" w14:textId="77777777" w:rsidR="00C72F0B" w:rsidRPr="00FF6B10" w:rsidRDefault="00C72F0B" w:rsidP="00DE31F3">
      <w:pPr>
        <w:pStyle w:val="Textpoznpodarou"/>
        <w:rPr>
          <w:rFonts w:asciiTheme="majorHAnsi" w:hAnsiTheme="majorHAnsi" w:cstheme="majorHAnsi"/>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Dostupné z: </w:t>
      </w:r>
      <w:hyperlink r:id="rId24" w:history="1">
        <w:r w:rsidRPr="006C2AF3">
          <w:rPr>
            <w:rStyle w:val="Hypertextovodkaz"/>
            <w:rFonts w:ascii="Calibri Light" w:hAnsi="Calibri Light" w:cs="Calibri Light"/>
            <w:sz w:val="18"/>
            <w:szCs w:val="18"/>
          </w:rPr>
          <w:t>https://fmk.utb.cz/o-fakulte/uredni-deska/vnitrni-normy-a-vnitrni-predpisy/vnitrni-predpisy/</w:t>
        </w:r>
      </w:hyperlink>
    </w:p>
  </w:footnote>
  <w:footnote w:id="31">
    <w:p w14:paraId="495C2F91" w14:textId="20884709" w:rsidR="00C72F0B" w:rsidRPr="005E3271"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w:t>
      </w:r>
      <w:r w:rsidRPr="006C2AF3">
        <w:rPr>
          <w:rFonts w:ascii="Calibri Light" w:hAnsi="Calibri Light" w:cs="Calibri Light"/>
          <w:sz w:val="18"/>
          <w:szCs w:val="18"/>
        </w:rPr>
        <w:t xml:space="preserve">Dostupné z: </w:t>
      </w:r>
      <w:bookmarkStart w:id="734" w:name="_Hlk22712297"/>
      <w:r w:rsidRPr="005E3271">
        <w:rPr>
          <w:rFonts w:ascii="Calibri Light" w:hAnsi="Calibri Light" w:cs="Calibri Light"/>
          <w:sz w:val="18"/>
          <w:szCs w:val="18"/>
        </w:rPr>
        <w:fldChar w:fldCharType="begin"/>
      </w:r>
      <w:r w:rsidRPr="005E3271">
        <w:rPr>
          <w:rFonts w:ascii="Calibri Light" w:hAnsi="Calibri Light" w:cs="Calibri Light"/>
          <w:sz w:val="18"/>
          <w:szCs w:val="18"/>
        </w:rPr>
        <w:instrText xml:space="preserve"> HYPERLINK "https://fmk.utb.cz/o-fakulte/mezinarodni-vztahy/partnerske-instituce/" </w:instrText>
      </w:r>
      <w:r w:rsidRPr="005E3271">
        <w:rPr>
          <w:rFonts w:ascii="Calibri Light" w:hAnsi="Calibri Light" w:cs="Calibri Light"/>
          <w:sz w:val="18"/>
          <w:szCs w:val="18"/>
        </w:rPr>
        <w:fldChar w:fldCharType="separate"/>
      </w:r>
      <w:r w:rsidRPr="005E3271">
        <w:rPr>
          <w:rStyle w:val="Hypertextovodkaz"/>
          <w:rFonts w:ascii="Calibri Light" w:hAnsi="Calibri Light" w:cs="Calibri Light"/>
          <w:sz w:val="18"/>
          <w:szCs w:val="18"/>
        </w:rPr>
        <w:t>https://fmk.utb.cz/o-fakulte/mezinarodni-vztahy/partnerske-instituce/</w:t>
      </w:r>
      <w:r w:rsidRPr="005E3271">
        <w:rPr>
          <w:rFonts w:ascii="Calibri Light" w:hAnsi="Calibri Light" w:cs="Calibri Light"/>
          <w:sz w:val="18"/>
          <w:szCs w:val="18"/>
        </w:rPr>
        <w:fldChar w:fldCharType="end"/>
      </w:r>
      <w:bookmarkEnd w:id="734"/>
    </w:p>
  </w:footnote>
  <w:footnote w:id="32">
    <w:p w14:paraId="7099A2CB" w14:textId="731A8193" w:rsidR="00C72F0B" w:rsidRPr="005E3271" w:rsidRDefault="00C72F0B" w:rsidP="00DE31F3">
      <w:pPr>
        <w:pStyle w:val="Textpoznpodarou"/>
        <w:rPr>
          <w:rFonts w:ascii="Calibri Light" w:hAnsi="Calibri Light" w:cs="Calibri Light"/>
          <w:color w:val="548DD4" w:themeColor="text2" w:themeTint="99"/>
          <w:sz w:val="18"/>
          <w:szCs w:val="18"/>
          <w:u w:val="single"/>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w:t>
      </w:r>
      <w:r w:rsidRPr="005E3271">
        <w:rPr>
          <w:rFonts w:ascii="Calibri Light" w:hAnsi="Calibri Light" w:cs="Calibri Light"/>
          <w:sz w:val="18"/>
          <w:szCs w:val="18"/>
        </w:rPr>
        <w:t xml:space="preserve">Dostupné z: </w:t>
      </w:r>
      <w:bookmarkStart w:id="735" w:name="_Hlk22712315"/>
      <w:r w:rsidRPr="005E3271">
        <w:rPr>
          <w:rFonts w:ascii="Calibri Light" w:hAnsi="Calibri Light" w:cs="Calibri Light"/>
          <w:sz w:val="18"/>
          <w:szCs w:val="18"/>
        </w:rPr>
        <w:fldChar w:fldCharType="begin"/>
      </w:r>
      <w:r w:rsidRPr="005E3271">
        <w:rPr>
          <w:rFonts w:ascii="Calibri Light" w:hAnsi="Calibri Light" w:cs="Calibri Light"/>
          <w:sz w:val="18"/>
          <w:szCs w:val="18"/>
        </w:rPr>
        <w:instrText xml:space="preserve"> HYPERLINK "https://www.elia-artschools.org/members/univerzita-toma-e-bati-ve-zlin-" </w:instrText>
      </w:r>
      <w:r w:rsidRPr="005E3271">
        <w:rPr>
          <w:rFonts w:ascii="Calibri Light" w:hAnsi="Calibri Light" w:cs="Calibri Light"/>
          <w:sz w:val="18"/>
          <w:szCs w:val="18"/>
        </w:rPr>
        <w:fldChar w:fldCharType="separate"/>
      </w:r>
      <w:r w:rsidRPr="005E3271">
        <w:rPr>
          <w:rStyle w:val="Hypertextovodkaz"/>
          <w:rFonts w:ascii="Calibri Light" w:hAnsi="Calibri Light" w:cs="Calibri Light"/>
          <w:sz w:val="18"/>
          <w:szCs w:val="18"/>
        </w:rPr>
        <w:t>https://www.elia-artschools.org/members/univerzita-toma-e-bati-ve-zlin-</w:t>
      </w:r>
      <w:r w:rsidRPr="005E3271">
        <w:rPr>
          <w:rFonts w:ascii="Calibri Light" w:hAnsi="Calibri Light" w:cs="Calibri Light"/>
          <w:sz w:val="18"/>
          <w:szCs w:val="18"/>
        </w:rPr>
        <w:fldChar w:fldCharType="end"/>
      </w:r>
      <w:bookmarkEnd w:id="735"/>
    </w:p>
  </w:footnote>
  <w:footnote w:id="33">
    <w:p w14:paraId="51072CC6" w14:textId="664E9D8E"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w:t>
      </w:r>
      <w:r w:rsidRPr="005E3271">
        <w:rPr>
          <w:rFonts w:ascii="Calibri Light" w:hAnsi="Calibri Light" w:cs="Calibri Light"/>
          <w:sz w:val="18"/>
          <w:szCs w:val="18"/>
        </w:rPr>
        <w:t xml:space="preserve">Dostupné z: </w:t>
      </w:r>
      <w:bookmarkStart w:id="736" w:name="_Hlk22712325"/>
      <w:r w:rsidRPr="005E3271">
        <w:rPr>
          <w:rFonts w:ascii="Calibri Light" w:hAnsi="Calibri Light" w:cs="Calibri Light"/>
          <w:sz w:val="18"/>
          <w:szCs w:val="18"/>
        </w:rPr>
        <w:fldChar w:fldCharType="begin"/>
      </w:r>
      <w:r w:rsidRPr="005E3271">
        <w:rPr>
          <w:rFonts w:ascii="Calibri Light" w:hAnsi="Calibri Light" w:cs="Calibri Light"/>
          <w:sz w:val="18"/>
          <w:szCs w:val="18"/>
        </w:rPr>
        <w:instrText xml:space="preserve"> HYPERLINK "http://www.cilect.org/profiles/60" \l ".Xa_o1-gzaHt" </w:instrText>
      </w:r>
      <w:r w:rsidRPr="005E3271">
        <w:rPr>
          <w:rFonts w:ascii="Calibri Light" w:hAnsi="Calibri Light" w:cs="Calibri Light"/>
          <w:sz w:val="18"/>
          <w:szCs w:val="18"/>
        </w:rPr>
        <w:fldChar w:fldCharType="separate"/>
      </w:r>
      <w:r w:rsidRPr="005E3271">
        <w:rPr>
          <w:rStyle w:val="Hypertextovodkaz"/>
          <w:rFonts w:ascii="Calibri Light" w:hAnsi="Calibri Light" w:cs="Calibri Light"/>
          <w:sz w:val="18"/>
          <w:szCs w:val="18"/>
        </w:rPr>
        <w:t>http://www.cilect.org/profiles/60#.Xa_o1-gzaHt</w:t>
      </w:r>
      <w:r w:rsidRPr="005E3271">
        <w:rPr>
          <w:rFonts w:ascii="Calibri Light" w:hAnsi="Calibri Light" w:cs="Calibri Light"/>
          <w:sz w:val="18"/>
          <w:szCs w:val="18"/>
        </w:rPr>
        <w:fldChar w:fldCharType="end"/>
      </w:r>
      <w:bookmarkEnd w:id="736"/>
    </w:p>
  </w:footnote>
  <w:footnote w:id="34">
    <w:p w14:paraId="1B4D787B" w14:textId="1C0E0A16" w:rsidR="00C72F0B" w:rsidRPr="005E3271" w:rsidRDefault="00C72F0B" w:rsidP="00DE31F3">
      <w:pPr>
        <w:pStyle w:val="Textpoznpodarou"/>
        <w:rPr>
          <w:rFonts w:ascii="Calibri Light" w:hAnsi="Calibri Light" w:cs="Calibri Light"/>
          <w:sz w:val="18"/>
          <w:szCs w:val="18"/>
        </w:rPr>
      </w:pPr>
      <w:r w:rsidRPr="005E3271">
        <w:rPr>
          <w:rStyle w:val="Znakapoznpodarou"/>
          <w:rFonts w:ascii="Calibri Light" w:hAnsi="Calibri Light" w:cs="Calibri Light"/>
          <w:sz w:val="18"/>
          <w:szCs w:val="18"/>
        </w:rPr>
        <w:footnoteRef/>
      </w:r>
      <w:r w:rsidRPr="005E3271">
        <w:rPr>
          <w:rFonts w:ascii="Calibri Light" w:hAnsi="Calibri Light" w:cs="Calibri Light"/>
          <w:sz w:val="18"/>
          <w:szCs w:val="18"/>
        </w:rPr>
        <w:t xml:space="preserve"> </w:t>
      </w:r>
      <w:r w:rsidRPr="005E3271">
        <w:rPr>
          <w:rFonts w:ascii="Calibri Light" w:hAnsi="Calibri Light" w:cs="Calibri Light"/>
          <w:sz w:val="18"/>
          <w:szCs w:val="18"/>
        </w:rPr>
        <w:t xml:space="preserve">Dostupné z: </w:t>
      </w:r>
      <w:bookmarkStart w:id="737" w:name="_Hlk22712338"/>
      <w:r w:rsidRPr="005E3271">
        <w:rPr>
          <w:rFonts w:ascii="Calibri Light" w:hAnsi="Calibri Light" w:cs="Calibri Light"/>
          <w:sz w:val="18"/>
          <w:szCs w:val="18"/>
        </w:rPr>
        <w:fldChar w:fldCharType="begin"/>
      </w:r>
      <w:r w:rsidRPr="005E3271">
        <w:rPr>
          <w:rFonts w:ascii="Calibri Light" w:hAnsi="Calibri Light" w:cs="Calibri Light"/>
          <w:sz w:val="18"/>
          <w:szCs w:val="18"/>
        </w:rPr>
        <w:instrText xml:space="preserve"> HYPERLINK "https://www.utb.cz/univerzita/mezinarodni-vztahy/studenti/vymenne-pobyty/vyjizdejici-studenti/freemovers/" </w:instrText>
      </w:r>
      <w:r w:rsidRPr="005E3271">
        <w:rPr>
          <w:rFonts w:ascii="Calibri Light" w:hAnsi="Calibri Light" w:cs="Calibri Light"/>
          <w:sz w:val="18"/>
          <w:szCs w:val="18"/>
        </w:rPr>
        <w:fldChar w:fldCharType="separate"/>
      </w:r>
      <w:r w:rsidRPr="005E3271">
        <w:rPr>
          <w:rStyle w:val="Hypertextovodkaz"/>
          <w:rFonts w:ascii="Calibri Light" w:hAnsi="Calibri Light" w:cs="Calibri Light"/>
          <w:sz w:val="18"/>
          <w:szCs w:val="18"/>
        </w:rPr>
        <w:t>https://www.utb.cz/univerzita/mezinarodni-vztahy/studenti/vymenne-pobyty/vyjizdejici-studenti/freemovers/</w:t>
      </w:r>
      <w:r w:rsidRPr="005E3271">
        <w:rPr>
          <w:rFonts w:ascii="Calibri Light" w:hAnsi="Calibri Light" w:cs="Calibri Light"/>
          <w:sz w:val="18"/>
          <w:szCs w:val="18"/>
        </w:rPr>
        <w:fldChar w:fldCharType="end"/>
      </w:r>
    </w:p>
    <w:bookmarkEnd w:id="737"/>
  </w:footnote>
  <w:footnote w:id="35">
    <w:p w14:paraId="0613C447" w14:textId="3A64F502" w:rsidR="00C72F0B" w:rsidRPr="001314EE" w:rsidRDefault="00C72F0B" w:rsidP="00DE31F3">
      <w:pPr>
        <w:pStyle w:val="Textpoznpodarou"/>
        <w:rPr>
          <w:rFonts w:ascii="Calibri Light" w:hAnsi="Calibri Light" w:cs="Calibri Light"/>
          <w:sz w:val="18"/>
          <w:szCs w:val="18"/>
        </w:rPr>
      </w:pPr>
      <w:r w:rsidRPr="006C2AF3">
        <w:rPr>
          <w:rStyle w:val="Znakapoznpodarou"/>
          <w:rFonts w:ascii="Calibri Light" w:hAnsi="Calibri Light" w:cs="Calibri Light"/>
          <w:sz w:val="18"/>
          <w:szCs w:val="18"/>
        </w:rPr>
        <w:footnoteRef/>
      </w:r>
      <w:r w:rsidRPr="006C2AF3">
        <w:rPr>
          <w:rFonts w:ascii="Calibri Light" w:hAnsi="Calibri Light" w:cs="Calibri Light"/>
          <w:sz w:val="18"/>
          <w:szCs w:val="18"/>
        </w:rPr>
        <w:t xml:space="preserve"> </w:t>
      </w:r>
      <w:r w:rsidRPr="004D67F2">
        <w:rPr>
          <w:rFonts w:ascii="Calibri Light" w:hAnsi="Calibri Light" w:cs="Calibri Light"/>
          <w:sz w:val="18"/>
          <w:szCs w:val="18"/>
        </w:rPr>
        <w:t>Dostupné z</w:t>
      </w:r>
      <w:r w:rsidRPr="001314EE">
        <w:rPr>
          <w:rFonts w:ascii="Calibri Light" w:hAnsi="Calibri Light" w:cs="Calibri Light"/>
          <w:sz w:val="18"/>
          <w:szCs w:val="18"/>
        </w:rPr>
        <w:t xml:space="preserve">: </w:t>
      </w:r>
      <w:hyperlink r:id="rId25" w:history="1">
        <w:r w:rsidRPr="001314EE">
          <w:rPr>
            <w:rStyle w:val="Hypertextovodkaz"/>
            <w:rFonts w:ascii="Calibri Light" w:hAnsi="Calibri Light" w:cs="Calibri Light"/>
            <w:sz w:val="18"/>
            <w:szCs w:val="18"/>
          </w:rPr>
          <w:t>https://zlindesignweek.com/</w:t>
        </w:r>
      </w:hyperlink>
    </w:p>
  </w:footnote>
  <w:footnote w:id="36">
    <w:p w14:paraId="3F5D971C" w14:textId="3B66527C" w:rsidR="00C72F0B" w:rsidRPr="00FF6B10" w:rsidRDefault="00C72F0B" w:rsidP="00DE31F3">
      <w:pPr>
        <w:pStyle w:val="Textpoznpodarou"/>
        <w:rPr>
          <w:rFonts w:asciiTheme="majorHAnsi" w:hAnsiTheme="majorHAnsi" w:cstheme="majorHAnsi"/>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26" w:history="1">
        <w:r w:rsidRPr="001314EE">
          <w:rPr>
            <w:rStyle w:val="Hypertextovodkaz"/>
            <w:rFonts w:ascii="Calibri Light" w:hAnsi="Calibri Light" w:cs="Calibri Light"/>
            <w:sz w:val="18"/>
            <w:szCs w:val="18"/>
          </w:rPr>
          <w:t>http://www.bestindesign.cz/</w:t>
        </w:r>
      </w:hyperlink>
    </w:p>
  </w:footnote>
  <w:footnote w:id="37">
    <w:p w14:paraId="047AD34F" w14:textId="77777777" w:rsidR="00C72F0B" w:rsidRPr="004D67F2" w:rsidRDefault="00C72F0B" w:rsidP="00DE31F3">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27" w:history="1">
        <w:r w:rsidRPr="004D67F2">
          <w:rPr>
            <w:rStyle w:val="Hypertextovodkaz"/>
            <w:rFonts w:ascii="Calibri Light" w:hAnsi="Calibri Light" w:cs="Calibri Light"/>
            <w:sz w:val="18"/>
            <w:szCs w:val="18"/>
          </w:rPr>
          <w:t>https://www.utb.cz/univerzita/uredni-deska/vnitrni-normy-a-predpisy/vnitrni-predpisy/</w:t>
        </w:r>
      </w:hyperlink>
    </w:p>
  </w:footnote>
  <w:footnote w:id="38">
    <w:p w14:paraId="770931C5" w14:textId="77777777" w:rsidR="00C72F0B" w:rsidRPr="004D67F2" w:rsidRDefault="00C72F0B" w:rsidP="00DE31F3">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28" w:history="1">
        <w:r w:rsidRPr="004D67F2">
          <w:rPr>
            <w:rStyle w:val="Hypertextovodkaz"/>
            <w:rFonts w:ascii="Calibri Light" w:hAnsi="Calibri Light" w:cs="Calibri Light"/>
            <w:sz w:val="18"/>
            <w:szCs w:val="18"/>
          </w:rPr>
          <w:t>https://www.utb.cz/univerzita/uredni-deska/vnitrni-normy-a-predpisy/vnitrni-predpisy/</w:t>
        </w:r>
      </w:hyperlink>
    </w:p>
  </w:footnote>
  <w:footnote w:id="39">
    <w:p w14:paraId="36C75BFC" w14:textId="77777777" w:rsidR="00C72F0B" w:rsidRPr="004D67F2" w:rsidRDefault="00C72F0B" w:rsidP="00DE31F3">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29" w:history="1">
        <w:r w:rsidRPr="004D67F2">
          <w:rPr>
            <w:rStyle w:val="Hypertextovodkaz"/>
            <w:rFonts w:ascii="Calibri Light" w:hAnsi="Calibri Light" w:cs="Calibri Light"/>
            <w:sz w:val="18"/>
            <w:szCs w:val="18"/>
          </w:rPr>
          <w:t>https://fmk.utb.cz/o-fakulte/uredni-deska/vnitrni-normy-a-vnitrni-predpisy/vnitrni-predpisy/</w:t>
        </w:r>
      </w:hyperlink>
    </w:p>
  </w:footnote>
  <w:footnote w:id="40">
    <w:p w14:paraId="1920B17C" w14:textId="3768DA2E" w:rsidR="00C72F0B" w:rsidRPr="004D67F2" w:rsidRDefault="00C72F0B" w:rsidP="00DE31F3">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w:t>
      </w:r>
      <w:r w:rsidRPr="004D67F2">
        <w:rPr>
          <w:rFonts w:ascii="Calibri Light" w:hAnsi="Calibri Light" w:cs="Calibri Light"/>
          <w:sz w:val="18"/>
          <w:szCs w:val="18"/>
        </w:rPr>
        <w:t xml:space="preserve">Dostupné z: </w:t>
      </w:r>
      <w:bookmarkStart w:id="807" w:name="_Hlk31889843"/>
      <w:ins w:id="808" w:author="Ponížilová Hana" w:date="2020-02-13T17:25:00Z">
        <w:r w:rsidRPr="006D47D1">
          <w:rPr>
            <w:rFonts w:asciiTheme="minorHAnsi" w:hAnsiTheme="minorHAnsi"/>
            <w:sz w:val="18"/>
            <w:szCs w:val="18"/>
          </w:rPr>
          <w:fldChar w:fldCharType="begin"/>
        </w:r>
        <w:r w:rsidRPr="006D47D1">
          <w:rPr>
            <w:rFonts w:asciiTheme="minorHAnsi" w:hAnsiTheme="minorHAnsi"/>
            <w:sz w:val="18"/>
            <w:szCs w:val="18"/>
          </w:rPr>
          <w:instrText xml:space="preserve"> HYPERLINK "https://fmk.utb.cz/o-fakulte/uredni-deska/vnitrni-normy-a-vnitrni-predpisy/vnitrni-predpisy/" </w:instrText>
        </w:r>
        <w:r w:rsidRPr="006D47D1">
          <w:rPr>
            <w:rFonts w:asciiTheme="minorHAnsi" w:hAnsiTheme="minorHAnsi"/>
            <w:sz w:val="18"/>
            <w:szCs w:val="18"/>
          </w:rPr>
          <w:fldChar w:fldCharType="separate"/>
        </w:r>
        <w:r w:rsidRPr="006D47D1">
          <w:rPr>
            <w:rStyle w:val="Hypertextovodkaz"/>
            <w:rFonts w:asciiTheme="minorHAnsi" w:hAnsiTheme="minorHAnsi"/>
            <w:sz w:val="18"/>
            <w:szCs w:val="18"/>
          </w:rPr>
          <w:t>https://fmk.utb.cz/o-fakulte/uredni-deska/vnitrni-normy-a-vnitrni-predpisy/vnitrni-predpisy/</w:t>
        </w:r>
        <w:r w:rsidRPr="006D47D1">
          <w:rPr>
            <w:rFonts w:asciiTheme="minorHAnsi" w:hAnsiTheme="minorHAnsi"/>
            <w:sz w:val="18"/>
            <w:szCs w:val="18"/>
          </w:rPr>
          <w:fldChar w:fldCharType="end"/>
        </w:r>
        <w:bookmarkEnd w:id="807"/>
        <w:r w:rsidDel="00BC02AC">
          <w:t xml:space="preserve"> </w:t>
        </w:r>
        <w:r>
          <w:rPr>
            <w:rFonts w:ascii="Calibri Light" w:hAnsi="Calibri Light" w:cs="Calibri Light"/>
            <w:sz w:val="18"/>
            <w:szCs w:val="18"/>
          </w:rPr>
          <w:fldChar w:fldCharType="begin"/>
        </w:r>
        <w:r>
          <w:rPr>
            <w:rFonts w:ascii="Calibri Light" w:hAnsi="Calibri Light" w:cs="Calibri Light"/>
            <w:sz w:val="18"/>
            <w:szCs w:val="18"/>
          </w:rPr>
          <w:instrText xml:space="preserve"> HYPERLINK "" </w:instrText>
        </w:r>
        <w:r>
          <w:rPr>
            <w:rFonts w:ascii="Calibri Light" w:hAnsi="Calibri Light" w:cs="Calibri Light"/>
            <w:sz w:val="18"/>
            <w:szCs w:val="18"/>
          </w:rPr>
          <w:fldChar w:fldCharType="separate"/>
        </w:r>
      </w:ins>
      <w:del w:id="809" w:author="Ponížilová Hana" w:date="2020-02-13T17:25:00Z">
        <w:r w:rsidRPr="00BC02AC" w:rsidDel="00BC02AC">
          <w:rPr>
            <w:rStyle w:val="Hypertextovodkaz"/>
            <w:rFonts w:ascii="Calibri Light" w:hAnsi="Calibri Light" w:cs="Calibri Light"/>
            <w:sz w:val="18"/>
            <w:szCs w:val="18"/>
          </w:rPr>
          <w:delText>https://fmk.utb.cz/o-fakulte/uredni-deska/vnitrni-normy-a-vnitrni-predpisy/rozhodnuti-dekana/</w:delText>
        </w:r>
      </w:del>
      <w:ins w:id="810" w:author="Ponížilová Hana" w:date="2020-02-13T17:25:00Z">
        <w:r>
          <w:rPr>
            <w:rFonts w:ascii="Calibri Light" w:hAnsi="Calibri Light" w:cs="Calibri Light"/>
            <w:sz w:val="18"/>
            <w:szCs w:val="18"/>
          </w:rPr>
          <w:fldChar w:fldCharType="end"/>
        </w:r>
      </w:ins>
    </w:p>
  </w:footnote>
  <w:footnote w:id="41">
    <w:p w14:paraId="16459AD8" w14:textId="77777777" w:rsidR="00C72F0B" w:rsidRPr="00FF6B10" w:rsidDel="00BC02AC" w:rsidRDefault="00C72F0B" w:rsidP="00DE31F3">
      <w:pPr>
        <w:pStyle w:val="Textpoznpodarou"/>
        <w:rPr>
          <w:del w:id="812" w:author="Ponížilová Hana" w:date="2020-02-13T17:24:00Z"/>
          <w:rFonts w:asciiTheme="majorHAnsi" w:hAnsiTheme="majorHAnsi" w:cstheme="majorHAnsi"/>
          <w:sz w:val="18"/>
          <w:szCs w:val="18"/>
        </w:rPr>
      </w:pPr>
      <w:del w:id="813" w:author="Ponížilová Hana" w:date="2020-02-13T17:24:00Z">
        <w:r w:rsidRPr="004D67F2" w:rsidDel="00BC02AC">
          <w:rPr>
            <w:rStyle w:val="Znakapoznpodarou"/>
            <w:rFonts w:ascii="Calibri Light" w:hAnsi="Calibri Light" w:cs="Calibri Light"/>
            <w:sz w:val="18"/>
            <w:szCs w:val="18"/>
          </w:rPr>
          <w:footnoteRef/>
        </w:r>
        <w:r w:rsidRPr="004D67F2" w:rsidDel="00BC02AC">
          <w:rPr>
            <w:rFonts w:ascii="Calibri Light" w:hAnsi="Calibri Light" w:cs="Calibri Light"/>
            <w:sz w:val="18"/>
            <w:szCs w:val="18"/>
          </w:rPr>
          <w:delText xml:space="preserve"> Dostupné z: </w:delText>
        </w:r>
        <w:r w:rsidDel="00BC02AC">
          <w:fldChar w:fldCharType="begin"/>
        </w:r>
        <w:r w:rsidDel="00BC02AC">
          <w:delInstrText xml:space="preserve"> HYPERLINK "https://fmk.utb.cz/o-fakulte/uredni-deska/vnitrni-normy-a-vnitrni-predpisy/rozhodnuti-dekana/" </w:delInstrText>
        </w:r>
        <w:r w:rsidDel="00BC02AC">
          <w:fldChar w:fldCharType="separate"/>
        </w:r>
        <w:r w:rsidRPr="004D67F2" w:rsidDel="00BC02AC">
          <w:rPr>
            <w:rStyle w:val="Hypertextovodkaz"/>
            <w:rFonts w:ascii="Calibri Light" w:hAnsi="Calibri Light" w:cs="Calibri Light"/>
            <w:sz w:val="18"/>
            <w:szCs w:val="18"/>
          </w:rPr>
          <w:delText>https://fmk.utb.cz/o-fakulte/uredni-deska/vnitrni-normy-a-vnitrni-predpisy/rozhodnuti-dekana/</w:delText>
        </w:r>
        <w:r w:rsidDel="00BC02AC">
          <w:rPr>
            <w:rStyle w:val="Hypertextovodkaz"/>
            <w:rFonts w:ascii="Calibri Light" w:hAnsi="Calibri Light" w:cs="Calibri Light"/>
            <w:sz w:val="18"/>
            <w:szCs w:val="18"/>
          </w:rPr>
          <w:fldChar w:fldCharType="end"/>
        </w:r>
      </w:del>
    </w:p>
  </w:footnote>
  <w:footnote w:id="42">
    <w:p w14:paraId="07521E2C" w14:textId="77777777" w:rsidR="00C72F0B" w:rsidRPr="00B75EC2" w:rsidRDefault="00C72F0B" w:rsidP="00DE31F3">
      <w:pPr>
        <w:pStyle w:val="Textpoznpodarou"/>
        <w:rPr>
          <w:rFonts w:ascii="Calibri Light" w:hAnsi="Calibri Light" w:cs="Calibri Light"/>
          <w:sz w:val="18"/>
          <w:szCs w:val="18"/>
        </w:rPr>
      </w:pPr>
      <w:r w:rsidRPr="004D67F2">
        <w:rPr>
          <w:rStyle w:val="Znakapoznpodarou"/>
          <w:rFonts w:ascii="Calibri Light" w:hAnsi="Calibri Light" w:cs="Calibri Light"/>
          <w:sz w:val="18"/>
          <w:szCs w:val="18"/>
        </w:rPr>
        <w:footnoteRef/>
      </w:r>
      <w:r w:rsidRPr="004D67F2">
        <w:rPr>
          <w:rFonts w:ascii="Calibri Light" w:hAnsi="Calibri Light" w:cs="Calibri Light"/>
          <w:sz w:val="18"/>
          <w:szCs w:val="18"/>
        </w:rPr>
        <w:t xml:space="preserve"> Dostupné z: </w:t>
      </w:r>
      <w:hyperlink r:id="rId30" w:history="1">
        <w:r w:rsidRPr="00B75EC2">
          <w:rPr>
            <w:rStyle w:val="Hypertextovodkaz"/>
            <w:rFonts w:ascii="Calibri Light" w:hAnsi="Calibri Light" w:cs="Calibri Light"/>
            <w:sz w:val="18"/>
            <w:szCs w:val="18"/>
          </w:rPr>
          <w:t>https://fmk.utb.cz/o-fakulte/uredni-deska/vyrocni-zpravy/</w:t>
        </w:r>
      </w:hyperlink>
    </w:p>
  </w:footnote>
  <w:footnote w:id="43">
    <w:p w14:paraId="745C3F52" w14:textId="77777777" w:rsidR="00C72F0B" w:rsidRPr="00B75EC2" w:rsidRDefault="00C72F0B" w:rsidP="00DE31F3">
      <w:pPr>
        <w:rPr>
          <w:rFonts w:ascii="Calibri Light" w:hAnsi="Calibri Light" w:cs="Calibri Light"/>
          <w:sz w:val="18"/>
          <w:szCs w:val="18"/>
        </w:rPr>
      </w:pPr>
      <w:r w:rsidRPr="00B75EC2">
        <w:rPr>
          <w:rStyle w:val="Znakapoznpodarou"/>
          <w:rFonts w:ascii="Calibri Light" w:hAnsi="Calibri Light" w:cs="Calibri Light"/>
          <w:sz w:val="18"/>
          <w:szCs w:val="18"/>
        </w:rPr>
        <w:footnoteRef/>
      </w:r>
      <w:r w:rsidRPr="00B75EC2">
        <w:rPr>
          <w:rFonts w:ascii="Calibri Light" w:hAnsi="Calibri Light" w:cs="Calibri Light"/>
          <w:sz w:val="18"/>
          <w:szCs w:val="18"/>
        </w:rPr>
        <w:t xml:space="preserve"> Dostupné z: </w:t>
      </w:r>
      <w:hyperlink r:id="rId31" w:history="1">
        <w:r w:rsidRPr="00B75EC2">
          <w:rPr>
            <w:rStyle w:val="Hypertextovodkaz"/>
            <w:rFonts w:ascii="Calibri Light" w:hAnsi="Calibri Light" w:cs="Calibri Light"/>
            <w:sz w:val="18"/>
            <w:szCs w:val="18"/>
          </w:rPr>
          <w:t>https://www.utb.cz/univerzita/uredni-deska/ruzne/vyrocni-zpravy/</w:t>
        </w:r>
      </w:hyperlink>
    </w:p>
  </w:footnote>
  <w:footnote w:id="44">
    <w:p w14:paraId="11F6159E" w14:textId="77777777" w:rsidR="00C72F0B" w:rsidRPr="00B75EC2" w:rsidRDefault="00C72F0B" w:rsidP="00DE31F3">
      <w:pPr>
        <w:pStyle w:val="Textpoznpodarou"/>
        <w:rPr>
          <w:rFonts w:ascii="Calibri Light" w:hAnsi="Calibri Light" w:cs="Calibri Light"/>
          <w:sz w:val="18"/>
          <w:szCs w:val="18"/>
        </w:rPr>
      </w:pPr>
      <w:r w:rsidRPr="00B75EC2">
        <w:rPr>
          <w:rStyle w:val="Znakapoznpodarou"/>
          <w:rFonts w:ascii="Calibri Light" w:hAnsi="Calibri Light" w:cs="Calibri Light"/>
          <w:sz w:val="18"/>
          <w:szCs w:val="18"/>
        </w:rPr>
        <w:footnoteRef/>
      </w:r>
      <w:r w:rsidRPr="00B75EC2">
        <w:rPr>
          <w:rFonts w:ascii="Calibri Light" w:hAnsi="Calibri Light" w:cs="Calibri Light"/>
          <w:sz w:val="18"/>
          <w:szCs w:val="18"/>
        </w:rPr>
        <w:t xml:space="preserve"> Dostupné z</w:t>
      </w:r>
      <w:bookmarkStart w:id="814" w:name="_Hlk22713167"/>
      <w:r w:rsidRPr="00B75EC2">
        <w:rPr>
          <w:rFonts w:ascii="Calibri Light" w:hAnsi="Calibri Light" w:cs="Calibri Light"/>
          <w:sz w:val="18"/>
          <w:szCs w:val="18"/>
        </w:rPr>
        <w:t xml:space="preserve">: </w:t>
      </w:r>
      <w:r w:rsidRPr="00B75EC2">
        <w:rPr>
          <w:rStyle w:val="Hypertextovodkaz"/>
          <w:rFonts w:ascii="Calibri Light" w:hAnsi="Calibri Light" w:cs="Calibri Light"/>
          <w:sz w:val="18"/>
          <w:szCs w:val="18"/>
          <w:lang w:val="cs-CZ" w:eastAsia="cs-CZ"/>
        </w:rPr>
        <w:t>http://www.cilect.org/</w:t>
      </w:r>
      <w:bookmarkEnd w:id="814"/>
    </w:p>
  </w:footnote>
  <w:footnote w:id="45">
    <w:p w14:paraId="28A8065F" w14:textId="21B82570" w:rsidR="00C72F0B" w:rsidRPr="00B75EC2" w:rsidRDefault="00C72F0B" w:rsidP="00DE31F3">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w:t>
      </w:r>
      <w:r w:rsidRPr="00B75EC2">
        <w:rPr>
          <w:rFonts w:ascii="Calibri Light" w:hAnsi="Calibri Light" w:cs="Calibri Light"/>
          <w:sz w:val="18"/>
          <w:szCs w:val="18"/>
          <w:lang w:val="cs-CZ"/>
        </w:rPr>
        <w:t xml:space="preserve">Dostupné z: </w:t>
      </w:r>
      <w:bookmarkStart w:id="815" w:name="_Hlk22713215"/>
      <w:r w:rsidRPr="00B75EC2">
        <w:rPr>
          <w:rStyle w:val="Hypertextovodkaz"/>
          <w:rFonts w:ascii="Calibri Light" w:hAnsi="Calibri Light" w:cs="Calibri Light"/>
          <w:sz w:val="18"/>
          <w:szCs w:val="18"/>
          <w:lang w:val="cs-CZ" w:eastAsia="cs-CZ"/>
        </w:rPr>
        <w:t>http://kreativnizlin.cz</w:t>
      </w:r>
      <w:bookmarkEnd w:id="815"/>
    </w:p>
  </w:footnote>
  <w:footnote w:id="46">
    <w:p w14:paraId="51093849" w14:textId="77777777" w:rsidR="00C72F0B" w:rsidRPr="00FF6B10" w:rsidRDefault="00C72F0B" w:rsidP="00DE31F3">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B75EC2">
        <w:rPr>
          <w:rFonts w:ascii="Calibri Light" w:hAnsi="Calibri Light" w:cs="Calibri Light"/>
          <w:sz w:val="18"/>
          <w:szCs w:val="18"/>
        </w:rPr>
        <w:t xml:space="preserve">Dostupné z: </w:t>
      </w:r>
      <w:hyperlink r:id="rId32" w:history="1">
        <w:r w:rsidRPr="00B75EC2">
          <w:rPr>
            <w:rStyle w:val="Hypertextovodkaz"/>
            <w:rFonts w:ascii="Calibri Light" w:hAnsi="Calibri Light" w:cs="Calibri Light"/>
            <w:sz w:val="18"/>
            <w:szCs w:val="18"/>
          </w:rPr>
          <w:t>https://www.utb.cz/univerzita/uredni-deska/ruzne/vyrocni-zpravy/</w:t>
        </w:r>
      </w:hyperlink>
    </w:p>
  </w:footnote>
  <w:footnote w:id="47">
    <w:p w14:paraId="69C13730" w14:textId="77777777" w:rsidR="00C72F0B" w:rsidRPr="00E90E89" w:rsidRDefault="00C72F0B" w:rsidP="00DE31F3">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33" w:history="1">
        <w:r w:rsidRPr="00E90E89">
          <w:rPr>
            <w:rStyle w:val="Hypertextovodkaz"/>
            <w:rFonts w:ascii="Calibri Light" w:hAnsi="Calibri Light" w:cs="Calibri Light"/>
            <w:sz w:val="18"/>
            <w:szCs w:val="18"/>
          </w:rPr>
          <w:t>http://portal.k.utb.cz/databases/alphabetical/?lang=cze</w:t>
        </w:r>
      </w:hyperlink>
    </w:p>
  </w:footnote>
  <w:footnote w:id="48">
    <w:p w14:paraId="346F1124" w14:textId="77777777" w:rsidR="00C72F0B" w:rsidRPr="00E90E89" w:rsidRDefault="00C72F0B" w:rsidP="00DE31F3">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34" w:history="1">
        <w:r w:rsidRPr="00E90E89">
          <w:rPr>
            <w:rStyle w:val="Hypertextovodkaz"/>
            <w:rFonts w:ascii="Calibri Light" w:hAnsi="Calibri Light" w:cs="Calibri Light"/>
            <w:sz w:val="18"/>
            <w:szCs w:val="18"/>
          </w:rPr>
          <w:t>https://www.utb.cz/univerzita/uredni-deska/vnitrni-normy-a-predpisy/vnitrni-predpisy/</w:t>
        </w:r>
      </w:hyperlink>
    </w:p>
  </w:footnote>
  <w:footnote w:id="49">
    <w:p w14:paraId="23F170B7" w14:textId="77777777" w:rsidR="00C72F0B" w:rsidRPr="00E90E89" w:rsidRDefault="00C72F0B" w:rsidP="00DE31F3">
      <w:pPr>
        <w:pStyle w:val="Textpoznpodarou"/>
        <w:rPr>
          <w:rFonts w:ascii="Calibri Light" w:hAnsi="Calibri Light" w:cs="Calibri Light"/>
          <w:sz w:val="18"/>
          <w:szCs w:val="18"/>
        </w:rPr>
      </w:pPr>
      <w:r w:rsidRPr="00E90E89">
        <w:rPr>
          <w:rStyle w:val="Znakapoznpodarou"/>
          <w:rFonts w:ascii="Calibri Light" w:hAnsi="Calibri Light" w:cs="Calibri Light"/>
          <w:sz w:val="18"/>
          <w:szCs w:val="18"/>
        </w:rPr>
        <w:footnoteRef/>
      </w:r>
      <w:r w:rsidRPr="00E90E89">
        <w:rPr>
          <w:rFonts w:ascii="Calibri Light" w:hAnsi="Calibri Light" w:cs="Calibri Light"/>
          <w:sz w:val="18"/>
          <w:szCs w:val="18"/>
        </w:rPr>
        <w:t xml:space="preserve"> Dostupné z: </w:t>
      </w:r>
      <w:hyperlink r:id="rId35" w:history="1">
        <w:r w:rsidRPr="00E90E89">
          <w:rPr>
            <w:rStyle w:val="Hypertextovodkaz"/>
            <w:rFonts w:ascii="Calibri Light" w:hAnsi="Calibri Light" w:cs="Calibri Light"/>
            <w:sz w:val="18"/>
            <w:szCs w:val="18"/>
          </w:rPr>
          <w:t>https://www.utb.cz/univerzita/uredni-deska/vnitrni-normy-a-predpisy/vnitrni-predpisy/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2F2387C"/>
    <w:multiLevelType w:val="hybridMultilevel"/>
    <w:tmpl w:val="0FBE4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3" w15:restartNumberingAfterBreak="0">
    <w:nsid w:val="0B240E15"/>
    <w:multiLevelType w:val="hybridMultilevel"/>
    <w:tmpl w:val="F8D6E0B4"/>
    <w:lvl w:ilvl="0" w:tplc="DF7C2788">
      <w:start w:val="6"/>
      <w:numFmt w:val="bullet"/>
      <w:lvlText w:val="-"/>
      <w:lvlJc w:val="left"/>
      <w:pPr>
        <w:tabs>
          <w:tab w:val="num" w:pos="360"/>
        </w:tabs>
        <w:ind w:left="360" w:hanging="360"/>
      </w:pPr>
      <w:rPr>
        <w:rFonts w:ascii="Times New Roman" w:eastAsia="Times New Roman" w:hAnsi="Times New Roman" w:cs="Times New Roman" w:hint="default"/>
      </w:rPr>
    </w:lvl>
    <w:lvl w:ilvl="1" w:tplc="C6AA20F2">
      <w:start w:val="1"/>
      <w:numFmt w:val="bullet"/>
      <w:lvlText w:val=""/>
      <w:lvlJc w:val="left"/>
      <w:pPr>
        <w:tabs>
          <w:tab w:val="num" w:pos="1080"/>
        </w:tabs>
        <w:ind w:left="1080" w:hanging="360"/>
      </w:pPr>
      <w:rPr>
        <w:rFonts w:ascii="Wingdings" w:hAnsi="Wingdings" w:hint="default"/>
      </w:rPr>
    </w:lvl>
    <w:lvl w:ilvl="2" w:tplc="6518B566">
      <w:start w:val="1"/>
      <w:numFmt w:val="bullet"/>
      <w:lvlText w:val=""/>
      <w:lvlJc w:val="left"/>
      <w:pPr>
        <w:tabs>
          <w:tab w:val="num" w:pos="1800"/>
        </w:tabs>
        <w:ind w:left="1800" w:hanging="360"/>
      </w:pPr>
      <w:rPr>
        <w:rFonts w:ascii="Wingdings" w:hAnsi="Wingdings" w:hint="default"/>
      </w:rPr>
    </w:lvl>
    <w:lvl w:ilvl="3" w:tplc="B0BCAECA">
      <w:start w:val="1"/>
      <w:numFmt w:val="bullet"/>
      <w:lvlText w:val=""/>
      <w:lvlJc w:val="left"/>
      <w:pPr>
        <w:tabs>
          <w:tab w:val="num" w:pos="2520"/>
        </w:tabs>
        <w:ind w:left="2520" w:hanging="360"/>
      </w:pPr>
      <w:rPr>
        <w:rFonts w:ascii="Wingdings" w:hAnsi="Wingdings" w:hint="default"/>
      </w:rPr>
    </w:lvl>
    <w:lvl w:ilvl="4" w:tplc="29B0CAAE">
      <w:start w:val="1"/>
      <w:numFmt w:val="bullet"/>
      <w:lvlText w:val=""/>
      <w:lvlJc w:val="left"/>
      <w:pPr>
        <w:tabs>
          <w:tab w:val="num" w:pos="3240"/>
        </w:tabs>
        <w:ind w:left="3240" w:hanging="360"/>
      </w:pPr>
      <w:rPr>
        <w:rFonts w:ascii="Wingdings" w:hAnsi="Wingdings" w:hint="default"/>
      </w:rPr>
    </w:lvl>
    <w:lvl w:ilvl="5" w:tplc="FA80AC5E">
      <w:start w:val="1"/>
      <w:numFmt w:val="bullet"/>
      <w:lvlText w:val=""/>
      <w:lvlJc w:val="left"/>
      <w:pPr>
        <w:tabs>
          <w:tab w:val="num" w:pos="3960"/>
        </w:tabs>
        <w:ind w:left="3960" w:hanging="360"/>
      </w:pPr>
      <w:rPr>
        <w:rFonts w:ascii="Wingdings" w:hAnsi="Wingdings" w:hint="default"/>
      </w:rPr>
    </w:lvl>
    <w:lvl w:ilvl="6" w:tplc="33A82702">
      <w:start w:val="1"/>
      <w:numFmt w:val="bullet"/>
      <w:lvlText w:val=""/>
      <w:lvlJc w:val="left"/>
      <w:pPr>
        <w:tabs>
          <w:tab w:val="num" w:pos="4680"/>
        </w:tabs>
        <w:ind w:left="4680" w:hanging="360"/>
      </w:pPr>
      <w:rPr>
        <w:rFonts w:ascii="Wingdings" w:hAnsi="Wingdings" w:hint="default"/>
      </w:rPr>
    </w:lvl>
    <w:lvl w:ilvl="7" w:tplc="FB4ADEEC">
      <w:start w:val="1"/>
      <w:numFmt w:val="bullet"/>
      <w:lvlText w:val=""/>
      <w:lvlJc w:val="left"/>
      <w:pPr>
        <w:tabs>
          <w:tab w:val="num" w:pos="5400"/>
        </w:tabs>
        <w:ind w:left="5400" w:hanging="360"/>
      </w:pPr>
      <w:rPr>
        <w:rFonts w:ascii="Wingdings" w:hAnsi="Wingdings" w:hint="default"/>
      </w:rPr>
    </w:lvl>
    <w:lvl w:ilvl="8" w:tplc="B7EC53AC">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846D3D"/>
    <w:multiLevelType w:val="hybridMultilevel"/>
    <w:tmpl w:val="73D41670"/>
    <w:lvl w:ilvl="0" w:tplc="04050001">
      <w:start w:val="1"/>
      <w:numFmt w:val="bullet"/>
      <w:lvlText w:val=""/>
      <w:lvlJc w:val="left"/>
      <w:pPr>
        <w:ind w:left="758" w:hanging="360"/>
      </w:pPr>
      <w:rPr>
        <w:rFonts w:ascii="Symbol" w:hAnsi="Symbol" w:hint="default"/>
      </w:rPr>
    </w:lvl>
    <w:lvl w:ilvl="1" w:tplc="04050003">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5" w15:restartNumberingAfterBreak="0">
    <w:nsid w:val="0C7054B0"/>
    <w:multiLevelType w:val="hybridMultilevel"/>
    <w:tmpl w:val="299209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08F008C"/>
    <w:multiLevelType w:val="hybridMultilevel"/>
    <w:tmpl w:val="557C11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587CE9"/>
    <w:multiLevelType w:val="hybridMultilevel"/>
    <w:tmpl w:val="0F8AA744"/>
    <w:lvl w:ilvl="0" w:tplc="AC2A69B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26927"/>
    <w:multiLevelType w:val="hybridMultilevel"/>
    <w:tmpl w:val="B2364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8B003F"/>
    <w:multiLevelType w:val="hybridMultilevel"/>
    <w:tmpl w:val="21E49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BCA0F66"/>
    <w:multiLevelType w:val="hybridMultilevel"/>
    <w:tmpl w:val="6C102D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5" w15:restartNumberingAfterBreak="0">
    <w:nsid w:val="2FD10F7D"/>
    <w:multiLevelType w:val="hybridMultilevel"/>
    <w:tmpl w:val="CDBE8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B00BE5"/>
    <w:multiLevelType w:val="hybridMultilevel"/>
    <w:tmpl w:val="22429A56"/>
    <w:lvl w:ilvl="0" w:tplc="DF7C2788">
      <w:start w:val="6"/>
      <w:numFmt w:val="bullet"/>
      <w:lvlText w:val="-"/>
      <w:lvlJc w:val="left"/>
      <w:pPr>
        <w:tabs>
          <w:tab w:val="num" w:pos="360"/>
        </w:tabs>
        <w:ind w:left="360" w:hanging="360"/>
      </w:pPr>
      <w:rPr>
        <w:rFonts w:ascii="Times New Roman" w:eastAsia="Times New Roman" w:hAnsi="Times New Roman" w:cs="Times New Roman" w:hint="default"/>
      </w:rPr>
    </w:lvl>
    <w:lvl w:ilvl="1" w:tplc="D11A5BF6" w:tentative="1">
      <w:start w:val="1"/>
      <w:numFmt w:val="bullet"/>
      <w:lvlText w:val=""/>
      <w:lvlJc w:val="left"/>
      <w:pPr>
        <w:tabs>
          <w:tab w:val="num" w:pos="1080"/>
        </w:tabs>
        <w:ind w:left="1080" w:hanging="360"/>
      </w:pPr>
      <w:rPr>
        <w:rFonts w:ascii="Wingdings" w:hAnsi="Wingdings" w:hint="default"/>
      </w:rPr>
    </w:lvl>
    <w:lvl w:ilvl="2" w:tplc="7FBE1A0E" w:tentative="1">
      <w:start w:val="1"/>
      <w:numFmt w:val="bullet"/>
      <w:lvlText w:val=""/>
      <w:lvlJc w:val="left"/>
      <w:pPr>
        <w:tabs>
          <w:tab w:val="num" w:pos="1800"/>
        </w:tabs>
        <w:ind w:left="1800" w:hanging="360"/>
      </w:pPr>
      <w:rPr>
        <w:rFonts w:ascii="Wingdings" w:hAnsi="Wingdings" w:hint="default"/>
      </w:rPr>
    </w:lvl>
    <w:lvl w:ilvl="3" w:tplc="DB027E9E" w:tentative="1">
      <w:start w:val="1"/>
      <w:numFmt w:val="bullet"/>
      <w:lvlText w:val=""/>
      <w:lvlJc w:val="left"/>
      <w:pPr>
        <w:tabs>
          <w:tab w:val="num" w:pos="2520"/>
        </w:tabs>
        <w:ind w:left="2520" w:hanging="360"/>
      </w:pPr>
      <w:rPr>
        <w:rFonts w:ascii="Wingdings" w:hAnsi="Wingdings" w:hint="default"/>
      </w:rPr>
    </w:lvl>
    <w:lvl w:ilvl="4" w:tplc="CFEE9142" w:tentative="1">
      <w:start w:val="1"/>
      <w:numFmt w:val="bullet"/>
      <w:lvlText w:val=""/>
      <w:lvlJc w:val="left"/>
      <w:pPr>
        <w:tabs>
          <w:tab w:val="num" w:pos="3240"/>
        </w:tabs>
        <w:ind w:left="3240" w:hanging="360"/>
      </w:pPr>
      <w:rPr>
        <w:rFonts w:ascii="Wingdings" w:hAnsi="Wingdings" w:hint="default"/>
      </w:rPr>
    </w:lvl>
    <w:lvl w:ilvl="5" w:tplc="1C900B9A" w:tentative="1">
      <w:start w:val="1"/>
      <w:numFmt w:val="bullet"/>
      <w:lvlText w:val=""/>
      <w:lvlJc w:val="left"/>
      <w:pPr>
        <w:tabs>
          <w:tab w:val="num" w:pos="3960"/>
        </w:tabs>
        <w:ind w:left="3960" w:hanging="360"/>
      </w:pPr>
      <w:rPr>
        <w:rFonts w:ascii="Wingdings" w:hAnsi="Wingdings" w:hint="default"/>
      </w:rPr>
    </w:lvl>
    <w:lvl w:ilvl="6" w:tplc="72E4FC94" w:tentative="1">
      <w:start w:val="1"/>
      <w:numFmt w:val="bullet"/>
      <w:lvlText w:val=""/>
      <w:lvlJc w:val="left"/>
      <w:pPr>
        <w:tabs>
          <w:tab w:val="num" w:pos="4680"/>
        </w:tabs>
        <w:ind w:left="4680" w:hanging="360"/>
      </w:pPr>
      <w:rPr>
        <w:rFonts w:ascii="Wingdings" w:hAnsi="Wingdings" w:hint="default"/>
      </w:rPr>
    </w:lvl>
    <w:lvl w:ilvl="7" w:tplc="4192E9CE" w:tentative="1">
      <w:start w:val="1"/>
      <w:numFmt w:val="bullet"/>
      <w:lvlText w:val=""/>
      <w:lvlJc w:val="left"/>
      <w:pPr>
        <w:tabs>
          <w:tab w:val="num" w:pos="5400"/>
        </w:tabs>
        <w:ind w:left="5400" w:hanging="360"/>
      </w:pPr>
      <w:rPr>
        <w:rFonts w:ascii="Wingdings" w:hAnsi="Wingdings" w:hint="default"/>
      </w:rPr>
    </w:lvl>
    <w:lvl w:ilvl="8" w:tplc="3C1C8690"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2A34CCD"/>
    <w:multiLevelType w:val="hybridMultilevel"/>
    <w:tmpl w:val="56E866D2"/>
    <w:lvl w:ilvl="0" w:tplc="DF7C2788">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30D3DAD"/>
    <w:multiLevelType w:val="hybridMultilevel"/>
    <w:tmpl w:val="95B83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20" w15:restartNumberingAfterBreak="0">
    <w:nsid w:val="38735809"/>
    <w:multiLevelType w:val="hybridMultilevel"/>
    <w:tmpl w:val="2416AB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922263"/>
    <w:multiLevelType w:val="multilevel"/>
    <w:tmpl w:val="BF7C7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9E01C3"/>
    <w:multiLevelType w:val="hybridMultilevel"/>
    <w:tmpl w:val="5E92661A"/>
    <w:lvl w:ilvl="0" w:tplc="DF7C27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90600"/>
    <w:multiLevelType w:val="hybridMultilevel"/>
    <w:tmpl w:val="62E6A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4C022C"/>
    <w:multiLevelType w:val="hybridMultilevel"/>
    <w:tmpl w:val="03D2C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42C0153"/>
    <w:multiLevelType w:val="hybridMultilevel"/>
    <w:tmpl w:val="8F02D8C2"/>
    <w:lvl w:ilvl="0" w:tplc="E3C45E34">
      <w:start w:val="2"/>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44FD7123"/>
    <w:multiLevelType w:val="hybridMultilevel"/>
    <w:tmpl w:val="6B68F2DE"/>
    <w:lvl w:ilvl="0" w:tplc="AECC339C">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28" w15:restartNumberingAfterBreak="0">
    <w:nsid w:val="490923F0"/>
    <w:multiLevelType w:val="hybridMultilevel"/>
    <w:tmpl w:val="D9787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E97451"/>
    <w:multiLevelType w:val="multilevel"/>
    <w:tmpl w:val="2DB4D6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3850A7"/>
    <w:multiLevelType w:val="hybridMultilevel"/>
    <w:tmpl w:val="A448F6BC"/>
    <w:lvl w:ilvl="0" w:tplc="16F64A60">
      <w:start w:val="3"/>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C6715BD"/>
    <w:multiLevelType w:val="hybridMultilevel"/>
    <w:tmpl w:val="6E9E1850"/>
    <w:lvl w:ilvl="0" w:tplc="DF7C2788">
      <w:start w:val="6"/>
      <w:numFmt w:val="bullet"/>
      <w:lvlText w:val="-"/>
      <w:lvlJc w:val="left"/>
      <w:pPr>
        <w:tabs>
          <w:tab w:val="num" w:pos="720"/>
        </w:tabs>
        <w:ind w:left="720" w:hanging="360"/>
      </w:pPr>
      <w:rPr>
        <w:rFonts w:ascii="Times New Roman" w:eastAsia="Times New Roman" w:hAnsi="Times New Roman" w:cs="Times New Roman" w:hint="default"/>
      </w:rPr>
    </w:lvl>
    <w:lvl w:ilvl="1" w:tplc="6FD83472" w:tentative="1">
      <w:start w:val="1"/>
      <w:numFmt w:val="bullet"/>
      <w:lvlText w:val=""/>
      <w:lvlJc w:val="left"/>
      <w:pPr>
        <w:tabs>
          <w:tab w:val="num" w:pos="1440"/>
        </w:tabs>
        <w:ind w:left="1440" w:hanging="360"/>
      </w:pPr>
      <w:rPr>
        <w:rFonts w:ascii="Wingdings" w:hAnsi="Wingdings" w:hint="default"/>
      </w:rPr>
    </w:lvl>
    <w:lvl w:ilvl="2" w:tplc="71900426" w:tentative="1">
      <w:start w:val="1"/>
      <w:numFmt w:val="bullet"/>
      <w:lvlText w:val=""/>
      <w:lvlJc w:val="left"/>
      <w:pPr>
        <w:tabs>
          <w:tab w:val="num" w:pos="2160"/>
        </w:tabs>
        <w:ind w:left="2160" w:hanging="360"/>
      </w:pPr>
      <w:rPr>
        <w:rFonts w:ascii="Wingdings" w:hAnsi="Wingdings" w:hint="default"/>
      </w:rPr>
    </w:lvl>
    <w:lvl w:ilvl="3" w:tplc="A2423F56" w:tentative="1">
      <w:start w:val="1"/>
      <w:numFmt w:val="bullet"/>
      <w:lvlText w:val=""/>
      <w:lvlJc w:val="left"/>
      <w:pPr>
        <w:tabs>
          <w:tab w:val="num" w:pos="2880"/>
        </w:tabs>
        <w:ind w:left="2880" w:hanging="360"/>
      </w:pPr>
      <w:rPr>
        <w:rFonts w:ascii="Wingdings" w:hAnsi="Wingdings" w:hint="default"/>
      </w:rPr>
    </w:lvl>
    <w:lvl w:ilvl="4" w:tplc="45C4BC68" w:tentative="1">
      <w:start w:val="1"/>
      <w:numFmt w:val="bullet"/>
      <w:lvlText w:val=""/>
      <w:lvlJc w:val="left"/>
      <w:pPr>
        <w:tabs>
          <w:tab w:val="num" w:pos="3600"/>
        </w:tabs>
        <w:ind w:left="3600" w:hanging="360"/>
      </w:pPr>
      <w:rPr>
        <w:rFonts w:ascii="Wingdings" w:hAnsi="Wingdings" w:hint="default"/>
      </w:rPr>
    </w:lvl>
    <w:lvl w:ilvl="5" w:tplc="74D48352" w:tentative="1">
      <w:start w:val="1"/>
      <w:numFmt w:val="bullet"/>
      <w:lvlText w:val=""/>
      <w:lvlJc w:val="left"/>
      <w:pPr>
        <w:tabs>
          <w:tab w:val="num" w:pos="4320"/>
        </w:tabs>
        <w:ind w:left="4320" w:hanging="360"/>
      </w:pPr>
      <w:rPr>
        <w:rFonts w:ascii="Wingdings" w:hAnsi="Wingdings" w:hint="default"/>
      </w:rPr>
    </w:lvl>
    <w:lvl w:ilvl="6" w:tplc="5F3023BC" w:tentative="1">
      <w:start w:val="1"/>
      <w:numFmt w:val="bullet"/>
      <w:lvlText w:val=""/>
      <w:lvlJc w:val="left"/>
      <w:pPr>
        <w:tabs>
          <w:tab w:val="num" w:pos="5040"/>
        </w:tabs>
        <w:ind w:left="5040" w:hanging="360"/>
      </w:pPr>
      <w:rPr>
        <w:rFonts w:ascii="Wingdings" w:hAnsi="Wingdings" w:hint="default"/>
      </w:rPr>
    </w:lvl>
    <w:lvl w:ilvl="7" w:tplc="3D1CD80E" w:tentative="1">
      <w:start w:val="1"/>
      <w:numFmt w:val="bullet"/>
      <w:lvlText w:val=""/>
      <w:lvlJc w:val="left"/>
      <w:pPr>
        <w:tabs>
          <w:tab w:val="num" w:pos="5760"/>
        </w:tabs>
        <w:ind w:left="5760" w:hanging="360"/>
      </w:pPr>
      <w:rPr>
        <w:rFonts w:ascii="Wingdings" w:hAnsi="Wingdings" w:hint="default"/>
      </w:rPr>
    </w:lvl>
    <w:lvl w:ilvl="8" w:tplc="4D20442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DF251B"/>
    <w:multiLevelType w:val="hybridMultilevel"/>
    <w:tmpl w:val="0FAEE8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8A15C5"/>
    <w:multiLevelType w:val="hybridMultilevel"/>
    <w:tmpl w:val="F26CC1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682D95"/>
    <w:multiLevelType w:val="hybridMultilevel"/>
    <w:tmpl w:val="BD4237A8"/>
    <w:lvl w:ilvl="0" w:tplc="DF7C2788">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5EF496F"/>
    <w:multiLevelType w:val="hybridMultilevel"/>
    <w:tmpl w:val="DFD6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7"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8" w15:restartNumberingAfterBreak="0">
    <w:nsid w:val="6D6338B1"/>
    <w:multiLevelType w:val="hybridMultilevel"/>
    <w:tmpl w:val="547468A8"/>
    <w:lvl w:ilvl="0" w:tplc="242CF768">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896125"/>
    <w:multiLevelType w:val="multilevel"/>
    <w:tmpl w:val="4B2409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1" w15:restartNumberingAfterBreak="0">
    <w:nsid w:val="75BE4FBC"/>
    <w:multiLevelType w:val="hybridMultilevel"/>
    <w:tmpl w:val="20BC3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3" w15:restartNumberingAfterBreak="0">
    <w:nsid w:val="7D421812"/>
    <w:multiLevelType w:val="hybridMultilevel"/>
    <w:tmpl w:val="1046987E"/>
    <w:lvl w:ilvl="0" w:tplc="7B6A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2"/>
  </w:num>
  <w:num w:numId="3">
    <w:abstractNumId w:val="8"/>
  </w:num>
  <w:num w:numId="4">
    <w:abstractNumId w:val="11"/>
  </w:num>
  <w:num w:numId="5">
    <w:abstractNumId w:val="3"/>
  </w:num>
  <w:num w:numId="6">
    <w:abstractNumId w:val="18"/>
  </w:num>
  <w:num w:numId="7">
    <w:abstractNumId w:val="28"/>
  </w:num>
  <w:num w:numId="8">
    <w:abstractNumId w:val="15"/>
  </w:num>
  <w:num w:numId="9">
    <w:abstractNumId w:val="35"/>
  </w:num>
  <w:num w:numId="10">
    <w:abstractNumId w:val="22"/>
  </w:num>
  <w:num w:numId="11">
    <w:abstractNumId w:val="9"/>
  </w:num>
  <w:num w:numId="12">
    <w:abstractNumId w:val="20"/>
  </w:num>
  <w:num w:numId="13">
    <w:abstractNumId w:val="34"/>
  </w:num>
  <w:num w:numId="14">
    <w:abstractNumId w:val="5"/>
  </w:num>
  <w:num w:numId="15">
    <w:abstractNumId w:val="34"/>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31"/>
  </w:num>
  <w:num w:numId="20">
    <w:abstractNumId w:val="43"/>
  </w:num>
  <w:num w:numId="21">
    <w:abstractNumId w:val="17"/>
  </w:num>
  <w:num w:numId="22">
    <w:abstractNumId w:val="16"/>
  </w:num>
  <w:num w:numId="23">
    <w:abstractNumId w:val="39"/>
  </w:num>
  <w:num w:numId="24">
    <w:abstractNumId w:val="21"/>
  </w:num>
  <w:num w:numId="25">
    <w:abstractNumId w:val="29"/>
  </w:num>
  <w:num w:numId="26">
    <w:abstractNumId w:val="23"/>
  </w:num>
  <w:num w:numId="27">
    <w:abstractNumId w:val="26"/>
  </w:num>
  <w:num w:numId="28">
    <w:abstractNumId w:val="1"/>
  </w:num>
  <w:num w:numId="29">
    <w:abstractNumId w:val="32"/>
  </w:num>
  <w:num w:numId="30">
    <w:abstractNumId w:val="27"/>
  </w:num>
  <w:num w:numId="31">
    <w:abstractNumId w:val="7"/>
  </w:num>
  <w:num w:numId="32">
    <w:abstractNumId w:val="30"/>
  </w:num>
  <w:num w:numId="33">
    <w:abstractNumId w:val="41"/>
  </w:num>
  <w:num w:numId="34">
    <w:abstractNumId w:val="25"/>
  </w:num>
  <w:num w:numId="35">
    <w:abstractNumId w:val="2"/>
  </w:num>
  <w:num w:numId="36">
    <w:abstractNumId w:val="36"/>
  </w:num>
  <w:num w:numId="37">
    <w:abstractNumId w:val="40"/>
  </w:num>
  <w:num w:numId="38">
    <w:abstractNumId w:val="19"/>
  </w:num>
  <w:num w:numId="39">
    <w:abstractNumId w:val="38"/>
  </w:num>
  <w:num w:numId="40">
    <w:abstractNumId w:val="12"/>
  </w:num>
  <w:num w:numId="41">
    <w:abstractNumId w:val="37"/>
  </w:num>
  <w:num w:numId="42">
    <w:abstractNumId w:val="14"/>
  </w:num>
  <w:num w:numId="43">
    <w:abstractNumId w:val="4"/>
  </w:num>
  <w:num w:numId="44">
    <w:abstractNumId w:val="42"/>
    <w:lvlOverride w:ilvl="0">
      <w:startOverride w:val="1"/>
    </w:lvlOverride>
  </w:num>
  <w:num w:numId="45">
    <w:abstractNumId w:val="10"/>
  </w:num>
  <w:num w:numId="46">
    <w:abstractNumId w:val="6"/>
  </w:num>
  <w:num w:numId="47">
    <w:abstractNumId w:val="3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nížilová Hana">
    <w15:presenceInfo w15:providerId="AD" w15:userId="S-1-5-21-770070720-3945125243-2690725130-13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2AF6"/>
    <w:rsid w:val="00003A4C"/>
    <w:rsid w:val="00005B11"/>
    <w:rsid w:val="00010062"/>
    <w:rsid w:val="0001022A"/>
    <w:rsid w:val="000152A5"/>
    <w:rsid w:val="0001598C"/>
    <w:rsid w:val="0002245D"/>
    <w:rsid w:val="000234D0"/>
    <w:rsid w:val="00025CA2"/>
    <w:rsid w:val="0002703C"/>
    <w:rsid w:val="00031733"/>
    <w:rsid w:val="00031D58"/>
    <w:rsid w:val="00033384"/>
    <w:rsid w:val="00035638"/>
    <w:rsid w:val="00041301"/>
    <w:rsid w:val="00045046"/>
    <w:rsid w:val="00045F51"/>
    <w:rsid w:val="00055A68"/>
    <w:rsid w:val="000565B2"/>
    <w:rsid w:val="00056E85"/>
    <w:rsid w:val="000573E9"/>
    <w:rsid w:val="00057BF3"/>
    <w:rsid w:val="000623DF"/>
    <w:rsid w:val="000678A0"/>
    <w:rsid w:val="000713F2"/>
    <w:rsid w:val="00071DCF"/>
    <w:rsid w:val="00072F70"/>
    <w:rsid w:val="00073305"/>
    <w:rsid w:val="0007417D"/>
    <w:rsid w:val="00077C25"/>
    <w:rsid w:val="00080BC9"/>
    <w:rsid w:val="00080DAB"/>
    <w:rsid w:val="000851CD"/>
    <w:rsid w:val="00086A4B"/>
    <w:rsid w:val="00086D4F"/>
    <w:rsid w:val="00087007"/>
    <w:rsid w:val="00090C6F"/>
    <w:rsid w:val="000932D5"/>
    <w:rsid w:val="000939B2"/>
    <w:rsid w:val="00093DD1"/>
    <w:rsid w:val="00095CB0"/>
    <w:rsid w:val="000960D8"/>
    <w:rsid w:val="000969CA"/>
    <w:rsid w:val="000A2AD8"/>
    <w:rsid w:val="000A5CEE"/>
    <w:rsid w:val="000A7495"/>
    <w:rsid w:val="000A77EB"/>
    <w:rsid w:val="000B25D4"/>
    <w:rsid w:val="000B45D1"/>
    <w:rsid w:val="000B7AC4"/>
    <w:rsid w:val="000C0F1A"/>
    <w:rsid w:val="000C1AF8"/>
    <w:rsid w:val="000C1DF2"/>
    <w:rsid w:val="000C4023"/>
    <w:rsid w:val="000C450D"/>
    <w:rsid w:val="000C6DF5"/>
    <w:rsid w:val="000D001F"/>
    <w:rsid w:val="000D2FAF"/>
    <w:rsid w:val="000D339F"/>
    <w:rsid w:val="000E192F"/>
    <w:rsid w:val="000E4CBC"/>
    <w:rsid w:val="000E55BE"/>
    <w:rsid w:val="000E5D8C"/>
    <w:rsid w:val="000F4D94"/>
    <w:rsid w:val="000F58DB"/>
    <w:rsid w:val="000F6665"/>
    <w:rsid w:val="00102225"/>
    <w:rsid w:val="001049B9"/>
    <w:rsid w:val="001061CA"/>
    <w:rsid w:val="00111528"/>
    <w:rsid w:val="001118EF"/>
    <w:rsid w:val="00111E23"/>
    <w:rsid w:val="0011204D"/>
    <w:rsid w:val="0011397D"/>
    <w:rsid w:val="00114284"/>
    <w:rsid w:val="00117F97"/>
    <w:rsid w:val="00122010"/>
    <w:rsid w:val="0012279E"/>
    <w:rsid w:val="001314EE"/>
    <w:rsid w:val="00141D9D"/>
    <w:rsid w:val="00141F0B"/>
    <w:rsid w:val="00144419"/>
    <w:rsid w:val="00145A9E"/>
    <w:rsid w:val="00147ABB"/>
    <w:rsid w:val="001502E3"/>
    <w:rsid w:val="00150FF2"/>
    <w:rsid w:val="0015565C"/>
    <w:rsid w:val="00157141"/>
    <w:rsid w:val="001609F3"/>
    <w:rsid w:val="00163A3A"/>
    <w:rsid w:val="00164821"/>
    <w:rsid w:val="001658B3"/>
    <w:rsid w:val="001717B9"/>
    <w:rsid w:val="00173FEB"/>
    <w:rsid w:val="001740AE"/>
    <w:rsid w:val="00174C5B"/>
    <w:rsid w:val="00174EC9"/>
    <w:rsid w:val="00175912"/>
    <w:rsid w:val="0017650E"/>
    <w:rsid w:val="00176806"/>
    <w:rsid w:val="001805DD"/>
    <w:rsid w:val="00181C45"/>
    <w:rsid w:val="00183449"/>
    <w:rsid w:val="00190084"/>
    <w:rsid w:val="001916A7"/>
    <w:rsid w:val="00192689"/>
    <w:rsid w:val="00192D0E"/>
    <w:rsid w:val="001958CE"/>
    <w:rsid w:val="001A5793"/>
    <w:rsid w:val="001B1DA4"/>
    <w:rsid w:val="001B29FE"/>
    <w:rsid w:val="001B3DFE"/>
    <w:rsid w:val="001C5161"/>
    <w:rsid w:val="001C5301"/>
    <w:rsid w:val="001C7BAB"/>
    <w:rsid w:val="001C7D73"/>
    <w:rsid w:val="001D3AE0"/>
    <w:rsid w:val="001D3B85"/>
    <w:rsid w:val="001D5589"/>
    <w:rsid w:val="001E04C0"/>
    <w:rsid w:val="001E0FEF"/>
    <w:rsid w:val="001E2CF4"/>
    <w:rsid w:val="001E4856"/>
    <w:rsid w:val="001E66BD"/>
    <w:rsid w:val="001F38A6"/>
    <w:rsid w:val="001F758F"/>
    <w:rsid w:val="001F7C79"/>
    <w:rsid w:val="002006F3"/>
    <w:rsid w:val="00200B57"/>
    <w:rsid w:val="00204F97"/>
    <w:rsid w:val="0020789D"/>
    <w:rsid w:val="00213AED"/>
    <w:rsid w:val="002151BD"/>
    <w:rsid w:val="00217291"/>
    <w:rsid w:val="00232CDB"/>
    <w:rsid w:val="002350DC"/>
    <w:rsid w:val="002356DD"/>
    <w:rsid w:val="00235EFB"/>
    <w:rsid w:val="002371B6"/>
    <w:rsid w:val="00240302"/>
    <w:rsid w:val="002459EF"/>
    <w:rsid w:val="002523BF"/>
    <w:rsid w:val="0025422C"/>
    <w:rsid w:val="00255592"/>
    <w:rsid w:val="0025772B"/>
    <w:rsid w:val="00260960"/>
    <w:rsid w:val="00260AE1"/>
    <w:rsid w:val="00260BA2"/>
    <w:rsid w:val="00263841"/>
    <w:rsid w:val="00266E14"/>
    <w:rsid w:val="002677C9"/>
    <w:rsid w:val="00270230"/>
    <w:rsid w:val="00274251"/>
    <w:rsid w:val="00276D32"/>
    <w:rsid w:val="00280F9D"/>
    <w:rsid w:val="00281807"/>
    <w:rsid w:val="0028184C"/>
    <w:rsid w:val="00282E0C"/>
    <w:rsid w:val="00282EF8"/>
    <w:rsid w:val="00282F7D"/>
    <w:rsid w:val="00284008"/>
    <w:rsid w:val="0028423A"/>
    <w:rsid w:val="0028430B"/>
    <w:rsid w:val="0029122C"/>
    <w:rsid w:val="00291435"/>
    <w:rsid w:val="002927DB"/>
    <w:rsid w:val="0029308A"/>
    <w:rsid w:val="00293B38"/>
    <w:rsid w:val="00295E49"/>
    <w:rsid w:val="002961A2"/>
    <w:rsid w:val="002A58A7"/>
    <w:rsid w:val="002B58A4"/>
    <w:rsid w:val="002C128B"/>
    <w:rsid w:val="002C1FEB"/>
    <w:rsid w:val="002C2C4F"/>
    <w:rsid w:val="002C4245"/>
    <w:rsid w:val="002C65A3"/>
    <w:rsid w:val="002C6781"/>
    <w:rsid w:val="002D0175"/>
    <w:rsid w:val="002D085B"/>
    <w:rsid w:val="002D23F5"/>
    <w:rsid w:val="002D3E3A"/>
    <w:rsid w:val="002D3F6A"/>
    <w:rsid w:val="002D5B46"/>
    <w:rsid w:val="002D5F48"/>
    <w:rsid w:val="002D60D9"/>
    <w:rsid w:val="002E043F"/>
    <w:rsid w:val="002E72EB"/>
    <w:rsid w:val="002F6CA1"/>
    <w:rsid w:val="0030505D"/>
    <w:rsid w:val="00307649"/>
    <w:rsid w:val="00312D69"/>
    <w:rsid w:val="00313596"/>
    <w:rsid w:val="0031455D"/>
    <w:rsid w:val="003164C2"/>
    <w:rsid w:val="00316A40"/>
    <w:rsid w:val="00317C4D"/>
    <w:rsid w:val="00321AC8"/>
    <w:rsid w:val="00322136"/>
    <w:rsid w:val="00331849"/>
    <w:rsid w:val="00337534"/>
    <w:rsid w:val="0034061C"/>
    <w:rsid w:val="003450A4"/>
    <w:rsid w:val="00350701"/>
    <w:rsid w:val="00350A5B"/>
    <w:rsid w:val="00354E90"/>
    <w:rsid w:val="003619B0"/>
    <w:rsid w:val="00361C6D"/>
    <w:rsid w:val="003645DD"/>
    <w:rsid w:val="003652D9"/>
    <w:rsid w:val="00365889"/>
    <w:rsid w:val="00374184"/>
    <w:rsid w:val="003757A3"/>
    <w:rsid w:val="00376C52"/>
    <w:rsid w:val="00380061"/>
    <w:rsid w:val="003806A5"/>
    <w:rsid w:val="00381B2D"/>
    <w:rsid w:val="00382A03"/>
    <w:rsid w:val="00384200"/>
    <w:rsid w:val="00384E24"/>
    <w:rsid w:val="0038600F"/>
    <w:rsid w:val="00387DD6"/>
    <w:rsid w:val="003900F9"/>
    <w:rsid w:val="0039079A"/>
    <w:rsid w:val="00392D83"/>
    <w:rsid w:val="00394D22"/>
    <w:rsid w:val="003953B7"/>
    <w:rsid w:val="00396570"/>
    <w:rsid w:val="003A05BC"/>
    <w:rsid w:val="003A130D"/>
    <w:rsid w:val="003A41C2"/>
    <w:rsid w:val="003A53C5"/>
    <w:rsid w:val="003A7FBD"/>
    <w:rsid w:val="003B0EC5"/>
    <w:rsid w:val="003B38FC"/>
    <w:rsid w:val="003B42B7"/>
    <w:rsid w:val="003C0AC2"/>
    <w:rsid w:val="003D14E7"/>
    <w:rsid w:val="003D1D61"/>
    <w:rsid w:val="003D1FA2"/>
    <w:rsid w:val="003D420A"/>
    <w:rsid w:val="003D49F4"/>
    <w:rsid w:val="003D7639"/>
    <w:rsid w:val="003E3A43"/>
    <w:rsid w:val="003F17FA"/>
    <w:rsid w:val="003F3C93"/>
    <w:rsid w:val="003F48BD"/>
    <w:rsid w:val="00403C26"/>
    <w:rsid w:val="004043F0"/>
    <w:rsid w:val="00404CBA"/>
    <w:rsid w:val="00406792"/>
    <w:rsid w:val="00413E92"/>
    <w:rsid w:val="0041471A"/>
    <w:rsid w:val="00414A57"/>
    <w:rsid w:val="00414FDF"/>
    <w:rsid w:val="004157E2"/>
    <w:rsid w:val="00416770"/>
    <w:rsid w:val="00420180"/>
    <w:rsid w:val="004212BA"/>
    <w:rsid w:val="00425E2E"/>
    <w:rsid w:val="00427559"/>
    <w:rsid w:val="004319EB"/>
    <w:rsid w:val="00432AAB"/>
    <w:rsid w:val="00433599"/>
    <w:rsid w:val="0043466A"/>
    <w:rsid w:val="00436F04"/>
    <w:rsid w:val="00436F11"/>
    <w:rsid w:val="00437C9B"/>
    <w:rsid w:val="00440993"/>
    <w:rsid w:val="00444EDA"/>
    <w:rsid w:val="00446593"/>
    <w:rsid w:val="00450668"/>
    <w:rsid w:val="00451E34"/>
    <w:rsid w:val="004543FC"/>
    <w:rsid w:val="00457B33"/>
    <w:rsid w:val="00457FBC"/>
    <w:rsid w:val="004615F3"/>
    <w:rsid w:val="004626A0"/>
    <w:rsid w:val="004679BC"/>
    <w:rsid w:val="00470994"/>
    <w:rsid w:val="00471C0F"/>
    <w:rsid w:val="00472848"/>
    <w:rsid w:val="004733A1"/>
    <w:rsid w:val="004757A7"/>
    <w:rsid w:val="0047767D"/>
    <w:rsid w:val="00477BFD"/>
    <w:rsid w:val="004826E7"/>
    <w:rsid w:val="0048670A"/>
    <w:rsid w:val="004A01CB"/>
    <w:rsid w:val="004A072F"/>
    <w:rsid w:val="004A0B47"/>
    <w:rsid w:val="004A2032"/>
    <w:rsid w:val="004A3550"/>
    <w:rsid w:val="004A4108"/>
    <w:rsid w:val="004A42AA"/>
    <w:rsid w:val="004A6F26"/>
    <w:rsid w:val="004A7CE8"/>
    <w:rsid w:val="004B3819"/>
    <w:rsid w:val="004B6BC7"/>
    <w:rsid w:val="004B7D50"/>
    <w:rsid w:val="004C39FA"/>
    <w:rsid w:val="004D13B4"/>
    <w:rsid w:val="004D5F57"/>
    <w:rsid w:val="004E4193"/>
    <w:rsid w:val="004E590B"/>
    <w:rsid w:val="004E5C43"/>
    <w:rsid w:val="004F1913"/>
    <w:rsid w:val="004F1935"/>
    <w:rsid w:val="004F25C6"/>
    <w:rsid w:val="004F3CCD"/>
    <w:rsid w:val="004F4503"/>
    <w:rsid w:val="004F48C6"/>
    <w:rsid w:val="004F714F"/>
    <w:rsid w:val="0050026C"/>
    <w:rsid w:val="005012EE"/>
    <w:rsid w:val="0050158E"/>
    <w:rsid w:val="00502B63"/>
    <w:rsid w:val="00502F97"/>
    <w:rsid w:val="00504D9F"/>
    <w:rsid w:val="005052E5"/>
    <w:rsid w:val="00505407"/>
    <w:rsid w:val="00511305"/>
    <w:rsid w:val="00511BC0"/>
    <w:rsid w:val="00512571"/>
    <w:rsid w:val="00513000"/>
    <w:rsid w:val="00514361"/>
    <w:rsid w:val="00516291"/>
    <w:rsid w:val="00516668"/>
    <w:rsid w:val="00516B18"/>
    <w:rsid w:val="00521594"/>
    <w:rsid w:val="00521C31"/>
    <w:rsid w:val="005223A6"/>
    <w:rsid w:val="005227D7"/>
    <w:rsid w:val="005272DE"/>
    <w:rsid w:val="00531E3D"/>
    <w:rsid w:val="00532CB3"/>
    <w:rsid w:val="00532CE8"/>
    <w:rsid w:val="00542CAB"/>
    <w:rsid w:val="0054500B"/>
    <w:rsid w:val="0055072D"/>
    <w:rsid w:val="00552B6E"/>
    <w:rsid w:val="00553519"/>
    <w:rsid w:val="0055443D"/>
    <w:rsid w:val="005577CB"/>
    <w:rsid w:val="00561B45"/>
    <w:rsid w:val="005768A4"/>
    <w:rsid w:val="00576F8B"/>
    <w:rsid w:val="00577389"/>
    <w:rsid w:val="00581178"/>
    <w:rsid w:val="00582142"/>
    <w:rsid w:val="00582308"/>
    <w:rsid w:val="00583F15"/>
    <w:rsid w:val="00590465"/>
    <w:rsid w:val="00591718"/>
    <w:rsid w:val="005941EB"/>
    <w:rsid w:val="005948A4"/>
    <w:rsid w:val="005953AA"/>
    <w:rsid w:val="005963A0"/>
    <w:rsid w:val="005A14B9"/>
    <w:rsid w:val="005A1FC0"/>
    <w:rsid w:val="005A24AA"/>
    <w:rsid w:val="005A4298"/>
    <w:rsid w:val="005A57E9"/>
    <w:rsid w:val="005A6BCF"/>
    <w:rsid w:val="005B0EDF"/>
    <w:rsid w:val="005B201B"/>
    <w:rsid w:val="005B68D2"/>
    <w:rsid w:val="005B6982"/>
    <w:rsid w:val="005B770E"/>
    <w:rsid w:val="005C3E87"/>
    <w:rsid w:val="005C647B"/>
    <w:rsid w:val="005C7A59"/>
    <w:rsid w:val="005D4AD1"/>
    <w:rsid w:val="005E020F"/>
    <w:rsid w:val="005E09FB"/>
    <w:rsid w:val="005E242A"/>
    <w:rsid w:val="005E2BB1"/>
    <w:rsid w:val="005E3271"/>
    <w:rsid w:val="005E3EC0"/>
    <w:rsid w:val="005E4874"/>
    <w:rsid w:val="005E4B7A"/>
    <w:rsid w:val="005E7DE8"/>
    <w:rsid w:val="005E7FB9"/>
    <w:rsid w:val="005F030B"/>
    <w:rsid w:val="005F032C"/>
    <w:rsid w:val="005F3F2F"/>
    <w:rsid w:val="005F401C"/>
    <w:rsid w:val="005F5335"/>
    <w:rsid w:val="005F7346"/>
    <w:rsid w:val="0060112D"/>
    <w:rsid w:val="00601F5C"/>
    <w:rsid w:val="006028EF"/>
    <w:rsid w:val="00606016"/>
    <w:rsid w:val="00606607"/>
    <w:rsid w:val="006100B0"/>
    <w:rsid w:val="00617F87"/>
    <w:rsid w:val="00624AFC"/>
    <w:rsid w:val="00625931"/>
    <w:rsid w:val="0062671D"/>
    <w:rsid w:val="0063457F"/>
    <w:rsid w:val="00636D29"/>
    <w:rsid w:val="00637AEE"/>
    <w:rsid w:val="006420B2"/>
    <w:rsid w:val="0064385C"/>
    <w:rsid w:val="00643E56"/>
    <w:rsid w:val="00646153"/>
    <w:rsid w:val="00647075"/>
    <w:rsid w:val="006475FB"/>
    <w:rsid w:val="00647E43"/>
    <w:rsid w:val="00650B69"/>
    <w:rsid w:val="006560B5"/>
    <w:rsid w:val="0065729F"/>
    <w:rsid w:val="0066185E"/>
    <w:rsid w:val="006648FD"/>
    <w:rsid w:val="006679EF"/>
    <w:rsid w:val="00667D05"/>
    <w:rsid w:val="00672610"/>
    <w:rsid w:val="00672BEF"/>
    <w:rsid w:val="006731C5"/>
    <w:rsid w:val="00674E71"/>
    <w:rsid w:val="00680ED1"/>
    <w:rsid w:val="00682601"/>
    <w:rsid w:val="00684DFC"/>
    <w:rsid w:val="00684F31"/>
    <w:rsid w:val="00685A7E"/>
    <w:rsid w:val="006873A1"/>
    <w:rsid w:val="00691134"/>
    <w:rsid w:val="00692E97"/>
    <w:rsid w:val="00694B8A"/>
    <w:rsid w:val="00694BA8"/>
    <w:rsid w:val="006A150B"/>
    <w:rsid w:val="006A1F09"/>
    <w:rsid w:val="006A2EFA"/>
    <w:rsid w:val="006A3D8B"/>
    <w:rsid w:val="006A4117"/>
    <w:rsid w:val="006A48BD"/>
    <w:rsid w:val="006A60C0"/>
    <w:rsid w:val="006A66C2"/>
    <w:rsid w:val="006B07C1"/>
    <w:rsid w:val="006B5D4F"/>
    <w:rsid w:val="006C071B"/>
    <w:rsid w:val="006C079D"/>
    <w:rsid w:val="006C0AF5"/>
    <w:rsid w:val="006C17CB"/>
    <w:rsid w:val="006C215A"/>
    <w:rsid w:val="006C525A"/>
    <w:rsid w:val="006C5568"/>
    <w:rsid w:val="006D0966"/>
    <w:rsid w:val="006D15E7"/>
    <w:rsid w:val="006D28DD"/>
    <w:rsid w:val="006E18B1"/>
    <w:rsid w:val="006E29E2"/>
    <w:rsid w:val="006E2A7F"/>
    <w:rsid w:val="006E3402"/>
    <w:rsid w:val="006E5CD8"/>
    <w:rsid w:val="006E6D88"/>
    <w:rsid w:val="006F06F9"/>
    <w:rsid w:val="006F1D7A"/>
    <w:rsid w:val="006F208C"/>
    <w:rsid w:val="006F24BE"/>
    <w:rsid w:val="006F32E6"/>
    <w:rsid w:val="006F4BB8"/>
    <w:rsid w:val="006F6D87"/>
    <w:rsid w:val="00701BE6"/>
    <w:rsid w:val="00703AB5"/>
    <w:rsid w:val="00704AEE"/>
    <w:rsid w:val="007112AF"/>
    <w:rsid w:val="00711ACA"/>
    <w:rsid w:val="00713ADB"/>
    <w:rsid w:val="00714AFF"/>
    <w:rsid w:val="00724A6A"/>
    <w:rsid w:val="007272F4"/>
    <w:rsid w:val="00727400"/>
    <w:rsid w:val="007314CC"/>
    <w:rsid w:val="00731E0D"/>
    <w:rsid w:val="00731E8D"/>
    <w:rsid w:val="00731F3C"/>
    <w:rsid w:val="007334A7"/>
    <w:rsid w:val="007370D7"/>
    <w:rsid w:val="00742325"/>
    <w:rsid w:val="00743EE9"/>
    <w:rsid w:val="007449FC"/>
    <w:rsid w:val="007503FA"/>
    <w:rsid w:val="007511A1"/>
    <w:rsid w:val="007526C2"/>
    <w:rsid w:val="00752AE7"/>
    <w:rsid w:val="00755299"/>
    <w:rsid w:val="0075701D"/>
    <w:rsid w:val="0076042B"/>
    <w:rsid w:val="00762411"/>
    <w:rsid w:val="0076293C"/>
    <w:rsid w:val="0076294C"/>
    <w:rsid w:val="00763A6D"/>
    <w:rsid w:val="00766B50"/>
    <w:rsid w:val="00767A2C"/>
    <w:rsid w:val="00780206"/>
    <w:rsid w:val="00783CA0"/>
    <w:rsid w:val="00786433"/>
    <w:rsid w:val="00787C48"/>
    <w:rsid w:val="00793CA3"/>
    <w:rsid w:val="00793E84"/>
    <w:rsid w:val="007A1D6E"/>
    <w:rsid w:val="007A1D77"/>
    <w:rsid w:val="007A2313"/>
    <w:rsid w:val="007A3FD5"/>
    <w:rsid w:val="007A4EDC"/>
    <w:rsid w:val="007A6CA3"/>
    <w:rsid w:val="007B0F7D"/>
    <w:rsid w:val="007B1B74"/>
    <w:rsid w:val="007B3C21"/>
    <w:rsid w:val="007B462A"/>
    <w:rsid w:val="007B79E5"/>
    <w:rsid w:val="007B7C13"/>
    <w:rsid w:val="007C528E"/>
    <w:rsid w:val="007D0B15"/>
    <w:rsid w:val="007D0DB7"/>
    <w:rsid w:val="007D0E9F"/>
    <w:rsid w:val="007D7927"/>
    <w:rsid w:val="007E643F"/>
    <w:rsid w:val="007E79A8"/>
    <w:rsid w:val="007F11EF"/>
    <w:rsid w:val="007F1ED0"/>
    <w:rsid w:val="007F22EB"/>
    <w:rsid w:val="007F42B4"/>
    <w:rsid w:val="007F7205"/>
    <w:rsid w:val="008028F8"/>
    <w:rsid w:val="00811C39"/>
    <w:rsid w:val="00812CE3"/>
    <w:rsid w:val="00812EDB"/>
    <w:rsid w:val="00812FE3"/>
    <w:rsid w:val="008140AB"/>
    <w:rsid w:val="00815463"/>
    <w:rsid w:val="0081682A"/>
    <w:rsid w:val="0082237B"/>
    <w:rsid w:val="00824F75"/>
    <w:rsid w:val="00825565"/>
    <w:rsid w:val="00826022"/>
    <w:rsid w:val="00826442"/>
    <w:rsid w:val="00827B88"/>
    <w:rsid w:val="00827CA4"/>
    <w:rsid w:val="008309CD"/>
    <w:rsid w:val="00830C8E"/>
    <w:rsid w:val="0083391E"/>
    <w:rsid w:val="00834BFB"/>
    <w:rsid w:val="00835E57"/>
    <w:rsid w:val="008361A7"/>
    <w:rsid w:val="0084100E"/>
    <w:rsid w:val="008426AF"/>
    <w:rsid w:val="00843DD5"/>
    <w:rsid w:val="00851C50"/>
    <w:rsid w:val="00852DCC"/>
    <w:rsid w:val="00853202"/>
    <w:rsid w:val="00857164"/>
    <w:rsid w:val="008577D7"/>
    <w:rsid w:val="008605C6"/>
    <w:rsid w:val="00861443"/>
    <w:rsid w:val="00863A5D"/>
    <w:rsid w:val="00865B36"/>
    <w:rsid w:val="008664D0"/>
    <w:rsid w:val="008678A8"/>
    <w:rsid w:val="00870638"/>
    <w:rsid w:val="0087082F"/>
    <w:rsid w:val="00871451"/>
    <w:rsid w:val="00874F09"/>
    <w:rsid w:val="008759B0"/>
    <w:rsid w:val="008762E3"/>
    <w:rsid w:val="00877349"/>
    <w:rsid w:val="008776FD"/>
    <w:rsid w:val="00881E5E"/>
    <w:rsid w:val="00881FE7"/>
    <w:rsid w:val="008833A2"/>
    <w:rsid w:val="00885FB1"/>
    <w:rsid w:val="008924B0"/>
    <w:rsid w:val="00892AF5"/>
    <w:rsid w:val="00893376"/>
    <w:rsid w:val="00895908"/>
    <w:rsid w:val="00896934"/>
    <w:rsid w:val="008A2F3C"/>
    <w:rsid w:val="008A4084"/>
    <w:rsid w:val="008A4101"/>
    <w:rsid w:val="008A6D89"/>
    <w:rsid w:val="008B07AA"/>
    <w:rsid w:val="008B0D5A"/>
    <w:rsid w:val="008B0D8C"/>
    <w:rsid w:val="008B0EE2"/>
    <w:rsid w:val="008B129C"/>
    <w:rsid w:val="008B38AC"/>
    <w:rsid w:val="008B4D55"/>
    <w:rsid w:val="008B7AC5"/>
    <w:rsid w:val="008C384E"/>
    <w:rsid w:val="008C3A00"/>
    <w:rsid w:val="008C7203"/>
    <w:rsid w:val="008C7219"/>
    <w:rsid w:val="008D392E"/>
    <w:rsid w:val="008D5CB5"/>
    <w:rsid w:val="008D648D"/>
    <w:rsid w:val="008D7B29"/>
    <w:rsid w:val="008E0EAE"/>
    <w:rsid w:val="008E139B"/>
    <w:rsid w:val="008E3A26"/>
    <w:rsid w:val="008F3094"/>
    <w:rsid w:val="008F59AB"/>
    <w:rsid w:val="00900D16"/>
    <w:rsid w:val="00901BDB"/>
    <w:rsid w:val="00902D7A"/>
    <w:rsid w:val="00905BDF"/>
    <w:rsid w:val="00907458"/>
    <w:rsid w:val="0090782C"/>
    <w:rsid w:val="00907F03"/>
    <w:rsid w:val="00911E56"/>
    <w:rsid w:val="009148D1"/>
    <w:rsid w:val="00914DC1"/>
    <w:rsid w:val="0091633C"/>
    <w:rsid w:val="00916478"/>
    <w:rsid w:val="0091720B"/>
    <w:rsid w:val="00917682"/>
    <w:rsid w:val="00926E14"/>
    <w:rsid w:val="009305FD"/>
    <w:rsid w:val="00932DF6"/>
    <w:rsid w:val="00933110"/>
    <w:rsid w:val="0093466C"/>
    <w:rsid w:val="009365AE"/>
    <w:rsid w:val="009407A7"/>
    <w:rsid w:val="0094209D"/>
    <w:rsid w:val="0094354E"/>
    <w:rsid w:val="00945722"/>
    <w:rsid w:val="00946536"/>
    <w:rsid w:val="00947169"/>
    <w:rsid w:val="0095232B"/>
    <w:rsid w:val="00953C31"/>
    <w:rsid w:val="00955639"/>
    <w:rsid w:val="0095663F"/>
    <w:rsid w:val="00961142"/>
    <w:rsid w:val="00961B18"/>
    <w:rsid w:val="009638EF"/>
    <w:rsid w:val="009644A2"/>
    <w:rsid w:val="0096634A"/>
    <w:rsid w:val="00966DEB"/>
    <w:rsid w:val="009672C1"/>
    <w:rsid w:val="00974600"/>
    <w:rsid w:val="00974B5F"/>
    <w:rsid w:val="0098173A"/>
    <w:rsid w:val="0098297B"/>
    <w:rsid w:val="00984E0F"/>
    <w:rsid w:val="0098518F"/>
    <w:rsid w:val="0099077E"/>
    <w:rsid w:val="00993AF1"/>
    <w:rsid w:val="00995C3E"/>
    <w:rsid w:val="009A2692"/>
    <w:rsid w:val="009A375E"/>
    <w:rsid w:val="009A44D5"/>
    <w:rsid w:val="009A47D1"/>
    <w:rsid w:val="009A6FA9"/>
    <w:rsid w:val="009A7519"/>
    <w:rsid w:val="009B0613"/>
    <w:rsid w:val="009B0DC0"/>
    <w:rsid w:val="009B1751"/>
    <w:rsid w:val="009B3CFD"/>
    <w:rsid w:val="009B5307"/>
    <w:rsid w:val="009C0BF6"/>
    <w:rsid w:val="009C1D2B"/>
    <w:rsid w:val="009C4EE7"/>
    <w:rsid w:val="009C6DFB"/>
    <w:rsid w:val="009C7068"/>
    <w:rsid w:val="009D021E"/>
    <w:rsid w:val="009D02CB"/>
    <w:rsid w:val="009D0886"/>
    <w:rsid w:val="009D1B6A"/>
    <w:rsid w:val="009D25C8"/>
    <w:rsid w:val="009D28E8"/>
    <w:rsid w:val="009D2D63"/>
    <w:rsid w:val="009D4362"/>
    <w:rsid w:val="009D72DB"/>
    <w:rsid w:val="009E09CB"/>
    <w:rsid w:val="009E43ED"/>
    <w:rsid w:val="009E4C5E"/>
    <w:rsid w:val="009F1A07"/>
    <w:rsid w:val="009F2A8A"/>
    <w:rsid w:val="009F2FCA"/>
    <w:rsid w:val="009F2FFA"/>
    <w:rsid w:val="009F3388"/>
    <w:rsid w:val="009F4B96"/>
    <w:rsid w:val="009F724A"/>
    <w:rsid w:val="009F7268"/>
    <w:rsid w:val="00A01EFF"/>
    <w:rsid w:val="00A05E02"/>
    <w:rsid w:val="00A07C88"/>
    <w:rsid w:val="00A13770"/>
    <w:rsid w:val="00A152BA"/>
    <w:rsid w:val="00A1623F"/>
    <w:rsid w:val="00A16D74"/>
    <w:rsid w:val="00A174B3"/>
    <w:rsid w:val="00A17B5D"/>
    <w:rsid w:val="00A20A55"/>
    <w:rsid w:val="00A20AD2"/>
    <w:rsid w:val="00A21E69"/>
    <w:rsid w:val="00A22FD6"/>
    <w:rsid w:val="00A23353"/>
    <w:rsid w:val="00A24AF5"/>
    <w:rsid w:val="00A24B49"/>
    <w:rsid w:val="00A2715E"/>
    <w:rsid w:val="00A3093F"/>
    <w:rsid w:val="00A33353"/>
    <w:rsid w:val="00A34D37"/>
    <w:rsid w:val="00A353CC"/>
    <w:rsid w:val="00A3545A"/>
    <w:rsid w:val="00A3725B"/>
    <w:rsid w:val="00A41994"/>
    <w:rsid w:val="00A42346"/>
    <w:rsid w:val="00A45B18"/>
    <w:rsid w:val="00A47A76"/>
    <w:rsid w:val="00A5793A"/>
    <w:rsid w:val="00A6160F"/>
    <w:rsid w:val="00A62860"/>
    <w:rsid w:val="00A6733F"/>
    <w:rsid w:val="00A70717"/>
    <w:rsid w:val="00A7096E"/>
    <w:rsid w:val="00A70DB1"/>
    <w:rsid w:val="00A70E39"/>
    <w:rsid w:val="00A72CBD"/>
    <w:rsid w:val="00A779C5"/>
    <w:rsid w:val="00A8124E"/>
    <w:rsid w:val="00A83A51"/>
    <w:rsid w:val="00A93E2A"/>
    <w:rsid w:val="00A952B2"/>
    <w:rsid w:val="00A96585"/>
    <w:rsid w:val="00AA01DC"/>
    <w:rsid w:val="00AA25FC"/>
    <w:rsid w:val="00AB15B8"/>
    <w:rsid w:val="00AB2192"/>
    <w:rsid w:val="00AB320C"/>
    <w:rsid w:val="00AB4B55"/>
    <w:rsid w:val="00AB6AFA"/>
    <w:rsid w:val="00AB7D67"/>
    <w:rsid w:val="00AC1890"/>
    <w:rsid w:val="00AC30D4"/>
    <w:rsid w:val="00AC445D"/>
    <w:rsid w:val="00AC5860"/>
    <w:rsid w:val="00AC5FC2"/>
    <w:rsid w:val="00AC615C"/>
    <w:rsid w:val="00AC7F97"/>
    <w:rsid w:val="00AD0BE7"/>
    <w:rsid w:val="00AD1BB1"/>
    <w:rsid w:val="00AD384D"/>
    <w:rsid w:val="00AD4D69"/>
    <w:rsid w:val="00AD62C8"/>
    <w:rsid w:val="00AD7CF0"/>
    <w:rsid w:val="00AE3872"/>
    <w:rsid w:val="00AE5823"/>
    <w:rsid w:val="00AE7F08"/>
    <w:rsid w:val="00AF20B4"/>
    <w:rsid w:val="00AF30BD"/>
    <w:rsid w:val="00AF51B6"/>
    <w:rsid w:val="00AF5741"/>
    <w:rsid w:val="00AF5AF3"/>
    <w:rsid w:val="00B0791A"/>
    <w:rsid w:val="00B12720"/>
    <w:rsid w:val="00B14DA1"/>
    <w:rsid w:val="00B151EC"/>
    <w:rsid w:val="00B15D91"/>
    <w:rsid w:val="00B16C58"/>
    <w:rsid w:val="00B16F78"/>
    <w:rsid w:val="00B24C94"/>
    <w:rsid w:val="00B26828"/>
    <w:rsid w:val="00B40790"/>
    <w:rsid w:val="00B40C3B"/>
    <w:rsid w:val="00B4114C"/>
    <w:rsid w:val="00B423DD"/>
    <w:rsid w:val="00B4255C"/>
    <w:rsid w:val="00B471EC"/>
    <w:rsid w:val="00B516BD"/>
    <w:rsid w:val="00B55B49"/>
    <w:rsid w:val="00B56658"/>
    <w:rsid w:val="00B56920"/>
    <w:rsid w:val="00B62DFA"/>
    <w:rsid w:val="00B6375F"/>
    <w:rsid w:val="00B6381D"/>
    <w:rsid w:val="00B64A7D"/>
    <w:rsid w:val="00B6543C"/>
    <w:rsid w:val="00B65AB3"/>
    <w:rsid w:val="00B72FE8"/>
    <w:rsid w:val="00B75EC2"/>
    <w:rsid w:val="00B802D4"/>
    <w:rsid w:val="00B81753"/>
    <w:rsid w:val="00B82AD5"/>
    <w:rsid w:val="00B87C39"/>
    <w:rsid w:val="00B9352D"/>
    <w:rsid w:val="00BA129E"/>
    <w:rsid w:val="00BA2BB2"/>
    <w:rsid w:val="00BA4AFE"/>
    <w:rsid w:val="00BA4C59"/>
    <w:rsid w:val="00BA7579"/>
    <w:rsid w:val="00BB0128"/>
    <w:rsid w:val="00BB168D"/>
    <w:rsid w:val="00BB1B72"/>
    <w:rsid w:val="00BB2122"/>
    <w:rsid w:val="00BB3326"/>
    <w:rsid w:val="00BB3CC9"/>
    <w:rsid w:val="00BB3E55"/>
    <w:rsid w:val="00BB7E2A"/>
    <w:rsid w:val="00BC02AC"/>
    <w:rsid w:val="00BC2035"/>
    <w:rsid w:val="00BC30BB"/>
    <w:rsid w:val="00BC5643"/>
    <w:rsid w:val="00BC7E7B"/>
    <w:rsid w:val="00BD126D"/>
    <w:rsid w:val="00BD25BA"/>
    <w:rsid w:val="00BD2A58"/>
    <w:rsid w:val="00BD2E9A"/>
    <w:rsid w:val="00BD6B74"/>
    <w:rsid w:val="00BD7003"/>
    <w:rsid w:val="00BD7A90"/>
    <w:rsid w:val="00BD7ED5"/>
    <w:rsid w:val="00BE13DC"/>
    <w:rsid w:val="00BE5210"/>
    <w:rsid w:val="00BF0AD3"/>
    <w:rsid w:val="00BF122D"/>
    <w:rsid w:val="00BF33F1"/>
    <w:rsid w:val="00BF485C"/>
    <w:rsid w:val="00BF52F3"/>
    <w:rsid w:val="00BF5F6B"/>
    <w:rsid w:val="00C008B4"/>
    <w:rsid w:val="00C01CAB"/>
    <w:rsid w:val="00C028C7"/>
    <w:rsid w:val="00C07AD8"/>
    <w:rsid w:val="00C11847"/>
    <w:rsid w:val="00C15D34"/>
    <w:rsid w:val="00C20498"/>
    <w:rsid w:val="00C22D9F"/>
    <w:rsid w:val="00C25366"/>
    <w:rsid w:val="00C33D23"/>
    <w:rsid w:val="00C37B9A"/>
    <w:rsid w:val="00C404BF"/>
    <w:rsid w:val="00C45ACE"/>
    <w:rsid w:val="00C462AF"/>
    <w:rsid w:val="00C52178"/>
    <w:rsid w:val="00C534F3"/>
    <w:rsid w:val="00C62E65"/>
    <w:rsid w:val="00C63D1E"/>
    <w:rsid w:val="00C700AC"/>
    <w:rsid w:val="00C70EFA"/>
    <w:rsid w:val="00C7167D"/>
    <w:rsid w:val="00C72F0B"/>
    <w:rsid w:val="00C732E8"/>
    <w:rsid w:val="00C73490"/>
    <w:rsid w:val="00C7572F"/>
    <w:rsid w:val="00C80201"/>
    <w:rsid w:val="00C81918"/>
    <w:rsid w:val="00C84C8D"/>
    <w:rsid w:val="00C86729"/>
    <w:rsid w:val="00C90561"/>
    <w:rsid w:val="00C93F7E"/>
    <w:rsid w:val="00CA7016"/>
    <w:rsid w:val="00CB0A45"/>
    <w:rsid w:val="00CB3238"/>
    <w:rsid w:val="00CB47C5"/>
    <w:rsid w:val="00CB4BD5"/>
    <w:rsid w:val="00CB4BF9"/>
    <w:rsid w:val="00CB4EFC"/>
    <w:rsid w:val="00CB7C4F"/>
    <w:rsid w:val="00CC032D"/>
    <w:rsid w:val="00CC3C1C"/>
    <w:rsid w:val="00CC56DC"/>
    <w:rsid w:val="00CC5DB5"/>
    <w:rsid w:val="00CC7D40"/>
    <w:rsid w:val="00CD192E"/>
    <w:rsid w:val="00CD3719"/>
    <w:rsid w:val="00CD6E7E"/>
    <w:rsid w:val="00CE522D"/>
    <w:rsid w:val="00CE7D3C"/>
    <w:rsid w:val="00CF2738"/>
    <w:rsid w:val="00CF34C0"/>
    <w:rsid w:val="00CF395E"/>
    <w:rsid w:val="00CF4304"/>
    <w:rsid w:val="00CF7689"/>
    <w:rsid w:val="00D02742"/>
    <w:rsid w:val="00D07399"/>
    <w:rsid w:val="00D111EA"/>
    <w:rsid w:val="00D1165C"/>
    <w:rsid w:val="00D11E4C"/>
    <w:rsid w:val="00D1218C"/>
    <w:rsid w:val="00D128C3"/>
    <w:rsid w:val="00D15B0C"/>
    <w:rsid w:val="00D22216"/>
    <w:rsid w:val="00D273D5"/>
    <w:rsid w:val="00D30FF2"/>
    <w:rsid w:val="00D35EEE"/>
    <w:rsid w:val="00D36EAF"/>
    <w:rsid w:val="00D446A0"/>
    <w:rsid w:val="00D455F8"/>
    <w:rsid w:val="00D46D00"/>
    <w:rsid w:val="00D50681"/>
    <w:rsid w:val="00D520CC"/>
    <w:rsid w:val="00D5250D"/>
    <w:rsid w:val="00D534A9"/>
    <w:rsid w:val="00D5481F"/>
    <w:rsid w:val="00D5636E"/>
    <w:rsid w:val="00D56EF4"/>
    <w:rsid w:val="00D61DF4"/>
    <w:rsid w:val="00D63013"/>
    <w:rsid w:val="00D644B3"/>
    <w:rsid w:val="00D67639"/>
    <w:rsid w:val="00D70BE1"/>
    <w:rsid w:val="00D71582"/>
    <w:rsid w:val="00D715B9"/>
    <w:rsid w:val="00D75C9E"/>
    <w:rsid w:val="00D81185"/>
    <w:rsid w:val="00D8184D"/>
    <w:rsid w:val="00D82FD8"/>
    <w:rsid w:val="00D83E91"/>
    <w:rsid w:val="00D8554B"/>
    <w:rsid w:val="00D855FA"/>
    <w:rsid w:val="00D86EB5"/>
    <w:rsid w:val="00D87DFF"/>
    <w:rsid w:val="00D909E1"/>
    <w:rsid w:val="00D911EE"/>
    <w:rsid w:val="00D920D4"/>
    <w:rsid w:val="00D93F6D"/>
    <w:rsid w:val="00D946A3"/>
    <w:rsid w:val="00D949F3"/>
    <w:rsid w:val="00DA0197"/>
    <w:rsid w:val="00DA3866"/>
    <w:rsid w:val="00DA38FE"/>
    <w:rsid w:val="00DA3FAB"/>
    <w:rsid w:val="00DA41E6"/>
    <w:rsid w:val="00DA7C30"/>
    <w:rsid w:val="00DB00CF"/>
    <w:rsid w:val="00DB0CEA"/>
    <w:rsid w:val="00DB3334"/>
    <w:rsid w:val="00DB34B2"/>
    <w:rsid w:val="00DB4CEF"/>
    <w:rsid w:val="00DB7581"/>
    <w:rsid w:val="00DC6DED"/>
    <w:rsid w:val="00DC7594"/>
    <w:rsid w:val="00DD0245"/>
    <w:rsid w:val="00DD0EFE"/>
    <w:rsid w:val="00DD149C"/>
    <w:rsid w:val="00DD668C"/>
    <w:rsid w:val="00DD74C6"/>
    <w:rsid w:val="00DE0C80"/>
    <w:rsid w:val="00DE31F3"/>
    <w:rsid w:val="00DE3240"/>
    <w:rsid w:val="00DE6829"/>
    <w:rsid w:val="00DF1E08"/>
    <w:rsid w:val="00DF218C"/>
    <w:rsid w:val="00DF21C6"/>
    <w:rsid w:val="00DF2EDE"/>
    <w:rsid w:val="00DF4539"/>
    <w:rsid w:val="00E001BE"/>
    <w:rsid w:val="00E00A6F"/>
    <w:rsid w:val="00E03B96"/>
    <w:rsid w:val="00E06C19"/>
    <w:rsid w:val="00E13E38"/>
    <w:rsid w:val="00E1774D"/>
    <w:rsid w:val="00E25C29"/>
    <w:rsid w:val="00E320B7"/>
    <w:rsid w:val="00E32259"/>
    <w:rsid w:val="00E36C9B"/>
    <w:rsid w:val="00E40831"/>
    <w:rsid w:val="00E414FF"/>
    <w:rsid w:val="00E47189"/>
    <w:rsid w:val="00E52F1D"/>
    <w:rsid w:val="00E60EC0"/>
    <w:rsid w:val="00E6113B"/>
    <w:rsid w:val="00E63330"/>
    <w:rsid w:val="00E64F2C"/>
    <w:rsid w:val="00E64FA3"/>
    <w:rsid w:val="00E66D3C"/>
    <w:rsid w:val="00E7112D"/>
    <w:rsid w:val="00E71567"/>
    <w:rsid w:val="00E73856"/>
    <w:rsid w:val="00E75F90"/>
    <w:rsid w:val="00E770E5"/>
    <w:rsid w:val="00E77CA4"/>
    <w:rsid w:val="00E861CA"/>
    <w:rsid w:val="00E95005"/>
    <w:rsid w:val="00E95DFA"/>
    <w:rsid w:val="00E97641"/>
    <w:rsid w:val="00EA0A5E"/>
    <w:rsid w:val="00EA3BC1"/>
    <w:rsid w:val="00EA3C36"/>
    <w:rsid w:val="00EA46E8"/>
    <w:rsid w:val="00EA79AA"/>
    <w:rsid w:val="00EB0A31"/>
    <w:rsid w:val="00EB2817"/>
    <w:rsid w:val="00EB2D69"/>
    <w:rsid w:val="00EB655E"/>
    <w:rsid w:val="00EC1048"/>
    <w:rsid w:val="00EC31AA"/>
    <w:rsid w:val="00EC42F4"/>
    <w:rsid w:val="00EC7BAD"/>
    <w:rsid w:val="00ED1794"/>
    <w:rsid w:val="00ED281F"/>
    <w:rsid w:val="00ED322D"/>
    <w:rsid w:val="00ED367B"/>
    <w:rsid w:val="00ED45B4"/>
    <w:rsid w:val="00ED671F"/>
    <w:rsid w:val="00EE43F4"/>
    <w:rsid w:val="00EE6D2F"/>
    <w:rsid w:val="00EF1F44"/>
    <w:rsid w:val="00EF71A8"/>
    <w:rsid w:val="00EF7C20"/>
    <w:rsid w:val="00EF7E2D"/>
    <w:rsid w:val="00F12513"/>
    <w:rsid w:val="00F128A7"/>
    <w:rsid w:val="00F12E31"/>
    <w:rsid w:val="00F13BA2"/>
    <w:rsid w:val="00F13C3D"/>
    <w:rsid w:val="00F13D5C"/>
    <w:rsid w:val="00F1545A"/>
    <w:rsid w:val="00F164D2"/>
    <w:rsid w:val="00F168C4"/>
    <w:rsid w:val="00F20391"/>
    <w:rsid w:val="00F22DFD"/>
    <w:rsid w:val="00F24618"/>
    <w:rsid w:val="00F24844"/>
    <w:rsid w:val="00F24A8A"/>
    <w:rsid w:val="00F25078"/>
    <w:rsid w:val="00F27058"/>
    <w:rsid w:val="00F27407"/>
    <w:rsid w:val="00F27D87"/>
    <w:rsid w:val="00F30BB6"/>
    <w:rsid w:val="00F312E2"/>
    <w:rsid w:val="00F32AC8"/>
    <w:rsid w:val="00F33AAA"/>
    <w:rsid w:val="00F33B44"/>
    <w:rsid w:val="00F356C7"/>
    <w:rsid w:val="00F370C4"/>
    <w:rsid w:val="00F37E11"/>
    <w:rsid w:val="00F40638"/>
    <w:rsid w:val="00F40649"/>
    <w:rsid w:val="00F4730A"/>
    <w:rsid w:val="00F52BFC"/>
    <w:rsid w:val="00F53E4A"/>
    <w:rsid w:val="00F542EF"/>
    <w:rsid w:val="00F55383"/>
    <w:rsid w:val="00F61EBC"/>
    <w:rsid w:val="00F62AF4"/>
    <w:rsid w:val="00F66CCD"/>
    <w:rsid w:val="00F72662"/>
    <w:rsid w:val="00F728E9"/>
    <w:rsid w:val="00F72CDF"/>
    <w:rsid w:val="00F73665"/>
    <w:rsid w:val="00F74DF1"/>
    <w:rsid w:val="00F76019"/>
    <w:rsid w:val="00F778BB"/>
    <w:rsid w:val="00F77FD3"/>
    <w:rsid w:val="00F81710"/>
    <w:rsid w:val="00F82B0B"/>
    <w:rsid w:val="00F83E4D"/>
    <w:rsid w:val="00F84551"/>
    <w:rsid w:val="00F846D1"/>
    <w:rsid w:val="00F86913"/>
    <w:rsid w:val="00F87F26"/>
    <w:rsid w:val="00F908F3"/>
    <w:rsid w:val="00F91FDB"/>
    <w:rsid w:val="00F92717"/>
    <w:rsid w:val="00F965C6"/>
    <w:rsid w:val="00FA010E"/>
    <w:rsid w:val="00FA2CB2"/>
    <w:rsid w:val="00FA4696"/>
    <w:rsid w:val="00FA4FA2"/>
    <w:rsid w:val="00FA5041"/>
    <w:rsid w:val="00FA5F9B"/>
    <w:rsid w:val="00FA7CA5"/>
    <w:rsid w:val="00FA7EFE"/>
    <w:rsid w:val="00FB1524"/>
    <w:rsid w:val="00FB3573"/>
    <w:rsid w:val="00FB37AD"/>
    <w:rsid w:val="00FB60D1"/>
    <w:rsid w:val="00FB7841"/>
    <w:rsid w:val="00FC019B"/>
    <w:rsid w:val="00FC6651"/>
    <w:rsid w:val="00FC6E29"/>
    <w:rsid w:val="00FD15B3"/>
    <w:rsid w:val="00FD162E"/>
    <w:rsid w:val="00FD3A3D"/>
    <w:rsid w:val="00FD4DDC"/>
    <w:rsid w:val="00FD62AF"/>
    <w:rsid w:val="00FE071E"/>
    <w:rsid w:val="00FE2FD0"/>
    <w:rsid w:val="00FE6DD1"/>
    <w:rsid w:val="00FF0767"/>
    <w:rsid w:val="00FF14A8"/>
    <w:rsid w:val="00FF3364"/>
    <w:rsid w:val="00FF39A3"/>
    <w:rsid w:val="00FF57D5"/>
    <w:rsid w:val="00FF5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C14207F"/>
  <w15:docId w15:val="{52E17D96-6A74-4273-94B2-63AB7E07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8A4084"/>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8A4084"/>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8A4084"/>
    <w:pPr>
      <w:keepNext/>
      <w:keepLines/>
      <w:numPr>
        <w:numId w:val="1"/>
      </w:numPr>
      <w:spacing w:before="40" w:line="259" w:lineRule="auto"/>
      <w:outlineLvl w:val="2"/>
    </w:pPr>
    <w:rPr>
      <w:rFonts w:ascii="Calibri Light" w:hAnsi="Calibri Light"/>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A4084"/>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8A4084"/>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8A4084"/>
    <w:rPr>
      <w:rFonts w:ascii="Calibri Light" w:eastAsia="Times New Roman" w:hAnsi="Calibri Light" w:cs="Times New Roman"/>
      <w:sz w:val="24"/>
      <w:szCs w:val="24"/>
      <w:lang w:eastAsia="en-US"/>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144419"/>
    <w:rPr>
      <w:color w:val="0000FF" w:themeColor="hyperlink"/>
      <w:u w:val="single"/>
    </w:rPr>
  </w:style>
  <w:style w:type="paragraph" w:customStyle="1" w:styleId="BodyA">
    <w:name w:val="Body A"/>
    <w:rsid w:val="00B802D4"/>
    <w:rPr>
      <w:rFonts w:ascii="Helvetica" w:eastAsia="ヒラギノ角ゴ Pro W3" w:hAnsi="Helvetica" w:cs="Times New Roman"/>
      <w:color w:val="000000"/>
      <w:sz w:val="24"/>
      <w:szCs w:val="20"/>
    </w:rPr>
  </w:style>
  <w:style w:type="paragraph" w:styleId="Odstavecseseznamem">
    <w:name w:val="List Paragraph"/>
    <w:aliases w:val="nad 1,Název grafu"/>
    <w:basedOn w:val="Normln"/>
    <w:link w:val="OdstavecseseznamemChar"/>
    <w:uiPriority w:val="34"/>
    <w:qFormat/>
    <w:rsid w:val="00F908F3"/>
    <w:pPr>
      <w:ind w:left="720"/>
      <w:contextualSpacing/>
    </w:pPr>
  </w:style>
  <w:style w:type="character" w:styleId="Odkaznakoment">
    <w:name w:val="annotation reference"/>
    <w:basedOn w:val="Standardnpsmoodstavce"/>
    <w:uiPriority w:val="99"/>
    <w:semiHidden/>
    <w:unhideWhenUsed/>
    <w:rsid w:val="00041301"/>
    <w:rPr>
      <w:sz w:val="16"/>
      <w:szCs w:val="16"/>
    </w:rPr>
  </w:style>
  <w:style w:type="paragraph" w:styleId="Textkomente">
    <w:name w:val="annotation text"/>
    <w:basedOn w:val="Normln"/>
    <w:link w:val="TextkomenteChar"/>
    <w:uiPriority w:val="99"/>
    <w:unhideWhenUsed/>
    <w:rsid w:val="00041301"/>
  </w:style>
  <w:style w:type="character" w:customStyle="1" w:styleId="TextkomenteChar">
    <w:name w:val="Text komentáře Char"/>
    <w:basedOn w:val="Standardnpsmoodstavce"/>
    <w:link w:val="Textkomente"/>
    <w:uiPriority w:val="99"/>
    <w:rsid w:val="0004130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41301"/>
    <w:rPr>
      <w:b/>
      <w:bCs/>
    </w:rPr>
  </w:style>
  <w:style w:type="character" w:customStyle="1" w:styleId="PedmtkomenteChar">
    <w:name w:val="Předmět komentáře Char"/>
    <w:basedOn w:val="TextkomenteChar"/>
    <w:link w:val="Pedmtkomente"/>
    <w:uiPriority w:val="99"/>
    <w:semiHidden/>
    <w:rsid w:val="00041301"/>
    <w:rPr>
      <w:rFonts w:ascii="Times New Roman" w:eastAsia="Times New Roman" w:hAnsi="Times New Roman" w:cs="Times New Roman"/>
      <w:b/>
      <w:bCs/>
      <w:sz w:val="20"/>
      <w:szCs w:val="20"/>
    </w:rPr>
  </w:style>
  <w:style w:type="paragraph" w:styleId="Textpoznpodarou">
    <w:name w:val="footnote text"/>
    <w:basedOn w:val="Normln"/>
    <w:link w:val="TextpoznpodarouChar"/>
    <w:uiPriority w:val="99"/>
    <w:rsid w:val="00EC1048"/>
    <w:pPr>
      <w:widowControl w:val="0"/>
    </w:pPr>
    <w:rPr>
      <w:lang w:val="x-none" w:eastAsia="x-none"/>
    </w:rPr>
  </w:style>
  <w:style w:type="character" w:customStyle="1" w:styleId="TextpoznpodarouChar">
    <w:name w:val="Text pozn. pod čarou Char"/>
    <w:basedOn w:val="Standardnpsmoodstavce"/>
    <w:link w:val="Textpoznpodarou"/>
    <w:uiPriority w:val="99"/>
    <w:rsid w:val="00EC1048"/>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EC1048"/>
    <w:rPr>
      <w:vertAlign w:val="superscript"/>
    </w:rPr>
  </w:style>
  <w:style w:type="paragraph" w:customStyle="1" w:styleId="l5">
    <w:name w:val="l5"/>
    <w:basedOn w:val="Normln"/>
    <w:rsid w:val="008A4084"/>
    <w:pPr>
      <w:spacing w:before="100" w:beforeAutospacing="1" w:after="100" w:afterAutospacing="1"/>
    </w:pPr>
    <w:rPr>
      <w:sz w:val="24"/>
      <w:szCs w:val="24"/>
    </w:rPr>
  </w:style>
  <w:style w:type="paragraph" w:styleId="Normlnweb">
    <w:name w:val="Normal (Web)"/>
    <w:basedOn w:val="Normln"/>
    <w:uiPriority w:val="99"/>
    <w:unhideWhenUsed/>
    <w:rsid w:val="008A4084"/>
    <w:pPr>
      <w:spacing w:before="100" w:beforeAutospacing="1" w:after="100" w:afterAutospacing="1"/>
    </w:pPr>
    <w:rPr>
      <w:sz w:val="24"/>
      <w:szCs w:val="24"/>
    </w:rPr>
  </w:style>
  <w:style w:type="paragraph" w:styleId="Zkladntext">
    <w:name w:val="Body Text"/>
    <w:basedOn w:val="Normln"/>
    <w:link w:val="ZkladntextChar"/>
    <w:rsid w:val="008A4084"/>
    <w:pPr>
      <w:widowControl w:val="0"/>
    </w:pPr>
    <w:rPr>
      <w:b/>
      <w:sz w:val="24"/>
    </w:rPr>
  </w:style>
  <w:style w:type="character" w:customStyle="1" w:styleId="ZkladntextChar">
    <w:name w:val="Základní text Char"/>
    <w:basedOn w:val="Standardnpsmoodstavce"/>
    <w:link w:val="Zkladntext"/>
    <w:rsid w:val="008A4084"/>
    <w:rPr>
      <w:rFonts w:ascii="Times New Roman" w:eastAsia="Times New Roman" w:hAnsi="Times New Roman" w:cs="Times New Roman"/>
      <w:b/>
      <w:sz w:val="24"/>
      <w:szCs w:val="20"/>
    </w:rPr>
  </w:style>
  <w:style w:type="paragraph" w:customStyle="1" w:styleId="Default">
    <w:name w:val="Default"/>
    <w:rsid w:val="008A4084"/>
    <w:pPr>
      <w:autoSpaceDE w:val="0"/>
      <w:autoSpaceDN w:val="0"/>
      <w:adjustRightInd w:val="0"/>
    </w:pPr>
    <w:rPr>
      <w:rFonts w:ascii="Times New Roman" w:hAnsi="Times New Roman" w:cs="Times New Roman"/>
      <w:color w:val="000000"/>
      <w:sz w:val="24"/>
      <w:szCs w:val="24"/>
    </w:rPr>
  </w:style>
  <w:style w:type="paragraph" w:customStyle="1" w:styleId="FreeForm">
    <w:name w:val="Free Form"/>
    <w:rsid w:val="008A4084"/>
    <w:rPr>
      <w:rFonts w:ascii="System Font Regular" w:eastAsia="ヒラギノ角ゴ Pro W3" w:hAnsi="System Font Regular" w:cs="Times New Roman"/>
      <w:color w:val="000000"/>
      <w:szCs w:val="20"/>
    </w:rPr>
  </w:style>
  <w:style w:type="character" w:customStyle="1" w:styleId="TextvysvtlivekChar">
    <w:name w:val="Text vysvětlivek Char"/>
    <w:basedOn w:val="Standardnpsmoodstavce"/>
    <w:link w:val="Textvysvtlivek"/>
    <w:uiPriority w:val="99"/>
    <w:semiHidden/>
    <w:rsid w:val="008A4084"/>
    <w:rPr>
      <w:sz w:val="20"/>
      <w:szCs w:val="20"/>
      <w:lang w:eastAsia="en-US"/>
    </w:rPr>
  </w:style>
  <w:style w:type="paragraph" w:styleId="Textvysvtlivek">
    <w:name w:val="endnote text"/>
    <w:basedOn w:val="Normln"/>
    <w:link w:val="TextvysvtlivekChar"/>
    <w:uiPriority w:val="99"/>
    <w:semiHidden/>
    <w:unhideWhenUsed/>
    <w:rsid w:val="008A4084"/>
    <w:rPr>
      <w:rFonts w:ascii="Calibri" w:eastAsia="Calibri" w:hAnsi="Calibri" w:cs="Arial"/>
      <w:lang w:eastAsia="en-US"/>
    </w:rPr>
  </w:style>
  <w:style w:type="character" w:styleId="Zdraznn">
    <w:name w:val="Emphasis"/>
    <w:basedOn w:val="Standardnpsmoodstavce"/>
    <w:uiPriority w:val="20"/>
    <w:qFormat/>
    <w:locked/>
    <w:rsid w:val="000234D0"/>
    <w:rPr>
      <w:i/>
      <w:iCs/>
    </w:rPr>
  </w:style>
  <w:style w:type="paragraph" w:styleId="Revize">
    <w:name w:val="Revision"/>
    <w:hidden/>
    <w:uiPriority w:val="99"/>
    <w:semiHidden/>
    <w:rsid w:val="00C93F7E"/>
    <w:rPr>
      <w:rFonts w:ascii="Times New Roman" w:eastAsia="Times New Roman" w:hAnsi="Times New Roman" w:cs="Times New Roman"/>
      <w:sz w:val="20"/>
      <w:szCs w:val="20"/>
    </w:rPr>
  </w:style>
  <w:style w:type="paragraph" w:customStyle="1" w:styleId="StylArial145bzarovnnnasted">
    <w:name w:val="Styl Arial 145 b. zarovnání na střed"/>
    <w:basedOn w:val="Normln"/>
    <w:link w:val="StylArial145bzarovnnnastedChar"/>
    <w:uiPriority w:val="99"/>
    <w:rsid w:val="00B64A7D"/>
    <w:pPr>
      <w:jc w:val="center"/>
    </w:pPr>
    <w:rPr>
      <w:rFonts w:ascii="Arial" w:eastAsia="Calibri" w:hAnsi="Arial"/>
      <w:sz w:val="29"/>
    </w:rPr>
  </w:style>
  <w:style w:type="character" w:customStyle="1" w:styleId="StylArial145bzarovnnnastedChar">
    <w:name w:val="Styl Arial 145 b. zarovnání na střed Char"/>
    <w:link w:val="StylArial145bzarovnnnasted"/>
    <w:uiPriority w:val="99"/>
    <w:locked/>
    <w:rsid w:val="00B64A7D"/>
    <w:rPr>
      <w:rFonts w:ascii="Arial" w:hAnsi="Arial" w:cs="Times New Roman"/>
      <w:sz w:val="29"/>
      <w:szCs w:val="20"/>
    </w:rPr>
  </w:style>
  <w:style w:type="character" w:customStyle="1" w:styleId="a-size-base">
    <w:name w:val="a-size-base"/>
    <w:basedOn w:val="Standardnpsmoodstavce"/>
    <w:rsid w:val="002C128B"/>
  </w:style>
  <w:style w:type="character" w:customStyle="1" w:styleId="a-size-extra-large">
    <w:name w:val="a-size-extra-large"/>
    <w:basedOn w:val="Standardnpsmoodstavce"/>
    <w:rsid w:val="002C128B"/>
  </w:style>
  <w:style w:type="character" w:customStyle="1" w:styleId="a-size-medium">
    <w:name w:val="a-size-medium"/>
    <w:basedOn w:val="Standardnpsmoodstavce"/>
    <w:rsid w:val="002C128B"/>
  </w:style>
  <w:style w:type="paragraph" w:customStyle="1" w:styleId="Standard">
    <w:name w:val="Standard"/>
    <w:rsid w:val="00947169"/>
    <w:pPr>
      <w:widowControl w:val="0"/>
      <w:suppressAutoHyphens/>
      <w:autoSpaceDN w:val="0"/>
      <w:textAlignment w:val="baseline"/>
    </w:pPr>
    <w:rPr>
      <w:rFonts w:ascii="Liberation Serif" w:eastAsia="SimSun" w:hAnsi="Liberation Serif" w:cs="Lucida Sans"/>
      <w:kern w:val="3"/>
      <w:sz w:val="24"/>
      <w:szCs w:val="24"/>
      <w:lang w:eastAsia="zh-CN" w:bidi="hi-IN"/>
    </w:rPr>
  </w:style>
  <w:style w:type="paragraph" w:styleId="Bezmezer">
    <w:name w:val="No Spacing"/>
    <w:aliases w:val="UJEP-TEXT"/>
    <w:qFormat/>
    <w:rsid w:val="00D273D5"/>
    <w:rPr>
      <w:rFonts w:ascii="Times New Roman" w:eastAsia="Times New Roman" w:hAnsi="Times New Roman" w:cs="Times New Roman"/>
      <w:sz w:val="20"/>
      <w:szCs w:val="20"/>
    </w:rPr>
  </w:style>
  <w:style w:type="character" w:customStyle="1" w:styleId="Nevyeenzmnka1">
    <w:name w:val="Nevyřešená zmínka1"/>
    <w:basedOn w:val="Standardnpsmoodstavce"/>
    <w:uiPriority w:val="99"/>
    <w:semiHidden/>
    <w:unhideWhenUsed/>
    <w:rsid w:val="006A48BD"/>
    <w:rPr>
      <w:color w:val="605E5C"/>
      <w:shd w:val="clear" w:color="auto" w:fill="E1DFDD"/>
    </w:rPr>
  </w:style>
  <w:style w:type="character" w:styleId="PromnnHTML">
    <w:name w:val="HTML Variable"/>
    <w:basedOn w:val="Standardnpsmoodstavce"/>
    <w:uiPriority w:val="99"/>
    <w:semiHidden/>
    <w:unhideWhenUsed/>
    <w:rsid w:val="00DE31F3"/>
    <w:rPr>
      <w:i/>
      <w:iCs/>
    </w:rPr>
  </w:style>
  <w:style w:type="table" w:styleId="Mkatabulky">
    <w:name w:val="Table Grid"/>
    <w:basedOn w:val="Normlntabulka"/>
    <w:uiPriority w:val="39"/>
    <w:locked/>
    <w:rsid w:val="00DE31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tHTML">
    <w:name w:val="HTML Cite"/>
    <w:uiPriority w:val="99"/>
    <w:semiHidden/>
    <w:unhideWhenUsed/>
    <w:rsid w:val="00DE31F3"/>
    <w:rPr>
      <w:i/>
      <w:iCs/>
    </w:rPr>
  </w:style>
  <w:style w:type="character" w:styleId="Odkaznavysvtlivky">
    <w:name w:val="endnote reference"/>
    <w:basedOn w:val="Standardnpsmoodstavce"/>
    <w:uiPriority w:val="99"/>
    <w:semiHidden/>
    <w:unhideWhenUsed/>
    <w:rsid w:val="00DE31F3"/>
    <w:rPr>
      <w:vertAlign w:val="superscript"/>
    </w:rPr>
  </w:style>
  <w:style w:type="character" w:customStyle="1" w:styleId="st">
    <w:name w:val="st"/>
    <w:basedOn w:val="Standardnpsmoodstavce"/>
    <w:rsid w:val="00DE31F3"/>
  </w:style>
  <w:style w:type="character" w:customStyle="1" w:styleId="Nevyeenzmnka10">
    <w:name w:val="Nevyřešená zmínka1"/>
    <w:basedOn w:val="Standardnpsmoodstavce"/>
    <w:uiPriority w:val="99"/>
    <w:semiHidden/>
    <w:unhideWhenUsed/>
    <w:rsid w:val="00DE31F3"/>
    <w:rPr>
      <w:color w:val="605E5C"/>
      <w:shd w:val="clear" w:color="auto" w:fill="E1DFDD"/>
    </w:rPr>
  </w:style>
  <w:style w:type="paragraph" w:customStyle="1" w:styleId="Aaoeeu">
    <w:name w:val="Aaoeeu"/>
    <w:rsid w:val="00DE31F3"/>
    <w:pPr>
      <w:widowControl w:val="0"/>
      <w:suppressAutoHyphens/>
    </w:pPr>
    <w:rPr>
      <w:rFonts w:ascii="Times New Roman" w:eastAsia="Arial" w:hAnsi="Times New Roman" w:cs="Times New Roman"/>
      <w:sz w:val="20"/>
      <w:szCs w:val="20"/>
      <w:lang w:val="en-US" w:eastAsia="ar-SA"/>
    </w:rPr>
  </w:style>
  <w:style w:type="paragraph" w:customStyle="1" w:styleId="Text">
    <w:name w:val="Text"/>
    <w:rsid w:val="00DE31F3"/>
    <w:rPr>
      <w:rFonts w:ascii="Helvetica Neue" w:eastAsia="Helvetica Neue" w:hAnsi="Helvetica Neue" w:cs="Helvetica Neue"/>
      <w:color w:val="000000"/>
      <w14:textOutline w14:w="0" w14:cap="flat" w14:cmpd="sng" w14:algn="ctr">
        <w14:noFill/>
        <w14:prstDash w14:val="solid"/>
        <w14:bevel/>
      </w14:textOutline>
    </w:rPr>
  </w:style>
  <w:style w:type="table" w:customStyle="1" w:styleId="TableNormal">
    <w:name w:val="Table Normal"/>
    <w:rsid w:val="00DE31F3"/>
    <w:rPr>
      <w:rFonts w:ascii="Times New Roman" w:eastAsia="Arial Unicode MS" w:hAnsi="Times New Roman" w:cs="Times New Roman"/>
      <w:sz w:val="20"/>
      <w:szCs w:val="20"/>
      <w:bdr w:val="none" w:sz="0" w:space="0" w:color="auto" w:frame="1"/>
    </w:rPr>
    <w:tblPr>
      <w:tblCellMar>
        <w:top w:w="0" w:type="dxa"/>
        <w:left w:w="0" w:type="dxa"/>
        <w:bottom w:w="0" w:type="dxa"/>
        <w:right w:w="0" w:type="dxa"/>
      </w:tblCellMar>
    </w:tblPr>
  </w:style>
  <w:style w:type="character" w:customStyle="1" w:styleId="apple-converted-space">
    <w:name w:val="apple-converted-space"/>
    <w:basedOn w:val="Standardnpsmoodstavce"/>
    <w:rsid w:val="00DE31F3"/>
  </w:style>
  <w:style w:type="character" w:customStyle="1" w:styleId="OdstavecseseznamemChar">
    <w:name w:val="Odstavec se seznamem Char"/>
    <w:aliases w:val="nad 1 Char,Název grafu Char"/>
    <w:basedOn w:val="Standardnpsmoodstavce"/>
    <w:link w:val="Odstavecseseznamem"/>
    <w:uiPriority w:val="34"/>
    <w:locked/>
    <w:rsid w:val="00DE31F3"/>
    <w:rPr>
      <w:rFonts w:ascii="Times New Roman" w:eastAsia="Times New Roman" w:hAnsi="Times New Roman" w:cs="Times New Roman"/>
      <w:sz w:val="20"/>
      <w:szCs w:val="20"/>
    </w:rPr>
  </w:style>
  <w:style w:type="paragraph" w:styleId="Prosttext">
    <w:name w:val="Plain Text"/>
    <w:basedOn w:val="Normln"/>
    <w:link w:val="ProsttextChar"/>
    <w:uiPriority w:val="99"/>
    <w:unhideWhenUsed/>
    <w:rsid w:val="00DE31F3"/>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DE31F3"/>
    <w:rPr>
      <w:rFonts w:ascii="Consolas" w:hAnsi="Consolas" w:cs="Times New Roman"/>
      <w:sz w:val="21"/>
      <w:szCs w:val="21"/>
      <w:lang w:eastAsia="en-US"/>
    </w:rPr>
  </w:style>
  <w:style w:type="character" w:styleId="Sledovanodkaz">
    <w:name w:val="FollowedHyperlink"/>
    <w:basedOn w:val="Standardnpsmoodstavce"/>
    <w:uiPriority w:val="99"/>
    <w:semiHidden/>
    <w:unhideWhenUsed/>
    <w:rsid w:val="00DE31F3"/>
    <w:rPr>
      <w:color w:val="800080" w:themeColor="followedHyperlink"/>
      <w:u w:val="single"/>
    </w:rPr>
  </w:style>
  <w:style w:type="paragraph" w:customStyle="1" w:styleId="Styl1">
    <w:name w:val="Styl1"/>
    <w:basedOn w:val="Odstavecseseznamem"/>
    <w:link w:val="Styl1Char"/>
    <w:qFormat/>
    <w:rsid w:val="00DE31F3"/>
    <w:pPr>
      <w:widowControl w:val="0"/>
      <w:numPr>
        <w:numId w:val="38"/>
      </w:numPr>
      <w:shd w:val="clear" w:color="auto" w:fill="FFFFFF"/>
      <w:autoSpaceDE w:val="0"/>
      <w:autoSpaceDN w:val="0"/>
      <w:adjustRightInd w:val="0"/>
      <w:spacing w:after="120" w:line="276" w:lineRule="auto"/>
      <w:ind w:left="425" w:hanging="425"/>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DE31F3"/>
    <w:rPr>
      <w:rFonts w:asciiTheme="minorHAnsi" w:eastAsiaTheme="minorEastAsia" w:hAnsiTheme="minorHAnsi" w:cstheme="minorHAnsi"/>
      <w:b/>
      <w:color w:val="4BACC6" w:themeColor="accent5"/>
      <w:sz w:val="36"/>
      <w:szCs w:val="32"/>
      <w:shd w:val="clear" w:color="auto" w:fill="FFFFFF"/>
    </w:rPr>
  </w:style>
  <w:style w:type="character" w:customStyle="1" w:styleId="dn">
    <w:name w:val="Žádný"/>
    <w:rsid w:val="00DE31F3"/>
  </w:style>
  <w:style w:type="character" w:styleId="Siln">
    <w:name w:val="Strong"/>
    <w:basedOn w:val="Standardnpsmoodstavce"/>
    <w:uiPriority w:val="22"/>
    <w:qFormat/>
    <w:locked/>
    <w:rsid w:val="00DE31F3"/>
    <w:rPr>
      <w:b/>
      <w:bCs/>
    </w:rPr>
  </w:style>
  <w:style w:type="table" w:customStyle="1" w:styleId="TableGrid">
    <w:name w:val="TableGrid"/>
    <w:rsid w:val="00DE31F3"/>
    <w:rPr>
      <w:rFonts w:asciiTheme="minorHAnsi" w:eastAsiaTheme="minorEastAsia" w:hAnsiTheme="minorHAnsi" w:cstheme="minorBidi"/>
      <w:lang w:val="en-US" w:eastAsia="en-US"/>
    </w:rPr>
    <w:tblPr>
      <w:tblCellMar>
        <w:top w:w="0" w:type="dxa"/>
        <w:left w:w="0" w:type="dxa"/>
        <w:bottom w:w="0" w:type="dxa"/>
        <w:right w:w="0" w:type="dxa"/>
      </w:tblCellMar>
    </w:tblPr>
  </w:style>
  <w:style w:type="character" w:styleId="Nevyeenzmnka">
    <w:name w:val="Unresolved Mention"/>
    <w:basedOn w:val="Standardnpsmoodstavce"/>
    <w:uiPriority w:val="99"/>
    <w:semiHidden/>
    <w:unhideWhenUsed/>
    <w:rsid w:val="00BC0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1352">
      <w:bodyDiv w:val="1"/>
      <w:marLeft w:val="0"/>
      <w:marRight w:val="0"/>
      <w:marTop w:val="0"/>
      <w:marBottom w:val="0"/>
      <w:divBdr>
        <w:top w:val="none" w:sz="0" w:space="0" w:color="auto"/>
        <w:left w:val="none" w:sz="0" w:space="0" w:color="auto"/>
        <w:bottom w:val="none" w:sz="0" w:space="0" w:color="auto"/>
        <w:right w:val="none" w:sz="0" w:space="0" w:color="auto"/>
      </w:divBdr>
    </w:div>
    <w:div w:id="112989281">
      <w:bodyDiv w:val="1"/>
      <w:marLeft w:val="0"/>
      <w:marRight w:val="0"/>
      <w:marTop w:val="0"/>
      <w:marBottom w:val="0"/>
      <w:divBdr>
        <w:top w:val="none" w:sz="0" w:space="0" w:color="auto"/>
        <w:left w:val="none" w:sz="0" w:space="0" w:color="auto"/>
        <w:bottom w:val="none" w:sz="0" w:space="0" w:color="auto"/>
        <w:right w:val="none" w:sz="0" w:space="0" w:color="auto"/>
      </w:divBdr>
    </w:div>
    <w:div w:id="143787545">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479926817">
      <w:bodyDiv w:val="1"/>
      <w:marLeft w:val="0"/>
      <w:marRight w:val="0"/>
      <w:marTop w:val="0"/>
      <w:marBottom w:val="0"/>
      <w:divBdr>
        <w:top w:val="none" w:sz="0" w:space="0" w:color="auto"/>
        <w:left w:val="none" w:sz="0" w:space="0" w:color="auto"/>
        <w:bottom w:val="none" w:sz="0" w:space="0" w:color="auto"/>
        <w:right w:val="none" w:sz="0" w:space="0" w:color="auto"/>
      </w:divBdr>
    </w:div>
    <w:div w:id="761142089">
      <w:bodyDiv w:val="1"/>
      <w:marLeft w:val="0"/>
      <w:marRight w:val="0"/>
      <w:marTop w:val="0"/>
      <w:marBottom w:val="0"/>
      <w:divBdr>
        <w:top w:val="none" w:sz="0" w:space="0" w:color="auto"/>
        <w:left w:val="none" w:sz="0" w:space="0" w:color="auto"/>
        <w:bottom w:val="none" w:sz="0" w:space="0" w:color="auto"/>
        <w:right w:val="none" w:sz="0" w:space="0" w:color="auto"/>
      </w:divBdr>
    </w:div>
    <w:div w:id="880895091">
      <w:bodyDiv w:val="1"/>
      <w:marLeft w:val="0"/>
      <w:marRight w:val="0"/>
      <w:marTop w:val="0"/>
      <w:marBottom w:val="0"/>
      <w:divBdr>
        <w:top w:val="none" w:sz="0" w:space="0" w:color="auto"/>
        <w:left w:val="none" w:sz="0" w:space="0" w:color="auto"/>
        <w:bottom w:val="none" w:sz="0" w:space="0" w:color="auto"/>
        <w:right w:val="none" w:sz="0" w:space="0" w:color="auto"/>
      </w:divBdr>
    </w:div>
    <w:div w:id="939947515">
      <w:bodyDiv w:val="1"/>
      <w:marLeft w:val="0"/>
      <w:marRight w:val="0"/>
      <w:marTop w:val="0"/>
      <w:marBottom w:val="0"/>
      <w:divBdr>
        <w:top w:val="none" w:sz="0" w:space="0" w:color="auto"/>
        <w:left w:val="none" w:sz="0" w:space="0" w:color="auto"/>
        <w:bottom w:val="none" w:sz="0" w:space="0" w:color="auto"/>
        <w:right w:val="none" w:sz="0" w:space="0" w:color="auto"/>
      </w:divBdr>
    </w:div>
    <w:div w:id="1003774485">
      <w:bodyDiv w:val="1"/>
      <w:marLeft w:val="0"/>
      <w:marRight w:val="0"/>
      <w:marTop w:val="0"/>
      <w:marBottom w:val="0"/>
      <w:divBdr>
        <w:top w:val="none" w:sz="0" w:space="0" w:color="auto"/>
        <w:left w:val="none" w:sz="0" w:space="0" w:color="auto"/>
        <w:bottom w:val="none" w:sz="0" w:space="0" w:color="auto"/>
        <w:right w:val="none" w:sz="0" w:space="0" w:color="auto"/>
      </w:divBdr>
    </w:div>
    <w:div w:id="1043362198">
      <w:bodyDiv w:val="1"/>
      <w:marLeft w:val="0"/>
      <w:marRight w:val="0"/>
      <w:marTop w:val="0"/>
      <w:marBottom w:val="0"/>
      <w:divBdr>
        <w:top w:val="none" w:sz="0" w:space="0" w:color="auto"/>
        <w:left w:val="none" w:sz="0" w:space="0" w:color="auto"/>
        <w:bottom w:val="none" w:sz="0" w:space="0" w:color="auto"/>
        <w:right w:val="none" w:sz="0" w:space="0" w:color="auto"/>
      </w:divBdr>
    </w:div>
    <w:div w:id="1196650076">
      <w:bodyDiv w:val="1"/>
      <w:marLeft w:val="0"/>
      <w:marRight w:val="0"/>
      <w:marTop w:val="0"/>
      <w:marBottom w:val="0"/>
      <w:divBdr>
        <w:top w:val="none" w:sz="0" w:space="0" w:color="auto"/>
        <w:left w:val="none" w:sz="0" w:space="0" w:color="auto"/>
        <w:bottom w:val="none" w:sz="0" w:space="0" w:color="auto"/>
        <w:right w:val="none" w:sz="0" w:space="0" w:color="auto"/>
      </w:divBdr>
    </w:div>
    <w:div w:id="1579173023">
      <w:bodyDiv w:val="1"/>
      <w:marLeft w:val="0"/>
      <w:marRight w:val="0"/>
      <w:marTop w:val="0"/>
      <w:marBottom w:val="0"/>
      <w:divBdr>
        <w:top w:val="none" w:sz="0" w:space="0" w:color="auto"/>
        <w:left w:val="none" w:sz="0" w:space="0" w:color="auto"/>
        <w:bottom w:val="none" w:sz="0" w:space="0" w:color="auto"/>
        <w:right w:val="none" w:sz="0" w:space="0" w:color="auto"/>
      </w:divBdr>
    </w:div>
    <w:div w:id="1740515081">
      <w:bodyDiv w:val="1"/>
      <w:marLeft w:val="0"/>
      <w:marRight w:val="0"/>
      <w:marTop w:val="0"/>
      <w:marBottom w:val="0"/>
      <w:divBdr>
        <w:top w:val="none" w:sz="0" w:space="0" w:color="auto"/>
        <w:left w:val="none" w:sz="0" w:space="0" w:color="auto"/>
        <w:bottom w:val="none" w:sz="0" w:space="0" w:color="auto"/>
        <w:right w:val="none" w:sz="0" w:space="0" w:color="auto"/>
      </w:divBdr>
    </w:div>
    <w:div w:id="1859153461">
      <w:bodyDiv w:val="1"/>
      <w:marLeft w:val="0"/>
      <w:marRight w:val="0"/>
      <w:marTop w:val="0"/>
      <w:marBottom w:val="0"/>
      <w:divBdr>
        <w:top w:val="none" w:sz="0" w:space="0" w:color="auto"/>
        <w:left w:val="none" w:sz="0" w:space="0" w:color="auto"/>
        <w:bottom w:val="none" w:sz="0" w:space="0" w:color="auto"/>
        <w:right w:val="none" w:sz="0" w:space="0" w:color="auto"/>
      </w:divBdr>
    </w:div>
    <w:div w:id="1888225306">
      <w:bodyDiv w:val="1"/>
      <w:marLeft w:val="0"/>
      <w:marRight w:val="0"/>
      <w:marTop w:val="0"/>
      <w:marBottom w:val="0"/>
      <w:divBdr>
        <w:top w:val="none" w:sz="0" w:space="0" w:color="auto"/>
        <w:left w:val="none" w:sz="0" w:space="0" w:color="auto"/>
        <w:bottom w:val="none" w:sz="0" w:space="0" w:color="auto"/>
        <w:right w:val="none" w:sz="0" w:space="0" w:color="auto"/>
      </w:divBdr>
    </w:div>
    <w:div w:id="1953585159">
      <w:bodyDiv w:val="1"/>
      <w:marLeft w:val="0"/>
      <w:marRight w:val="0"/>
      <w:marTop w:val="0"/>
      <w:marBottom w:val="0"/>
      <w:divBdr>
        <w:top w:val="none" w:sz="0" w:space="0" w:color="auto"/>
        <w:left w:val="none" w:sz="0" w:space="0" w:color="auto"/>
        <w:bottom w:val="none" w:sz="0" w:space="0" w:color="auto"/>
        <w:right w:val="none" w:sz="0" w:space="0" w:color="auto"/>
      </w:divBdr>
    </w:div>
    <w:div w:id="2077048999">
      <w:bodyDiv w:val="1"/>
      <w:marLeft w:val="0"/>
      <w:marRight w:val="0"/>
      <w:marTop w:val="0"/>
      <w:marBottom w:val="0"/>
      <w:divBdr>
        <w:top w:val="none" w:sz="0" w:space="0" w:color="auto"/>
        <w:left w:val="none" w:sz="0" w:space="0" w:color="auto"/>
        <w:bottom w:val="none" w:sz="0" w:space="0" w:color="auto"/>
        <w:right w:val="none" w:sz="0" w:space="0" w:color="auto"/>
      </w:divBdr>
    </w:div>
    <w:div w:id="21339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34220" TargetMode="External"/><Relationship Id="rId21" Type="http://schemas.openxmlformats.org/officeDocument/2006/relationships/hyperlink" Target="http://katalog.k.utb.cz/F/?func=find-b&amp;find_code=SYS&amp;request=36935" TargetMode="External"/><Relationship Id="rId42" Type="http://schemas.openxmlformats.org/officeDocument/2006/relationships/hyperlink" Target="https://www.amazon.com/Complete-Production-Handbook-American-Presents/dp/0240804198/ref=sr_1_12?keywords=film+production&amp;qid=1567761633&amp;s=books&amp;sr=1-12" TargetMode="External"/><Relationship Id="rId47" Type="http://schemas.openxmlformats.org/officeDocument/2006/relationships/hyperlink" Target="http://katalog.k.utb.cz/F/?func=find-b&amp;find_code=SYS&amp;request=64911" TargetMode="External"/><Relationship Id="rId63" Type="http://schemas.openxmlformats.org/officeDocument/2006/relationships/hyperlink" Target="http://www.ruv.cz/app/artwork/RegisterArtwork" TargetMode="External"/><Relationship Id="rId68" Type="http://schemas.openxmlformats.org/officeDocument/2006/relationships/footer" Target="footer4.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katalog.k.utb.cz/F/?func=find-b&amp;find_code=SYS&amp;request=21641" TargetMode="External"/><Relationship Id="rId29" Type="http://schemas.openxmlformats.org/officeDocument/2006/relationships/hyperlink" Target="http://katalog.k.utb.cz/F/?func=find-b&amp;find_code=SYS&amp;request=29977" TargetMode="External"/><Relationship Id="rId11" Type="http://schemas.openxmlformats.org/officeDocument/2006/relationships/hyperlink" Target="https://fmk.utb.cz/o-fakulte/uredni-deska/vyrocni-zpravy/" TargetMode="External"/><Relationship Id="rId24" Type="http://schemas.openxmlformats.org/officeDocument/2006/relationships/hyperlink" Target="http://katalog.k.utb.cz/F/?func=find-b&amp;find_code=SYS&amp;request=88497" TargetMode="External"/><Relationship Id="rId32" Type="http://schemas.openxmlformats.org/officeDocument/2006/relationships/hyperlink" Target="http://katalog.k.utb.cz/F/?func=find-b&amp;find_code=SYS&amp;request=34220" TargetMode="External"/><Relationship Id="rId37" Type="http://schemas.openxmlformats.org/officeDocument/2006/relationships/hyperlink" Target="http://katalog.k.utb.cz/F/?func=find-b&amp;find_code=SYS&amp;request=57825" TargetMode="External"/><Relationship Id="rId40" Type="http://schemas.openxmlformats.org/officeDocument/2006/relationships/hyperlink" Target="http://katalog.k.utb.cz/F/?func=find-b&amp;find_code=SYS&amp;request=6546" TargetMode="External"/><Relationship Id="rId45" Type="http://schemas.openxmlformats.org/officeDocument/2006/relationships/hyperlink" Target="http://katalog.k.utb.cz/F/?func=find-b&amp;find_code=SYS&amp;request=64909" TargetMode="External"/><Relationship Id="rId53" Type="http://schemas.openxmlformats.org/officeDocument/2006/relationships/hyperlink" Target="http://katalog.k.utb.cz/F/?func=find-b&amp;find_code=SYS&amp;request=26775" TargetMode="External"/><Relationship Id="rId58" Type="http://schemas.openxmlformats.org/officeDocument/2006/relationships/footer" Target="footer1.xml"/><Relationship Id="rId66" Type="http://schemas.openxmlformats.org/officeDocument/2006/relationships/hyperlink" Target="http://kreativnizlin.cz/" TargetMode="External"/><Relationship Id="rId5" Type="http://schemas.openxmlformats.org/officeDocument/2006/relationships/webSettings" Target="webSettings.xml"/><Relationship Id="rId61" Type="http://schemas.openxmlformats.org/officeDocument/2006/relationships/hyperlink" Target="https://drive.google.com/open?id=1szJpQdAbWoyvsMYIYosl1SN5L8EM4I-s" TargetMode="External"/><Relationship Id="rId19" Type="http://schemas.openxmlformats.org/officeDocument/2006/relationships/hyperlink" Target="http://katalog.k.utb.cz/F/?func=find-b&amp;find_code=SYS&amp;request=21641" TargetMode="External"/><Relationship Id="rId14" Type="http://schemas.openxmlformats.org/officeDocument/2006/relationships/hyperlink" Target="https://www.amazon.com/Complete-Production-Handbook-American-Presents/dp/0240804198/ref=sr_1_12?keywords=film+production&amp;qid=1567761633&amp;s=books&amp;sr=1-12" TargetMode="External"/><Relationship Id="rId22" Type="http://schemas.openxmlformats.org/officeDocument/2006/relationships/hyperlink" Target="http://katalog.k.utb.cz/F/?func=find-b&amp;find_code=SYS&amp;request=56741" TargetMode="External"/><Relationship Id="rId27" Type="http://schemas.openxmlformats.org/officeDocument/2006/relationships/hyperlink" Target="http://katalog.k.utb.cz/F/?func=find-b&amp;find_code=SYS&amp;request=56617" TargetMode="External"/><Relationship Id="rId30" Type="http://schemas.openxmlformats.org/officeDocument/2006/relationships/hyperlink" Target="http://katalog.k.utb.cz/F/?func=find-b&amp;find_code=SYS&amp;request=88497" TargetMode="External"/><Relationship Id="rId35" Type="http://schemas.openxmlformats.org/officeDocument/2006/relationships/hyperlink" Target="http://katalog.k.utb.cz/F/?func=find-b&amp;find_code=SYS&amp;request=57825" TargetMode="External"/><Relationship Id="rId43" Type="http://schemas.openxmlformats.org/officeDocument/2006/relationships/hyperlink" Target="https://www.amazon.com/Complete-Production-Handbook-American-Presents/dp/0240804198/ref=sr_1_12?keywords=film+production&amp;qid=1567761633&amp;s=books&amp;sr=1-12" TargetMode="External"/><Relationship Id="rId48" Type="http://schemas.openxmlformats.org/officeDocument/2006/relationships/hyperlink" Target="http://katalog.k.utb.cz/F/?func=find-b&amp;find_code=SYS&amp;request=64909" TargetMode="External"/><Relationship Id="rId56" Type="http://schemas.openxmlformats.org/officeDocument/2006/relationships/hyperlink" Target="http://katalog.k.utb.cz/F/?func=find-b&amp;find_code=SYS&amp;request=26775" TargetMode="External"/><Relationship Id="rId64" Type="http://schemas.openxmlformats.org/officeDocument/2006/relationships/hyperlink" Target="http://upper.utb.cz/" TargetMode="External"/><Relationship Id="rId69"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hyperlink" Target="http://katalog.k.utb.cz/F/?func=find-b&amp;find_code=SYS&amp;request=64911"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utb.cz/univerzita/uredni-deska/ruzne/strategicky-zamer/" TargetMode="External"/><Relationship Id="rId17" Type="http://schemas.openxmlformats.org/officeDocument/2006/relationships/hyperlink" Target="http://katalog.k.utb.cz/F/?func=find-b&amp;find_code=SYS&amp;request=28475" TargetMode="External"/><Relationship Id="rId25" Type="http://schemas.openxmlformats.org/officeDocument/2006/relationships/hyperlink" Target="http://katalog.k.utb.cz/F/?func=find-b&amp;find_code=SYS&amp;request=22090" TargetMode="External"/><Relationship Id="rId33" Type="http://schemas.openxmlformats.org/officeDocument/2006/relationships/hyperlink" Target="http://katalog.k.utb.cz/F/?func=find-b&amp;find_code=SYS&amp;request=56617" TargetMode="External"/><Relationship Id="rId38" Type="http://schemas.openxmlformats.org/officeDocument/2006/relationships/hyperlink" Target="http://katalog.k.utb.cz/F/?func=find-b&amp;find_code=SYS&amp;request=59481" TargetMode="External"/><Relationship Id="rId46" Type="http://schemas.openxmlformats.org/officeDocument/2006/relationships/hyperlink" Target="http://katalog.k.utb.cz/F/?func=find-b&amp;find_code=SYS&amp;request=26775" TargetMode="External"/><Relationship Id="rId59" Type="http://schemas.openxmlformats.org/officeDocument/2006/relationships/footer" Target="footer2.xml"/><Relationship Id="rId67" Type="http://schemas.openxmlformats.org/officeDocument/2006/relationships/footer" Target="footer3.xml"/><Relationship Id="rId20" Type="http://schemas.openxmlformats.org/officeDocument/2006/relationships/hyperlink" Target="http://katalog.k.utb.cz/F/?func=find-b&amp;find_code=SYS&amp;request=28475" TargetMode="External"/><Relationship Id="rId41" Type="http://schemas.openxmlformats.org/officeDocument/2006/relationships/hyperlink" Target="https://www.amazon.com/Complete-Production-Handbook-American-Presents/dp/0240804198/ref=sr_1_12?keywords=film+production&amp;qid=1567761633&amp;s=books&amp;sr=1-12" TargetMode="External"/><Relationship Id="rId54" Type="http://schemas.openxmlformats.org/officeDocument/2006/relationships/hyperlink" Target="http://katalog.k.utb.cz/F/?func=find-b&amp;find_code=SYS&amp;request=64911" TargetMode="External"/><Relationship Id="rId62" Type="http://schemas.openxmlformats.org/officeDocument/2006/relationships/hyperlink" Target="http://www.utb.cz/file/57918/download/"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mazon.com/Complete-Production-Handbook-American-Presents/dp/0240804198/ref=sr_1_12?keywords=film+production&amp;qid=1567761633&amp;s=books&amp;sr=1-12" TargetMode="External"/><Relationship Id="rId23" Type="http://schemas.openxmlformats.org/officeDocument/2006/relationships/hyperlink" Target="http://katalog.k.utb.cz/F/?func=find-b&amp;find_code=SYS&amp;request=29977" TargetMode="External"/><Relationship Id="rId28" Type="http://schemas.openxmlformats.org/officeDocument/2006/relationships/hyperlink" Target="http://katalog.k.utb.cz/F/?func=find-b&amp;find_code=SYS&amp;request=56741" TargetMode="External"/><Relationship Id="rId36" Type="http://schemas.openxmlformats.org/officeDocument/2006/relationships/hyperlink" Target="http://katalog.k.utb.cz/F/?func=find-b&amp;find_code=SYS&amp;request=60122" TargetMode="External"/><Relationship Id="rId49" Type="http://schemas.openxmlformats.org/officeDocument/2006/relationships/hyperlink" Target="http://katalog.k.utb.cz/F/?func=find-b&amp;find_code=SYS&amp;request=8310" TargetMode="External"/><Relationship Id="rId57" Type="http://schemas.openxmlformats.org/officeDocument/2006/relationships/hyperlink" Target="http://katalog.k.utb.cz/F/?func=find-b&amp;find_code=SYS&amp;request=64911" TargetMode="External"/><Relationship Id="rId10" Type="http://schemas.openxmlformats.org/officeDocument/2006/relationships/hyperlink" Target="https://www.utb.cz/univerzita/uredni-deska/ruzne/vyrocni-zpravy/" TargetMode="External"/><Relationship Id="rId31" Type="http://schemas.openxmlformats.org/officeDocument/2006/relationships/hyperlink" Target="http://katalog.k.utb.cz/F/?func=find-b&amp;find_code=SYS&amp;request=22090" TargetMode="External"/><Relationship Id="rId44" Type="http://schemas.openxmlformats.org/officeDocument/2006/relationships/hyperlink" Target="https://www.boldbusiness.com/digital/artificial-intelligence-film-making/" TargetMode="External"/><Relationship Id="rId52" Type="http://schemas.openxmlformats.org/officeDocument/2006/relationships/hyperlink" Target="http://katalog.k.utb.cz/F/?func=find-b&amp;find_code=SYS&amp;request=64909" TargetMode="External"/><Relationship Id="rId60" Type="http://schemas.openxmlformats.org/officeDocument/2006/relationships/hyperlink" Target="http://www.utb.cz/file/57918/download/" TargetMode="External"/><Relationship Id="rId65" Type="http://schemas.openxmlformats.org/officeDocument/2006/relationships/hyperlink" Target="https://www.zlindesignweek.com/" TargetMode="External"/><Relationship Id="rId4" Type="http://schemas.openxmlformats.org/officeDocument/2006/relationships/settings" Target="settings.xml"/><Relationship Id="rId9" Type="http://schemas.openxmlformats.org/officeDocument/2006/relationships/hyperlink" Target="https://nas.fmk.utb.cz" TargetMode="External"/><Relationship Id="rId13" Type="http://schemas.openxmlformats.org/officeDocument/2006/relationships/hyperlink" Target="https://fmk.utb.cz/o-fakulte/uredni-deska/strategicky-zamer/" TargetMode="External"/><Relationship Id="rId18" Type="http://schemas.openxmlformats.org/officeDocument/2006/relationships/hyperlink" Target="http://katalog.k.utb.cz/F/?func=find-b&amp;find_code=SYS&amp;request=36935" TargetMode="External"/><Relationship Id="rId39" Type="http://schemas.openxmlformats.org/officeDocument/2006/relationships/hyperlink" Target="http://katalog.k.utb.cz/F/?func=find-b&amp;find_code=SYS&amp;request=54767" TargetMode="External"/><Relationship Id="rId34" Type="http://schemas.openxmlformats.org/officeDocument/2006/relationships/hyperlink" Target="http://katalog.k.utb.cz/F/?func=find-b&amp;find_code=SYS&amp;request=60122" TargetMode="External"/><Relationship Id="rId50" Type="http://schemas.openxmlformats.org/officeDocument/2006/relationships/hyperlink" Target="http://katalog.k.utb.cz/F/?func=find-b&amp;find_code=SYS&amp;request=26775" TargetMode="External"/><Relationship Id="rId55" Type="http://schemas.openxmlformats.org/officeDocument/2006/relationships/hyperlink" Target="http://katalog.k.utb.cz/F/?func=find-b&amp;find_code=SYS&amp;request=64909"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mezinarodni-vztahy/studenti/vymenne-pobyty/vyjizdejici-studenti/nabidka-stipendii-a-stazi/" TargetMode="External"/><Relationship Id="rId18" Type="http://schemas.openxmlformats.org/officeDocument/2006/relationships/hyperlink" Target="https://www.utb.cz/univerzita/kariera/" TargetMode="External"/><Relationship Id="rId26" Type="http://schemas.openxmlformats.org/officeDocument/2006/relationships/hyperlink" Target="http://www.bestindesign.cz/" TargetMode="External"/><Relationship Id="rId3" Type="http://schemas.openxmlformats.org/officeDocument/2006/relationships/hyperlink" Target="https://www.utb.cz/univerzita/uredni-deska/vnitrni-normy-a-predpisy/vnitrni-predpisy/" TargetMode="External"/><Relationship Id="rId21" Type="http://schemas.openxmlformats.org/officeDocument/2006/relationships/hyperlink" Target="https://www.utb.cz/univerzita/uredni-deska/vnitrni-normy-a-predpisy/vnitrni-predpisy/" TargetMode="External"/><Relationship Id="rId34"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www.utb.cz/univerzita/uredni-deska/ruzne/" TargetMode="External"/><Relationship Id="rId17" Type="http://schemas.openxmlformats.org/officeDocument/2006/relationships/hyperlink" Target="https://www.utb.cz/univerzita/kariera/" TargetMode="External"/><Relationship Id="rId25" Type="http://schemas.openxmlformats.org/officeDocument/2006/relationships/hyperlink" Target="https://zlindesignweek.com/" TargetMode="External"/><Relationship Id="rId33" Type="http://schemas.openxmlformats.org/officeDocument/2006/relationships/hyperlink" Target="http://portal.k.utb.cz/databases/alphabetical/?lang=cze" TargetMode="External"/><Relationship Id="rId2" Type="http://schemas.openxmlformats.org/officeDocument/2006/relationships/hyperlink" Target="https://fmk.utb.cz/studium/prijimaci-rizeni/smernice-k-prijimacimu-rizeni/" TargetMode="External"/><Relationship Id="rId16" Type="http://schemas.openxmlformats.org/officeDocument/2006/relationships/hyperlink" Target="https://fmk.utb.cz/o-fakulte/uredni-deska/vnitrni-normy-a-vnitrni-predpisy/vnitrni-predpisy/" TargetMode="External"/><Relationship Id="rId20" Type="http://schemas.openxmlformats.org/officeDocument/2006/relationships/hyperlink" Target="https://www.utb.cz/univerzita/uredni-deska/vnitrni-normy-a-predpisy/smernice-rektora/" TargetMode="External"/><Relationship Id="rId29" Type="http://schemas.openxmlformats.org/officeDocument/2006/relationships/hyperlink" Target="https://fmk.utb.cz/o-fakulte/uredni-deska/vnitrni-normy-a-vnitrni-predpisy/vnitrni-predpisy/"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univerzita/uredni-deska/ruzne/" TargetMode="External"/><Relationship Id="rId24" Type="http://schemas.openxmlformats.org/officeDocument/2006/relationships/hyperlink" Target="https://fmk.utb.cz/o-fakulte/uredni-deska/vnitrni-normy-a-vnitrni-predpisy/vnitrni-predpisy/" TargetMode="External"/><Relationship Id="rId32" Type="http://schemas.openxmlformats.org/officeDocument/2006/relationships/hyperlink" Target="https://www.utb.cz/univerzita/uredni-deska/ruzne/vyrocni-zpravy/"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s://www.utb.cz/univerzita/uredni-deska/vnitrni-normy-a-predpisy/" TargetMode="External"/><Relationship Id="rId23" Type="http://schemas.openxmlformats.org/officeDocument/2006/relationships/hyperlink" Target="https://fmk.utb.cz/o-fakulte/uredni-deska/strategicky-zamer/" TargetMode="External"/><Relationship Id="rId28"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jobcentrum.utb.cz/index.php?lang=cz" TargetMode="External"/><Relationship Id="rId31" Type="http://schemas.openxmlformats.org/officeDocument/2006/relationships/hyperlink" Target="https://www.utb.cz/univerzita/uredni-deska/ruzne/vyrocni-zprav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s://www.utb.cz/univerzita/uredni-deska/ruzne/strategicky-zamer/" TargetMode="External"/><Relationship Id="rId27" Type="http://schemas.openxmlformats.org/officeDocument/2006/relationships/hyperlink" Target="https://www.utb.cz/univerzita/uredni-deska/vnitrni-normy-a-predpisy/vnitrni-predpisy/" TargetMode="External"/><Relationship Id="rId30" Type="http://schemas.openxmlformats.org/officeDocument/2006/relationships/hyperlink" Target="https://fmk.utb.cz/o-fakulte/uredni-deska/vyrocni-zpravy/" TargetMode="External"/><Relationship Id="rId35"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B82AB-CD02-456E-86D0-2664D753B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179</Pages>
  <Words>57830</Words>
  <Characters>341197</Characters>
  <Application>Microsoft Office Word</Application>
  <DocSecurity>0</DocSecurity>
  <Lines>2843</Lines>
  <Paragraphs>796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Janíková Jana</dc:creator>
  <cp:keywords/>
  <dc:description/>
  <cp:lastModifiedBy>Ponížilová Hana</cp:lastModifiedBy>
  <cp:revision>20</cp:revision>
  <cp:lastPrinted>2019-11-13T16:16:00Z</cp:lastPrinted>
  <dcterms:created xsi:type="dcterms:W3CDTF">2020-02-13T15:18:00Z</dcterms:created>
  <dcterms:modified xsi:type="dcterms:W3CDTF">2020-02-14T13:08:00Z</dcterms:modified>
</cp:coreProperties>
</file>